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3FF" w:rsidRDefault="001753FF" w:rsidP="001753FF">
      <w:pPr>
        <w:pStyle w:val="Title"/>
        <w:rPr>
          <w:lang w:val="en-US"/>
        </w:rPr>
      </w:pPr>
      <w:bookmarkStart w:id="0" w:name="_GoBack"/>
      <w:bookmarkEnd w:id="0"/>
      <w:r>
        <w:rPr>
          <w:lang w:val="en-US"/>
        </w:rPr>
        <w:t>Access Network Transport</w:t>
      </w:r>
    </w:p>
    <w:p w:rsidR="001753FF" w:rsidRDefault="001753FF" w:rsidP="001753FF">
      <w:pPr>
        <w:pStyle w:val="Title"/>
        <w:tabs>
          <w:tab w:val="center" w:pos="4819"/>
          <w:tab w:val="left" w:pos="8255"/>
        </w:tabs>
        <w:jc w:val="left"/>
        <w:rPr>
          <w:lang w:val="en-US"/>
        </w:rPr>
      </w:pPr>
      <w:r>
        <w:rPr>
          <w:lang w:val="en-US"/>
        </w:rPr>
        <w:tab/>
        <w:t>Standards Overview</w:t>
      </w:r>
      <w:r>
        <w:rPr>
          <w:lang w:val="en-US"/>
        </w:rPr>
        <w:tab/>
      </w:r>
    </w:p>
    <w:p w:rsidR="001753FF" w:rsidRDefault="001753FF" w:rsidP="001753FF">
      <w:pPr>
        <w:pStyle w:val="Title"/>
        <w:rPr>
          <w:lang w:val="en-US"/>
        </w:rPr>
      </w:pPr>
      <w:r>
        <w:rPr>
          <w:lang w:val="en-US"/>
        </w:rPr>
        <w:t>December 2014 Q 1/15 Meeting</w:t>
      </w:r>
    </w:p>
    <w:p w:rsidR="001753FF" w:rsidRDefault="001753FF" w:rsidP="001753FF">
      <w:pPr>
        <w:pStyle w:val="Title"/>
        <w:rPr>
          <w:lang w:val="en-US"/>
        </w:rPr>
      </w:pPr>
    </w:p>
    <w:p w:rsidR="001753FF" w:rsidRDefault="001753FF" w:rsidP="001753FF">
      <w:pPr>
        <w:pStyle w:val="Title"/>
        <w:jc w:val="left"/>
        <w:rPr>
          <w:sz w:val="24"/>
          <w:lang w:val="en-US"/>
        </w:rPr>
      </w:pPr>
      <w:r>
        <w:rPr>
          <w:sz w:val="24"/>
          <w:lang w:val="en-US"/>
        </w:rPr>
        <w:t>Contact persons for the project updating:</w:t>
      </w:r>
    </w:p>
    <w:p w:rsidR="001753FF" w:rsidRDefault="001753FF" w:rsidP="001753FF">
      <w:pPr>
        <w:pStyle w:val="Title"/>
        <w:jc w:val="left"/>
        <w:rPr>
          <w:sz w:val="24"/>
          <w:lang w:val="en-US"/>
        </w:rPr>
      </w:pPr>
    </w:p>
    <w:tbl>
      <w:tblPr>
        <w:tblW w:w="10458" w:type="dxa"/>
        <w:tblLayout w:type="fixed"/>
        <w:tblLook w:val="0000" w:firstRow="0" w:lastRow="0" w:firstColumn="0" w:lastColumn="0" w:noHBand="0" w:noVBand="0"/>
      </w:tblPr>
      <w:tblGrid>
        <w:gridCol w:w="3708"/>
        <w:gridCol w:w="3488"/>
        <w:gridCol w:w="3262"/>
      </w:tblGrid>
      <w:tr w:rsidR="001753FF" w:rsidRPr="00BA3C11" w:rsidTr="001753FF">
        <w:tc>
          <w:tcPr>
            <w:tcW w:w="3708" w:type="dxa"/>
          </w:tcPr>
          <w:p w:rsidR="001753FF" w:rsidRPr="00A02379" w:rsidRDefault="001753FF" w:rsidP="001753FF">
            <w:pPr>
              <w:pStyle w:val="Title"/>
              <w:jc w:val="left"/>
              <w:rPr>
                <w:sz w:val="24"/>
                <w:lang w:val="en-US"/>
              </w:rPr>
            </w:pPr>
            <w:r>
              <w:rPr>
                <w:sz w:val="24"/>
                <w:lang w:val="en-US"/>
              </w:rPr>
              <w:t xml:space="preserve">Study Group 15 </w:t>
            </w:r>
            <w:r w:rsidRPr="00A02379">
              <w:rPr>
                <w:sz w:val="24"/>
                <w:lang w:val="en-US"/>
              </w:rPr>
              <w:t>Counsellor</w:t>
            </w:r>
          </w:p>
          <w:p w:rsidR="001753FF" w:rsidRPr="00A02379" w:rsidRDefault="001753FF" w:rsidP="001753FF">
            <w:pPr>
              <w:pStyle w:val="Title"/>
              <w:jc w:val="left"/>
              <w:rPr>
                <w:sz w:val="24"/>
                <w:lang w:val="en-US"/>
              </w:rPr>
            </w:pPr>
            <w:r w:rsidRPr="00A02379">
              <w:rPr>
                <w:sz w:val="24"/>
                <w:lang w:val="en-US"/>
              </w:rPr>
              <w:t>Mr. Greg Jones</w:t>
            </w:r>
          </w:p>
          <w:p w:rsidR="001753FF" w:rsidRPr="001753FF" w:rsidRDefault="001753FF" w:rsidP="001753FF">
            <w:pPr>
              <w:pStyle w:val="Title"/>
              <w:jc w:val="left"/>
              <w:rPr>
                <w:sz w:val="24"/>
              </w:rPr>
            </w:pPr>
            <w:r w:rsidRPr="001753FF">
              <w:rPr>
                <w:sz w:val="24"/>
              </w:rPr>
              <w:t xml:space="preserve">International Telecommunication </w:t>
            </w:r>
          </w:p>
          <w:p w:rsidR="001753FF" w:rsidRPr="001753FF" w:rsidRDefault="001753FF" w:rsidP="001753FF">
            <w:pPr>
              <w:pStyle w:val="Title"/>
              <w:jc w:val="left"/>
              <w:rPr>
                <w:sz w:val="24"/>
              </w:rPr>
            </w:pPr>
            <w:r w:rsidRPr="001753FF">
              <w:rPr>
                <w:sz w:val="24"/>
              </w:rPr>
              <w:t>Union (ITU)</w:t>
            </w:r>
          </w:p>
          <w:p w:rsidR="001753FF" w:rsidRDefault="001753FF" w:rsidP="001753FF">
            <w:pPr>
              <w:pStyle w:val="Title"/>
              <w:jc w:val="left"/>
              <w:rPr>
                <w:sz w:val="24"/>
              </w:rPr>
            </w:pPr>
            <w:r>
              <w:rPr>
                <w:sz w:val="24"/>
              </w:rPr>
              <w:t>Place des Nations</w:t>
            </w:r>
          </w:p>
          <w:p w:rsidR="001753FF" w:rsidRDefault="001753FF" w:rsidP="001753FF">
            <w:pPr>
              <w:pStyle w:val="Title"/>
              <w:jc w:val="left"/>
              <w:rPr>
                <w:sz w:val="24"/>
                <w:lang w:val="en-US"/>
              </w:rPr>
            </w:pPr>
            <w:r>
              <w:rPr>
                <w:sz w:val="24"/>
                <w:lang w:val="en-US"/>
              </w:rPr>
              <w:t xml:space="preserve">1211 </w:t>
            </w:r>
            <w:smartTag w:uri="urn:schemas-microsoft-com:office:smarttags" w:element="place">
              <w:smartTag w:uri="urn:schemas-microsoft-com:office:smarttags" w:element="City">
                <w:r>
                  <w:rPr>
                    <w:sz w:val="24"/>
                    <w:lang w:val="en-US"/>
                  </w:rPr>
                  <w:t>Geneva</w:t>
                </w:r>
              </w:smartTag>
            </w:smartTag>
            <w:r>
              <w:rPr>
                <w:sz w:val="24"/>
                <w:lang w:val="en-US"/>
              </w:rPr>
              <w:t xml:space="preserve"> 20</w:t>
            </w:r>
          </w:p>
          <w:p w:rsidR="001753FF" w:rsidRDefault="001753FF" w:rsidP="001753FF">
            <w:pPr>
              <w:pStyle w:val="Title"/>
              <w:jc w:val="left"/>
              <w:rPr>
                <w:sz w:val="24"/>
                <w:lang w:val="en-US"/>
              </w:rPr>
            </w:pPr>
            <w:smartTag w:uri="urn:schemas-microsoft-com:office:smarttags" w:element="place">
              <w:smartTag w:uri="urn:schemas-microsoft-com:office:smarttags" w:element="country-region">
                <w:r>
                  <w:rPr>
                    <w:sz w:val="24"/>
                    <w:lang w:val="en-US"/>
                  </w:rPr>
                  <w:t>Switzerland</w:t>
                </w:r>
              </w:smartTag>
            </w:smartTag>
          </w:p>
          <w:p w:rsidR="001753FF" w:rsidRPr="009D0CD2" w:rsidRDefault="001753FF" w:rsidP="001753FF">
            <w:pPr>
              <w:pStyle w:val="Title"/>
              <w:jc w:val="left"/>
              <w:rPr>
                <w:sz w:val="24"/>
                <w:lang w:val="en-US"/>
              </w:rPr>
            </w:pPr>
            <w:r>
              <w:rPr>
                <w:sz w:val="24"/>
                <w:lang w:val="en-US"/>
              </w:rPr>
              <w:t>Tel.: +41 22 730 5515</w:t>
            </w:r>
          </w:p>
          <w:p w:rsidR="001753FF" w:rsidRPr="009D0CD2" w:rsidRDefault="001753FF" w:rsidP="001753FF">
            <w:pPr>
              <w:pStyle w:val="Title"/>
              <w:jc w:val="left"/>
              <w:rPr>
                <w:sz w:val="24"/>
                <w:lang w:val="en-US"/>
              </w:rPr>
            </w:pPr>
            <w:r w:rsidRPr="009D0CD2">
              <w:rPr>
                <w:sz w:val="24"/>
                <w:lang w:val="en-US"/>
              </w:rPr>
              <w:t>Fax: +41 22 730 5853</w:t>
            </w:r>
          </w:p>
          <w:p w:rsidR="001753FF" w:rsidRPr="009D0CD2" w:rsidRDefault="001753FF" w:rsidP="001753FF">
            <w:pPr>
              <w:pStyle w:val="Title"/>
              <w:jc w:val="left"/>
              <w:rPr>
                <w:sz w:val="24"/>
                <w:lang w:val="en-US"/>
              </w:rPr>
            </w:pPr>
            <w:r w:rsidRPr="009D0CD2">
              <w:rPr>
                <w:sz w:val="24"/>
                <w:lang w:val="en-US"/>
              </w:rPr>
              <w:t xml:space="preserve">E-mail: </w:t>
            </w:r>
            <w:hyperlink r:id="rId11" w:history="1">
              <w:r w:rsidRPr="009D0CD2">
                <w:rPr>
                  <w:rStyle w:val="Hyperlink"/>
                  <w:sz w:val="24"/>
                  <w:lang w:val="en-US"/>
                </w:rPr>
                <w:t>greg.jones@itu.int</w:t>
              </w:r>
            </w:hyperlink>
          </w:p>
        </w:tc>
        <w:tc>
          <w:tcPr>
            <w:tcW w:w="3488" w:type="dxa"/>
          </w:tcPr>
          <w:p w:rsidR="001753FF" w:rsidRDefault="001753FF" w:rsidP="001753FF">
            <w:pPr>
              <w:pStyle w:val="Title"/>
              <w:jc w:val="left"/>
              <w:rPr>
                <w:sz w:val="24"/>
                <w:lang w:val="en-US"/>
              </w:rPr>
            </w:pPr>
            <w:r>
              <w:rPr>
                <w:sz w:val="24"/>
                <w:lang w:val="en-US"/>
              </w:rPr>
              <w:t>Study Group 15 Chairman</w:t>
            </w:r>
          </w:p>
          <w:p w:rsidR="001753FF" w:rsidRDefault="001753FF" w:rsidP="001753FF">
            <w:pPr>
              <w:pStyle w:val="Title"/>
              <w:jc w:val="left"/>
              <w:rPr>
                <w:sz w:val="24"/>
                <w:lang w:val="en-US"/>
              </w:rPr>
            </w:pPr>
            <w:r>
              <w:rPr>
                <w:sz w:val="24"/>
                <w:lang w:val="en-US"/>
              </w:rPr>
              <w:t xml:space="preserve">Dr. </w:t>
            </w:r>
            <w:r w:rsidRPr="00567FAA">
              <w:rPr>
                <w:sz w:val="24"/>
                <w:lang w:val="en-US"/>
              </w:rPr>
              <w:t>Stephen J. Trowbridge</w:t>
            </w:r>
          </w:p>
          <w:p w:rsidR="001753FF" w:rsidRDefault="001753FF" w:rsidP="001753FF">
            <w:pPr>
              <w:pStyle w:val="Title"/>
              <w:jc w:val="left"/>
              <w:rPr>
                <w:sz w:val="24"/>
                <w:lang w:val="en-US"/>
              </w:rPr>
            </w:pPr>
            <w:r w:rsidRPr="00567FAA">
              <w:rPr>
                <w:sz w:val="24"/>
                <w:lang w:val="en-US"/>
              </w:rPr>
              <w:t>Alcatel-Lucent</w:t>
            </w:r>
          </w:p>
          <w:p w:rsidR="001753FF" w:rsidRDefault="001753FF" w:rsidP="001753FF">
            <w:pPr>
              <w:pStyle w:val="Title"/>
              <w:jc w:val="left"/>
              <w:rPr>
                <w:sz w:val="24"/>
                <w:lang w:val="en-US"/>
              </w:rPr>
            </w:pPr>
            <w:r w:rsidRPr="00567FAA">
              <w:rPr>
                <w:sz w:val="24"/>
                <w:lang w:val="en-US"/>
              </w:rPr>
              <w:t xml:space="preserve">5280 Centennial Trail </w:t>
            </w:r>
          </w:p>
          <w:p w:rsidR="001753FF" w:rsidRDefault="001753FF" w:rsidP="001753FF">
            <w:pPr>
              <w:pStyle w:val="Title"/>
              <w:jc w:val="left"/>
              <w:rPr>
                <w:sz w:val="24"/>
                <w:lang w:val="en-US"/>
              </w:rPr>
            </w:pPr>
            <w:r w:rsidRPr="00567FAA">
              <w:rPr>
                <w:sz w:val="24"/>
                <w:lang w:val="en-US"/>
              </w:rPr>
              <w:t>Boulder, Colorado 80303-1262</w:t>
            </w:r>
          </w:p>
          <w:p w:rsidR="001753FF" w:rsidRPr="001753FF" w:rsidRDefault="001753FF" w:rsidP="001753FF">
            <w:pPr>
              <w:pStyle w:val="Title"/>
              <w:jc w:val="left"/>
              <w:rPr>
                <w:sz w:val="24"/>
                <w:lang w:val="de-DE"/>
              </w:rPr>
            </w:pPr>
            <w:r w:rsidRPr="001753FF">
              <w:rPr>
                <w:sz w:val="24"/>
                <w:lang w:val="de-DE"/>
              </w:rPr>
              <w:t>USA</w:t>
            </w:r>
          </w:p>
          <w:p w:rsidR="001753FF" w:rsidRDefault="001753FF" w:rsidP="001753FF">
            <w:pPr>
              <w:pStyle w:val="Title"/>
              <w:jc w:val="left"/>
              <w:rPr>
                <w:sz w:val="24"/>
                <w:lang w:val="de-DE"/>
              </w:rPr>
            </w:pPr>
            <w:r>
              <w:rPr>
                <w:sz w:val="24"/>
                <w:lang w:val="de-DE"/>
              </w:rPr>
              <w:t xml:space="preserve">Tel: </w:t>
            </w:r>
            <w:r w:rsidRPr="00E27717">
              <w:rPr>
                <w:sz w:val="24"/>
                <w:lang w:val="de-DE"/>
              </w:rPr>
              <w:t>+1 720 945 6885</w:t>
            </w:r>
            <w:r>
              <w:rPr>
                <w:sz w:val="24"/>
                <w:lang w:val="de-DE"/>
              </w:rPr>
              <w:t xml:space="preserve"> </w:t>
            </w:r>
          </w:p>
          <w:p w:rsidR="001753FF" w:rsidRPr="00E27717" w:rsidRDefault="001753FF" w:rsidP="001753FF">
            <w:pPr>
              <w:pStyle w:val="Title"/>
              <w:jc w:val="left"/>
              <w:rPr>
                <w:sz w:val="24"/>
                <w:lang w:val="de-DE"/>
              </w:rPr>
            </w:pPr>
            <w:r w:rsidRPr="00E27717">
              <w:rPr>
                <w:sz w:val="24"/>
                <w:lang w:val="de-DE"/>
              </w:rPr>
              <w:t xml:space="preserve">E-mail: </w:t>
            </w:r>
            <w:r w:rsidRPr="00DD32E7">
              <w:rPr>
                <w:rStyle w:val="Hyperlink"/>
                <w:sz w:val="24"/>
                <w:lang w:val="de-DE"/>
              </w:rPr>
              <w:t>Steve.Trowbridge@alcatel-lucent.com</w:t>
            </w:r>
          </w:p>
        </w:tc>
        <w:tc>
          <w:tcPr>
            <w:tcW w:w="3262" w:type="dxa"/>
          </w:tcPr>
          <w:p w:rsidR="001753FF" w:rsidRPr="001753FF" w:rsidRDefault="001753FF" w:rsidP="001753FF">
            <w:pPr>
              <w:pStyle w:val="Title"/>
              <w:jc w:val="left"/>
              <w:rPr>
                <w:sz w:val="24"/>
              </w:rPr>
            </w:pPr>
            <w:r w:rsidRPr="001753FF">
              <w:rPr>
                <w:sz w:val="24"/>
              </w:rPr>
              <w:t>Question 1/15 Rapporteur</w:t>
            </w:r>
          </w:p>
          <w:p w:rsidR="001753FF" w:rsidRPr="001753FF" w:rsidRDefault="001753FF" w:rsidP="001753FF">
            <w:pPr>
              <w:pStyle w:val="Title"/>
              <w:jc w:val="left"/>
              <w:rPr>
                <w:sz w:val="24"/>
              </w:rPr>
            </w:pPr>
            <w:r w:rsidRPr="001753FF">
              <w:rPr>
                <w:sz w:val="24"/>
              </w:rPr>
              <w:t>Mr. Jean-Marie Fromenteau</w:t>
            </w:r>
          </w:p>
          <w:p w:rsidR="001753FF" w:rsidRDefault="001753FF" w:rsidP="001753FF">
            <w:pPr>
              <w:pStyle w:val="Title"/>
              <w:jc w:val="left"/>
              <w:rPr>
                <w:sz w:val="24"/>
                <w:lang w:val="en-US"/>
              </w:rPr>
            </w:pPr>
            <w:r>
              <w:rPr>
                <w:sz w:val="24"/>
                <w:lang w:val="en-US"/>
              </w:rPr>
              <w:t>Corning Incorporated</w:t>
            </w:r>
          </w:p>
          <w:p w:rsidR="001753FF" w:rsidRDefault="001753FF" w:rsidP="001753FF">
            <w:pPr>
              <w:pStyle w:val="Title"/>
              <w:jc w:val="left"/>
              <w:rPr>
                <w:sz w:val="24"/>
                <w:lang w:val="en-US"/>
              </w:rPr>
            </w:pPr>
            <w:r>
              <w:rPr>
                <w:sz w:val="24"/>
                <w:lang w:val="en-US"/>
              </w:rPr>
              <w:t>Corning Optical Fiber Corning, NY 14831</w:t>
            </w:r>
          </w:p>
          <w:p w:rsidR="001753FF" w:rsidRPr="001753FF" w:rsidRDefault="001753FF" w:rsidP="001753FF">
            <w:pPr>
              <w:pStyle w:val="Title"/>
              <w:jc w:val="left"/>
              <w:rPr>
                <w:sz w:val="24"/>
                <w:lang w:val="de-DE"/>
              </w:rPr>
            </w:pPr>
            <w:r w:rsidRPr="001753FF">
              <w:rPr>
                <w:sz w:val="24"/>
                <w:lang w:val="de-DE"/>
              </w:rPr>
              <w:t>USA</w:t>
            </w:r>
          </w:p>
          <w:p w:rsidR="001753FF" w:rsidRPr="001753FF" w:rsidRDefault="001753FF" w:rsidP="001753FF">
            <w:pPr>
              <w:pStyle w:val="Title"/>
              <w:jc w:val="left"/>
              <w:rPr>
                <w:sz w:val="24"/>
                <w:lang w:val="de-DE"/>
              </w:rPr>
            </w:pPr>
            <w:r w:rsidRPr="001753FF">
              <w:rPr>
                <w:sz w:val="24"/>
                <w:lang w:val="de-DE"/>
              </w:rPr>
              <w:t>Tel: +49 9561 42 74 20</w:t>
            </w:r>
          </w:p>
          <w:p w:rsidR="001753FF" w:rsidRPr="001753FF" w:rsidRDefault="001753FF" w:rsidP="001753FF">
            <w:pPr>
              <w:pStyle w:val="Title"/>
              <w:jc w:val="left"/>
              <w:rPr>
                <w:sz w:val="24"/>
                <w:lang w:val="de-DE"/>
              </w:rPr>
            </w:pPr>
            <w:r w:rsidRPr="001753FF">
              <w:rPr>
                <w:sz w:val="24"/>
                <w:lang w:val="de-DE"/>
              </w:rPr>
              <w:t>Fax: +49 9561 42 74 21</w:t>
            </w:r>
          </w:p>
          <w:p w:rsidR="00BA3C11" w:rsidRDefault="001753FF" w:rsidP="001753FF">
            <w:pPr>
              <w:pStyle w:val="Title"/>
              <w:jc w:val="left"/>
              <w:rPr>
                <w:sz w:val="24"/>
                <w:lang w:val="de-DE"/>
              </w:rPr>
            </w:pPr>
            <w:r w:rsidRPr="001753FF">
              <w:rPr>
                <w:sz w:val="24"/>
                <w:lang w:val="de-DE"/>
              </w:rPr>
              <w:t>E-mail:</w:t>
            </w:r>
          </w:p>
          <w:p w:rsidR="001753FF" w:rsidRPr="001753FF" w:rsidRDefault="00834D4B" w:rsidP="001753FF">
            <w:pPr>
              <w:pStyle w:val="Title"/>
              <w:jc w:val="left"/>
              <w:rPr>
                <w:sz w:val="24"/>
                <w:lang w:val="de-DE"/>
              </w:rPr>
            </w:pPr>
            <w:hyperlink r:id="rId12" w:history="1">
              <w:r w:rsidR="00BA3C11" w:rsidRPr="00A22F8D">
                <w:rPr>
                  <w:rStyle w:val="Hyperlink"/>
                  <w:sz w:val="24"/>
                  <w:lang w:val="de-DE"/>
                </w:rPr>
                <w:t>fromentejm@corning.com</w:t>
              </w:r>
            </w:hyperlink>
          </w:p>
          <w:p w:rsidR="001753FF" w:rsidRPr="001753FF" w:rsidRDefault="001753FF" w:rsidP="001753FF">
            <w:pPr>
              <w:pStyle w:val="Title"/>
              <w:jc w:val="left"/>
              <w:rPr>
                <w:sz w:val="24"/>
                <w:lang w:val="de-DE"/>
              </w:rPr>
            </w:pPr>
          </w:p>
        </w:tc>
      </w:tr>
    </w:tbl>
    <w:p w:rsidR="001753FF" w:rsidRPr="001753FF" w:rsidRDefault="001753FF" w:rsidP="001753FF">
      <w:pPr>
        <w:pStyle w:val="Title"/>
        <w:jc w:val="left"/>
        <w:rPr>
          <w:lang w:val="de-DE"/>
        </w:rPr>
      </w:pPr>
    </w:p>
    <w:p w:rsidR="001753FF" w:rsidRPr="001753FF" w:rsidRDefault="001753FF" w:rsidP="001753FF">
      <w:pPr>
        <w:pStyle w:val="Title"/>
        <w:rPr>
          <w:lang w:val="de-DE"/>
        </w:rPr>
      </w:pPr>
    </w:p>
    <w:p w:rsidR="001753FF" w:rsidRPr="001753FF" w:rsidRDefault="001753FF" w:rsidP="001753FF">
      <w:pPr>
        <w:pStyle w:val="Title"/>
        <w:rPr>
          <w:lang w:val="de-DE"/>
        </w:rPr>
      </w:pPr>
    </w:p>
    <w:p w:rsidR="001753FF" w:rsidRDefault="001753FF" w:rsidP="001753FF">
      <w:r>
        <w:t xml:space="preserve">Access Network Transport is an ITU-T Project dealing with studies and Recommendations on the Access Network. </w:t>
      </w:r>
    </w:p>
    <w:p w:rsidR="00E90A0E" w:rsidRDefault="00E90A0E" w:rsidP="001753FF"/>
    <w:p w:rsidR="00E90A0E" w:rsidRDefault="00E90A0E" w:rsidP="001753FF"/>
    <w:p w:rsidR="003A062F" w:rsidRDefault="003A062F">
      <w:pPr>
        <w:tabs>
          <w:tab w:val="clear" w:pos="794"/>
          <w:tab w:val="clear" w:pos="1191"/>
          <w:tab w:val="clear" w:pos="1588"/>
          <w:tab w:val="clear" w:pos="1985"/>
        </w:tabs>
        <w:jc w:val="center"/>
        <w:rPr>
          <w:lang w:val="en-US"/>
        </w:rPr>
      </w:pPr>
      <w:r>
        <w:rPr>
          <w:lang w:val="en-US"/>
        </w:rPr>
        <w:br w:type="page"/>
      </w:r>
      <w:r>
        <w:rPr>
          <w:lang w:val="en-US"/>
        </w:rPr>
        <w:lastRenderedPageBreak/>
        <w:t>ACCESS NETWORK TRANSPORT STANDARDS OVERVIEW</w:t>
      </w:r>
    </w:p>
    <w:p w:rsidR="00FC7180" w:rsidRDefault="005C7C8F" w:rsidP="003D7510">
      <w:pPr>
        <w:pStyle w:val="TOC1"/>
        <w:rPr>
          <w:lang w:val="en-US"/>
        </w:rPr>
      </w:pPr>
      <w:r>
        <w:rPr>
          <w:lang w:val="en-US"/>
        </w:rPr>
        <w:t xml:space="preserve">Issue </w:t>
      </w:r>
      <w:r w:rsidR="00A83431">
        <w:rPr>
          <w:lang w:val="en-US"/>
        </w:rPr>
        <w:t>25</w:t>
      </w:r>
      <w:r w:rsidR="003A062F">
        <w:rPr>
          <w:lang w:val="en-US"/>
        </w:rPr>
        <w:t>,</w:t>
      </w:r>
      <w:r w:rsidR="003E4708">
        <w:rPr>
          <w:lang w:val="en-US"/>
        </w:rPr>
        <w:t xml:space="preserve"> </w:t>
      </w:r>
      <w:r w:rsidR="00A83431">
        <w:rPr>
          <w:lang w:val="en-US"/>
        </w:rPr>
        <w:t xml:space="preserve">December </w:t>
      </w:r>
      <w:r w:rsidR="003D7510">
        <w:rPr>
          <w:lang w:val="en-US"/>
        </w:rPr>
        <w:t>2014</w:t>
      </w:r>
    </w:p>
    <w:p w:rsidR="00BE3880" w:rsidRPr="004C3855" w:rsidRDefault="009D0756">
      <w:pPr>
        <w:pStyle w:val="TOC1"/>
        <w:rPr>
          <w:rFonts w:ascii="Calibri" w:eastAsia="SimSun" w:hAnsi="Calibri" w:cs="Arial"/>
          <w:noProof/>
          <w:sz w:val="22"/>
          <w:szCs w:val="22"/>
          <w:lang w:val="en-US" w:eastAsia="zh-CN"/>
        </w:rPr>
      </w:pPr>
      <w:r>
        <w:rPr>
          <w:lang w:val="en-US"/>
        </w:rPr>
        <w:fldChar w:fldCharType="begin"/>
      </w:r>
      <w:r w:rsidR="003A062F">
        <w:rPr>
          <w:lang w:val="en-US"/>
        </w:rPr>
        <w:instrText xml:space="preserve"> TOC \o "1-3" </w:instrText>
      </w:r>
      <w:r>
        <w:rPr>
          <w:lang w:val="en-US"/>
        </w:rPr>
        <w:fldChar w:fldCharType="separate"/>
      </w:r>
      <w:r w:rsidR="00BE3880" w:rsidRPr="00F0496F">
        <w:rPr>
          <w:noProof/>
          <w:lang w:val="en-US"/>
        </w:rPr>
        <w:t>Introduction</w:t>
      </w:r>
      <w:r w:rsidR="00BE3880">
        <w:rPr>
          <w:noProof/>
        </w:rPr>
        <w:tab/>
      </w:r>
      <w:r>
        <w:rPr>
          <w:noProof/>
        </w:rPr>
        <w:fldChar w:fldCharType="begin"/>
      </w:r>
      <w:r w:rsidR="00BE3880">
        <w:rPr>
          <w:noProof/>
        </w:rPr>
        <w:instrText xml:space="preserve"> PAGEREF _Toc361761727 \h </w:instrText>
      </w:r>
      <w:r>
        <w:rPr>
          <w:noProof/>
        </w:rPr>
      </w:r>
      <w:r>
        <w:rPr>
          <w:noProof/>
        </w:rPr>
        <w:fldChar w:fldCharType="separate"/>
      </w:r>
      <w:r w:rsidR="00BE3880">
        <w:rPr>
          <w:noProof/>
        </w:rPr>
        <w:t>4</w:t>
      </w:r>
      <w:r>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1.</w:t>
      </w:r>
      <w:r w:rsidRPr="004C3855">
        <w:rPr>
          <w:rFonts w:ascii="Calibri" w:eastAsia="SimSun" w:hAnsi="Calibri" w:cs="Arial"/>
          <w:noProof/>
          <w:sz w:val="22"/>
          <w:szCs w:val="22"/>
          <w:lang w:val="en-US" w:eastAsia="zh-CN"/>
        </w:rPr>
        <w:tab/>
      </w:r>
      <w:r w:rsidRPr="00F0496F">
        <w:rPr>
          <w:noProof/>
          <w:lang w:val="en-US"/>
        </w:rPr>
        <w:t>Scope</w:t>
      </w:r>
      <w:r>
        <w:rPr>
          <w:noProof/>
        </w:rPr>
        <w:tab/>
      </w:r>
      <w:r w:rsidR="009D0756">
        <w:rPr>
          <w:noProof/>
        </w:rPr>
        <w:fldChar w:fldCharType="begin"/>
      </w:r>
      <w:r>
        <w:rPr>
          <w:noProof/>
        </w:rPr>
        <w:instrText xml:space="preserve"> PAGEREF _Toc361761728 \h </w:instrText>
      </w:r>
      <w:r w:rsidR="009D0756">
        <w:rPr>
          <w:noProof/>
        </w:rPr>
      </w:r>
      <w:r w:rsidR="009D0756">
        <w:rPr>
          <w:noProof/>
        </w:rPr>
        <w:fldChar w:fldCharType="separate"/>
      </w:r>
      <w:r>
        <w:rPr>
          <w:noProof/>
        </w:rPr>
        <w:t>4</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2.</w:t>
      </w:r>
      <w:r w:rsidRPr="004C3855">
        <w:rPr>
          <w:rFonts w:ascii="Calibri" w:eastAsia="SimSun" w:hAnsi="Calibri" w:cs="Arial"/>
          <w:noProof/>
          <w:sz w:val="22"/>
          <w:szCs w:val="22"/>
          <w:lang w:val="en-US" w:eastAsia="zh-CN"/>
        </w:rPr>
        <w:tab/>
      </w:r>
      <w:r w:rsidRPr="00F0496F">
        <w:rPr>
          <w:noProof/>
          <w:lang w:val="en-US"/>
        </w:rPr>
        <w:t>References</w:t>
      </w:r>
      <w:r>
        <w:rPr>
          <w:noProof/>
        </w:rPr>
        <w:tab/>
      </w:r>
      <w:r w:rsidR="009D0756">
        <w:rPr>
          <w:noProof/>
        </w:rPr>
        <w:fldChar w:fldCharType="begin"/>
      </w:r>
      <w:r>
        <w:rPr>
          <w:noProof/>
        </w:rPr>
        <w:instrText xml:space="preserve"> PAGEREF _Toc361761729 \h </w:instrText>
      </w:r>
      <w:r w:rsidR="009D0756">
        <w:rPr>
          <w:noProof/>
        </w:rPr>
      </w:r>
      <w:r w:rsidR="009D0756">
        <w:rPr>
          <w:noProof/>
        </w:rPr>
        <w:fldChar w:fldCharType="separate"/>
      </w:r>
      <w:r>
        <w:rPr>
          <w:noProof/>
        </w:rPr>
        <w:t>5</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3.</w:t>
      </w:r>
      <w:r w:rsidRPr="004C3855">
        <w:rPr>
          <w:rFonts w:ascii="Calibri" w:eastAsia="SimSun" w:hAnsi="Calibri" w:cs="Arial"/>
          <w:noProof/>
          <w:sz w:val="22"/>
          <w:szCs w:val="22"/>
          <w:lang w:val="en-US" w:eastAsia="zh-CN"/>
        </w:rPr>
        <w:tab/>
      </w:r>
      <w:r w:rsidRPr="00F0496F">
        <w:rPr>
          <w:noProof/>
          <w:lang w:val="en-US"/>
        </w:rPr>
        <w:t>Definitions</w:t>
      </w:r>
      <w:r>
        <w:rPr>
          <w:noProof/>
        </w:rPr>
        <w:tab/>
      </w:r>
      <w:r w:rsidR="009D0756">
        <w:rPr>
          <w:noProof/>
        </w:rPr>
        <w:fldChar w:fldCharType="begin"/>
      </w:r>
      <w:r>
        <w:rPr>
          <w:noProof/>
        </w:rPr>
        <w:instrText xml:space="preserve"> PAGEREF _Toc361761730 \h </w:instrText>
      </w:r>
      <w:r w:rsidR="009D0756">
        <w:rPr>
          <w:noProof/>
        </w:rPr>
      </w:r>
      <w:r w:rsidR="009D0756">
        <w:rPr>
          <w:noProof/>
        </w:rPr>
        <w:fldChar w:fldCharType="separate"/>
      </w:r>
      <w:r>
        <w:rPr>
          <w:noProof/>
        </w:rPr>
        <w:t>5</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4.</w:t>
      </w:r>
      <w:r w:rsidRPr="004C3855">
        <w:rPr>
          <w:rFonts w:ascii="Calibri" w:eastAsia="SimSun" w:hAnsi="Calibri" w:cs="Arial"/>
          <w:noProof/>
          <w:sz w:val="22"/>
          <w:szCs w:val="22"/>
          <w:lang w:val="en-US" w:eastAsia="zh-CN"/>
        </w:rPr>
        <w:tab/>
      </w:r>
      <w:r w:rsidRPr="00F0496F">
        <w:rPr>
          <w:noProof/>
          <w:lang w:val="en-US"/>
        </w:rPr>
        <w:t>Abbreviations</w:t>
      </w:r>
      <w:r>
        <w:rPr>
          <w:noProof/>
        </w:rPr>
        <w:tab/>
      </w:r>
      <w:r w:rsidR="009D0756">
        <w:rPr>
          <w:noProof/>
        </w:rPr>
        <w:fldChar w:fldCharType="begin"/>
      </w:r>
      <w:r>
        <w:rPr>
          <w:noProof/>
        </w:rPr>
        <w:instrText xml:space="preserve"> PAGEREF _Toc361761731 \h </w:instrText>
      </w:r>
      <w:r w:rsidR="009D0756">
        <w:rPr>
          <w:noProof/>
        </w:rPr>
      </w:r>
      <w:r w:rsidR="009D0756">
        <w:rPr>
          <w:noProof/>
        </w:rPr>
        <w:fldChar w:fldCharType="separate"/>
      </w:r>
      <w:r>
        <w:rPr>
          <w:noProof/>
        </w:rPr>
        <w:t>6</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5.</w:t>
      </w:r>
      <w:r w:rsidRPr="004C3855">
        <w:rPr>
          <w:rFonts w:ascii="Calibri" w:eastAsia="SimSun" w:hAnsi="Calibri" w:cs="Arial"/>
          <w:noProof/>
          <w:sz w:val="22"/>
          <w:szCs w:val="22"/>
          <w:lang w:val="en-US" w:eastAsia="zh-CN"/>
        </w:rPr>
        <w:tab/>
      </w:r>
      <w:r w:rsidRPr="00F0496F">
        <w:rPr>
          <w:noProof/>
          <w:lang w:val="en-US"/>
        </w:rPr>
        <w:t>Access Network Transport Reference Model</w:t>
      </w:r>
      <w:r>
        <w:rPr>
          <w:noProof/>
        </w:rPr>
        <w:tab/>
      </w:r>
      <w:r w:rsidR="009D0756">
        <w:rPr>
          <w:noProof/>
        </w:rPr>
        <w:fldChar w:fldCharType="begin"/>
      </w:r>
      <w:r>
        <w:rPr>
          <w:noProof/>
        </w:rPr>
        <w:instrText xml:space="preserve"> PAGEREF _Toc361761732 \h </w:instrText>
      </w:r>
      <w:r w:rsidR="009D0756">
        <w:rPr>
          <w:noProof/>
        </w:rPr>
      </w:r>
      <w:r w:rsidR="009D0756">
        <w:rPr>
          <w:noProof/>
        </w:rPr>
        <w:fldChar w:fldCharType="separate"/>
      </w:r>
      <w:r>
        <w:rPr>
          <w:noProof/>
        </w:rPr>
        <w:t>6</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6.</w:t>
      </w:r>
      <w:r w:rsidRPr="004C3855">
        <w:rPr>
          <w:rFonts w:ascii="Calibri" w:eastAsia="SimSun" w:hAnsi="Calibri" w:cs="Arial"/>
          <w:noProof/>
          <w:sz w:val="22"/>
          <w:szCs w:val="22"/>
          <w:lang w:val="en-US" w:eastAsia="zh-CN"/>
        </w:rPr>
        <w:tab/>
      </w:r>
      <w:r w:rsidRPr="00F0496F">
        <w:rPr>
          <w:noProof/>
          <w:lang w:val="en-US"/>
        </w:rPr>
        <w:t>Access Network Transport functionality</w:t>
      </w:r>
      <w:r>
        <w:rPr>
          <w:noProof/>
        </w:rPr>
        <w:tab/>
      </w:r>
      <w:r w:rsidR="009D0756">
        <w:rPr>
          <w:noProof/>
        </w:rPr>
        <w:fldChar w:fldCharType="begin"/>
      </w:r>
      <w:r>
        <w:rPr>
          <w:noProof/>
        </w:rPr>
        <w:instrText xml:space="preserve"> PAGEREF _Toc361761733 \h </w:instrText>
      </w:r>
      <w:r w:rsidR="009D0756">
        <w:rPr>
          <w:noProof/>
        </w:rPr>
      </w:r>
      <w:r w:rsidR="009D0756">
        <w:rPr>
          <w:noProof/>
        </w:rPr>
        <w:fldChar w:fldCharType="separate"/>
      </w:r>
      <w:r>
        <w:rPr>
          <w:noProof/>
        </w:rPr>
        <w:t>6</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7.</w:t>
      </w:r>
      <w:r w:rsidRPr="004C3855">
        <w:rPr>
          <w:rFonts w:ascii="Calibri" w:eastAsia="SimSun" w:hAnsi="Calibri" w:cs="Arial"/>
          <w:noProof/>
          <w:sz w:val="22"/>
          <w:szCs w:val="22"/>
          <w:lang w:val="en-US" w:eastAsia="zh-CN"/>
        </w:rPr>
        <w:tab/>
      </w:r>
      <w:r w:rsidRPr="00F0496F">
        <w:rPr>
          <w:noProof/>
          <w:lang w:val="en-US"/>
        </w:rPr>
        <w:t>Access Network Transport Interfaces</w:t>
      </w:r>
      <w:r>
        <w:rPr>
          <w:noProof/>
        </w:rPr>
        <w:tab/>
      </w:r>
      <w:r w:rsidR="009D0756">
        <w:rPr>
          <w:noProof/>
        </w:rPr>
        <w:fldChar w:fldCharType="begin"/>
      </w:r>
      <w:r>
        <w:rPr>
          <w:noProof/>
        </w:rPr>
        <w:instrText xml:space="preserve"> PAGEREF _Toc361761734 \h </w:instrText>
      </w:r>
      <w:r w:rsidR="009D0756">
        <w:rPr>
          <w:noProof/>
        </w:rPr>
      </w:r>
      <w:r w:rsidR="009D0756">
        <w:rPr>
          <w:noProof/>
        </w:rPr>
        <w:fldChar w:fldCharType="separate"/>
      </w:r>
      <w:r>
        <w:rPr>
          <w:noProof/>
        </w:rPr>
        <w:t>8</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8.</w:t>
      </w:r>
      <w:r w:rsidRPr="004C3855">
        <w:rPr>
          <w:rFonts w:ascii="Calibri" w:eastAsia="SimSun" w:hAnsi="Calibri" w:cs="Arial"/>
          <w:noProof/>
          <w:sz w:val="22"/>
          <w:szCs w:val="22"/>
          <w:lang w:val="en-US" w:eastAsia="zh-CN"/>
        </w:rPr>
        <w:tab/>
      </w:r>
      <w:r w:rsidRPr="00F0496F">
        <w:rPr>
          <w:noProof/>
          <w:lang w:val="en-US"/>
        </w:rPr>
        <w:t>Access Network Transport Transmission characteristic</w:t>
      </w:r>
      <w:r>
        <w:rPr>
          <w:noProof/>
        </w:rPr>
        <w:tab/>
      </w:r>
      <w:r w:rsidR="009D0756">
        <w:rPr>
          <w:noProof/>
        </w:rPr>
        <w:fldChar w:fldCharType="begin"/>
      </w:r>
      <w:r>
        <w:rPr>
          <w:noProof/>
        </w:rPr>
        <w:instrText xml:space="preserve"> PAGEREF _Toc361761735 \h </w:instrText>
      </w:r>
      <w:r w:rsidR="009D0756">
        <w:rPr>
          <w:noProof/>
        </w:rPr>
      </w:r>
      <w:r w:rsidR="009D0756">
        <w:rPr>
          <w:noProof/>
        </w:rPr>
        <w:fldChar w:fldCharType="separate"/>
      </w:r>
      <w:r>
        <w:rPr>
          <w:noProof/>
        </w:rPr>
        <w:t>10</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9.</w:t>
      </w:r>
      <w:r w:rsidRPr="004C3855">
        <w:rPr>
          <w:rFonts w:ascii="Calibri" w:eastAsia="SimSun" w:hAnsi="Calibri" w:cs="Arial"/>
          <w:noProof/>
          <w:sz w:val="22"/>
          <w:szCs w:val="22"/>
          <w:lang w:val="en-US" w:eastAsia="zh-CN"/>
        </w:rPr>
        <w:tab/>
      </w:r>
      <w:r w:rsidRPr="00F0496F">
        <w:rPr>
          <w:noProof/>
          <w:lang w:val="en-US"/>
        </w:rPr>
        <w:t>Access Network Elements functionality</w:t>
      </w:r>
      <w:r>
        <w:rPr>
          <w:noProof/>
        </w:rPr>
        <w:tab/>
      </w:r>
      <w:r w:rsidR="005D251F">
        <w:rPr>
          <w:noProof/>
        </w:rPr>
        <w:t>11</w:t>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10.</w:t>
      </w:r>
      <w:r w:rsidRPr="004C3855">
        <w:rPr>
          <w:rFonts w:ascii="Calibri" w:eastAsia="SimSun" w:hAnsi="Calibri" w:cs="Arial"/>
          <w:noProof/>
          <w:sz w:val="22"/>
          <w:szCs w:val="22"/>
          <w:lang w:val="en-US" w:eastAsia="zh-CN"/>
        </w:rPr>
        <w:tab/>
      </w:r>
      <w:r w:rsidRPr="00F0496F">
        <w:rPr>
          <w:noProof/>
          <w:lang w:val="en-US"/>
        </w:rPr>
        <w:t>Access Network Transport Scenarios</w:t>
      </w:r>
      <w:r>
        <w:rPr>
          <w:noProof/>
        </w:rPr>
        <w:tab/>
      </w:r>
      <w:r w:rsidR="009D0756">
        <w:rPr>
          <w:noProof/>
        </w:rPr>
        <w:fldChar w:fldCharType="begin"/>
      </w:r>
      <w:r>
        <w:rPr>
          <w:noProof/>
        </w:rPr>
        <w:instrText xml:space="preserve"> PAGEREF _Toc361761737 \h </w:instrText>
      </w:r>
      <w:r w:rsidR="009D0756">
        <w:rPr>
          <w:noProof/>
        </w:rPr>
      </w:r>
      <w:r w:rsidR="009D0756">
        <w:rPr>
          <w:noProof/>
        </w:rPr>
        <w:fldChar w:fldCharType="separate"/>
      </w:r>
      <w:r>
        <w:rPr>
          <w:noProof/>
        </w:rPr>
        <w:t>11</w:t>
      </w:r>
      <w:r w:rsidR="009D0756">
        <w:rPr>
          <w:noProof/>
        </w:rPr>
        <w:fldChar w:fldCharType="end"/>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11.</w:t>
      </w:r>
      <w:r w:rsidRPr="004C3855">
        <w:rPr>
          <w:rFonts w:ascii="Calibri" w:eastAsia="SimSun" w:hAnsi="Calibri" w:cs="Arial"/>
          <w:noProof/>
          <w:sz w:val="22"/>
          <w:szCs w:val="22"/>
          <w:lang w:val="en-US" w:eastAsia="zh-CN"/>
        </w:rPr>
        <w:tab/>
      </w:r>
      <w:r w:rsidRPr="00F0496F">
        <w:rPr>
          <w:noProof/>
          <w:lang w:val="en-US"/>
        </w:rPr>
        <w:t>Overview of existing standards and activity</w:t>
      </w:r>
      <w:r>
        <w:rPr>
          <w:noProof/>
        </w:rPr>
        <w:tab/>
      </w:r>
      <w:r w:rsidR="00BB4F18">
        <w:rPr>
          <w:noProof/>
        </w:rPr>
        <w:t>13</w:t>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Annex 1, Reference Scenarios for Correlation of Standards</w:t>
      </w:r>
      <w:r>
        <w:rPr>
          <w:noProof/>
        </w:rPr>
        <w:tab/>
      </w:r>
      <w:r w:rsidR="00127707">
        <w:rPr>
          <w:noProof/>
        </w:rPr>
        <w:t>15</w:t>
      </w:r>
    </w:p>
    <w:p w:rsidR="00BE3880" w:rsidRPr="004C3855" w:rsidRDefault="00BE3880">
      <w:pPr>
        <w:pStyle w:val="TOC2"/>
        <w:rPr>
          <w:rFonts w:ascii="Calibri" w:eastAsia="SimSun" w:hAnsi="Calibri" w:cs="Arial"/>
          <w:noProof/>
          <w:sz w:val="22"/>
          <w:szCs w:val="22"/>
          <w:lang w:val="en-US" w:eastAsia="zh-CN"/>
        </w:rPr>
      </w:pPr>
      <w:r w:rsidRPr="00F0496F">
        <w:rPr>
          <w:noProof/>
          <w:lang w:val="en-US"/>
        </w:rPr>
        <w:t>A1.1</w:t>
      </w:r>
      <w:r w:rsidRPr="004C3855">
        <w:rPr>
          <w:rFonts w:ascii="Calibri" w:eastAsia="SimSun" w:hAnsi="Calibri" w:cs="Arial"/>
          <w:noProof/>
          <w:sz w:val="22"/>
          <w:szCs w:val="22"/>
          <w:lang w:val="en-US" w:eastAsia="zh-CN"/>
        </w:rPr>
        <w:tab/>
      </w:r>
      <w:r w:rsidRPr="00F0496F">
        <w:rPr>
          <w:noProof/>
          <w:lang w:val="en-US"/>
        </w:rPr>
        <w:t>Purpose of the scenarios</w:t>
      </w:r>
      <w:r>
        <w:rPr>
          <w:noProof/>
        </w:rPr>
        <w:tab/>
      </w:r>
      <w:r w:rsidR="00127707">
        <w:rPr>
          <w:noProof/>
        </w:rPr>
        <w:t>15</w:t>
      </w:r>
    </w:p>
    <w:p w:rsidR="00BE3880" w:rsidRPr="004C3855" w:rsidRDefault="00BE3880">
      <w:pPr>
        <w:pStyle w:val="TOC2"/>
        <w:rPr>
          <w:rFonts w:ascii="Calibri" w:eastAsia="SimSun" w:hAnsi="Calibri" w:cs="Arial"/>
          <w:noProof/>
          <w:sz w:val="22"/>
          <w:szCs w:val="22"/>
          <w:lang w:val="en-US" w:eastAsia="zh-CN"/>
        </w:rPr>
      </w:pPr>
      <w:r w:rsidRPr="00F0496F">
        <w:rPr>
          <w:noProof/>
          <w:lang w:val="en-US"/>
        </w:rPr>
        <w:t>A1.2</w:t>
      </w:r>
      <w:r w:rsidRPr="004C3855">
        <w:rPr>
          <w:rFonts w:ascii="Calibri" w:eastAsia="SimSun" w:hAnsi="Calibri" w:cs="Arial"/>
          <w:noProof/>
          <w:sz w:val="22"/>
          <w:szCs w:val="22"/>
          <w:lang w:val="en-US" w:eastAsia="zh-CN"/>
        </w:rPr>
        <w:tab/>
      </w:r>
      <w:r w:rsidRPr="00F0496F">
        <w:rPr>
          <w:noProof/>
          <w:lang w:val="en-US"/>
        </w:rPr>
        <w:t>Reference Model</w:t>
      </w:r>
      <w:r>
        <w:rPr>
          <w:noProof/>
        </w:rPr>
        <w:tab/>
      </w:r>
      <w:r w:rsidR="00127707">
        <w:rPr>
          <w:noProof/>
        </w:rPr>
        <w:t>15</w:t>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A1.3</w:t>
      </w:r>
      <w:r w:rsidRPr="004C3855">
        <w:rPr>
          <w:rFonts w:ascii="Calibri" w:eastAsia="SimSun" w:hAnsi="Calibri" w:cs="Arial"/>
          <w:noProof/>
          <w:sz w:val="22"/>
          <w:szCs w:val="22"/>
          <w:lang w:val="en-US" w:eastAsia="zh-CN"/>
        </w:rPr>
        <w:tab/>
      </w:r>
      <w:r w:rsidRPr="00F0496F">
        <w:rPr>
          <w:noProof/>
          <w:lang w:val="en-US"/>
        </w:rPr>
        <w:t>Components</w:t>
      </w:r>
      <w:r>
        <w:rPr>
          <w:noProof/>
        </w:rPr>
        <w:tab/>
      </w:r>
      <w:r w:rsidR="00127707">
        <w:rPr>
          <w:noProof/>
        </w:rPr>
        <w:t>15</w:t>
      </w:r>
    </w:p>
    <w:p w:rsidR="00BE3880" w:rsidRPr="004C3855" w:rsidRDefault="00BE3880">
      <w:pPr>
        <w:pStyle w:val="TOC3"/>
        <w:rPr>
          <w:rFonts w:ascii="Calibri" w:eastAsia="SimSun" w:hAnsi="Calibri" w:cs="Arial"/>
          <w:noProof/>
          <w:sz w:val="22"/>
          <w:szCs w:val="22"/>
          <w:lang w:val="en-US" w:eastAsia="zh-CN"/>
        </w:rPr>
      </w:pPr>
      <w:r w:rsidRPr="00F0496F">
        <w:rPr>
          <w:noProof/>
          <w:lang w:val="en-US"/>
        </w:rPr>
        <w:t>A1.3.1</w:t>
      </w:r>
      <w:r w:rsidRPr="004C3855">
        <w:rPr>
          <w:rFonts w:ascii="Calibri" w:eastAsia="SimSun" w:hAnsi="Calibri" w:cs="Arial"/>
          <w:noProof/>
          <w:sz w:val="22"/>
          <w:szCs w:val="22"/>
          <w:lang w:val="en-US" w:eastAsia="zh-CN"/>
        </w:rPr>
        <w:tab/>
      </w:r>
      <w:r w:rsidRPr="00F0496F">
        <w:rPr>
          <w:noProof/>
          <w:lang w:val="en-US"/>
        </w:rPr>
        <w:t>XNI Interface specification</w:t>
      </w:r>
      <w:r>
        <w:rPr>
          <w:noProof/>
        </w:rPr>
        <w:tab/>
      </w:r>
      <w:r w:rsidR="00127707">
        <w:rPr>
          <w:noProof/>
        </w:rPr>
        <w:t>15</w:t>
      </w:r>
    </w:p>
    <w:p w:rsidR="00BE3880" w:rsidRPr="004C3855" w:rsidRDefault="00BE3880">
      <w:pPr>
        <w:pStyle w:val="TOC3"/>
        <w:rPr>
          <w:rFonts w:ascii="Calibri" w:eastAsia="SimSun" w:hAnsi="Calibri" w:cs="Arial"/>
          <w:noProof/>
          <w:sz w:val="22"/>
          <w:szCs w:val="22"/>
          <w:lang w:val="en-US" w:eastAsia="zh-CN"/>
        </w:rPr>
      </w:pPr>
      <w:r w:rsidRPr="00F0496F">
        <w:rPr>
          <w:noProof/>
          <w:lang w:val="en-US"/>
        </w:rPr>
        <w:t>A1.3.2</w:t>
      </w:r>
      <w:r w:rsidRPr="004C3855">
        <w:rPr>
          <w:rFonts w:ascii="Calibri" w:eastAsia="SimSun" w:hAnsi="Calibri" w:cs="Arial"/>
          <w:noProof/>
          <w:sz w:val="22"/>
          <w:szCs w:val="22"/>
          <w:lang w:val="en-US" w:eastAsia="zh-CN"/>
        </w:rPr>
        <w:tab/>
      </w:r>
      <w:r w:rsidRPr="00F0496F">
        <w:rPr>
          <w:noProof/>
          <w:lang w:val="en-US"/>
        </w:rPr>
        <w:t>The scenarios</w:t>
      </w:r>
      <w:r>
        <w:rPr>
          <w:noProof/>
        </w:rPr>
        <w:tab/>
      </w:r>
      <w:r w:rsidR="00127707">
        <w:rPr>
          <w:noProof/>
        </w:rPr>
        <w:t>16</w:t>
      </w:r>
    </w:p>
    <w:p w:rsidR="00BE3880" w:rsidRPr="004C3855" w:rsidRDefault="00BE3880">
      <w:pPr>
        <w:pStyle w:val="TOC3"/>
        <w:rPr>
          <w:rFonts w:ascii="Calibri" w:eastAsia="SimSun" w:hAnsi="Calibri" w:cs="Arial"/>
          <w:noProof/>
          <w:sz w:val="22"/>
          <w:szCs w:val="22"/>
          <w:lang w:val="en-US" w:eastAsia="zh-CN"/>
        </w:rPr>
      </w:pPr>
      <w:r w:rsidRPr="00F0496F">
        <w:rPr>
          <w:noProof/>
          <w:lang w:val="en-US"/>
        </w:rPr>
        <w:t>A1.6</w:t>
      </w:r>
      <w:r w:rsidRPr="004C3855">
        <w:rPr>
          <w:rFonts w:ascii="Calibri" w:eastAsia="SimSun" w:hAnsi="Calibri" w:cs="Arial"/>
          <w:noProof/>
          <w:sz w:val="22"/>
          <w:szCs w:val="22"/>
          <w:lang w:val="en-US" w:eastAsia="zh-CN"/>
        </w:rPr>
        <w:tab/>
      </w:r>
      <w:r w:rsidRPr="00F0496F">
        <w:rPr>
          <w:noProof/>
          <w:lang w:val="en-US"/>
        </w:rPr>
        <w:t>Scenario 1 - Provision of Voice/DataVideo Service over existing infrastructure</w:t>
      </w:r>
      <w:r>
        <w:rPr>
          <w:noProof/>
        </w:rPr>
        <w:tab/>
      </w:r>
      <w:r w:rsidR="00127707">
        <w:rPr>
          <w:noProof/>
        </w:rPr>
        <w:t>19</w:t>
      </w:r>
    </w:p>
    <w:p w:rsidR="00BE3880" w:rsidRPr="004C3855" w:rsidRDefault="00BE3880">
      <w:pPr>
        <w:pStyle w:val="TOC3"/>
        <w:rPr>
          <w:rFonts w:ascii="Calibri" w:eastAsia="SimSun" w:hAnsi="Calibri" w:cs="Arial"/>
          <w:noProof/>
          <w:sz w:val="22"/>
          <w:szCs w:val="22"/>
          <w:lang w:val="en-US" w:eastAsia="zh-CN"/>
        </w:rPr>
      </w:pPr>
      <w:r w:rsidRPr="00F0496F">
        <w:rPr>
          <w:noProof/>
          <w:lang w:val="en-US"/>
        </w:rPr>
        <w:t>A1.6.1 - Provision of Voice/Data/Video services over existing infrastructure</w:t>
      </w:r>
      <w:r>
        <w:rPr>
          <w:noProof/>
        </w:rPr>
        <w:tab/>
      </w:r>
      <w:r w:rsidR="00127707">
        <w:rPr>
          <w:noProof/>
        </w:rPr>
        <w:t>19</w:t>
      </w:r>
    </w:p>
    <w:p w:rsidR="00BE3880" w:rsidRPr="004C3855" w:rsidRDefault="00BE3880">
      <w:pPr>
        <w:pStyle w:val="TOC3"/>
        <w:rPr>
          <w:rFonts w:ascii="Calibri" w:eastAsia="SimSun" w:hAnsi="Calibri" w:cs="Arial"/>
          <w:noProof/>
          <w:sz w:val="22"/>
          <w:szCs w:val="22"/>
          <w:lang w:val="en-US" w:eastAsia="zh-CN"/>
        </w:rPr>
      </w:pPr>
      <w:r w:rsidRPr="00F0496F">
        <w:rPr>
          <w:noProof/>
          <w:lang w:val="en-US"/>
        </w:rPr>
        <w:t>A1.6.2 Provision of Voice/Data Service over 2-way Cable networks using PSTN or ISDN</w:t>
      </w:r>
      <w:r>
        <w:rPr>
          <w:noProof/>
        </w:rPr>
        <w:tab/>
      </w:r>
      <w:r w:rsidR="005D251F">
        <w:rPr>
          <w:noProof/>
        </w:rPr>
        <w:t>20</w:t>
      </w:r>
    </w:p>
    <w:p w:rsidR="00951166" w:rsidRDefault="00BE3880">
      <w:pPr>
        <w:pStyle w:val="TOC2"/>
        <w:rPr>
          <w:noProof/>
          <w:lang w:val="en-US"/>
        </w:rPr>
      </w:pPr>
      <w:r w:rsidRPr="00F0496F">
        <w:rPr>
          <w:noProof/>
          <w:lang w:val="en-US"/>
        </w:rPr>
        <w:t>A1.7</w:t>
      </w:r>
      <w:r w:rsidRPr="004C3855">
        <w:rPr>
          <w:rFonts w:ascii="Calibri" w:eastAsia="SimSun" w:hAnsi="Calibri" w:cs="Arial"/>
          <w:noProof/>
          <w:sz w:val="22"/>
          <w:szCs w:val="22"/>
          <w:lang w:val="en-US" w:eastAsia="zh-CN"/>
        </w:rPr>
        <w:tab/>
      </w:r>
      <w:r w:rsidRPr="00F0496F">
        <w:rPr>
          <w:noProof/>
          <w:lang w:val="en-US"/>
        </w:rPr>
        <w:t>Scenario 2 - Provision of Voice/Data/Video Services over Cable Networks</w:t>
      </w:r>
    </w:p>
    <w:p w:rsidR="00BE3880" w:rsidRPr="004C3855" w:rsidRDefault="00951166">
      <w:pPr>
        <w:pStyle w:val="TOC2"/>
        <w:rPr>
          <w:rFonts w:ascii="Calibri" w:eastAsia="SimSun" w:hAnsi="Calibri" w:cs="Arial"/>
          <w:noProof/>
          <w:sz w:val="22"/>
          <w:szCs w:val="22"/>
          <w:lang w:val="en-US" w:eastAsia="zh-CN"/>
        </w:rPr>
      </w:pPr>
      <w:r>
        <w:rPr>
          <w:noProof/>
          <w:lang w:val="en-US"/>
        </w:rPr>
        <w:tab/>
      </w:r>
      <w:r w:rsidR="00BE3880" w:rsidRPr="00F0496F">
        <w:rPr>
          <w:noProof/>
          <w:lang w:val="en-US"/>
        </w:rPr>
        <w:t xml:space="preserve"> using B</w:t>
      </w:r>
      <w:r w:rsidR="00BE3880" w:rsidRPr="00F0496F">
        <w:rPr>
          <w:noProof/>
          <w:lang w:val="en-US"/>
        </w:rPr>
        <w:noBreakHyphen/>
        <w:t>ISDN</w:t>
      </w:r>
      <w:r w:rsidR="00BE3880">
        <w:rPr>
          <w:noProof/>
        </w:rPr>
        <w:tab/>
      </w:r>
      <w:r w:rsidR="00127707">
        <w:rPr>
          <w:noProof/>
        </w:rPr>
        <w:t>22</w:t>
      </w:r>
    </w:p>
    <w:p w:rsidR="00951166" w:rsidRDefault="00BE3880">
      <w:pPr>
        <w:pStyle w:val="TOC3"/>
        <w:rPr>
          <w:noProof/>
          <w:lang w:val="en-US"/>
        </w:rPr>
      </w:pPr>
      <w:r w:rsidRPr="00F0496F">
        <w:rPr>
          <w:noProof/>
          <w:lang w:val="en-US"/>
        </w:rPr>
        <w:t>A1.7.1</w:t>
      </w:r>
      <w:r w:rsidRPr="004C3855">
        <w:rPr>
          <w:rFonts w:ascii="Calibri" w:eastAsia="SimSun" w:hAnsi="Calibri" w:cs="Arial"/>
          <w:noProof/>
          <w:sz w:val="22"/>
          <w:szCs w:val="22"/>
          <w:lang w:val="en-US" w:eastAsia="zh-CN"/>
        </w:rPr>
        <w:tab/>
      </w:r>
      <w:r w:rsidRPr="00F0496F">
        <w:rPr>
          <w:noProof/>
          <w:lang w:val="en-US"/>
        </w:rPr>
        <w:t>Provision of Voice/Data/Video Services over one-way Cable Networks using</w:t>
      </w:r>
    </w:p>
    <w:p w:rsidR="00BE3880" w:rsidRPr="004C3855" w:rsidRDefault="00951166">
      <w:pPr>
        <w:pStyle w:val="TOC3"/>
        <w:rPr>
          <w:rFonts w:ascii="Calibri" w:eastAsia="SimSun" w:hAnsi="Calibri" w:cs="Arial"/>
          <w:noProof/>
          <w:sz w:val="22"/>
          <w:szCs w:val="22"/>
          <w:lang w:val="en-US" w:eastAsia="zh-CN"/>
        </w:rPr>
      </w:pPr>
      <w:r>
        <w:rPr>
          <w:noProof/>
          <w:lang w:val="en-US"/>
        </w:rPr>
        <w:tab/>
      </w:r>
      <w:r w:rsidR="00BE3880" w:rsidRPr="00F0496F">
        <w:rPr>
          <w:noProof/>
          <w:lang w:val="en-US"/>
        </w:rPr>
        <w:t xml:space="preserve"> B-ISDN with independent control channel</w:t>
      </w:r>
      <w:r w:rsidR="00BE3880">
        <w:rPr>
          <w:noProof/>
        </w:rPr>
        <w:tab/>
      </w:r>
      <w:r w:rsidR="00127707">
        <w:rPr>
          <w:noProof/>
        </w:rPr>
        <w:t>22</w:t>
      </w:r>
    </w:p>
    <w:p w:rsidR="00951166" w:rsidRDefault="00BE3880">
      <w:pPr>
        <w:pStyle w:val="TOC3"/>
        <w:rPr>
          <w:noProof/>
          <w:lang w:val="en-US"/>
        </w:rPr>
      </w:pPr>
      <w:r w:rsidRPr="00F0496F">
        <w:rPr>
          <w:noProof/>
          <w:lang w:val="en-US"/>
        </w:rPr>
        <w:t>A1.7.2</w:t>
      </w:r>
      <w:r w:rsidRPr="004C3855">
        <w:rPr>
          <w:rFonts w:ascii="Calibri" w:eastAsia="SimSun" w:hAnsi="Calibri" w:cs="Arial"/>
          <w:noProof/>
          <w:sz w:val="22"/>
          <w:szCs w:val="22"/>
          <w:lang w:val="en-US" w:eastAsia="zh-CN"/>
        </w:rPr>
        <w:tab/>
      </w:r>
      <w:r w:rsidRPr="00F0496F">
        <w:rPr>
          <w:noProof/>
          <w:lang w:val="en-US"/>
        </w:rPr>
        <w:t>Provision of Voice/Data/Video Services over two-way Cable Networks</w:t>
      </w:r>
    </w:p>
    <w:p w:rsidR="00BE3880" w:rsidRPr="004C3855" w:rsidRDefault="00951166">
      <w:pPr>
        <w:pStyle w:val="TOC3"/>
        <w:rPr>
          <w:rFonts w:ascii="Calibri" w:eastAsia="SimSun" w:hAnsi="Calibri" w:cs="Arial"/>
          <w:noProof/>
          <w:sz w:val="22"/>
          <w:szCs w:val="22"/>
          <w:lang w:val="en-US" w:eastAsia="zh-CN"/>
        </w:rPr>
      </w:pPr>
      <w:r>
        <w:rPr>
          <w:noProof/>
          <w:lang w:val="en-US"/>
        </w:rPr>
        <w:tab/>
      </w:r>
      <w:r w:rsidR="00BE3880" w:rsidRPr="00F0496F">
        <w:rPr>
          <w:noProof/>
          <w:lang w:val="en-US"/>
        </w:rPr>
        <w:t xml:space="preserve"> using B</w:t>
      </w:r>
      <w:r w:rsidR="00BE3880" w:rsidRPr="00F0496F">
        <w:rPr>
          <w:noProof/>
          <w:lang w:val="en-US"/>
        </w:rPr>
        <w:noBreakHyphen/>
        <w:t>ISDN</w:t>
      </w:r>
      <w:r w:rsidR="00BE3880">
        <w:rPr>
          <w:noProof/>
        </w:rPr>
        <w:tab/>
      </w:r>
      <w:r w:rsidR="00127707">
        <w:rPr>
          <w:noProof/>
        </w:rPr>
        <w:t>23</w:t>
      </w:r>
    </w:p>
    <w:p w:rsidR="00951166" w:rsidRDefault="00BE3880">
      <w:pPr>
        <w:pStyle w:val="TOC3"/>
        <w:rPr>
          <w:noProof/>
          <w:lang w:val="en-US"/>
        </w:rPr>
      </w:pPr>
      <w:r w:rsidRPr="00F0496F">
        <w:rPr>
          <w:noProof/>
          <w:lang w:val="en-US"/>
        </w:rPr>
        <w:t>A1.8</w:t>
      </w:r>
      <w:r w:rsidRPr="004C3855">
        <w:rPr>
          <w:rFonts w:ascii="Calibri" w:eastAsia="SimSun" w:hAnsi="Calibri" w:cs="Arial"/>
          <w:noProof/>
          <w:sz w:val="22"/>
          <w:szCs w:val="22"/>
          <w:lang w:val="en-US" w:eastAsia="zh-CN"/>
        </w:rPr>
        <w:tab/>
      </w:r>
      <w:r w:rsidRPr="00F0496F">
        <w:rPr>
          <w:noProof/>
          <w:lang w:val="en-US"/>
        </w:rPr>
        <w:t>Scenario 3 - The use of ADSL or VDSL to provide video bandwidth over</w:t>
      </w:r>
    </w:p>
    <w:p w:rsidR="00BE3880" w:rsidRPr="004C3855" w:rsidRDefault="00951166" w:rsidP="003D118B">
      <w:pPr>
        <w:pStyle w:val="TOC3"/>
        <w:tabs>
          <w:tab w:val="clear" w:pos="9554"/>
          <w:tab w:val="right" w:pos="9638"/>
        </w:tabs>
        <w:rPr>
          <w:rFonts w:ascii="Calibri" w:eastAsia="SimSun" w:hAnsi="Calibri" w:cs="Arial"/>
          <w:noProof/>
          <w:sz w:val="22"/>
          <w:szCs w:val="22"/>
          <w:lang w:val="en-US" w:eastAsia="zh-CN"/>
        </w:rPr>
      </w:pPr>
      <w:r>
        <w:rPr>
          <w:noProof/>
          <w:lang w:val="en-US"/>
        </w:rPr>
        <w:tab/>
      </w:r>
      <w:r w:rsidR="00BE3880" w:rsidRPr="00F0496F">
        <w:rPr>
          <w:noProof/>
          <w:lang w:val="en-US"/>
        </w:rPr>
        <w:t xml:space="preserve"> copper pairs</w:t>
      </w:r>
      <w:r w:rsidR="00BE3880">
        <w:rPr>
          <w:noProof/>
        </w:rPr>
        <w:tab/>
      </w:r>
      <w:r w:rsidR="00127707">
        <w:rPr>
          <w:noProof/>
        </w:rPr>
        <w:t>24</w:t>
      </w:r>
    </w:p>
    <w:p w:rsidR="00BE3880" w:rsidRPr="004C3855" w:rsidRDefault="00BE3880">
      <w:pPr>
        <w:pStyle w:val="TOC2"/>
        <w:rPr>
          <w:rFonts w:ascii="Calibri" w:eastAsia="SimSun" w:hAnsi="Calibri" w:cs="Arial"/>
          <w:noProof/>
          <w:sz w:val="22"/>
          <w:szCs w:val="22"/>
          <w:lang w:val="en-US" w:eastAsia="zh-CN"/>
        </w:rPr>
      </w:pPr>
      <w:r w:rsidRPr="00BE3880">
        <w:rPr>
          <w:noProof/>
          <w:lang w:val="en-US"/>
        </w:rPr>
        <w:lastRenderedPageBreak/>
        <w:t>A1.9</w:t>
      </w:r>
      <w:r w:rsidRPr="004C3855">
        <w:rPr>
          <w:rFonts w:ascii="Calibri" w:eastAsia="SimSun" w:hAnsi="Calibri" w:cs="Arial"/>
          <w:noProof/>
          <w:sz w:val="22"/>
          <w:szCs w:val="22"/>
          <w:lang w:val="en-US" w:eastAsia="zh-CN"/>
        </w:rPr>
        <w:tab/>
      </w:r>
      <w:r w:rsidRPr="00BE3880">
        <w:rPr>
          <w:noProof/>
          <w:lang w:val="en-US"/>
        </w:rPr>
        <w:t>Scenario 4 - Fibre Access</w:t>
      </w:r>
      <w:r>
        <w:rPr>
          <w:noProof/>
        </w:rPr>
        <w:tab/>
      </w:r>
      <w:r w:rsidR="00127707">
        <w:rPr>
          <w:noProof/>
        </w:rPr>
        <w:t>26</w:t>
      </w:r>
    </w:p>
    <w:p w:rsidR="00BE3880" w:rsidRPr="004C3855" w:rsidRDefault="00BE3880">
      <w:pPr>
        <w:pStyle w:val="TOC2"/>
        <w:rPr>
          <w:rFonts w:ascii="Calibri" w:eastAsia="SimSun" w:hAnsi="Calibri" w:cs="Arial"/>
          <w:noProof/>
          <w:sz w:val="22"/>
          <w:szCs w:val="22"/>
          <w:lang w:val="en-US" w:eastAsia="zh-CN"/>
        </w:rPr>
      </w:pPr>
      <w:r w:rsidRPr="00F0496F">
        <w:rPr>
          <w:noProof/>
          <w:lang w:val="en-US"/>
        </w:rPr>
        <w:t>A1.10</w:t>
      </w:r>
      <w:r w:rsidRPr="004C3855">
        <w:rPr>
          <w:rFonts w:ascii="Calibri" w:eastAsia="SimSun" w:hAnsi="Calibri" w:cs="Arial"/>
          <w:noProof/>
          <w:sz w:val="22"/>
          <w:szCs w:val="22"/>
          <w:lang w:val="en-US" w:eastAsia="zh-CN"/>
        </w:rPr>
        <w:tab/>
      </w:r>
      <w:r w:rsidRPr="00F0496F">
        <w:rPr>
          <w:noProof/>
          <w:lang w:val="en-US"/>
        </w:rPr>
        <w:t>Scenario 5 - Wireless Access</w:t>
      </w:r>
      <w:r>
        <w:rPr>
          <w:noProof/>
        </w:rPr>
        <w:tab/>
      </w:r>
      <w:r w:rsidR="00127707">
        <w:rPr>
          <w:noProof/>
        </w:rPr>
        <w:t>28</w:t>
      </w:r>
    </w:p>
    <w:p w:rsidR="00BE3880" w:rsidRPr="004C3855" w:rsidRDefault="00BE3880">
      <w:pPr>
        <w:pStyle w:val="TOC3"/>
        <w:rPr>
          <w:rFonts w:ascii="Calibri" w:eastAsia="SimSun" w:hAnsi="Calibri" w:cs="Arial"/>
          <w:noProof/>
          <w:sz w:val="22"/>
          <w:szCs w:val="22"/>
          <w:lang w:val="en-US" w:eastAsia="zh-CN"/>
        </w:rPr>
      </w:pPr>
      <w:r w:rsidRPr="00F0496F">
        <w:rPr>
          <w:noProof/>
          <w:lang w:val="en-US"/>
        </w:rPr>
        <w:t>A1.10.1</w:t>
      </w:r>
      <w:r w:rsidRPr="004C3855">
        <w:rPr>
          <w:rFonts w:ascii="Calibri" w:eastAsia="SimSun" w:hAnsi="Calibri" w:cs="Arial"/>
          <w:noProof/>
          <w:sz w:val="22"/>
          <w:szCs w:val="22"/>
          <w:lang w:val="en-US" w:eastAsia="zh-CN"/>
        </w:rPr>
        <w:tab/>
      </w:r>
      <w:r w:rsidRPr="00F0496F">
        <w:rPr>
          <w:noProof/>
          <w:lang w:val="en-US"/>
        </w:rPr>
        <w:t>Short-term provision of radio services</w:t>
      </w:r>
      <w:r>
        <w:rPr>
          <w:noProof/>
        </w:rPr>
        <w:tab/>
      </w:r>
      <w:r w:rsidR="00127707">
        <w:rPr>
          <w:noProof/>
        </w:rPr>
        <w:t>28</w:t>
      </w:r>
    </w:p>
    <w:p w:rsidR="00BE3880" w:rsidRPr="004C3855" w:rsidRDefault="00BE3880">
      <w:pPr>
        <w:pStyle w:val="TOC3"/>
        <w:rPr>
          <w:rFonts w:ascii="Calibri" w:eastAsia="SimSun" w:hAnsi="Calibri" w:cs="Arial"/>
          <w:noProof/>
          <w:sz w:val="22"/>
          <w:szCs w:val="22"/>
          <w:lang w:val="en-US" w:eastAsia="zh-CN"/>
        </w:rPr>
      </w:pPr>
      <w:r>
        <w:rPr>
          <w:noProof/>
        </w:rPr>
        <w:t>A1.10.2</w:t>
      </w:r>
      <w:r w:rsidRPr="004C3855">
        <w:rPr>
          <w:rFonts w:ascii="Calibri" w:eastAsia="SimSun" w:hAnsi="Calibri" w:cs="Arial"/>
          <w:noProof/>
          <w:sz w:val="22"/>
          <w:szCs w:val="22"/>
          <w:lang w:val="en-US" w:eastAsia="zh-CN"/>
        </w:rPr>
        <w:tab/>
      </w:r>
      <w:r>
        <w:rPr>
          <w:noProof/>
        </w:rPr>
        <w:t xml:space="preserve"> </w:t>
      </w:r>
      <w:r w:rsidRPr="00F0496F">
        <w:rPr>
          <w:noProof/>
          <w:lang w:val="en-US"/>
        </w:rPr>
        <w:t>Wireless Access Network</w:t>
      </w:r>
      <w:r>
        <w:rPr>
          <w:noProof/>
        </w:rPr>
        <w:tab/>
      </w:r>
      <w:r w:rsidR="00127707">
        <w:rPr>
          <w:noProof/>
        </w:rPr>
        <w:t>30</w:t>
      </w:r>
    </w:p>
    <w:p w:rsidR="00BE3880" w:rsidRPr="004C3855" w:rsidRDefault="00BE3880">
      <w:pPr>
        <w:pStyle w:val="TOC2"/>
        <w:rPr>
          <w:rFonts w:ascii="Calibri" w:eastAsia="SimSun" w:hAnsi="Calibri" w:cs="Arial"/>
          <w:noProof/>
          <w:sz w:val="22"/>
          <w:szCs w:val="22"/>
          <w:lang w:val="en-US" w:eastAsia="zh-CN"/>
        </w:rPr>
      </w:pPr>
      <w:r w:rsidRPr="00F0496F">
        <w:rPr>
          <w:noProof/>
          <w:lang w:val="en-US"/>
        </w:rPr>
        <w:t>A1.11</w:t>
      </w:r>
      <w:r w:rsidRPr="004C3855">
        <w:rPr>
          <w:rFonts w:ascii="Calibri" w:eastAsia="SimSun" w:hAnsi="Calibri" w:cs="Arial"/>
          <w:noProof/>
          <w:sz w:val="22"/>
          <w:szCs w:val="22"/>
          <w:lang w:val="en-US" w:eastAsia="zh-CN"/>
        </w:rPr>
        <w:tab/>
      </w:r>
      <w:r w:rsidRPr="00F0496F">
        <w:rPr>
          <w:noProof/>
          <w:lang w:val="en-US"/>
        </w:rPr>
        <w:t>Scenario 6 - Access using satellites</w:t>
      </w:r>
      <w:r>
        <w:rPr>
          <w:noProof/>
        </w:rPr>
        <w:tab/>
      </w:r>
      <w:r w:rsidR="00127707">
        <w:rPr>
          <w:noProof/>
        </w:rPr>
        <w:t>31</w:t>
      </w:r>
    </w:p>
    <w:p w:rsidR="00BE3880" w:rsidRPr="004C3855" w:rsidRDefault="00BE3880">
      <w:pPr>
        <w:pStyle w:val="TOC3"/>
        <w:rPr>
          <w:rFonts w:ascii="Calibri" w:eastAsia="SimSun" w:hAnsi="Calibri" w:cs="Arial"/>
          <w:noProof/>
          <w:sz w:val="22"/>
          <w:szCs w:val="22"/>
          <w:lang w:val="en-US" w:eastAsia="zh-CN"/>
        </w:rPr>
      </w:pPr>
      <w:r w:rsidRPr="00F0496F">
        <w:rPr>
          <w:noProof/>
          <w:lang w:val="en-US"/>
        </w:rPr>
        <w:t>A1.11.1</w:t>
      </w:r>
      <w:r w:rsidRPr="004C3855">
        <w:rPr>
          <w:rFonts w:ascii="Calibri" w:eastAsia="SimSun" w:hAnsi="Calibri" w:cs="Arial"/>
          <w:noProof/>
          <w:sz w:val="22"/>
          <w:szCs w:val="22"/>
          <w:lang w:val="en-US" w:eastAsia="zh-CN"/>
        </w:rPr>
        <w:tab/>
      </w:r>
      <w:r w:rsidRPr="00F0496F">
        <w:rPr>
          <w:noProof/>
          <w:lang w:val="en-US"/>
        </w:rPr>
        <w:t>Network Configuration</w:t>
      </w:r>
      <w:r>
        <w:rPr>
          <w:noProof/>
        </w:rPr>
        <w:tab/>
      </w:r>
      <w:r w:rsidR="00127707">
        <w:rPr>
          <w:noProof/>
        </w:rPr>
        <w:t>32</w:t>
      </w:r>
    </w:p>
    <w:p w:rsidR="00BE3880" w:rsidRPr="004C3855" w:rsidRDefault="00BE3880">
      <w:pPr>
        <w:pStyle w:val="TOC2"/>
        <w:rPr>
          <w:rFonts w:ascii="Calibri" w:eastAsia="SimSun" w:hAnsi="Calibri" w:cs="Arial"/>
          <w:noProof/>
          <w:sz w:val="22"/>
          <w:szCs w:val="22"/>
          <w:lang w:val="en-US" w:eastAsia="zh-CN"/>
        </w:rPr>
      </w:pPr>
      <w:r w:rsidRPr="00F0496F">
        <w:rPr>
          <w:noProof/>
          <w:lang w:val="en-US"/>
        </w:rPr>
        <w:t>A1.12</w:t>
      </w:r>
      <w:r w:rsidRPr="004C3855">
        <w:rPr>
          <w:rFonts w:ascii="Calibri" w:eastAsia="SimSun" w:hAnsi="Calibri" w:cs="Arial"/>
          <w:noProof/>
          <w:sz w:val="22"/>
          <w:szCs w:val="22"/>
          <w:lang w:val="en-US" w:eastAsia="zh-CN"/>
        </w:rPr>
        <w:tab/>
      </w:r>
      <w:r w:rsidRPr="00F0496F">
        <w:rPr>
          <w:noProof/>
          <w:lang w:val="en-US"/>
        </w:rPr>
        <w:t>Scenario 7 - Example of Internet Access</w:t>
      </w:r>
      <w:r>
        <w:rPr>
          <w:noProof/>
        </w:rPr>
        <w:tab/>
      </w:r>
      <w:r w:rsidR="00127707">
        <w:rPr>
          <w:noProof/>
        </w:rPr>
        <w:t>33</w:t>
      </w:r>
    </w:p>
    <w:p w:rsidR="00BE3880" w:rsidRPr="004C3855" w:rsidRDefault="00BE3880">
      <w:pPr>
        <w:pStyle w:val="TOC2"/>
        <w:rPr>
          <w:rFonts w:ascii="Calibri" w:eastAsia="SimSun" w:hAnsi="Calibri" w:cs="Arial"/>
          <w:noProof/>
          <w:sz w:val="22"/>
          <w:szCs w:val="22"/>
          <w:lang w:val="en-US" w:eastAsia="zh-CN"/>
        </w:rPr>
      </w:pPr>
      <w:r w:rsidRPr="00F0496F">
        <w:rPr>
          <w:noProof/>
          <w:lang w:val="en-US"/>
        </w:rPr>
        <w:t>A1.13</w:t>
      </w:r>
      <w:r w:rsidRPr="004C3855">
        <w:rPr>
          <w:rFonts w:ascii="Calibri" w:eastAsia="SimSun" w:hAnsi="Calibri" w:cs="Arial"/>
          <w:noProof/>
          <w:sz w:val="22"/>
          <w:szCs w:val="22"/>
          <w:lang w:val="en-US" w:eastAsia="zh-CN"/>
        </w:rPr>
        <w:tab/>
      </w:r>
      <w:r w:rsidRPr="00F0496F">
        <w:rPr>
          <w:noProof/>
          <w:lang w:val="en-US"/>
        </w:rPr>
        <w:t>Scenario 8 - Power Line Transmission (PLT)</w:t>
      </w:r>
      <w:r>
        <w:rPr>
          <w:noProof/>
        </w:rPr>
        <w:tab/>
      </w:r>
      <w:r w:rsidR="00127707">
        <w:rPr>
          <w:noProof/>
        </w:rPr>
        <w:t>36</w:t>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Annex 2 ANT-Relevant Standards</w:t>
      </w:r>
      <w:r>
        <w:rPr>
          <w:noProof/>
        </w:rPr>
        <w:tab/>
      </w:r>
      <w:r w:rsidR="00127707">
        <w:rPr>
          <w:noProof/>
        </w:rPr>
        <w:t>37</w:t>
      </w:r>
    </w:p>
    <w:p w:rsidR="00BE3880" w:rsidRPr="004C3855" w:rsidRDefault="00BE3880">
      <w:pPr>
        <w:pStyle w:val="TOC2"/>
        <w:rPr>
          <w:rFonts w:ascii="Calibri" w:eastAsia="SimSun" w:hAnsi="Calibri" w:cs="Arial"/>
          <w:noProof/>
          <w:sz w:val="22"/>
          <w:szCs w:val="22"/>
          <w:lang w:val="en-US" w:eastAsia="zh-CN"/>
        </w:rPr>
      </w:pPr>
      <w:r w:rsidRPr="00F0496F">
        <w:rPr>
          <w:noProof/>
          <w:lang w:val="en-US"/>
        </w:rPr>
        <w:t>Annex 2.1, Standards related to interface and transport functionality</w:t>
      </w:r>
      <w:r>
        <w:rPr>
          <w:noProof/>
        </w:rPr>
        <w:tab/>
      </w:r>
      <w:r w:rsidR="00127707">
        <w:rPr>
          <w:noProof/>
        </w:rPr>
        <w:t>37</w:t>
      </w:r>
    </w:p>
    <w:p w:rsidR="00BE3880" w:rsidRPr="004C3855" w:rsidRDefault="00BE3880">
      <w:pPr>
        <w:pStyle w:val="TOC2"/>
        <w:rPr>
          <w:rFonts w:ascii="Calibri" w:eastAsia="SimSun" w:hAnsi="Calibri" w:cs="Arial"/>
          <w:noProof/>
          <w:sz w:val="22"/>
          <w:szCs w:val="22"/>
          <w:lang w:val="en-US" w:eastAsia="zh-CN"/>
        </w:rPr>
      </w:pPr>
      <w:r w:rsidRPr="00F0496F">
        <w:rPr>
          <w:noProof/>
          <w:lang w:val="en-US"/>
        </w:rPr>
        <w:t>Annex 2.2, Standards related to Access architecture, management, media, maintenance, performance</w:t>
      </w:r>
      <w:r>
        <w:rPr>
          <w:noProof/>
        </w:rPr>
        <w:tab/>
      </w:r>
      <w:r w:rsidR="00127707">
        <w:rPr>
          <w:noProof/>
        </w:rPr>
        <w:t>81</w:t>
      </w:r>
    </w:p>
    <w:p w:rsidR="00BE3880" w:rsidRPr="004C3855" w:rsidRDefault="00BE3880">
      <w:pPr>
        <w:pStyle w:val="TOC1"/>
        <w:rPr>
          <w:rFonts w:ascii="Calibri" w:eastAsia="SimSun" w:hAnsi="Calibri" w:cs="Arial"/>
          <w:noProof/>
          <w:sz w:val="22"/>
          <w:szCs w:val="22"/>
          <w:lang w:val="en-US" w:eastAsia="zh-CN"/>
        </w:rPr>
      </w:pPr>
      <w:r w:rsidRPr="00F0496F">
        <w:rPr>
          <w:noProof/>
          <w:lang w:val="en-US"/>
        </w:rPr>
        <w:t>Annex 3, List of Abbreviations</w:t>
      </w:r>
      <w:r>
        <w:rPr>
          <w:noProof/>
        </w:rPr>
        <w:tab/>
      </w:r>
      <w:r w:rsidR="00127707">
        <w:rPr>
          <w:noProof/>
        </w:rPr>
        <w:t>112</w:t>
      </w:r>
    </w:p>
    <w:p w:rsidR="00BE3880" w:rsidRPr="004C3855" w:rsidRDefault="00BE3880">
      <w:pPr>
        <w:pStyle w:val="TOC1"/>
        <w:rPr>
          <w:rFonts w:ascii="Calibri" w:eastAsia="SimSun" w:hAnsi="Calibri" w:cs="Arial"/>
          <w:noProof/>
          <w:sz w:val="22"/>
          <w:szCs w:val="22"/>
          <w:lang w:val="en-US" w:eastAsia="zh-CN"/>
        </w:rPr>
      </w:pPr>
      <w:r w:rsidRPr="00F0496F">
        <w:rPr>
          <w:rFonts w:ascii="Times New Roman Bold" w:hAnsi="Times New Roman Bold"/>
          <w:noProof/>
        </w:rPr>
        <w:t>Annex 4, Rearrangement of the list of standards (Annex 2)</w:t>
      </w:r>
      <w:r>
        <w:rPr>
          <w:noProof/>
        </w:rPr>
        <w:tab/>
      </w:r>
      <w:r w:rsidR="00127707">
        <w:rPr>
          <w:noProof/>
        </w:rPr>
        <w:t>124</w:t>
      </w:r>
    </w:p>
    <w:p w:rsidR="003D118B" w:rsidRDefault="009D0756">
      <w:pPr>
        <w:tabs>
          <w:tab w:val="clear" w:pos="794"/>
          <w:tab w:val="clear" w:pos="1191"/>
          <w:tab w:val="clear" w:pos="1588"/>
          <w:tab w:val="clear" w:pos="1985"/>
        </w:tabs>
        <w:jc w:val="center"/>
        <w:rPr>
          <w:lang w:val="en-US"/>
        </w:rPr>
      </w:pPr>
      <w:r>
        <w:rPr>
          <w:lang w:val="en-US"/>
        </w:rPr>
        <w:fldChar w:fldCharType="end"/>
      </w:r>
      <w:r w:rsidR="003A062F">
        <w:rPr>
          <w:lang w:val="en-US"/>
        </w:rPr>
        <w:br w:type="page"/>
      </w:r>
    </w:p>
    <w:p w:rsidR="003A062F" w:rsidRDefault="003A062F">
      <w:pPr>
        <w:tabs>
          <w:tab w:val="clear" w:pos="794"/>
          <w:tab w:val="clear" w:pos="1191"/>
          <w:tab w:val="clear" w:pos="1588"/>
          <w:tab w:val="clear" w:pos="1985"/>
        </w:tabs>
        <w:jc w:val="center"/>
        <w:rPr>
          <w:b/>
          <w:lang w:val="en-US"/>
        </w:rPr>
      </w:pPr>
      <w:r>
        <w:rPr>
          <w:b/>
          <w:lang w:val="en-US"/>
        </w:rPr>
        <w:lastRenderedPageBreak/>
        <w:t>ACCESS NETWORK TRANSPORT STANDARDS OVERVIEW</w:t>
      </w:r>
    </w:p>
    <w:p w:rsidR="003A062F" w:rsidRDefault="005C7C8F" w:rsidP="001B0B62">
      <w:pPr>
        <w:pStyle w:val="Rec"/>
        <w:keepNext w:val="0"/>
        <w:keepLines w:val="0"/>
        <w:widowControl w:val="0"/>
        <w:numPr>
          <w:ilvl w:val="12"/>
          <w:numId w:val="0"/>
        </w:numPr>
        <w:rPr>
          <w:lang w:val="en-US"/>
        </w:rPr>
      </w:pPr>
      <w:r>
        <w:rPr>
          <w:lang w:val="en-US"/>
        </w:rPr>
        <w:t xml:space="preserve">Issue </w:t>
      </w:r>
      <w:r w:rsidR="00A34A5D">
        <w:rPr>
          <w:lang w:val="en-US"/>
        </w:rPr>
        <w:t>25</w:t>
      </w:r>
      <w:r w:rsidR="003A062F">
        <w:rPr>
          <w:lang w:val="en-US"/>
        </w:rPr>
        <w:t xml:space="preserve">, </w:t>
      </w:r>
      <w:r w:rsidR="00A34A5D">
        <w:rPr>
          <w:lang w:val="en-US"/>
        </w:rPr>
        <w:t xml:space="preserve">DECEMBER </w:t>
      </w:r>
      <w:r w:rsidR="009F074A">
        <w:rPr>
          <w:lang w:val="en-US"/>
        </w:rPr>
        <w:t>2014</w:t>
      </w:r>
    </w:p>
    <w:p w:rsidR="003A062F" w:rsidRDefault="003A062F">
      <w:pPr>
        <w:pStyle w:val="Heading1"/>
        <w:keepNext w:val="0"/>
        <w:keepLines w:val="0"/>
        <w:widowControl w:val="0"/>
        <w:numPr>
          <w:ilvl w:val="12"/>
          <w:numId w:val="0"/>
        </w:numPr>
        <w:ind w:left="794" w:hanging="794"/>
        <w:rPr>
          <w:lang w:val="en-US"/>
        </w:rPr>
      </w:pPr>
      <w:bookmarkStart w:id="1" w:name="_Toc479830583"/>
      <w:bookmarkStart w:id="2" w:name="_Toc480262065"/>
      <w:bookmarkStart w:id="3" w:name="_Toc482087540"/>
      <w:bookmarkStart w:id="4" w:name="_Toc528396601"/>
      <w:bookmarkStart w:id="5" w:name="_Toc361761727"/>
      <w:r>
        <w:rPr>
          <w:lang w:val="en-US"/>
        </w:rPr>
        <w:t>Introduction</w:t>
      </w:r>
      <w:bookmarkEnd w:id="1"/>
      <w:bookmarkEnd w:id="2"/>
      <w:bookmarkEnd w:id="3"/>
      <w:bookmarkEnd w:id="4"/>
      <w:bookmarkEnd w:id="5"/>
    </w:p>
    <w:p w:rsidR="003A062F" w:rsidRDefault="003A062F">
      <w:pPr>
        <w:numPr>
          <w:ilvl w:val="12"/>
          <w:numId w:val="0"/>
        </w:numPr>
        <w:rPr>
          <w:lang w:val="en-US"/>
        </w:rPr>
      </w:pPr>
      <w:r>
        <w:rPr>
          <w:lang w:val="en-US"/>
        </w:rPr>
        <w:t xml:space="preserve">In today's global communications world the traditional boundaries in network access between Telecommunication Network Operators, Private Network Providers, Satellite and Cable TV Networks and Information Technologies cease to exist. </w:t>
      </w:r>
    </w:p>
    <w:p w:rsidR="003A062F" w:rsidRDefault="003A062F">
      <w:pPr>
        <w:numPr>
          <w:ilvl w:val="12"/>
          <w:numId w:val="0"/>
        </w:numPr>
        <w:rPr>
          <w:lang w:val="en-US"/>
        </w:rPr>
      </w:pPr>
      <w:r>
        <w:rPr>
          <w:lang w:val="en-US"/>
        </w:rPr>
        <w:t>Within the ITU-T, the study and development of Recommendations related to transport in the access network is being carried out in a number of different Study Groups, e.g. SG 9, 13, 15. Moreover, ITU-R and other standards bodies, forums and consortia are also active in this area.</w:t>
      </w:r>
    </w:p>
    <w:p w:rsidR="003A062F" w:rsidRDefault="003A062F">
      <w:pPr>
        <w:widowControl w:val="0"/>
        <w:numPr>
          <w:ilvl w:val="12"/>
          <w:numId w:val="0"/>
        </w:numPr>
        <w:rPr>
          <w:lang w:val="en-US"/>
        </w:rPr>
      </w:pPr>
      <w:r>
        <w:rPr>
          <w:lang w:val="en-US"/>
        </w:rPr>
        <w:t xml:space="preserve">Recognizing that without a strong coordination effort there is the danger of duplication of work as well as the development of incompatible and non-interoperable standards, the WTSC 96 designated Study Group 15 as </w:t>
      </w:r>
      <w:r>
        <w:rPr>
          <w:b/>
          <w:lang w:val="en-US"/>
        </w:rPr>
        <w:t>Lead Study Group</w:t>
      </w:r>
      <w:r>
        <w:rPr>
          <w:lang w:val="en-US"/>
        </w:rPr>
        <w:t xml:space="preserve"> on </w:t>
      </w:r>
      <w:r>
        <w:rPr>
          <w:b/>
          <w:lang w:val="en-US"/>
        </w:rPr>
        <w:t>Access Network Transport</w:t>
      </w:r>
      <w:r w:rsidR="0044639E">
        <w:rPr>
          <w:b/>
          <w:lang w:val="en-US"/>
        </w:rPr>
        <w:t xml:space="preserve"> (ANT) - reaffirmed at the WTSA-12 - </w:t>
      </w:r>
      <w:r>
        <w:rPr>
          <w:lang w:val="en-US"/>
        </w:rPr>
        <w:t>with the mandate to</w:t>
      </w:r>
    </w:p>
    <w:p w:rsidR="003A062F" w:rsidRDefault="003A062F">
      <w:pPr>
        <w:pStyle w:val="Standard1"/>
        <w:numPr>
          <w:ilvl w:val="0"/>
          <w:numId w:val="2"/>
        </w:numPr>
        <w:rPr>
          <w:lang w:val="en-US"/>
        </w:rPr>
      </w:pPr>
      <w:r>
        <w:rPr>
          <w:lang w:val="en-US"/>
        </w:rPr>
        <w:t>study the appropriate core Questions (Question 1, 2</w:t>
      </w:r>
      <w:r w:rsidR="00290F0B">
        <w:rPr>
          <w:lang w:val="en-US"/>
        </w:rPr>
        <w:t xml:space="preserve"> </w:t>
      </w:r>
      <w:r>
        <w:rPr>
          <w:lang w:val="en-US"/>
        </w:rPr>
        <w:t>and 4/15)</w:t>
      </w:r>
    </w:p>
    <w:p w:rsidR="003A062F" w:rsidRDefault="003A062F">
      <w:pPr>
        <w:pStyle w:val="Standard1"/>
        <w:numPr>
          <w:ilvl w:val="0"/>
          <w:numId w:val="2"/>
        </w:numPr>
        <w:rPr>
          <w:lang w:val="en-US"/>
        </w:rPr>
      </w:pPr>
      <w:r>
        <w:rPr>
          <w:lang w:val="en-US"/>
        </w:rPr>
        <w:t xml:space="preserve">define and maintain </w:t>
      </w:r>
      <w:r w:rsidR="0044639E">
        <w:rPr>
          <w:lang w:val="en-US"/>
        </w:rPr>
        <w:t xml:space="preserve">an </w:t>
      </w:r>
      <w:r>
        <w:rPr>
          <w:lang w:val="en-US"/>
        </w:rPr>
        <w:t>overall (standards) framework, in collaboration with other SGs and standards bodies</w:t>
      </w:r>
    </w:p>
    <w:p w:rsidR="003A062F" w:rsidRDefault="003A062F">
      <w:pPr>
        <w:pStyle w:val="Standard1"/>
        <w:numPr>
          <w:ilvl w:val="0"/>
          <w:numId w:val="1"/>
        </w:numPr>
        <w:rPr>
          <w:lang w:val="en-US"/>
        </w:rPr>
      </w:pPr>
      <w:r>
        <w:rPr>
          <w:lang w:val="en-US"/>
        </w:rPr>
        <w:t>coordinate, assign and prioritize the studies done by the Study Groups (recognizing their mandates) to ensure the development of consistent, complete and timely Recommendations.</w:t>
      </w:r>
    </w:p>
    <w:p w:rsidR="003A062F" w:rsidRDefault="003A062F">
      <w:pPr>
        <w:pStyle w:val="Standard1"/>
        <w:numPr>
          <w:ilvl w:val="12"/>
          <w:numId w:val="0"/>
        </w:numPr>
        <w:rPr>
          <w:lang w:val="en-US"/>
        </w:rPr>
      </w:pPr>
      <w:r>
        <w:rPr>
          <w:lang w:val="en-US"/>
        </w:rPr>
        <w:t xml:space="preserve">Study Group 15 entrusted WP </w:t>
      </w:r>
      <w:r w:rsidR="00C87B15">
        <w:rPr>
          <w:lang w:val="en-US"/>
        </w:rPr>
        <w:t>1</w:t>
      </w:r>
      <w:r>
        <w:rPr>
          <w:lang w:val="en-US"/>
        </w:rPr>
        <w:t>/15 (Network Access), under Question 1/15, with the task to manage and carry out the Lead Study Group activities on Access Network Transport.</w:t>
      </w:r>
    </w:p>
    <w:p w:rsidR="003A062F" w:rsidRDefault="003A062F">
      <w:pPr>
        <w:pStyle w:val="Heading1"/>
        <w:keepNext w:val="0"/>
        <w:keepLines w:val="0"/>
        <w:widowControl w:val="0"/>
        <w:numPr>
          <w:ilvl w:val="12"/>
          <w:numId w:val="0"/>
        </w:numPr>
        <w:ind w:left="794" w:hanging="794"/>
        <w:rPr>
          <w:lang w:val="en-US"/>
        </w:rPr>
      </w:pPr>
      <w:bookmarkStart w:id="6" w:name="_Toc479830584"/>
      <w:bookmarkStart w:id="7" w:name="_Toc480262066"/>
      <w:bookmarkStart w:id="8" w:name="_Toc482087541"/>
      <w:bookmarkStart w:id="9" w:name="_Toc528396602"/>
      <w:bookmarkStart w:id="10" w:name="_Toc361761728"/>
      <w:r>
        <w:rPr>
          <w:lang w:val="en-US"/>
        </w:rPr>
        <w:t>1.</w:t>
      </w:r>
      <w:r>
        <w:rPr>
          <w:lang w:val="en-US"/>
        </w:rPr>
        <w:tab/>
        <w:t>Scope</w:t>
      </w:r>
      <w:bookmarkEnd w:id="6"/>
      <w:bookmarkEnd w:id="7"/>
      <w:bookmarkEnd w:id="8"/>
      <w:bookmarkEnd w:id="9"/>
      <w:bookmarkEnd w:id="10"/>
    </w:p>
    <w:p w:rsidR="003A062F" w:rsidRDefault="003A062F">
      <w:pPr>
        <w:numPr>
          <w:ilvl w:val="12"/>
          <w:numId w:val="0"/>
        </w:numPr>
        <w:rPr>
          <w:lang w:val="en-US"/>
        </w:rPr>
      </w:pPr>
      <w:r>
        <w:rPr>
          <w:lang w:val="en-US"/>
        </w:rPr>
        <w:t xml:space="preserve">This document defines an ANT on the background of the Recs. G.902 and GII Y.100 series and provides an overview of the </w:t>
      </w:r>
      <w:r w:rsidR="00FC7180">
        <w:rPr>
          <w:lang w:val="en-US"/>
        </w:rPr>
        <w:t xml:space="preserve">existing </w:t>
      </w:r>
      <w:r>
        <w:rPr>
          <w:lang w:val="en-US"/>
        </w:rPr>
        <w:t>ANT related standards released and/or prepared by the ITU and other standardization bodies.</w:t>
      </w:r>
    </w:p>
    <w:p w:rsidR="003A062F" w:rsidRDefault="003A062F">
      <w:pPr>
        <w:pStyle w:val="Standard1"/>
        <w:numPr>
          <w:ilvl w:val="12"/>
          <w:numId w:val="0"/>
        </w:numPr>
        <w:rPr>
          <w:lang w:val="en-US"/>
        </w:rPr>
      </w:pPr>
      <w:r>
        <w:rPr>
          <w:lang w:val="en-US"/>
        </w:rPr>
        <w:t>The main purpose of</w:t>
      </w:r>
      <w:r>
        <w:rPr>
          <w:b/>
          <w:lang w:val="en-US"/>
        </w:rPr>
        <w:t xml:space="preserve"> the Standards Overview</w:t>
      </w:r>
      <w:r>
        <w:rPr>
          <w:lang w:val="en-US"/>
        </w:rPr>
        <w:t xml:space="preserve"> is to identify</w:t>
      </w:r>
    </w:p>
    <w:p w:rsidR="003A062F" w:rsidRDefault="003A062F">
      <w:pPr>
        <w:pStyle w:val="Standard1"/>
        <w:numPr>
          <w:ilvl w:val="12"/>
          <w:numId w:val="0"/>
        </w:numPr>
        <w:ind w:left="720" w:hanging="360"/>
        <w:rPr>
          <w:lang w:val="en-US"/>
        </w:rPr>
      </w:pPr>
      <w:r>
        <w:rPr>
          <w:lang w:val="en-US"/>
        </w:rPr>
        <w:t>- Which standards exist</w:t>
      </w:r>
    </w:p>
    <w:p w:rsidR="003A062F" w:rsidRDefault="003A062F">
      <w:pPr>
        <w:pStyle w:val="Standard1"/>
        <w:numPr>
          <w:ilvl w:val="12"/>
          <w:numId w:val="0"/>
        </w:numPr>
        <w:ind w:left="720" w:hanging="360"/>
        <w:rPr>
          <w:lang w:val="en-US"/>
        </w:rPr>
      </w:pPr>
      <w:r>
        <w:rPr>
          <w:lang w:val="en-US"/>
        </w:rPr>
        <w:t>- Topics/standards under study/development</w:t>
      </w:r>
    </w:p>
    <w:p w:rsidR="003A062F" w:rsidRDefault="003A062F">
      <w:pPr>
        <w:pStyle w:val="Standard1"/>
        <w:numPr>
          <w:ilvl w:val="12"/>
          <w:numId w:val="0"/>
        </w:numPr>
        <w:ind w:left="720" w:hanging="360"/>
        <w:rPr>
          <w:lang w:val="en-US"/>
        </w:rPr>
      </w:pPr>
      <w:r>
        <w:rPr>
          <w:lang w:val="en-US"/>
        </w:rPr>
        <w:t>- Lack of standards</w:t>
      </w:r>
    </w:p>
    <w:p w:rsidR="003A062F" w:rsidRDefault="003A062F">
      <w:pPr>
        <w:pStyle w:val="Standard1"/>
        <w:numPr>
          <w:ilvl w:val="12"/>
          <w:numId w:val="0"/>
        </w:numPr>
        <w:ind w:left="720" w:hanging="360"/>
        <w:rPr>
          <w:lang w:val="en-US"/>
        </w:rPr>
      </w:pPr>
      <w:r>
        <w:rPr>
          <w:lang w:val="en-US"/>
        </w:rPr>
        <w:t xml:space="preserve">- </w:t>
      </w:r>
      <w:r w:rsidR="00535EA0">
        <w:rPr>
          <w:lang w:val="en-US"/>
        </w:rPr>
        <w:t>D</w:t>
      </w:r>
      <w:r>
        <w:rPr>
          <w:lang w:val="en-US"/>
        </w:rPr>
        <w:t>uplication and/or overlap</w:t>
      </w:r>
    </w:p>
    <w:p w:rsidR="003A062F" w:rsidRDefault="003A062F">
      <w:pPr>
        <w:pStyle w:val="Standard1"/>
        <w:numPr>
          <w:ilvl w:val="12"/>
          <w:numId w:val="0"/>
        </w:numPr>
        <w:ind w:left="720" w:hanging="360"/>
        <w:rPr>
          <w:lang w:val="en-US"/>
        </w:rPr>
      </w:pPr>
      <w:r>
        <w:rPr>
          <w:lang w:val="en-US"/>
        </w:rPr>
        <w:t xml:space="preserve">- Market needs </w:t>
      </w:r>
    </w:p>
    <w:p w:rsidR="003A062F" w:rsidRDefault="003A062F">
      <w:pPr>
        <w:pStyle w:val="Standard1"/>
        <w:numPr>
          <w:ilvl w:val="12"/>
          <w:numId w:val="0"/>
        </w:numPr>
        <w:ind w:left="720" w:hanging="360"/>
        <w:rPr>
          <w:lang w:val="en-US"/>
        </w:rPr>
      </w:pPr>
      <w:r>
        <w:rPr>
          <w:lang w:val="en-US"/>
        </w:rPr>
        <w:t>- Priorities.</w:t>
      </w:r>
    </w:p>
    <w:p w:rsidR="003A062F" w:rsidRDefault="003A062F">
      <w:pPr>
        <w:pStyle w:val="Standard1"/>
        <w:numPr>
          <w:ilvl w:val="12"/>
          <w:numId w:val="0"/>
        </w:numPr>
        <w:rPr>
          <w:lang w:val="en-US"/>
        </w:rPr>
      </w:pPr>
      <w:r>
        <w:rPr>
          <w:lang w:val="en-US"/>
        </w:rPr>
        <w:t>The presentation of the standards overview consists of block diagrams, identifying the key elements of access network transport, and notation of the relevant standards, a corresponding matrix table, including the various standards organizations, and a listing of the standards identified, including their titles and issue dates*.</w:t>
      </w:r>
    </w:p>
    <w:p w:rsidR="003A062F" w:rsidRDefault="003A062F">
      <w:pPr>
        <w:numPr>
          <w:ilvl w:val="12"/>
          <w:numId w:val="0"/>
        </w:numPr>
        <w:rPr>
          <w:lang w:val="en-US"/>
        </w:rPr>
      </w:pPr>
      <w:r>
        <w:rPr>
          <w:lang w:val="en-US"/>
        </w:rPr>
        <w:lastRenderedPageBreak/>
        <w:t>*Note: The column “Issue dates” in the list of Recommendations (Annex 2) will be superfluous as soon as a suitable Web presentation containing links to the actual documents is developed.</w:t>
      </w:r>
    </w:p>
    <w:p w:rsidR="003A062F" w:rsidRPr="00413B05" w:rsidRDefault="003A062F">
      <w:pPr>
        <w:pStyle w:val="Heading1"/>
        <w:keepNext w:val="0"/>
        <w:keepLines w:val="0"/>
        <w:widowControl w:val="0"/>
        <w:numPr>
          <w:ilvl w:val="12"/>
          <w:numId w:val="0"/>
        </w:numPr>
        <w:ind w:left="794" w:hanging="794"/>
        <w:rPr>
          <w:lang w:val="fr-FR"/>
        </w:rPr>
      </w:pPr>
      <w:bookmarkStart w:id="11" w:name="_Toc479830585"/>
      <w:bookmarkStart w:id="12" w:name="_Toc480262067"/>
      <w:bookmarkStart w:id="13" w:name="_Toc482087542"/>
      <w:bookmarkStart w:id="14" w:name="_Toc528396603"/>
      <w:bookmarkStart w:id="15" w:name="_Toc361761729"/>
      <w:r w:rsidRPr="00413B05">
        <w:rPr>
          <w:lang w:val="fr-FR"/>
        </w:rPr>
        <w:t>2.</w:t>
      </w:r>
      <w:r w:rsidRPr="00413B05">
        <w:rPr>
          <w:lang w:val="fr-FR"/>
        </w:rPr>
        <w:tab/>
        <w:t>References</w:t>
      </w:r>
      <w:bookmarkEnd w:id="11"/>
      <w:bookmarkEnd w:id="12"/>
      <w:bookmarkEnd w:id="13"/>
      <w:bookmarkEnd w:id="14"/>
      <w:bookmarkEnd w:id="15"/>
    </w:p>
    <w:p w:rsidR="003A062F" w:rsidRPr="00413B05" w:rsidRDefault="003A062F">
      <w:pPr>
        <w:pStyle w:val="Standard1"/>
        <w:numPr>
          <w:ilvl w:val="12"/>
          <w:numId w:val="0"/>
        </w:numPr>
        <w:jc w:val="both"/>
        <w:rPr>
          <w:lang w:val="fr-FR"/>
        </w:rPr>
      </w:pPr>
      <w:r w:rsidRPr="00413B05">
        <w:rPr>
          <w:lang w:val="fr-FR"/>
        </w:rPr>
        <w:t xml:space="preserve">G.902 (ITU-T) </w:t>
      </w:r>
    </w:p>
    <w:p w:rsidR="003A062F" w:rsidRPr="00090E5E" w:rsidRDefault="00834D4B">
      <w:pPr>
        <w:pStyle w:val="Standard1"/>
        <w:numPr>
          <w:ilvl w:val="12"/>
          <w:numId w:val="0"/>
        </w:numPr>
        <w:jc w:val="both"/>
        <w:rPr>
          <w:lang w:val="fr-FR"/>
        </w:rPr>
      </w:pPr>
      <w:hyperlink r:id="rId13" w:history="1">
        <w:r w:rsidR="00F7772A" w:rsidRPr="00090E5E">
          <w:rPr>
            <w:rStyle w:val="Hyperlink"/>
            <w:sz w:val="24"/>
            <w:lang w:val="fr-FR"/>
          </w:rPr>
          <w:t>ETSI EG 202 306</w:t>
        </w:r>
      </w:hyperlink>
    </w:p>
    <w:p w:rsidR="003A062F" w:rsidRPr="00090E5E" w:rsidRDefault="003A062F">
      <w:pPr>
        <w:pStyle w:val="Standard1"/>
        <w:numPr>
          <w:ilvl w:val="12"/>
          <w:numId w:val="0"/>
        </w:numPr>
        <w:jc w:val="both"/>
        <w:rPr>
          <w:lang w:val="fr-FR"/>
        </w:rPr>
      </w:pPr>
      <w:r w:rsidRPr="00090E5E">
        <w:rPr>
          <w:lang w:val="fr-FR"/>
        </w:rPr>
        <w:t>GII. Y.100 Recs. series (ITU-T)</w:t>
      </w:r>
    </w:p>
    <w:p w:rsidR="003A062F" w:rsidRDefault="003A062F">
      <w:pPr>
        <w:pStyle w:val="Standard1"/>
        <w:numPr>
          <w:ilvl w:val="12"/>
          <w:numId w:val="0"/>
        </w:numPr>
        <w:jc w:val="both"/>
        <w:rPr>
          <w:b/>
          <w:u w:val="single"/>
          <w:lang w:val="en-US"/>
        </w:rPr>
      </w:pPr>
      <w:r>
        <w:rPr>
          <w:lang w:val="en-US"/>
        </w:rPr>
        <w:t xml:space="preserve">ANT Standards Work Plan (Issue </w:t>
      </w:r>
      <w:r w:rsidR="00A025A2">
        <w:rPr>
          <w:lang w:val="en-US"/>
        </w:rPr>
        <w:t>23</w:t>
      </w:r>
      <w:r>
        <w:rPr>
          <w:lang w:val="en-US"/>
        </w:rPr>
        <w:t>)</w:t>
      </w:r>
    </w:p>
    <w:p w:rsidR="003A062F" w:rsidRDefault="003A062F">
      <w:pPr>
        <w:pStyle w:val="Heading1"/>
        <w:keepNext w:val="0"/>
        <w:keepLines w:val="0"/>
        <w:widowControl w:val="0"/>
        <w:numPr>
          <w:ilvl w:val="12"/>
          <w:numId w:val="0"/>
        </w:numPr>
        <w:ind w:left="794" w:hanging="794"/>
        <w:rPr>
          <w:lang w:val="en-US"/>
        </w:rPr>
      </w:pPr>
      <w:bookmarkStart w:id="16" w:name="_Toc479830586"/>
      <w:bookmarkStart w:id="17" w:name="_Toc480262068"/>
      <w:bookmarkStart w:id="18" w:name="_Toc482087543"/>
      <w:bookmarkStart w:id="19" w:name="_Toc528396604"/>
      <w:bookmarkStart w:id="20" w:name="_Toc361761730"/>
      <w:r>
        <w:rPr>
          <w:lang w:val="en-US"/>
        </w:rPr>
        <w:t>3.</w:t>
      </w:r>
      <w:r>
        <w:rPr>
          <w:lang w:val="en-US"/>
        </w:rPr>
        <w:tab/>
        <w:t>Definitions</w:t>
      </w:r>
      <w:bookmarkEnd w:id="16"/>
      <w:bookmarkEnd w:id="17"/>
      <w:bookmarkEnd w:id="18"/>
      <w:bookmarkEnd w:id="19"/>
      <w:bookmarkEnd w:id="20"/>
    </w:p>
    <w:p w:rsidR="003A062F" w:rsidRDefault="003A062F">
      <w:pPr>
        <w:numPr>
          <w:ilvl w:val="12"/>
          <w:numId w:val="0"/>
        </w:numPr>
        <w:rPr>
          <w:b/>
          <w:u w:val="single"/>
          <w:lang w:val="en-US"/>
        </w:rPr>
      </w:pPr>
      <w:r>
        <w:rPr>
          <w:lang w:val="en-US"/>
        </w:rPr>
        <w:t xml:space="preserve">The basic documents for the following definitions are G.902 (ITU-T) and </w:t>
      </w:r>
      <w:r w:rsidR="005E3D4B">
        <w:rPr>
          <w:lang w:val="en-US"/>
        </w:rPr>
        <w:t xml:space="preserve">ETSI EG </w:t>
      </w:r>
      <w:r w:rsidR="0002401F">
        <w:rPr>
          <w:lang w:val="en-US"/>
        </w:rPr>
        <w:t>202 306</w:t>
      </w:r>
      <w:r>
        <w:rPr>
          <w:lang w:val="en-US"/>
        </w:rPr>
        <w:t>.</w:t>
      </w:r>
    </w:p>
    <w:p w:rsidR="003A062F" w:rsidRDefault="003A062F">
      <w:pPr>
        <w:pStyle w:val="Standard1"/>
        <w:numPr>
          <w:ilvl w:val="12"/>
          <w:numId w:val="0"/>
        </w:numPr>
        <w:spacing w:before="240"/>
        <w:jc w:val="both"/>
        <w:rPr>
          <w:b/>
          <w:lang w:val="en-US"/>
        </w:rPr>
      </w:pPr>
      <w:r>
        <w:rPr>
          <w:b/>
          <w:u w:val="single"/>
          <w:lang w:val="en-US"/>
        </w:rPr>
        <w:t>Access Network Transport (ANT):</w:t>
      </w:r>
    </w:p>
    <w:p w:rsidR="003A062F" w:rsidRDefault="003A062F">
      <w:pPr>
        <w:numPr>
          <w:ilvl w:val="12"/>
          <w:numId w:val="0"/>
        </w:numPr>
        <w:rPr>
          <w:lang w:val="en-US"/>
        </w:rPr>
      </w:pPr>
      <w:r>
        <w:rPr>
          <w:lang w:val="en-US"/>
        </w:rPr>
        <w:t>Based on definitions specified in G.902 the Access Network (AN) provides transport bearer capabilities for the provision of telecommunications services inside of the AN between a service node interface (SNI) providing customer access to a service node and each of the associated interfaces towards the Customer Premises Network(s) which are being grouped as XNI interfaces (this would include ISDN UNIs). An AN implementation comprises transmission media and access network element (NE) entities.</w:t>
      </w:r>
    </w:p>
    <w:p w:rsidR="003A062F" w:rsidRDefault="003A062F">
      <w:pPr>
        <w:numPr>
          <w:ilvl w:val="12"/>
          <w:numId w:val="0"/>
        </w:numPr>
        <w:rPr>
          <w:lang w:val="en-US"/>
        </w:rPr>
      </w:pPr>
      <w:r>
        <w:rPr>
          <w:lang w:val="en-US"/>
        </w:rPr>
        <w:t>The XNI interface, following the intent of GII Recs. Y.100 series, is defined as “the interface between the user domain and the network domain at which the access network transport functions apply”.</w:t>
      </w:r>
    </w:p>
    <w:p w:rsidR="003A062F" w:rsidRDefault="003A062F">
      <w:pPr>
        <w:numPr>
          <w:ilvl w:val="12"/>
          <w:numId w:val="0"/>
        </w:numPr>
        <w:rPr>
          <w:lang w:val="en-US"/>
        </w:rPr>
      </w:pPr>
      <w:r>
        <w:rPr>
          <w:lang w:val="en-US"/>
        </w:rPr>
        <w:t>Following the intent of GII Recs. Y.100 series, the Distribution Interface (DI) is defined as the interface inside the access network domain at which the access network transport functions apply.</w:t>
      </w:r>
    </w:p>
    <w:p w:rsidR="003A062F" w:rsidRDefault="006F3F94">
      <w:pPr>
        <w:pStyle w:val="Standard1"/>
        <w:numPr>
          <w:ilvl w:val="12"/>
          <w:numId w:val="0"/>
        </w:numPr>
        <w:jc w:val="center"/>
        <w:rPr>
          <w:lang w:val="en-US"/>
        </w:rPr>
      </w:pPr>
      <w:r w:rsidRPr="00A4038E">
        <w:rPr>
          <w:noProof/>
          <w:lang w:val="en-GB" w:eastAsia="zh-CN"/>
        </w:rPr>
        <w:drawing>
          <wp:inline distT="0" distB="0" distL="0" distR="0">
            <wp:extent cx="4666615" cy="275209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66615" cy="2752090"/>
                    </a:xfrm>
                    <a:prstGeom prst="rect">
                      <a:avLst/>
                    </a:prstGeom>
                    <a:noFill/>
                    <a:ln>
                      <a:noFill/>
                    </a:ln>
                  </pic:spPr>
                </pic:pic>
              </a:graphicData>
            </a:graphic>
          </wp:inline>
        </w:drawing>
      </w:r>
    </w:p>
    <w:p w:rsidR="003A062F" w:rsidRDefault="003A062F">
      <w:pPr>
        <w:pStyle w:val="Figure0"/>
        <w:keepNext w:val="0"/>
        <w:widowControl w:val="0"/>
        <w:numPr>
          <w:ilvl w:val="12"/>
          <w:numId w:val="0"/>
        </w:numPr>
        <w:spacing w:before="240"/>
        <w:rPr>
          <w:lang w:val="en-US"/>
        </w:rPr>
      </w:pPr>
      <w:r>
        <w:rPr>
          <w:lang w:val="en-US"/>
        </w:rPr>
        <w:t>Figure 1 - Access Network Transport functional model</w:t>
      </w:r>
    </w:p>
    <w:p w:rsidR="003A062F" w:rsidRDefault="003A062F" w:rsidP="003E4708">
      <w:pPr>
        <w:numPr>
          <w:ilvl w:val="12"/>
          <w:numId w:val="0"/>
        </w:numPr>
        <w:rPr>
          <w:lang w:val="en-US"/>
        </w:rPr>
      </w:pPr>
      <w:r>
        <w:rPr>
          <w:lang w:val="en-US"/>
        </w:rPr>
        <w:t>An access network element can be configured and managed through a Q</w:t>
      </w:r>
      <w:r>
        <w:rPr>
          <w:vertAlign w:val="subscript"/>
          <w:lang w:val="en-US"/>
        </w:rPr>
        <w:t>x</w:t>
      </w:r>
      <w:r>
        <w:rPr>
          <w:lang w:val="en-US"/>
        </w:rPr>
        <w:t xml:space="preserve"> interface that may be implemented at the q reference point. This </w:t>
      </w:r>
      <w:r w:rsidR="003E4708">
        <w:rPr>
          <w:lang w:val="en-US"/>
        </w:rPr>
        <w:t xml:space="preserve">q </w:t>
      </w:r>
      <w:r>
        <w:rPr>
          <w:lang w:val="en-US"/>
        </w:rPr>
        <w:t>reference point</w:t>
      </w:r>
      <w:r w:rsidR="003E4708">
        <w:rPr>
          <w:lang w:val="en-US"/>
        </w:rPr>
        <w:t xml:space="preserve"> </w:t>
      </w:r>
      <w:r>
        <w:rPr>
          <w:lang w:val="en-US"/>
        </w:rPr>
        <w:t xml:space="preserve">is the access point for management </w:t>
      </w:r>
      <w:r>
        <w:rPr>
          <w:lang w:val="en-US"/>
        </w:rPr>
        <w:lastRenderedPageBreak/>
        <w:t>information, configuration control, performance monitoring and maintenance as defined in ITU-T Rec. M.3010.</w:t>
      </w:r>
    </w:p>
    <w:p w:rsidR="003A062F" w:rsidRDefault="003A062F">
      <w:pPr>
        <w:numPr>
          <w:ilvl w:val="12"/>
          <w:numId w:val="0"/>
        </w:numPr>
        <w:rPr>
          <w:lang w:val="en-US"/>
        </w:rPr>
      </w:pPr>
      <w:r>
        <w:rPr>
          <w:lang w:val="en-US"/>
        </w:rPr>
        <w:t>In principle there are no restrictions on the types and number of SNIs and XNIs that an Access Network may implement. The Access Network does not interpret (user) signaling and does not include Customer Premises Networks and/or terminal equipment respectively.</w:t>
      </w:r>
    </w:p>
    <w:p w:rsidR="003A062F" w:rsidRDefault="003A062F">
      <w:pPr>
        <w:numPr>
          <w:ilvl w:val="12"/>
          <w:numId w:val="0"/>
        </w:numPr>
        <w:rPr>
          <w:lang w:val="en-US"/>
        </w:rPr>
      </w:pPr>
      <w:r>
        <w:rPr>
          <w:lang w:val="en-US"/>
        </w:rPr>
        <w:t>Note: The boxes in Figure 1 represent functions at the interfaces and do not necessarily imply actual equipment at the interface.</w:t>
      </w:r>
    </w:p>
    <w:p w:rsidR="003A062F" w:rsidRDefault="003A062F">
      <w:pPr>
        <w:pStyle w:val="Heading1"/>
        <w:numPr>
          <w:ilvl w:val="12"/>
          <w:numId w:val="0"/>
        </w:numPr>
        <w:ind w:left="794" w:hanging="794"/>
        <w:rPr>
          <w:lang w:val="en-US"/>
        </w:rPr>
      </w:pPr>
      <w:bookmarkStart w:id="21" w:name="_Toc479830587"/>
      <w:bookmarkStart w:id="22" w:name="_Toc480262069"/>
      <w:bookmarkStart w:id="23" w:name="_Toc482087544"/>
      <w:bookmarkStart w:id="24" w:name="_Toc528396605"/>
      <w:bookmarkStart w:id="25" w:name="_Toc361761731"/>
      <w:r>
        <w:rPr>
          <w:lang w:val="en-US"/>
        </w:rPr>
        <w:t>4.</w:t>
      </w:r>
      <w:r>
        <w:rPr>
          <w:lang w:val="en-US"/>
        </w:rPr>
        <w:tab/>
        <w:t>Abbreviations</w:t>
      </w:r>
      <w:bookmarkEnd w:id="21"/>
      <w:bookmarkEnd w:id="22"/>
      <w:bookmarkEnd w:id="23"/>
      <w:bookmarkEnd w:id="24"/>
      <w:bookmarkEnd w:id="25"/>
    </w:p>
    <w:p w:rsidR="003A062F" w:rsidRDefault="003A062F">
      <w:pPr>
        <w:numPr>
          <w:ilvl w:val="12"/>
          <w:numId w:val="0"/>
        </w:numPr>
        <w:rPr>
          <w:lang w:val="en-US"/>
        </w:rPr>
      </w:pPr>
      <w:r>
        <w:rPr>
          <w:lang w:val="en-US"/>
        </w:rPr>
        <w:t>The list of ANT related abbreviations is included into the Annex 3.</w:t>
      </w:r>
    </w:p>
    <w:p w:rsidR="003A062F" w:rsidRDefault="003A062F">
      <w:pPr>
        <w:pStyle w:val="Heading1"/>
        <w:keepNext w:val="0"/>
        <w:keepLines w:val="0"/>
        <w:widowControl w:val="0"/>
        <w:numPr>
          <w:ilvl w:val="12"/>
          <w:numId w:val="0"/>
        </w:numPr>
        <w:ind w:left="794" w:hanging="794"/>
        <w:rPr>
          <w:lang w:val="en-US"/>
        </w:rPr>
      </w:pPr>
      <w:bookmarkStart w:id="26" w:name="_Toc479830588"/>
      <w:bookmarkStart w:id="27" w:name="_Toc480262070"/>
      <w:bookmarkStart w:id="28" w:name="_Toc482087545"/>
      <w:bookmarkStart w:id="29" w:name="_Toc528396606"/>
      <w:bookmarkStart w:id="30" w:name="_Toc361761732"/>
      <w:r>
        <w:rPr>
          <w:lang w:val="en-US"/>
        </w:rPr>
        <w:t>5.</w:t>
      </w:r>
      <w:r>
        <w:rPr>
          <w:lang w:val="en-US"/>
        </w:rPr>
        <w:tab/>
        <w:t>Access Network Transport Reference Model</w:t>
      </w:r>
      <w:bookmarkEnd w:id="26"/>
      <w:bookmarkEnd w:id="27"/>
      <w:bookmarkEnd w:id="28"/>
      <w:bookmarkEnd w:id="29"/>
      <w:bookmarkEnd w:id="30"/>
    </w:p>
    <w:p w:rsidR="003A062F" w:rsidRDefault="003A062F" w:rsidP="003E4708">
      <w:pPr>
        <w:numPr>
          <w:ilvl w:val="12"/>
          <w:numId w:val="0"/>
        </w:numPr>
        <w:rPr>
          <w:lang w:val="en-US"/>
        </w:rPr>
      </w:pPr>
      <w:r>
        <w:rPr>
          <w:lang w:val="en-US"/>
        </w:rPr>
        <w:t xml:space="preserve">Logical and physical representations of the Access Network Transport Reference Model (ANT RM) are presented in Figure 2. This Reference Models are based on the generic GII AN Reference Model and the basic model presented in G.902 (ITU-T) and </w:t>
      </w:r>
      <w:r w:rsidR="005E3D4B">
        <w:rPr>
          <w:lang w:val="en-US"/>
        </w:rPr>
        <w:t>ETSI EG 202 306</w:t>
      </w:r>
      <w:r w:rsidR="00451A25">
        <w:rPr>
          <w:lang w:val="en-US"/>
        </w:rPr>
        <w:t xml:space="preserve"> (</w:t>
      </w:r>
      <w:r>
        <w:rPr>
          <w:lang w:val="en-US"/>
        </w:rPr>
        <w:t>ETSI - revised ETR 306).  The logical representation shows the mutual relations of different ANs and relation to the other parts of the network and/or CPN respectively. The wide varieties of interfaces, architectures, applications, etc. for the ANT can be best understood through scenarios that could be found in Annex 1. The physical representation of the ANT RM includes those entities which provide the required transport bearer capabilities between a Service Node Interface (SNI) and each of the associated Customer Network Interfaces (XNIs). An Access Network may be configured and managed via a Q interface. Access network internal Distribution Interface DI represents the internal interfaces within the AN between the access NEs and in special cases could be presented as interface between two ANs.</w:t>
      </w:r>
    </w:p>
    <w:p w:rsidR="003A062F" w:rsidRDefault="003A062F">
      <w:pPr>
        <w:pStyle w:val="Heading1"/>
        <w:keepNext w:val="0"/>
        <w:keepLines w:val="0"/>
        <w:widowControl w:val="0"/>
        <w:numPr>
          <w:ilvl w:val="12"/>
          <w:numId w:val="0"/>
        </w:numPr>
        <w:ind w:left="794" w:hanging="794"/>
        <w:rPr>
          <w:lang w:val="en-US"/>
        </w:rPr>
      </w:pPr>
      <w:bookmarkStart w:id="31" w:name="_Toc479830589"/>
      <w:bookmarkStart w:id="32" w:name="_Toc480262071"/>
      <w:bookmarkStart w:id="33" w:name="_Toc482087546"/>
      <w:bookmarkStart w:id="34" w:name="_Toc528396607"/>
      <w:bookmarkStart w:id="35" w:name="_Toc361761733"/>
      <w:r>
        <w:rPr>
          <w:lang w:val="en-US"/>
        </w:rPr>
        <w:t>6.</w:t>
      </w:r>
      <w:r>
        <w:rPr>
          <w:lang w:val="en-US"/>
        </w:rPr>
        <w:tab/>
        <w:t>Access Network Transport functionality</w:t>
      </w:r>
      <w:bookmarkEnd w:id="31"/>
      <w:bookmarkEnd w:id="32"/>
      <w:bookmarkEnd w:id="33"/>
      <w:bookmarkEnd w:id="34"/>
      <w:bookmarkEnd w:id="35"/>
    </w:p>
    <w:p w:rsidR="003A062F" w:rsidRDefault="003A062F">
      <w:pPr>
        <w:pStyle w:val="Standard1"/>
        <w:numPr>
          <w:ilvl w:val="12"/>
          <w:numId w:val="0"/>
        </w:numPr>
        <w:rPr>
          <w:lang w:val="en-US"/>
        </w:rPr>
      </w:pPr>
      <w:r>
        <w:rPr>
          <w:lang w:val="en-US"/>
        </w:rPr>
        <w:t>The ANT functions are dedicated from the G.902 where AN functions are divided into 5 groups:</w:t>
      </w:r>
    </w:p>
    <w:p w:rsidR="003A062F" w:rsidRDefault="003A062F" w:rsidP="007C364C">
      <w:pPr>
        <w:widowControl w:val="0"/>
        <w:numPr>
          <w:ilvl w:val="0"/>
          <w:numId w:val="1"/>
        </w:numPr>
        <w:ind w:left="357" w:hanging="357"/>
        <w:jc w:val="both"/>
        <w:rPr>
          <w:lang w:val="fr-FR"/>
        </w:rPr>
      </w:pPr>
      <w:r>
        <w:rPr>
          <w:lang w:val="fr-FR"/>
        </w:rPr>
        <w:t>User port functions</w:t>
      </w:r>
    </w:p>
    <w:p w:rsidR="003A062F" w:rsidRDefault="003A062F" w:rsidP="007C364C">
      <w:pPr>
        <w:widowControl w:val="0"/>
        <w:numPr>
          <w:ilvl w:val="0"/>
          <w:numId w:val="1"/>
        </w:numPr>
        <w:ind w:left="357" w:hanging="357"/>
        <w:jc w:val="both"/>
        <w:rPr>
          <w:lang w:val="fr-FR"/>
        </w:rPr>
      </w:pPr>
      <w:r>
        <w:rPr>
          <w:lang w:val="fr-FR"/>
        </w:rPr>
        <w:t>Service port function</w:t>
      </w:r>
      <w:r w:rsidR="00471C14">
        <w:rPr>
          <w:lang w:val="fr-FR"/>
        </w:rPr>
        <w:t>s</w:t>
      </w:r>
    </w:p>
    <w:p w:rsidR="003A062F" w:rsidRDefault="003A062F" w:rsidP="007C364C">
      <w:pPr>
        <w:widowControl w:val="0"/>
        <w:numPr>
          <w:ilvl w:val="0"/>
          <w:numId w:val="1"/>
        </w:numPr>
        <w:ind w:left="357" w:hanging="357"/>
        <w:jc w:val="both"/>
        <w:rPr>
          <w:lang w:val="en-US"/>
        </w:rPr>
      </w:pPr>
      <w:r>
        <w:rPr>
          <w:lang w:val="en-US"/>
        </w:rPr>
        <w:t>Core functions</w:t>
      </w:r>
    </w:p>
    <w:p w:rsidR="003A062F" w:rsidRDefault="003A062F" w:rsidP="007C364C">
      <w:pPr>
        <w:widowControl w:val="0"/>
        <w:numPr>
          <w:ilvl w:val="0"/>
          <w:numId w:val="1"/>
        </w:numPr>
        <w:ind w:left="357" w:hanging="357"/>
        <w:jc w:val="both"/>
        <w:rPr>
          <w:lang w:val="en-US"/>
        </w:rPr>
      </w:pPr>
      <w:r>
        <w:rPr>
          <w:lang w:val="en-US"/>
        </w:rPr>
        <w:t>Transport functions</w:t>
      </w:r>
    </w:p>
    <w:p w:rsidR="003A062F" w:rsidRDefault="003A062F" w:rsidP="007C364C">
      <w:pPr>
        <w:widowControl w:val="0"/>
        <w:numPr>
          <w:ilvl w:val="0"/>
          <w:numId w:val="1"/>
        </w:numPr>
        <w:ind w:left="357" w:hanging="357"/>
        <w:jc w:val="both"/>
        <w:rPr>
          <w:lang w:val="en-US"/>
        </w:rPr>
      </w:pPr>
      <w:r>
        <w:rPr>
          <w:lang w:val="en-US"/>
        </w:rPr>
        <w:t>AN-system management functions</w:t>
      </w:r>
    </w:p>
    <w:p w:rsidR="003A062F" w:rsidRDefault="003A062F">
      <w:pPr>
        <w:numPr>
          <w:ilvl w:val="12"/>
          <w:numId w:val="0"/>
        </w:numPr>
        <w:rPr>
          <w:lang w:val="en-US"/>
        </w:rPr>
      </w:pPr>
      <w:r>
        <w:rPr>
          <w:lang w:val="en-US"/>
        </w:rPr>
        <w:t>With respect to this classification the following functions to the access network entities represented in the Access Network Transport Reference Model (ANT RM) are applied:</w:t>
      </w:r>
    </w:p>
    <w:p w:rsidR="003A062F" w:rsidRDefault="003A062F">
      <w:pPr>
        <w:numPr>
          <w:ilvl w:val="12"/>
          <w:numId w:val="0"/>
        </w:numPr>
        <w:rPr>
          <w:lang w:val="fr-FR"/>
        </w:rPr>
      </w:pPr>
      <w:r>
        <w:rPr>
          <w:lang w:val="fr-FR"/>
        </w:rPr>
        <w:t>Service Port – service port, core and transport functions</w:t>
      </w:r>
    </w:p>
    <w:p w:rsidR="003A062F" w:rsidRDefault="003A062F">
      <w:pPr>
        <w:numPr>
          <w:ilvl w:val="12"/>
          <w:numId w:val="0"/>
        </w:numPr>
        <w:rPr>
          <w:lang w:val="en-US"/>
        </w:rPr>
      </w:pPr>
      <w:smartTag w:uri="urn:schemas-microsoft-com:office:smarttags" w:element="place">
        <w:smartTag w:uri="urn:schemas-microsoft-com:office:smarttags" w:element="PlaceName">
          <w:r>
            <w:rPr>
              <w:lang w:val="en-US"/>
            </w:rPr>
            <w:t>User</w:t>
          </w:r>
        </w:smartTag>
        <w:r>
          <w:rPr>
            <w:lang w:val="en-US"/>
          </w:rPr>
          <w:t xml:space="preserve"> </w:t>
        </w:r>
        <w:smartTag w:uri="urn:schemas-microsoft-com:office:smarttags" w:element="PlaceType">
          <w:r>
            <w:rPr>
              <w:lang w:val="en-US"/>
            </w:rPr>
            <w:t>Port</w:t>
          </w:r>
        </w:smartTag>
      </w:smartTag>
      <w:r>
        <w:rPr>
          <w:lang w:val="en-US"/>
        </w:rPr>
        <w:t xml:space="preserve"> – user port, core and transport functions</w:t>
      </w:r>
    </w:p>
    <w:p w:rsidR="003A062F" w:rsidRDefault="003A062F">
      <w:pPr>
        <w:numPr>
          <w:ilvl w:val="12"/>
          <w:numId w:val="0"/>
        </w:numPr>
        <w:rPr>
          <w:lang w:val="en-US"/>
        </w:rPr>
      </w:pPr>
      <w:r>
        <w:rPr>
          <w:lang w:val="en-US"/>
        </w:rPr>
        <w:t>Access Distribution Function – core and transport functions</w:t>
      </w:r>
    </w:p>
    <w:p w:rsidR="003A062F" w:rsidRDefault="003A062F">
      <w:pPr>
        <w:pStyle w:val="Standard1"/>
        <w:numPr>
          <w:ilvl w:val="12"/>
          <w:numId w:val="0"/>
        </w:numPr>
        <w:rPr>
          <w:lang w:val="en-US"/>
        </w:rPr>
      </w:pPr>
    </w:p>
    <w:p w:rsidR="003A062F" w:rsidRDefault="006F3F94">
      <w:pPr>
        <w:pStyle w:val="Standard1"/>
        <w:numPr>
          <w:ilvl w:val="12"/>
          <w:numId w:val="0"/>
        </w:numPr>
        <w:jc w:val="center"/>
        <w:rPr>
          <w:sz w:val="21"/>
          <w:lang w:val="en-US"/>
        </w:rPr>
      </w:pPr>
      <w:r>
        <w:rPr>
          <w:noProof/>
          <w:sz w:val="20"/>
          <w:lang w:val="en-GB" w:eastAsia="zh-CN"/>
        </w:rPr>
        <w:lastRenderedPageBreak/>
        <w:drawing>
          <wp:inline distT="0" distB="0" distL="0" distR="0">
            <wp:extent cx="5770880" cy="316611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70880" cy="3166110"/>
                    </a:xfrm>
                    <a:prstGeom prst="rect">
                      <a:avLst/>
                    </a:prstGeom>
                    <a:noFill/>
                    <a:ln>
                      <a:noFill/>
                    </a:ln>
                  </pic:spPr>
                </pic:pic>
              </a:graphicData>
            </a:graphic>
          </wp:inline>
        </w:drawing>
      </w:r>
    </w:p>
    <w:p w:rsidR="003A062F" w:rsidRDefault="003A062F">
      <w:pPr>
        <w:pStyle w:val="Standard1"/>
        <w:numPr>
          <w:ilvl w:val="12"/>
          <w:numId w:val="0"/>
        </w:numPr>
        <w:rPr>
          <w:sz w:val="22"/>
          <w:lang w:val="en-US"/>
        </w:rPr>
      </w:pPr>
      <w:r>
        <w:rPr>
          <w:sz w:val="22"/>
          <w:lang w:val="en-US"/>
        </w:rPr>
        <w:t>Note: Logical reference point “L” is physically represented as access network Distribution Interface DI.</w:t>
      </w:r>
    </w:p>
    <w:p w:rsidR="003A062F" w:rsidRDefault="003A062F">
      <w:pPr>
        <w:pStyle w:val="Standard1"/>
        <w:numPr>
          <w:ilvl w:val="12"/>
          <w:numId w:val="0"/>
        </w:numPr>
        <w:jc w:val="center"/>
        <w:rPr>
          <w:b/>
          <w:lang w:val="en-US"/>
        </w:rPr>
      </w:pPr>
      <w:r>
        <w:rPr>
          <w:b/>
          <w:lang w:val="en-US"/>
        </w:rPr>
        <w:t>a: Logical representation</w:t>
      </w:r>
    </w:p>
    <w:p w:rsidR="003A062F" w:rsidRDefault="006F3F94">
      <w:pPr>
        <w:pStyle w:val="Figure0"/>
        <w:keepNext w:val="0"/>
        <w:widowControl w:val="0"/>
        <w:numPr>
          <w:ilvl w:val="12"/>
          <w:numId w:val="0"/>
        </w:numPr>
        <w:rPr>
          <w:lang w:val="en-US"/>
        </w:rPr>
      </w:pPr>
      <w:r>
        <w:rPr>
          <w:noProof/>
          <w:sz w:val="20"/>
          <w:lang w:eastAsia="zh-CN"/>
        </w:rPr>
        <w:drawing>
          <wp:inline distT="0" distB="0" distL="0" distR="0">
            <wp:extent cx="573659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6590" cy="2743200"/>
                    </a:xfrm>
                    <a:prstGeom prst="rect">
                      <a:avLst/>
                    </a:prstGeom>
                    <a:noFill/>
                    <a:ln>
                      <a:noFill/>
                    </a:ln>
                  </pic:spPr>
                </pic:pic>
              </a:graphicData>
            </a:graphic>
          </wp:inline>
        </w:drawing>
      </w:r>
    </w:p>
    <w:p w:rsidR="003A062F" w:rsidRDefault="003A062F">
      <w:pPr>
        <w:pStyle w:val="Standard1"/>
        <w:numPr>
          <w:ilvl w:val="12"/>
          <w:numId w:val="0"/>
        </w:numPr>
        <w:rPr>
          <w:lang w:val="en-US"/>
        </w:rPr>
      </w:pPr>
      <w:r>
        <w:rPr>
          <w:lang w:val="en-US"/>
        </w:rPr>
        <w:t>Note: The NT term is used for generic Network Termination for various services. For some services/configurations, the NT might be property of the customer and therefore integrated in the CPN; nevertheless it terminates the Access Network from a functional/physical point of view.</w:t>
      </w:r>
    </w:p>
    <w:p w:rsidR="003A062F" w:rsidRDefault="003A062F">
      <w:pPr>
        <w:pStyle w:val="Figure0"/>
        <w:keepNext w:val="0"/>
        <w:widowControl w:val="0"/>
        <w:numPr>
          <w:ilvl w:val="12"/>
          <w:numId w:val="0"/>
        </w:numPr>
        <w:spacing w:before="120"/>
        <w:rPr>
          <w:b/>
          <w:lang w:val="en-US"/>
        </w:rPr>
      </w:pPr>
      <w:r>
        <w:rPr>
          <w:b/>
          <w:caps w:val="0"/>
          <w:lang w:val="en-US"/>
        </w:rPr>
        <w:t>b: Physical representation</w:t>
      </w:r>
    </w:p>
    <w:p w:rsidR="003A062F" w:rsidRDefault="003A062F">
      <w:pPr>
        <w:pStyle w:val="Figure0"/>
        <w:keepNext w:val="0"/>
        <w:widowControl w:val="0"/>
        <w:numPr>
          <w:ilvl w:val="12"/>
          <w:numId w:val="0"/>
        </w:numPr>
        <w:spacing w:before="240"/>
        <w:rPr>
          <w:lang w:val="en-US"/>
        </w:rPr>
      </w:pPr>
      <w:r>
        <w:rPr>
          <w:lang w:val="en-US"/>
        </w:rPr>
        <w:t xml:space="preserve">Figure 2 - Access Network Transport Reference Model </w:t>
      </w:r>
    </w:p>
    <w:p w:rsidR="00814B0F" w:rsidRDefault="00814B0F" w:rsidP="00814B0F">
      <w:pPr>
        <w:pStyle w:val="Heading1"/>
        <w:keepNext w:val="0"/>
        <w:keepLines w:val="0"/>
        <w:widowControl w:val="0"/>
        <w:numPr>
          <w:ilvl w:val="0"/>
          <w:numId w:val="9"/>
        </w:numPr>
        <w:rPr>
          <w:lang w:val="en-US"/>
        </w:rPr>
      </w:pPr>
      <w:bookmarkStart w:id="36" w:name="_Toc479830590"/>
      <w:bookmarkStart w:id="37" w:name="_Toc480262072"/>
      <w:bookmarkStart w:id="38" w:name="_Toc482087547"/>
      <w:bookmarkStart w:id="39" w:name="_Toc528396608"/>
      <w:r>
        <w:rPr>
          <w:lang w:val="en-US"/>
        </w:rPr>
        <w:br w:type="page"/>
      </w:r>
      <w:bookmarkStart w:id="40" w:name="_Toc361761734"/>
      <w:r w:rsidR="003A062F">
        <w:rPr>
          <w:lang w:val="en-US"/>
        </w:rPr>
        <w:lastRenderedPageBreak/>
        <w:t xml:space="preserve">Access Network </w:t>
      </w:r>
      <w:bookmarkEnd w:id="36"/>
      <w:bookmarkEnd w:id="37"/>
      <w:bookmarkEnd w:id="38"/>
      <w:bookmarkEnd w:id="39"/>
      <w:r w:rsidR="003A062F">
        <w:rPr>
          <w:lang w:val="en-US"/>
        </w:rPr>
        <w:t>Transport Interfaces</w:t>
      </w:r>
      <w:bookmarkEnd w:id="40"/>
    </w:p>
    <w:p w:rsidR="003A062F" w:rsidRPr="00814B0F" w:rsidRDefault="003A062F" w:rsidP="003E4708">
      <w:pPr>
        <w:pStyle w:val="Standard1"/>
        <w:numPr>
          <w:ilvl w:val="12"/>
          <w:numId w:val="0"/>
        </w:numPr>
        <w:rPr>
          <w:lang w:val="en-US"/>
        </w:rPr>
      </w:pPr>
      <w:r w:rsidRPr="00814B0F">
        <w:rPr>
          <w:lang w:val="en-US"/>
        </w:rPr>
        <w:t xml:space="preserve">An Access Network as specified in G.902 is bounded by the customer premises network interfaces (XNIs) on the customer side, the service node interfaces (SNIs) at the core network side and a placement of the management </w:t>
      </w:r>
      <w:r w:rsidR="003E4708">
        <w:rPr>
          <w:lang w:val="en-US"/>
        </w:rPr>
        <w:t xml:space="preserve">Q </w:t>
      </w:r>
      <w:r w:rsidRPr="00814B0F">
        <w:rPr>
          <w:lang w:val="en-US"/>
        </w:rPr>
        <w:t>interface. In addition to these interfaces, and with respect to the ANT functional model and ANT RM, there is an access network Distribution Interface DI specified representing the internal interfaces within the AN between the access NEs.</w:t>
      </w:r>
    </w:p>
    <w:p w:rsidR="003A062F" w:rsidRDefault="003A062F">
      <w:pPr>
        <w:numPr>
          <w:ilvl w:val="12"/>
          <w:numId w:val="0"/>
        </w:numPr>
        <w:rPr>
          <w:lang w:val="en-US"/>
        </w:rPr>
      </w:pPr>
      <w:r>
        <w:rPr>
          <w:lang w:val="en-US"/>
        </w:rPr>
        <w:t>These interfaces could be deeper determined via following designation:</w:t>
      </w:r>
    </w:p>
    <w:p w:rsidR="003A062F" w:rsidRDefault="003A062F">
      <w:pPr>
        <w:pStyle w:val="enumlev1"/>
        <w:widowControl w:val="0"/>
        <w:numPr>
          <w:ilvl w:val="0"/>
          <w:numId w:val="3"/>
        </w:numPr>
        <w:tabs>
          <w:tab w:val="clear" w:pos="1191"/>
          <w:tab w:val="left" w:pos="1276"/>
        </w:tabs>
        <w:rPr>
          <w:lang w:val="en-US"/>
        </w:rPr>
      </w:pPr>
      <w:r>
        <w:rPr>
          <w:lang w:val="en-US"/>
        </w:rPr>
        <w:t>SNI</w:t>
      </w:r>
      <w:r>
        <w:rPr>
          <w:vertAlign w:val="subscript"/>
          <w:lang w:val="en-US"/>
        </w:rPr>
        <w:t>Sn</w:t>
      </w:r>
      <w:r>
        <w:rPr>
          <w:lang w:val="en-US"/>
        </w:rPr>
        <w:t xml:space="preserve"> :</w:t>
      </w:r>
      <w:r>
        <w:rPr>
          <w:lang w:val="en-US"/>
        </w:rPr>
        <w:tab/>
      </w:r>
      <w:r>
        <w:rPr>
          <w:lang w:val="en-US"/>
        </w:rPr>
        <w:tab/>
        <w:t xml:space="preserve">between </w:t>
      </w:r>
      <w:r>
        <w:rPr>
          <w:b/>
          <w:u w:val="single"/>
          <w:lang w:val="en-US"/>
        </w:rPr>
        <w:t>S</w:t>
      </w:r>
      <w:r>
        <w:rPr>
          <w:u w:val="single"/>
          <w:lang w:val="en-US"/>
        </w:rPr>
        <w:t>ervice Function</w:t>
      </w:r>
      <w:r>
        <w:rPr>
          <w:lang w:val="en-US"/>
        </w:rPr>
        <w:t xml:space="preserve"> and Access Network (n- seq. number)</w:t>
      </w:r>
    </w:p>
    <w:p w:rsidR="003A062F" w:rsidRDefault="003A062F">
      <w:pPr>
        <w:pStyle w:val="enumlev1"/>
        <w:widowControl w:val="0"/>
        <w:numPr>
          <w:ilvl w:val="0"/>
          <w:numId w:val="3"/>
        </w:numPr>
        <w:tabs>
          <w:tab w:val="clear" w:pos="1191"/>
          <w:tab w:val="left" w:pos="1276"/>
        </w:tabs>
        <w:spacing w:before="60"/>
        <w:rPr>
          <w:lang w:val="en-US"/>
        </w:rPr>
      </w:pPr>
      <w:r>
        <w:rPr>
          <w:lang w:val="en-US"/>
        </w:rPr>
        <w:t>SNI</w:t>
      </w:r>
      <w:r>
        <w:rPr>
          <w:vertAlign w:val="subscript"/>
          <w:lang w:val="en-US"/>
        </w:rPr>
        <w:t>Cn</w:t>
      </w:r>
      <w:r>
        <w:rPr>
          <w:lang w:val="en-US"/>
        </w:rPr>
        <w:t xml:space="preserve"> :</w:t>
      </w:r>
      <w:r>
        <w:rPr>
          <w:lang w:val="en-US"/>
        </w:rPr>
        <w:tab/>
      </w:r>
      <w:r>
        <w:rPr>
          <w:lang w:val="en-US"/>
        </w:rPr>
        <w:tab/>
        <w:t xml:space="preserve">between </w:t>
      </w:r>
      <w:r>
        <w:rPr>
          <w:b/>
          <w:u w:val="single"/>
          <w:lang w:val="en-US"/>
        </w:rPr>
        <w:t>C</w:t>
      </w:r>
      <w:r>
        <w:rPr>
          <w:u w:val="single"/>
          <w:lang w:val="en-US"/>
        </w:rPr>
        <w:t>ore Network</w:t>
      </w:r>
      <w:r>
        <w:rPr>
          <w:lang w:val="en-US"/>
        </w:rPr>
        <w:t xml:space="preserve"> and Access Network ( n- seq. number)</w:t>
      </w:r>
    </w:p>
    <w:p w:rsidR="003A062F" w:rsidRDefault="003A062F">
      <w:pPr>
        <w:pStyle w:val="enumlev1"/>
        <w:widowControl w:val="0"/>
        <w:numPr>
          <w:ilvl w:val="0"/>
          <w:numId w:val="3"/>
        </w:numPr>
        <w:tabs>
          <w:tab w:val="clear" w:pos="1191"/>
          <w:tab w:val="left" w:pos="1276"/>
        </w:tabs>
        <w:spacing w:before="60"/>
        <w:rPr>
          <w:lang w:val="en-US"/>
        </w:rPr>
      </w:pPr>
      <w:r>
        <w:rPr>
          <w:lang w:val="en-US"/>
        </w:rPr>
        <w:t>XNI</w:t>
      </w:r>
      <w:r>
        <w:rPr>
          <w:vertAlign w:val="subscript"/>
          <w:lang w:val="en-US"/>
        </w:rPr>
        <w:t>XYn</w:t>
      </w:r>
      <w:r>
        <w:rPr>
          <w:lang w:val="en-US"/>
        </w:rPr>
        <w:t xml:space="preserve"> :</w:t>
      </w:r>
      <w:r>
        <w:rPr>
          <w:lang w:val="en-US"/>
        </w:rPr>
        <w:tab/>
        <w:t>between Access Network and CPN (x: type of access technology / y: medium)</w:t>
      </w:r>
    </w:p>
    <w:p w:rsidR="003A062F" w:rsidRDefault="003A062F">
      <w:pPr>
        <w:pStyle w:val="enumlev1"/>
        <w:widowControl w:val="0"/>
        <w:numPr>
          <w:ilvl w:val="0"/>
          <w:numId w:val="3"/>
        </w:numPr>
        <w:tabs>
          <w:tab w:val="clear" w:pos="1191"/>
          <w:tab w:val="left" w:pos="1276"/>
        </w:tabs>
        <w:spacing w:before="60"/>
        <w:rPr>
          <w:lang w:val="en-US"/>
        </w:rPr>
      </w:pPr>
      <w:r>
        <w:rPr>
          <w:lang w:val="en-US"/>
        </w:rPr>
        <w:t>L</w:t>
      </w:r>
      <w:r>
        <w:rPr>
          <w:vertAlign w:val="subscript"/>
          <w:lang w:val="en-US"/>
        </w:rPr>
        <w:t>n</w:t>
      </w:r>
      <w:r>
        <w:rPr>
          <w:lang w:val="en-US"/>
        </w:rPr>
        <w:t>:</w:t>
      </w:r>
      <w:r>
        <w:rPr>
          <w:lang w:val="en-US"/>
        </w:rPr>
        <w:tab/>
        <w:t>between Access Networks (special case of DI)</w:t>
      </w:r>
    </w:p>
    <w:p w:rsidR="003A062F" w:rsidRDefault="003A062F">
      <w:pPr>
        <w:pStyle w:val="enumlev1"/>
        <w:widowControl w:val="0"/>
        <w:numPr>
          <w:ilvl w:val="0"/>
          <w:numId w:val="3"/>
        </w:numPr>
        <w:tabs>
          <w:tab w:val="clear" w:pos="1191"/>
          <w:tab w:val="left" w:pos="1276"/>
        </w:tabs>
        <w:spacing w:before="60"/>
        <w:rPr>
          <w:lang w:val="en-US"/>
        </w:rPr>
      </w:pPr>
      <w:r>
        <w:rPr>
          <w:lang w:val="en-US"/>
        </w:rPr>
        <w:t>Q</w:t>
      </w:r>
      <w:r>
        <w:rPr>
          <w:vertAlign w:val="subscript"/>
          <w:lang w:val="en-US"/>
        </w:rPr>
        <w:t>n</w:t>
      </w:r>
      <w:r>
        <w:rPr>
          <w:lang w:val="en-US"/>
        </w:rPr>
        <w:t>:</w:t>
      </w:r>
      <w:r>
        <w:rPr>
          <w:lang w:val="en-US"/>
        </w:rPr>
        <w:tab/>
        <w:t>between Access Network and Management Agent/Network</w:t>
      </w:r>
    </w:p>
    <w:p w:rsidR="003A062F" w:rsidRDefault="003A062F">
      <w:pPr>
        <w:pStyle w:val="enumlev1"/>
        <w:widowControl w:val="0"/>
        <w:numPr>
          <w:ilvl w:val="0"/>
          <w:numId w:val="3"/>
        </w:numPr>
        <w:tabs>
          <w:tab w:val="clear" w:pos="1191"/>
          <w:tab w:val="left" w:pos="1276"/>
        </w:tabs>
        <w:spacing w:before="60"/>
        <w:rPr>
          <w:lang w:val="en-US"/>
        </w:rPr>
      </w:pPr>
      <w:r>
        <w:rPr>
          <w:lang w:val="en-US"/>
        </w:rPr>
        <w:t>DIn: between Access Network Network Elements (refer to Scenario 4 as an example)</w:t>
      </w:r>
    </w:p>
    <w:p w:rsidR="003A062F" w:rsidRDefault="003A062F">
      <w:pPr>
        <w:numPr>
          <w:ilvl w:val="12"/>
          <w:numId w:val="0"/>
        </w:numPr>
        <w:rPr>
          <w:lang w:val="en-US"/>
        </w:rPr>
      </w:pPr>
      <w:r>
        <w:rPr>
          <w:lang w:val="en-US"/>
        </w:rPr>
        <w:t>The following basic physical interfaces are identified (others may be added):</w:t>
      </w:r>
    </w:p>
    <w:p w:rsidR="003A062F" w:rsidRDefault="003A062F">
      <w:pPr>
        <w:pStyle w:val="Heading5"/>
        <w:keepNext w:val="0"/>
        <w:keepLines w:val="0"/>
        <w:widowControl w:val="0"/>
        <w:numPr>
          <w:ilvl w:val="12"/>
          <w:numId w:val="0"/>
        </w:numPr>
        <w:ind w:left="794" w:hanging="794"/>
        <w:rPr>
          <w:lang w:val="en-US"/>
        </w:rPr>
      </w:pPr>
      <w:r>
        <w:rPr>
          <w:lang w:val="en-US"/>
        </w:rPr>
        <w:t xml:space="preserve">SNI Interfaces </w:t>
      </w:r>
    </w:p>
    <w:p w:rsidR="003A062F" w:rsidRDefault="003A062F">
      <w:pPr>
        <w:widowControl w:val="0"/>
        <w:numPr>
          <w:ilvl w:val="12"/>
          <w:numId w:val="0"/>
        </w:numPr>
        <w:rPr>
          <w:b/>
          <w:i/>
          <w:lang w:val="en-US"/>
        </w:rPr>
      </w:pPr>
      <w:r>
        <w:rPr>
          <w:b/>
          <w:i/>
          <w:lang w:val="en-US"/>
        </w:rPr>
        <w:t>Narrowband  (up to  2MBit/s including)</w:t>
      </w:r>
    </w:p>
    <w:p w:rsidR="003A062F" w:rsidRDefault="003A062F">
      <w:pPr>
        <w:widowControl w:val="0"/>
        <w:numPr>
          <w:ilvl w:val="0"/>
          <w:numId w:val="4"/>
        </w:numPr>
        <w:rPr>
          <w:lang w:val="en-US"/>
        </w:rPr>
      </w:pPr>
      <w:r>
        <w:rPr>
          <w:lang w:val="en-US"/>
        </w:rPr>
        <w:t>2Mbit/s (according to ITU-T G.703)</w:t>
      </w:r>
    </w:p>
    <w:p w:rsidR="003A062F" w:rsidRDefault="003A062F">
      <w:pPr>
        <w:widowControl w:val="0"/>
        <w:numPr>
          <w:ilvl w:val="0"/>
          <w:numId w:val="4"/>
        </w:numPr>
        <w:rPr>
          <w:lang w:val="en-US"/>
        </w:rPr>
      </w:pPr>
      <w:r>
        <w:rPr>
          <w:lang w:val="en-US"/>
        </w:rPr>
        <w:t>ISDN PRA  V</w:t>
      </w:r>
      <w:r>
        <w:rPr>
          <w:vertAlign w:val="subscript"/>
          <w:lang w:val="en-US"/>
        </w:rPr>
        <w:t xml:space="preserve">2M   </w:t>
      </w:r>
      <w:r>
        <w:rPr>
          <w:lang w:val="en-US"/>
        </w:rPr>
        <w:t>(according to ETS 300 012)</w:t>
      </w:r>
    </w:p>
    <w:p w:rsidR="003A062F" w:rsidRDefault="003A062F">
      <w:pPr>
        <w:widowControl w:val="0"/>
        <w:numPr>
          <w:ilvl w:val="0"/>
          <w:numId w:val="4"/>
        </w:numPr>
        <w:rPr>
          <w:lang w:val="en-US"/>
        </w:rPr>
      </w:pPr>
      <w:r>
        <w:rPr>
          <w:lang w:val="en-US"/>
        </w:rPr>
        <w:t xml:space="preserve">ISDN BA </w:t>
      </w:r>
    </w:p>
    <w:p w:rsidR="003A062F" w:rsidRDefault="003A062F">
      <w:pPr>
        <w:widowControl w:val="0"/>
        <w:numPr>
          <w:ilvl w:val="0"/>
          <w:numId w:val="4"/>
        </w:numPr>
        <w:rPr>
          <w:lang w:val="en-US"/>
        </w:rPr>
      </w:pPr>
      <w:r>
        <w:rPr>
          <w:lang w:val="en-US"/>
        </w:rPr>
        <w:t>64kbit/s and n x 64kbit/s (according to ITU-T G.703/V.24/X.21/V.35 and  V.36)</w:t>
      </w:r>
    </w:p>
    <w:p w:rsidR="003A062F" w:rsidRDefault="003A062F">
      <w:pPr>
        <w:widowControl w:val="0"/>
        <w:numPr>
          <w:ilvl w:val="0"/>
          <w:numId w:val="4"/>
        </w:numPr>
        <w:rPr>
          <w:lang w:val="en-US"/>
        </w:rPr>
      </w:pPr>
      <w:r>
        <w:rPr>
          <w:lang w:val="en-US"/>
        </w:rPr>
        <w:t>POTS (a,b) with  U2 signalization (Z interface according to ITU-T Q.512)</w:t>
      </w:r>
    </w:p>
    <w:p w:rsidR="003A062F" w:rsidRDefault="003A062F">
      <w:pPr>
        <w:widowControl w:val="0"/>
        <w:numPr>
          <w:ilvl w:val="0"/>
          <w:numId w:val="4"/>
        </w:numPr>
        <w:rPr>
          <w:lang w:val="en-US"/>
        </w:rPr>
      </w:pPr>
      <w:r>
        <w:rPr>
          <w:lang w:val="en-US"/>
        </w:rPr>
        <w:t xml:space="preserve">2W ALL  (according to ITU-T Q.552) </w:t>
      </w:r>
    </w:p>
    <w:p w:rsidR="003A062F" w:rsidRDefault="003A062F">
      <w:pPr>
        <w:widowControl w:val="0"/>
        <w:numPr>
          <w:ilvl w:val="0"/>
          <w:numId w:val="4"/>
        </w:numPr>
        <w:rPr>
          <w:lang w:val="en-US"/>
        </w:rPr>
      </w:pPr>
      <w:r>
        <w:rPr>
          <w:lang w:val="en-US"/>
        </w:rPr>
        <w:t xml:space="preserve">4W ALL  (according to ITU-T Q.553) </w:t>
      </w:r>
    </w:p>
    <w:p w:rsidR="003A062F" w:rsidRDefault="003A062F">
      <w:pPr>
        <w:widowControl w:val="0"/>
        <w:numPr>
          <w:ilvl w:val="0"/>
          <w:numId w:val="4"/>
        </w:numPr>
        <w:rPr>
          <w:lang w:val="en-US"/>
        </w:rPr>
      </w:pPr>
      <w:r>
        <w:rPr>
          <w:lang w:val="en-US"/>
        </w:rPr>
        <w:t>Power Line interfaces (under study</w:t>
      </w:r>
      <w:r w:rsidR="00CA6088">
        <w:rPr>
          <w:lang w:val="en-US"/>
        </w:rPr>
        <w:t xml:space="preserve"> by ETSI TC PLT</w:t>
      </w:r>
      <w:r>
        <w:rPr>
          <w:lang w:val="en-US"/>
        </w:rPr>
        <w:t>)</w:t>
      </w:r>
    </w:p>
    <w:p w:rsidR="003A062F" w:rsidRDefault="003A062F">
      <w:pPr>
        <w:widowControl w:val="0"/>
        <w:numPr>
          <w:ilvl w:val="12"/>
          <w:numId w:val="0"/>
        </w:numPr>
        <w:rPr>
          <w:b/>
          <w:i/>
          <w:lang w:val="en-US"/>
        </w:rPr>
      </w:pPr>
      <w:r>
        <w:rPr>
          <w:b/>
          <w:i/>
          <w:lang w:val="en-US"/>
        </w:rPr>
        <w:t>Broadband (above 2Mbit/s)</w:t>
      </w:r>
    </w:p>
    <w:p w:rsidR="003A062F" w:rsidRDefault="003A062F">
      <w:pPr>
        <w:widowControl w:val="0"/>
        <w:numPr>
          <w:ilvl w:val="0"/>
          <w:numId w:val="4"/>
        </w:numPr>
        <w:rPr>
          <w:lang w:val="en-US"/>
        </w:rPr>
      </w:pPr>
      <w:r>
        <w:rPr>
          <w:lang w:val="en-US"/>
        </w:rPr>
        <w:t>Ethernet 10 Base T (according to IEEE 802.3)</w:t>
      </w:r>
    </w:p>
    <w:p w:rsidR="003A062F" w:rsidRDefault="003A062F">
      <w:pPr>
        <w:widowControl w:val="0"/>
        <w:numPr>
          <w:ilvl w:val="0"/>
          <w:numId w:val="4"/>
        </w:numPr>
        <w:rPr>
          <w:lang w:val="en-US"/>
        </w:rPr>
      </w:pPr>
      <w:r>
        <w:rPr>
          <w:lang w:val="en-US"/>
        </w:rPr>
        <w:t>ATMF 25.6 (according to ATMF</w:t>
      </w:r>
      <w:r w:rsidR="005F768F">
        <w:rPr>
          <w:lang w:val="en-US"/>
        </w:rPr>
        <w:t xml:space="preserve"> </w:t>
      </w:r>
      <w:r w:rsidR="005F768F" w:rsidRPr="005F768F">
        <w:rPr>
          <w:lang w:val="en-US"/>
        </w:rPr>
        <w:t>af-phy-0040.000</w:t>
      </w:r>
      <w:r>
        <w:rPr>
          <w:lang w:val="en-US"/>
        </w:rPr>
        <w:t>)</w:t>
      </w:r>
    </w:p>
    <w:p w:rsidR="003A062F" w:rsidRDefault="003A062F">
      <w:pPr>
        <w:widowControl w:val="0"/>
        <w:numPr>
          <w:ilvl w:val="0"/>
          <w:numId w:val="4"/>
        </w:numPr>
        <w:rPr>
          <w:lang w:val="en-US"/>
        </w:rPr>
      </w:pPr>
      <w:r>
        <w:rPr>
          <w:lang w:val="en-US"/>
        </w:rPr>
        <w:t>34 Mbit/s (according to ITU-T G.703)</w:t>
      </w:r>
    </w:p>
    <w:p w:rsidR="003A062F" w:rsidRDefault="003A062F">
      <w:pPr>
        <w:widowControl w:val="0"/>
        <w:numPr>
          <w:ilvl w:val="0"/>
          <w:numId w:val="4"/>
        </w:numPr>
        <w:rPr>
          <w:lang w:val="en-US"/>
        </w:rPr>
      </w:pPr>
      <w:r>
        <w:rPr>
          <w:lang w:val="en-US"/>
        </w:rPr>
        <w:t>Ethernet 100 Base T (  IEEE 802.3)</w:t>
      </w:r>
    </w:p>
    <w:p w:rsidR="003A062F" w:rsidRDefault="003A062F">
      <w:pPr>
        <w:widowControl w:val="0"/>
        <w:numPr>
          <w:ilvl w:val="0"/>
          <w:numId w:val="4"/>
        </w:numPr>
        <w:rPr>
          <w:lang w:val="en-US"/>
        </w:rPr>
      </w:pPr>
      <w:r>
        <w:rPr>
          <w:lang w:val="en-US"/>
        </w:rPr>
        <w:t>140 Mbit/s (according to ITU-T G.703)</w:t>
      </w:r>
    </w:p>
    <w:p w:rsidR="003A062F" w:rsidRDefault="003A062F">
      <w:pPr>
        <w:widowControl w:val="0"/>
        <w:numPr>
          <w:ilvl w:val="0"/>
          <w:numId w:val="4"/>
        </w:numPr>
        <w:rPr>
          <w:lang w:val="en-US"/>
        </w:rPr>
      </w:pPr>
      <w:r>
        <w:rPr>
          <w:lang w:val="en-US"/>
        </w:rPr>
        <w:t>STM-1 155 Mbit/s (according to ITU-T G.703 and/or G.957)</w:t>
      </w:r>
    </w:p>
    <w:p w:rsidR="003A062F" w:rsidRDefault="003A062F">
      <w:pPr>
        <w:widowControl w:val="0"/>
        <w:numPr>
          <w:ilvl w:val="0"/>
          <w:numId w:val="4"/>
        </w:numPr>
        <w:rPr>
          <w:lang w:val="en-US"/>
        </w:rPr>
      </w:pPr>
      <w:r>
        <w:rPr>
          <w:lang w:val="en-US"/>
        </w:rPr>
        <w:t>STM-4 622 Mbit/s (according to ITU-T G.957)</w:t>
      </w:r>
    </w:p>
    <w:p w:rsidR="003A062F" w:rsidRDefault="003A062F">
      <w:pPr>
        <w:widowControl w:val="0"/>
        <w:numPr>
          <w:ilvl w:val="0"/>
          <w:numId w:val="4"/>
        </w:numPr>
        <w:rPr>
          <w:lang w:val="en-US"/>
        </w:rPr>
      </w:pPr>
      <w:r>
        <w:rPr>
          <w:lang w:val="en-US"/>
        </w:rPr>
        <w:t>STM-16 2.5 Gbit/s (according to ITU-T G.957)</w:t>
      </w:r>
    </w:p>
    <w:p w:rsidR="003A062F" w:rsidRDefault="003A062F">
      <w:pPr>
        <w:widowControl w:val="0"/>
        <w:numPr>
          <w:ilvl w:val="0"/>
          <w:numId w:val="4"/>
        </w:numPr>
        <w:jc w:val="both"/>
        <w:rPr>
          <w:lang w:val="en-US"/>
        </w:rPr>
      </w:pPr>
      <w:r>
        <w:rPr>
          <w:lang w:val="en-US"/>
        </w:rPr>
        <w:t>audio/video (under study)</w:t>
      </w:r>
    </w:p>
    <w:p w:rsidR="003A062F" w:rsidRDefault="003A062F">
      <w:pPr>
        <w:widowControl w:val="0"/>
        <w:numPr>
          <w:ilvl w:val="0"/>
          <w:numId w:val="4"/>
        </w:numPr>
        <w:jc w:val="both"/>
        <w:rPr>
          <w:lang w:val="en-US"/>
        </w:rPr>
      </w:pPr>
      <w:r>
        <w:rPr>
          <w:lang w:val="en-US"/>
        </w:rPr>
        <w:t>DWDM (under study)</w:t>
      </w:r>
    </w:p>
    <w:p w:rsidR="003A062F" w:rsidRDefault="003A062F">
      <w:pPr>
        <w:widowControl w:val="0"/>
        <w:numPr>
          <w:ilvl w:val="0"/>
          <w:numId w:val="4"/>
        </w:numPr>
        <w:jc w:val="both"/>
        <w:rPr>
          <w:lang w:val="en-US"/>
        </w:rPr>
      </w:pPr>
      <w:r>
        <w:rPr>
          <w:lang w:val="en-US"/>
        </w:rPr>
        <w:lastRenderedPageBreak/>
        <w:t>Power Line interfaces (under study)</w:t>
      </w:r>
    </w:p>
    <w:p w:rsidR="00782144" w:rsidRDefault="00782144" w:rsidP="00782144">
      <w:pPr>
        <w:widowControl w:val="0"/>
        <w:numPr>
          <w:ilvl w:val="0"/>
          <w:numId w:val="4"/>
        </w:numPr>
        <w:jc w:val="both"/>
        <w:rPr>
          <w:lang w:val="en-US"/>
        </w:rPr>
      </w:pPr>
      <w:r>
        <w:rPr>
          <w:lang w:val="en-US"/>
        </w:rPr>
        <w:t>Ethernet 1000BaseT (“Gigabit Ethernet” 1000 Mbits/s according to IEEE 802.3)</w:t>
      </w:r>
    </w:p>
    <w:p w:rsidR="00782144" w:rsidRDefault="00782144" w:rsidP="00782144">
      <w:pPr>
        <w:widowControl w:val="0"/>
        <w:numPr>
          <w:ilvl w:val="0"/>
          <w:numId w:val="4"/>
        </w:numPr>
        <w:jc w:val="both"/>
        <w:rPr>
          <w:lang w:val="en-US"/>
        </w:rPr>
      </w:pPr>
      <w:r>
        <w:rPr>
          <w:lang w:val="en-US"/>
        </w:rPr>
        <w:t>Ethernet 10GBaseT (“10 Gigabit Ethernet” 10,000 Mbits/s according to IEEE 802.3)</w:t>
      </w:r>
    </w:p>
    <w:p w:rsidR="00782144" w:rsidRDefault="00782144" w:rsidP="00306CC3">
      <w:pPr>
        <w:widowControl w:val="0"/>
        <w:numPr>
          <w:ilvl w:val="0"/>
          <w:numId w:val="4"/>
        </w:numPr>
        <w:jc w:val="both"/>
        <w:rPr>
          <w:ins w:id="41" w:author="wangdong" w:date="2015-06-17T08:28:00Z"/>
          <w:rFonts w:eastAsiaTheme="minorEastAsia"/>
          <w:lang w:val="en-US" w:eastAsia="zh-CN"/>
        </w:rPr>
      </w:pPr>
      <w:r>
        <w:rPr>
          <w:lang w:val="en-US"/>
        </w:rPr>
        <w:t>Passive Optical Network (“BPON” and “GPON” according to ITU-T G.983</w:t>
      </w:r>
      <w:r w:rsidR="00BC0649">
        <w:rPr>
          <w:lang w:val="en-US"/>
        </w:rPr>
        <w:t xml:space="preserve"> series</w:t>
      </w:r>
      <w:r>
        <w:rPr>
          <w:lang w:val="en-US"/>
        </w:rPr>
        <w:t xml:space="preserve"> and G.984</w:t>
      </w:r>
      <w:r w:rsidR="00BC0649">
        <w:rPr>
          <w:lang w:val="en-US"/>
        </w:rPr>
        <w:t xml:space="preserve"> series</w:t>
      </w:r>
      <w:r w:rsidR="00306CC3">
        <w:rPr>
          <w:lang w:val="en-US"/>
        </w:rPr>
        <w:t xml:space="preserve"> </w:t>
      </w:r>
      <w:r w:rsidR="00306CC3" w:rsidRPr="00306CC3">
        <w:rPr>
          <w:lang w:val="en-US"/>
        </w:rPr>
        <w:t>or IEEE 802.3 1G-EPON or 10G-EPON</w:t>
      </w:r>
      <w:r>
        <w:rPr>
          <w:lang w:val="en-US"/>
        </w:rPr>
        <w:t>)</w:t>
      </w:r>
    </w:p>
    <w:p w:rsidR="006C71F2" w:rsidRPr="006C71F2" w:rsidRDefault="006C71F2" w:rsidP="00306CC3">
      <w:pPr>
        <w:widowControl w:val="0"/>
        <w:numPr>
          <w:ilvl w:val="0"/>
          <w:numId w:val="4"/>
        </w:numPr>
        <w:jc w:val="both"/>
        <w:rPr>
          <w:rFonts w:eastAsiaTheme="minorEastAsia"/>
          <w:lang w:val="en-US" w:eastAsia="zh-CN"/>
        </w:rPr>
      </w:pPr>
      <w:ins w:id="42" w:author="wangdong" w:date="2015-06-17T08:28:00Z">
        <w:r w:rsidRPr="006C71F2">
          <w:rPr>
            <w:rFonts w:eastAsiaTheme="minorEastAsia" w:hint="eastAsia"/>
            <w:lang w:val="en-US" w:eastAsia="zh-CN"/>
          </w:rPr>
          <w:t>Coaxial (</w:t>
        </w:r>
        <w:r w:rsidRPr="006C71F2">
          <w:rPr>
            <w:rFonts w:eastAsiaTheme="minorEastAsia"/>
            <w:lang w:val="en-US" w:eastAsia="zh-CN"/>
          </w:rPr>
          <w:t xml:space="preserve">“HiNoC” 100Mbits/s/channel according to </w:t>
        </w:r>
        <w:r w:rsidRPr="006C71F2">
          <w:rPr>
            <w:rFonts w:eastAsiaTheme="minorEastAsia" w:hint="eastAsia"/>
            <w:lang w:val="en-US" w:eastAsia="zh-CN"/>
          </w:rPr>
          <w:t>J.195.1, J.195.2 and J.195.3)</w:t>
        </w:r>
      </w:ins>
    </w:p>
    <w:p w:rsidR="003A062F" w:rsidRDefault="003A062F">
      <w:pPr>
        <w:pStyle w:val="Heading5"/>
        <w:keepNext w:val="0"/>
        <w:keepLines w:val="0"/>
        <w:widowControl w:val="0"/>
        <w:numPr>
          <w:ilvl w:val="12"/>
          <w:numId w:val="0"/>
        </w:numPr>
        <w:rPr>
          <w:lang w:val="en-US"/>
        </w:rPr>
      </w:pPr>
      <w:r w:rsidRPr="006C71F2">
        <w:rPr>
          <w:lang w:val="en-US"/>
        </w:rPr>
        <w:t>XNI Interfaces</w:t>
      </w:r>
    </w:p>
    <w:p w:rsidR="003A062F" w:rsidRDefault="003A062F">
      <w:pPr>
        <w:widowControl w:val="0"/>
        <w:numPr>
          <w:ilvl w:val="12"/>
          <w:numId w:val="0"/>
        </w:numPr>
        <w:rPr>
          <w:b/>
          <w:i/>
          <w:lang w:val="en-US"/>
        </w:rPr>
      </w:pPr>
      <w:r>
        <w:rPr>
          <w:b/>
          <w:i/>
          <w:lang w:val="en-US"/>
        </w:rPr>
        <w:t>Narrowband (up to 2MBit/s including)</w:t>
      </w:r>
    </w:p>
    <w:p w:rsidR="003A062F" w:rsidRDefault="003A062F">
      <w:pPr>
        <w:widowControl w:val="0"/>
        <w:numPr>
          <w:ilvl w:val="0"/>
          <w:numId w:val="4"/>
        </w:numPr>
        <w:rPr>
          <w:lang w:val="en-US"/>
        </w:rPr>
      </w:pPr>
      <w:r>
        <w:rPr>
          <w:lang w:val="en-US"/>
        </w:rPr>
        <w:t>2Mbit/s (according to ITU-T G.703)</w:t>
      </w:r>
    </w:p>
    <w:p w:rsidR="003A062F" w:rsidRDefault="003A062F">
      <w:pPr>
        <w:widowControl w:val="0"/>
        <w:numPr>
          <w:ilvl w:val="0"/>
          <w:numId w:val="4"/>
        </w:numPr>
        <w:rPr>
          <w:lang w:val="en-US"/>
        </w:rPr>
      </w:pPr>
      <w:r>
        <w:rPr>
          <w:lang w:val="en-US"/>
        </w:rPr>
        <w:t>ISDN PA U</w:t>
      </w:r>
      <w:r>
        <w:rPr>
          <w:vertAlign w:val="subscript"/>
          <w:lang w:val="en-US"/>
        </w:rPr>
        <w:t xml:space="preserve">2M  </w:t>
      </w:r>
      <w:r>
        <w:rPr>
          <w:lang w:val="en-US"/>
        </w:rPr>
        <w:t>/ S</w:t>
      </w:r>
      <w:r>
        <w:rPr>
          <w:vertAlign w:val="subscript"/>
          <w:lang w:val="en-US"/>
        </w:rPr>
        <w:t xml:space="preserve">2M </w:t>
      </w:r>
      <w:r>
        <w:rPr>
          <w:lang w:val="en-US"/>
        </w:rPr>
        <w:t>(according to ETS 300 012)</w:t>
      </w:r>
    </w:p>
    <w:p w:rsidR="003A062F" w:rsidRDefault="003A062F">
      <w:pPr>
        <w:widowControl w:val="0"/>
        <w:numPr>
          <w:ilvl w:val="0"/>
          <w:numId w:val="4"/>
        </w:numPr>
        <w:rPr>
          <w:lang w:val="en-US"/>
        </w:rPr>
      </w:pPr>
      <w:r>
        <w:rPr>
          <w:lang w:val="en-US"/>
        </w:rPr>
        <w:t>ISDN BA U</w:t>
      </w:r>
      <w:r>
        <w:rPr>
          <w:vertAlign w:val="subscript"/>
          <w:lang w:val="en-US"/>
        </w:rPr>
        <w:t xml:space="preserve">k0 </w:t>
      </w:r>
      <w:r>
        <w:rPr>
          <w:lang w:val="en-US"/>
        </w:rPr>
        <w:t>/</w:t>
      </w:r>
      <w:r>
        <w:rPr>
          <w:vertAlign w:val="subscript"/>
          <w:lang w:val="en-US"/>
        </w:rPr>
        <w:t xml:space="preserve"> </w:t>
      </w:r>
      <w:r>
        <w:rPr>
          <w:lang w:val="en-US"/>
        </w:rPr>
        <w:t>S</w:t>
      </w:r>
      <w:r>
        <w:rPr>
          <w:vertAlign w:val="subscript"/>
          <w:lang w:val="en-US"/>
        </w:rPr>
        <w:t xml:space="preserve">0 </w:t>
      </w:r>
      <w:r>
        <w:rPr>
          <w:lang w:val="en-US"/>
        </w:rPr>
        <w:t>(according to ETS 300 012)</w:t>
      </w:r>
    </w:p>
    <w:p w:rsidR="003A062F" w:rsidRDefault="003A062F">
      <w:pPr>
        <w:widowControl w:val="0"/>
        <w:numPr>
          <w:ilvl w:val="0"/>
          <w:numId w:val="4"/>
        </w:numPr>
        <w:rPr>
          <w:lang w:val="en-US"/>
        </w:rPr>
      </w:pPr>
      <w:r>
        <w:rPr>
          <w:lang w:val="en-US"/>
        </w:rPr>
        <w:t>64kbit/s and  n x 64kbit/s (according to ITU-T G.703/V.24/X.21/V.35 and V.36)</w:t>
      </w:r>
    </w:p>
    <w:p w:rsidR="003A062F" w:rsidRDefault="003A062F">
      <w:pPr>
        <w:widowControl w:val="0"/>
        <w:numPr>
          <w:ilvl w:val="0"/>
          <w:numId w:val="4"/>
        </w:numPr>
        <w:rPr>
          <w:lang w:val="en-US"/>
        </w:rPr>
      </w:pPr>
      <w:r>
        <w:rPr>
          <w:lang w:val="en-US"/>
        </w:rPr>
        <w:t>POTS (a,b) with  U2 signalization  (Z interface according to ITU-T Q.512)</w:t>
      </w:r>
    </w:p>
    <w:p w:rsidR="003A062F" w:rsidRDefault="003A062F">
      <w:pPr>
        <w:widowControl w:val="0"/>
        <w:numPr>
          <w:ilvl w:val="0"/>
          <w:numId w:val="4"/>
        </w:numPr>
        <w:rPr>
          <w:lang w:val="en-US"/>
        </w:rPr>
      </w:pPr>
      <w:r>
        <w:rPr>
          <w:lang w:val="en-US"/>
        </w:rPr>
        <w:t xml:space="preserve">2W ALL  (according to ITU-T Q.552) </w:t>
      </w:r>
    </w:p>
    <w:p w:rsidR="003A062F" w:rsidRDefault="003A062F">
      <w:pPr>
        <w:widowControl w:val="0"/>
        <w:numPr>
          <w:ilvl w:val="0"/>
          <w:numId w:val="4"/>
        </w:numPr>
        <w:rPr>
          <w:lang w:val="en-US"/>
        </w:rPr>
      </w:pPr>
      <w:r>
        <w:rPr>
          <w:lang w:val="en-US"/>
        </w:rPr>
        <w:t xml:space="preserve">4W ALL  (according to ITU-T Q.553) </w:t>
      </w:r>
    </w:p>
    <w:p w:rsidR="003A062F" w:rsidRDefault="003A062F">
      <w:pPr>
        <w:widowControl w:val="0"/>
        <w:numPr>
          <w:ilvl w:val="0"/>
          <w:numId w:val="4"/>
        </w:numPr>
        <w:rPr>
          <w:lang w:val="en-US"/>
        </w:rPr>
      </w:pPr>
      <w:r>
        <w:rPr>
          <w:lang w:val="en-US"/>
        </w:rPr>
        <w:t>Radio interfaces (under study)</w:t>
      </w:r>
    </w:p>
    <w:p w:rsidR="003A062F" w:rsidRDefault="003A062F">
      <w:pPr>
        <w:widowControl w:val="0"/>
        <w:numPr>
          <w:ilvl w:val="0"/>
          <w:numId w:val="4"/>
        </w:numPr>
        <w:rPr>
          <w:lang w:val="en-US"/>
        </w:rPr>
      </w:pPr>
      <w:r>
        <w:rPr>
          <w:lang w:val="en-US"/>
        </w:rPr>
        <w:t>Power Line interfaces (under study</w:t>
      </w:r>
      <w:r w:rsidR="00CA6088">
        <w:rPr>
          <w:lang w:val="en-US"/>
        </w:rPr>
        <w:t xml:space="preserve"> by ETSI TC PLT</w:t>
      </w:r>
      <w:r>
        <w:rPr>
          <w:lang w:val="en-US"/>
        </w:rPr>
        <w:t>)</w:t>
      </w:r>
    </w:p>
    <w:p w:rsidR="00E9132D" w:rsidRDefault="00E9132D">
      <w:pPr>
        <w:widowControl w:val="0"/>
        <w:numPr>
          <w:ilvl w:val="0"/>
          <w:numId w:val="4"/>
        </w:numPr>
        <w:rPr>
          <w:lang w:val="fr-FR"/>
        </w:rPr>
      </w:pPr>
      <w:r w:rsidRPr="001E171F">
        <w:rPr>
          <w:lang w:val="fr-FR"/>
        </w:rPr>
        <w:t>IMT-2000 (Rec. ITU-R M.1457)</w:t>
      </w:r>
    </w:p>
    <w:p w:rsidR="00213AE1" w:rsidRPr="009D0CD2" w:rsidRDefault="00213AE1" w:rsidP="00213AE1">
      <w:pPr>
        <w:widowControl w:val="0"/>
        <w:numPr>
          <w:ilvl w:val="0"/>
          <w:numId w:val="4"/>
        </w:numPr>
        <w:rPr>
          <w:lang w:val="en-US"/>
        </w:rPr>
      </w:pPr>
      <w:r w:rsidRPr="009D0CD2">
        <w:rPr>
          <w:lang w:val="en-US"/>
        </w:rPr>
        <w:t>IMT-Advanced (Rec. ITU-R M.2012)</w:t>
      </w:r>
    </w:p>
    <w:p w:rsidR="003A062F" w:rsidRDefault="003A062F">
      <w:pPr>
        <w:widowControl w:val="0"/>
        <w:numPr>
          <w:ilvl w:val="12"/>
          <w:numId w:val="0"/>
        </w:numPr>
        <w:rPr>
          <w:b/>
          <w:i/>
          <w:lang w:val="en-US"/>
        </w:rPr>
      </w:pPr>
      <w:r w:rsidRPr="006C71F2">
        <w:rPr>
          <w:b/>
          <w:i/>
          <w:lang w:val="en-US"/>
        </w:rPr>
        <w:t>Broadband  (above  2Mbit/s)</w:t>
      </w:r>
    </w:p>
    <w:p w:rsidR="003A062F" w:rsidRDefault="003A062F">
      <w:pPr>
        <w:widowControl w:val="0"/>
        <w:numPr>
          <w:ilvl w:val="0"/>
          <w:numId w:val="4"/>
        </w:numPr>
        <w:rPr>
          <w:lang w:val="en-US"/>
        </w:rPr>
      </w:pPr>
      <w:r>
        <w:rPr>
          <w:lang w:val="en-US"/>
        </w:rPr>
        <w:t>Ethernet 10 Base T (according to IEEE 802.3)</w:t>
      </w:r>
    </w:p>
    <w:p w:rsidR="003A062F" w:rsidRDefault="003A062F">
      <w:pPr>
        <w:widowControl w:val="0"/>
        <w:numPr>
          <w:ilvl w:val="0"/>
          <w:numId w:val="4"/>
        </w:numPr>
        <w:rPr>
          <w:lang w:val="en-US"/>
        </w:rPr>
      </w:pPr>
      <w:r>
        <w:rPr>
          <w:lang w:val="en-US"/>
        </w:rPr>
        <w:t>ATMF 25.6 (according to ATMF</w:t>
      </w:r>
      <w:r w:rsidR="005F768F">
        <w:rPr>
          <w:lang w:val="en-US"/>
        </w:rPr>
        <w:t xml:space="preserve"> </w:t>
      </w:r>
      <w:r w:rsidR="005F768F" w:rsidRPr="005F768F">
        <w:rPr>
          <w:lang w:val="en-US"/>
        </w:rPr>
        <w:t>af-phy-0040.000</w:t>
      </w:r>
      <w:r>
        <w:rPr>
          <w:lang w:val="en-US"/>
        </w:rPr>
        <w:t>)</w:t>
      </w:r>
    </w:p>
    <w:p w:rsidR="003A062F" w:rsidRDefault="003A062F">
      <w:pPr>
        <w:widowControl w:val="0"/>
        <w:numPr>
          <w:ilvl w:val="0"/>
          <w:numId w:val="4"/>
        </w:numPr>
        <w:rPr>
          <w:lang w:val="en-US"/>
        </w:rPr>
      </w:pPr>
      <w:r>
        <w:rPr>
          <w:lang w:val="en-US"/>
        </w:rPr>
        <w:t>34 Mbit/s (according to ITU-T G.703)</w:t>
      </w:r>
    </w:p>
    <w:p w:rsidR="003A062F" w:rsidRDefault="003A062F">
      <w:pPr>
        <w:widowControl w:val="0"/>
        <w:numPr>
          <w:ilvl w:val="0"/>
          <w:numId w:val="4"/>
        </w:numPr>
        <w:rPr>
          <w:lang w:val="en-US"/>
        </w:rPr>
      </w:pPr>
      <w:r>
        <w:rPr>
          <w:lang w:val="en-US"/>
        </w:rPr>
        <w:t>Ethernet 100 Base T (according to IEEE 802.3)</w:t>
      </w:r>
    </w:p>
    <w:p w:rsidR="003A062F" w:rsidRDefault="003A062F">
      <w:pPr>
        <w:widowControl w:val="0"/>
        <w:numPr>
          <w:ilvl w:val="0"/>
          <w:numId w:val="4"/>
        </w:numPr>
        <w:rPr>
          <w:lang w:val="en-US"/>
        </w:rPr>
      </w:pPr>
      <w:r>
        <w:rPr>
          <w:lang w:val="en-US"/>
        </w:rPr>
        <w:t>140 Mbit/s (according to ITU-T G.703)</w:t>
      </w:r>
    </w:p>
    <w:p w:rsidR="003A062F" w:rsidRDefault="003A062F">
      <w:pPr>
        <w:widowControl w:val="0"/>
        <w:numPr>
          <w:ilvl w:val="0"/>
          <w:numId w:val="4"/>
        </w:numPr>
        <w:rPr>
          <w:lang w:val="fr-FR"/>
        </w:rPr>
      </w:pPr>
      <w:r>
        <w:rPr>
          <w:lang w:val="fr-FR"/>
        </w:rPr>
        <w:t>sSTM-0 (ITU-T  I.432.4)</w:t>
      </w:r>
    </w:p>
    <w:p w:rsidR="003A062F" w:rsidRDefault="003A062F">
      <w:pPr>
        <w:widowControl w:val="0"/>
        <w:numPr>
          <w:ilvl w:val="0"/>
          <w:numId w:val="4"/>
        </w:numPr>
        <w:rPr>
          <w:lang w:val="en-US"/>
        </w:rPr>
      </w:pPr>
      <w:r>
        <w:rPr>
          <w:lang w:val="en-US"/>
        </w:rPr>
        <w:t>STM-1 155 Mbit/s (according to ITU-T G.703 and/or G.957)</w:t>
      </w:r>
    </w:p>
    <w:p w:rsidR="003A062F" w:rsidRDefault="003A062F">
      <w:pPr>
        <w:widowControl w:val="0"/>
        <w:numPr>
          <w:ilvl w:val="0"/>
          <w:numId w:val="4"/>
        </w:numPr>
        <w:jc w:val="both"/>
        <w:rPr>
          <w:lang w:val="en-US"/>
        </w:rPr>
      </w:pPr>
      <w:r>
        <w:rPr>
          <w:lang w:val="en-US"/>
        </w:rPr>
        <w:t>audio/video (under study)</w:t>
      </w:r>
    </w:p>
    <w:p w:rsidR="003A062F" w:rsidRDefault="003A062F">
      <w:pPr>
        <w:widowControl w:val="0"/>
        <w:numPr>
          <w:ilvl w:val="0"/>
          <w:numId w:val="4"/>
        </w:numPr>
        <w:jc w:val="both"/>
        <w:rPr>
          <w:lang w:val="en-US"/>
        </w:rPr>
      </w:pPr>
      <w:r>
        <w:rPr>
          <w:lang w:val="en-US"/>
        </w:rPr>
        <w:t>DWDM (under study)</w:t>
      </w:r>
    </w:p>
    <w:p w:rsidR="003A062F" w:rsidRDefault="003A062F">
      <w:pPr>
        <w:widowControl w:val="0"/>
        <w:numPr>
          <w:ilvl w:val="0"/>
          <w:numId w:val="4"/>
        </w:numPr>
        <w:jc w:val="both"/>
        <w:rPr>
          <w:lang w:val="en-US"/>
        </w:rPr>
      </w:pPr>
      <w:r>
        <w:rPr>
          <w:lang w:val="en-US"/>
        </w:rPr>
        <w:t>Radio interfaces (under study)</w:t>
      </w:r>
    </w:p>
    <w:p w:rsidR="003A062F" w:rsidRDefault="003A062F">
      <w:pPr>
        <w:widowControl w:val="0"/>
        <w:numPr>
          <w:ilvl w:val="0"/>
          <w:numId w:val="4"/>
        </w:numPr>
        <w:jc w:val="both"/>
        <w:rPr>
          <w:lang w:val="en-US"/>
        </w:rPr>
      </w:pPr>
      <w:r>
        <w:rPr>
          <w:lang w:val="en-US"/>
        </w:rPr>
        <w:t>Power Line interfaces (under study</w:t>
      </w:r>
      <w:r w:rsidR="00CA6088">
        <w:rPr>
          <w:lang w:val="en-US"/>
        </w:rPr>
        <w:t xml:space="preserve"> by ETSI TC PLT</w:t>
      </w:r>
      <w:r>
        <w:rPr>
          <w:lang w:val="en-US"/>
        </w:rPr>
        <w:t>)</w:t>
      </w:r>
    </w:p>
    <w:p w:rsidR="00E9132D" w:rsidRPr="001E171F" w:rsidRDefault="00E9132D" w:rsidP="00E9132D">
      <w:pPr>
        <w:widowControl w:val="0"/>
        <w:numPr>
          <w:ilvl w:val="0"/>
          <w:numId w:val="4"/>
        </w:numPr>
        <w:jc w:val="both"/>
        <w:rPr>
          <w:lang w:val="fr-FR"/>
        </w:rPr>
      </w:pPr>
      <w:r w:rsidRPr="001E171F">
        <w:rPr>
          <w:lang w:val="fr-FR"/>
        </w:rPr>
        <w:t>IMT-2000 (Rec. ITU-R M.1457)</w:t>
      </w:r>
    </w:p>
    <w:p w:rsidR="00213AE1" w:rsidRPr="00213AE1" w:rsidRDefault="00213AE1" w:rsidP="00213AE1">
      <w:pPr>
        <w:widowControl w:val="0"/>
        <w:numPr>
          <w:ilvl w:val="0"/>
          <w:numId w:val="4"/>
        </w:numPr>
        <w:jc w:val="both"/>
        <w:rPr>
          <w:lang w:val="en-US"/>
        </w:rPr>
      </w:pPr>
      <w:r w:rsidRPr="00213AE1">
        <w:rPr>
          <w:lang w:val="en-US"/>
        </w:rPr>
        <w:t>IMT-Advanced (Rec. ITU-R M.2012)</w:t>
      </w:r>
    </w:p>
    <w:p w:rsidR="00E9132D" w:rsidRPr="00E9132D" w:rsidRDefault="00213AE1" w:rsidP="00213AE1">
      <w:pPr>
        <w:widowControl w:val="0"/>
        <w:numPr>
          <w:ilvl w:val="0"/>
          <w:numId w:val="4"/>
        </w:numPr>
        <w:jc w:val="both"/>
        <w:rPr>
          <w:lang w:val="en-US"/>
        </w:rPr>
      </w:pPr>
      <w:r w:rsidRPr="00213AE1">
        <w:rPr>
          <w:lang w:val="en-US"/>
        </w:rPr>
        <w:lastRenderedPageBreak/>
        <w:t>IMT-2000 and IMT-Advanced enhancements (Recs. ITU-R M.1457 and M.2012)</w:t>
      </w:r>
    </w:p>
    <w:p w:rsidR="00782144" w:rsidRDefault="00213AE1" w:rsidP="00E9132D">
      <w:pPr>
        <w:widowControl w:val="0"/>
        <w:numPr>
          <w:ilvl w:val="0"/>
          <w:numId w:val="4"/>
        </w:numPr>
        <w:jc w:val="both"/>
        <w:rPr>
          <w:lang w:val="en-US"/>
        </w:rPr>
      </w:pPr>
      <w:r w:rsidDel="00213AE1">
        <w:rPr>
          <w:lang w:val="en-US"/>
        </w:rPr>
        <w:t xml:space="preserve"> </w:t>
      </w:r>
      <w:r w:rsidR="00782144">
        <w:rPr>
          <w:lang w:val="en-US"/>
        </w:rPr>
        <w:t>Ethernet 1000BaseT (“Gigabit Ethernet” 1000 Mbits/s according to IEEE 802.3)</w:t>
      </w:r>
    </w:p>
    <w:p w:rsidR="00782144" w:rsidRDefault="00782144" w:rsidP="00E9132D">
      <w:pPr>
        <w:widowControl w:val="0"/>
        <w:numPr>
          <w:ilvl w:val="0"/>
          <w:numId w:val="4"/>
        </w:numPr>
        <w:jc w:val="both"/>
        <w:rPr>
          <w:lang w:val="en-US"/>
        </w:rPr>
      </w:pPr>
      <w:r>
        <w:rPr>
          <w:lang w:val="en-US"/>
        </w:rPr>
        <w:t>Ethernet 10GBaseT (“10 Gigabit Ethernet” 10,000 Mbits/s according to IEEE 802.3)</w:t>
      </w:r>
    </w:p>
    <w:p w:rsidR="00782144" w:rsidRDefault="00782144" w:rsidP="00306CC3">
      <w:pPr>
        <w:widowControl w:val="0"/>
        <w:numPr>
          <w:ilvl w:val="0"/>
          <w:numId w:val="4"/>
        </w:numPr>
        <w:jc w:val="both"/>
        <w:rPr>
          <w:lang w:val="en-US"/>
        </w:rPr>
      </w:pPr>
      <w:r>
        <w:rPr>
          <w:lang w:val="en-US"/>
        </w:rPr>
        <w:t xml:space="preserve">Passive Optical Network (“BPON” and “GPON” according to ITU-T G.983 </w:t>
      </w:r>
      <w:r w:rsidR="00BC0649">
        <w:rPr>
          <w:lang w:val="en-US"/>
        </w:rPr>
        <w:t xml:space="preserve">series </w:t>
      </w:r>
      <w:r>
        <w:rPr>
          <w:lang w:val="en-US"/>
        </w:rPr>
        <w:t>and G.984</w:t>
      </w:r>
      <w:r w:rsidR="00BC0649">
        <w:rPr>
          <w:lang w:val="en-US"/>
        </w:rPr>
        <w:t xml:space="preserve"> series</w:t>
      </w:r>
      <w:r w:rsidR="00306CC3" w:rsidRPr="00306CC3">
        <w:t xml:space="preserve"> </w:t>
      </w:r>
      <w:r w:rsidR="00306CC3" w:rsidRPr="00306CC3">
        <w:rPr>
          <w:lang w:val="en-US"/>
        </w:rPr>
        <w:t>or IEEE 802.3 1G-EPON or 10G-EPON</w:t>
      </w:r>
      <w:r>
        <w:rPr>
          <w:lang w:val="en-US"/>
        </w:rPr>
        <w:t>)</w:t>
      </w:r>
    </w:p>
    <w:p w:rsidR="0064268B" w:rsidRPr="0064268B" w:rsidRDefault="0064268B" w:rsidP="0064268B">
      <w:pPr>
        <w:widowControl w:val="0"/>
        <w:numPr>
          <w:ilvl w:val="0"/>
          <w:numId w:val="4"/>
        </w:numPr>
        <w:jc w:val="both"/>
        <w:rPr>
          <w:lang w:val="fr-FR"/>
        </w:rPr>
      </w:pPr>
      <w:r w:rsidRPr="0064268B">
        <w:rPr>
          <w:lang w:val="fr-FR"/>
        </w:rPr>
        <w:t>RLAN</w:t>
      </w:r>
      <w:r w:rsidR="00F42C27">
        <w:rPr>
          <w:lang w:val="fr-FR"/>
        </w:rPr>
        <w:t>s (Recommendation ITU-R M.1450)</w:t>
      </w:r>
    </w:p>
    <w:p w:rsidR="0064268B" w:rsidRDefault="0064268B" w:rsidP="0064268B">
      <w:pPr>
        <w:widowControl w:val="0"/>
        <w:numPr>
          <w:ilvl w:val="0"/>
          <w:numId w:val="4"/>
        </w:numPr>
        <w:jc w:val="both"/>
        <w:rPr>
          <w:rFonts w:eastAsiaTheme="minorEastAsia"/>
          <w:lang w:val="en-US" w:eastAsia="zh-CN"/>
        </w:rPr>
      </w:pPr>
      <w:r w:rsidRPr="0064268B">
        <w:rPr>
          <w:lang w:val="en-US"/>
        </w:rPr>
        <w:t>Broadband wireless access system</w:t>
      </w:r>
      <w:r w:rsidR="00F42C27">
        <w:rPr>
          <w:lang w:val="en-US"/>
        </w:rPr>
        <w:t>s (Recommendation ITU-R M.1801)</w:t>
      </w:r>
    </w:p>
    <w:p w:rsidR="006C71F2" w:rsidRPr="006C71F2" w:rsidRDefault="006C71F2" w:rsidP="006C71F2">
      <w:pPr>
        <w:widowControl w:val="0"/>
        <w:numPr>
          <w:ilvl w:val="0"/>
          <w:numId w:val="4"/>
        </w:numPr>
        <w:jc w:val="both"/>
        <w:rPr>
          <w:ins w:id="43" w:author="wangdong" w:date="2015-06-17T08:31:00Z"/>
          <w:rFonts w:eastAsiaTheme="minorEastAsia"/>
          <w:lang w:val="en-US" w:eastAsia="zh-CN"/>
        </w:rPr>
      </w:pPr>
      <w:ins w:id="44" w:author="wangdong" w:date="2015-06-17T08:31:00Z">
        <w:r>
          <w:rPr>
            <w:rFonts w:eastAsiaTheme="minorEastAsia" w:hint="eastAsia"/>
            <w:lang w:val="en-US" w:eastAsia="zh-CN"/>
          </w:rPr>
          <w:t>HiNoC</w:t>
        </w:r>
        <w:r>
          <w:rPr>
            <w:rFonts w:eastAsiaTheme="minorEastAsia"/>
            <w:lang w:val="en-US" w:eastAsia="zh-CN"/>
          </w:rPr>
          <w:t>1.0</w:t>
        </w:r>
        <w:r>
          <w:rPr>
            <w:rFonts w:eastAsiaTheme="minorEastAsia" w:hint="eastAsia"/>
            <w:lang w:val="en-US" w:eastAsia="zh-CN"/>
          </w:rPr>
          <w:t xml:space="preserve"> (</w:t>
        </w:r>
        <w:r>
          <w:rPr>
            <w:rFonts w:eastAsiaTheme="minorEastAsia"/>
            <w:lang w:val="en-US" w:eastAsia="zh-CN"/>
          </w:rPr>
          <w:t xml:space="preserve">100Mbits/s/channel over coaxial network according to </w:t>
        </w:r>
        <w:r>
          <w:rPr>
            <w:rFonts w:eastAsiaTheme="minorEastAsia" w:hint="eastAsia"/>
            <w:lang w:val="en-US" w:eastAsia="zh-CN"/>
          </w:rPr>
          <w:t>J.195.1, J.195.2 and J.195.3)</w:t>
        </w:r>
      </w:ins>
    </w:p>
    <w:p w:rsidR="006C71F2" w:rsidRDefault="006C71F2" w:rsidP="006C71F2">
      <w:pPr>
        <w:widowControl w:val="0"/>
        <w:numPr>
          <w:ilvl w:val="0"/>
          <w:numId w:val="4"/>
        </w:numPr>
        <w:jc w:val="both"/>
        <w:rPr>
          <w:ins w:id="45" w:author="wangdong" w:date="2015-06-17T08:31:00Z"/>
          <w:lang w:val="en-US"/>
        </w:rPr>
      </w:pPr>
      <w:ins w:id="46" w:author="wangdong" w:date="2015-06-17T08:31:00Z">
        <w:r>
          <w:rPr>
            <w:rFonts w:eastAsiaTheme="minorEastAsia" w:hint="eastAsia"/>
            <w:lang w:val="en-US" w:eastAsia="zh-CN"/>
          </w:rPr>
          <w:t>HiNoC</w:t>
        </w:r>
        <w:r>
          <w:rPr>
            <w:rFonts w:eastAsiaTheme="minorEastAsia"/>
            <w:lang w:val="en-US" w:eastAsia="zh-CN"/>
          </w:rPr>
          <w:t>2.0</w:t>
        </w:r>
        <w:r>
          <w:rPr>
            <w:rFonts w:eastAsiaTheme="minorEastAsia" w:hint="eastAsia"/>
            <w:lang w:val="en-US" w:eastAsia="zh-CN"/>
          </w:rPr>
          <w:t xml:space="preserve"> (</w:t>
        </w:r>
        <w:r>
          <w:rPr>
            <w:rFonts w:eastAsiaTheme="minorEastAsia"/>
            <w:lang w:val="en-US" w:eastAsia="zh-CN"/>
          </w:rPr>
          <w:t>1000Mbits/s/channel over coaxial network, under study</w:t>
        </w:r>
        <w:r>
          <w:rPr>
            <w:rFonts w:eastAsiaTheme="minorEastAsia" w:hint="eastAsia"/>
            <w:lang w:val="en-US" w:eastAsia="zh-CN"/>
          </w:rPr>
          <w:t>)</w:t>
        </w:r>
      </w:ins>
    </w:p>
    <w:p w:rsidR="006C71F2" w:rsidRPr="006C71F2" w:rsidRDefault="006C71F2" w:rsidP="006C71F2">
      <w:pPr>
        <w:widowControl w:val="0"/>
        <w:numPr>
          <w:ilvl w:val="0"/>
          <w:numId w:val="4"/>
        </w:numPr>
        <w:jc w:val="both"/>
        <w:rPr>
          <w:ins w:id="47" w:author="wangdong" w:date="2015-06-17T08:31:00Z"/>
          <w:rFonts w:eastAsiaTheme="minorEastAsia"/>
          <w:lang w:val="en-US" w:eastAsia="zh-CN"/>
        </w:rPr>
      </w:pPr>
      <w:ins w:id="48" w:author="wangdong" w:date="2015-06-17T08:31:00Z">
        <w:r>
          <w:rPr>
            <w:rFonts w:eastAsiaTheme="minorEastAsia"/>
            <w:lang w:val="en-US" w:eastAsia="zh-CN"/>
          </w:rPr>
          <w:t>C-</w:t>
        </w:r>
        <w:r>
          <w:rPr>
            <w:rFonts w:eastAsiaTheme="minorEastAsia" w:hint="eastAsia"/>
            <w:lang w:val="en-US" w:eastAsia="zh-CN"/>
          </w:rPr>
          <w:t>DOCSIS (</w:t>
        </w:r>
        <w:r>
          <w:rPr>
            <w:rFonts w:eastAsiaTheme="minorEastAsia"/>
            <w:lang w:val="en-US" w:eastAsia="zh-CN"/>
          </w:rPr>
          <w:t>800Mbits/s downstream and 160Mbits/s upstream, under study</w:t>
        </w:r>
        <w:r>
          <w:rPr>
            <w:rFonts w:eastAsiaTheme="minorEastAsia" w:hint="eastAsia"/>
            <w:lang w:val="en-US" w:eastAsia="zh-CN"/>
          </w:rPr>
          <w:t>)</w:t>
        </w:r>
      </w:ins>
    </w:p>
    <w:p w:rsidR="003A062F" w:rsidRDefault="003A062F">
      <w:pPr>
        <w:pStyle w:val="Heading8"/>
        <w:keepNext w:val="0"/>
        <w:keepLines w:val="0"/>
        <w:widowControl w:val="0"/>
        <w:numPr>
          <w:ilvl w:val="12"/>
          <w:numId w:val="0"/>
        </w:numPr>
        <w:ind w:left="794" w:hanging="794"/>
        <w:rPr>
          <w:lang w:val="en-US"/>
        </w:rPr>
      </w:pPr>
      <w:r>
        <w:rPr>
          <w:lang w:val="en-US"/>
        </w:rPr>
        <w:t>DI</w:t>
      </w:r>
    </w:p>
    <w:p w:rsidR="003A062F" w:rsidRDefault="003A062F">
      <w:pPr>
        <w:widowControl w:val="0"/>
        <w:numPr>
          <w:ilvl w:val="12"/>
          <w:numId w:val="0"/>
        </w:numPr>
        <w:rPr>
          <w:b/>
          <w:i/>
          <w:lang w:val="en-US"/>
        </w:rPr>
      </w:pPr>
      <w:r>
        <w:rPr>
          <w:b/>
          <w:i/>
          <w:lang w:val="en-US"/>
        </w:rPr>
        <w:t>Narrowband  (up to  2MBit/s including)</w:t>
      </w:r>
    </w:p>
    <w:p w:rsidR="003A062F" w:rsidRDefault="003A062F">
      <w:pPr>
        <w:widowControl w:val="0"/>
        <w:numPr>
          <w:ilvl w:val="0"/>
          <w:numId w:val="4"/>
        </w:numPr>
        <w:rPr>
          <w:lang w:val="en-US"/>
        </w:rPr>
      </w:pPr>
      <w:r>
        <w:rPr>
          <w:lang w:val="en-US"/>
        </w:rPr>
        <w:t>ISDN BA U</w:t>
      </w:r>
      <w:r>
        <w:rPr>
          <w:vertAlign w:val="subscript"/>
          <w:lang w:val="en-US"/>
        </w:rPr>
        <w:t xml:space="preserve">k0 </w:t>
      </w:r>
      <w:r>
        <w:rPr>
          <w:lang w:val="en-US"/>
        </w:rPr>
        <w:t>(according to ETS 300 012)</w:t>
      </w:r>
    </w:p>
    <w:p w:rsidR="003A062F" w:rsidRDefault="003A062F">
      <w:pPr>
        <w:widowControl w:val="0"/>
        <w:numPr>
          <w:ilvl w:val="0"/>
          <w:numId w:val="4"/>
        </w:numPr>
        <w:rPr>
          <w:lang w:val="en-US"/>
        </w:rPr>
      </w:pPr>
      <w:r>
        <w:rPr>
          <w:lang w:val="en-US"/>
        </w:rPr>
        <w:t>ISDN PRA U</w:t>
      </w:r>
      <w:r>
        <w:rPr>
          <w:vertAlign w:val="subscript"/>
          <w:lang w:val="en-US"/>
        </w:rPr>
        <w:t>k2</w:t>
      </w:r>
    </w:p>
    <w:p w:rsidR="003A062F" w:rsidRDefault="003A062F">
      <w:pPr>
        <w:widowControl w:val="0"/>
        <w:numPr>
          <w:ilvl w:val="0"/>
          <w:numId w:val="4"/>
        </w:numPr>
        <w:rPr>
          <w:lang w:val="en-US"/>
        </w:rPr>
      </w:pPr>
      <w:r>
        <w:rPr>
          <w:lang w:val="en-US"/>
        </w:rPr>
        <w:t>n x 64 kbit/s (according to ITU-T G.703)</w:t>
      </w:r>
    </w:p>
    <w:p w:rsidR="003A062F" w:rsidRDefault="003A062F">
      <w:pPr>
        <w:widowControl w:val="0"/>
        <w:numPr>
          <w:ilvl w:val="0"/>
          <w:numId w:val="4"/>
        </w:numPr>
        <w:rPr>
          <w:lang w:val="en-US"/>
        </w:rPr>
      </w:pPr>
      <w:r>
        <w:rPr>
          <w:lang w:val="en-US"/>
        </w:rPr>
        <w:t>n x 64 kbit/s HDSL (according to ITU-T G.991.1)</w:t>
      </w:r>
    </w:p>
    <w:p w:rsidR="003A062F" w:rsidRDefault="003A062F">
      <w:pPr>
        <w:widowControl w:val="0"/>
        <w:numPr>
          <w:ilvl w:val="0"/>
          <w:numId w:val="4"/>
        </w:numPr>
        <w:rPr>
          <w:lang w:val="en-US"/>
        </w:rPr>
      </w:pPr>
      <w:r>
        <w:rPr>
          <w:lang w:val="en-US"/>
        </w:rPr>
        <w:t>2Mbit/s (according to ITU-T G.703)</w:t>
      </w:r>
    </w:p>
    <w:p w:rsidR="003A062F" w:rsidRDefault="003A062F">
      <w:pPr>
        <w:widowControl w:val="0"/>
        <w:numPr>
          <w:ilvl w:val="0"/>
          <w:numId w:val="4"/>
        </w:numPr>
        <w:rPr>
          <w:lang w:val="en-US"/>
        </w:rPr>
      </w:pPr>
      <w:r>
        <w:rPr>
          <w:lang w:val="en-US"/>
        </w:rPr>
        <w:t>2Mbit/s HDSL (according to ITU-T G.991.1)</w:t>
      </w:r>
    </w:p>
    <w:p w:rsidR="003A062F" w:rsidRDefault="003A062F">
      <w:pPr>
        <w:widowControl w:val="0"/>
        <w:numPr>
          <w:ilvl w:val="0"/>
          <w:numId w:val="4"/>
        </w:numPr>
        <w:rPr>
          <w:lang w:val="en-US"/>
        </w:rPr>
      </w:pPr>
      <w:r>
        <w:rPr>
          <w:lang w:val="en-US"/>
        </w:rPr>
        <w:t>asymmetrical  DSL 1,5 Mbit/s down 600 kbit/s up  (according to ITU-T G.992.2)</w:t>
      </w:r>
    </w:p>
    <w:p w:rsidR="003A062F" w:rsidRDefault="003A062F">
      <w:pPr>
        <w:widowControl w:val="0"/>
        <w:numPr>
          <w:ilvl w:val="0"/>
          <w:numId w:val="4"/>
        </w:numPr>
        <w:rPr>
          <w:lang w:val="en-US"/>
        </w:rPr>
      </w:pPr>
      <w:r>
        <w:rPr>
          <w:lang w:val="en-US"/>
        </w:rPr>
        <w:t>Power Line interfaces (under study</w:t>
      </w:r>
      <w:r w:rsidR="00CA6088">
        <w:rPr>
          <w:lang w:val="en-US"/>
        </w:rPr>
        <w:t xml:space="preserve"> by ETSI TC PLT</w:t>
      </w:r>
      <w:r>
        <w:rPr>
          <w:lang w:val="en-US"/>
        </w:rPr>
        <w:t>)</w:t>
      </w:r>
    </w:p>
    <w:p w:rsidR="003A062F" w:rsidRDefault="003A062F">
      <w:pPr>
        <w:widowControl w:val="0"/>
        <w:numPr>
          <w:ilvl w:val="12"/>
          <w:numId w:val="0"/>
        </w:numPr>
        <w:rPr>
          <w:b/>
          <w:i/>
          <w:lang w:val="en-US"/>
        </w:rPr>
      </w:pPr>
      <w:r>
        <w:rPr>
          <w:b/>
          <w:i/>
          <w:lang w:val="en-US"/>
        </w:rPr>
        <w:t>Broadband  (above  2Mbit/s)</w:t>
      </w:r>
    </w:p>
    <w:p w:rsidR="003A062F" w:rsidRDefault="003A062F">
      <w:pPr>
        <w:widowControl w:val="0"/>
        <w:numPr>
          <w:ilvl w:val="0"/>
          <w:numId w:val="4"/>
        </w:numPr>
        <w:rPr>
          <w:lang w:val="en-US"/>
        </w:rPr>
      </w:pPr>
      <w:r>
        <w:rPr>
          <w:lang w:val="en-US"/>
        </w:rPr>
        <w:t>asymmetrical DSL 8 Mbit/s down 800 kbit/s up  (according to ITU-T G.992.1)</w:t>
      </w:r>
    </w:p>
    <w:p w:rsidR="003A062F" w:rsidRDefault="003A062F">
      <w:pPr>
        <w:widowControl w:val="0"/>
        <w:numPr>
          <w:ilvl w:val="0"/>
          <w:numId w:val="4"/>
        </w:numPr>
        <w:rPr>
          <w:lang w:val="en-US"/>
        </w:rPr>
      </w:pPr>
      <w:r>
        <w:rPr>
          <w:lang w:val="en-US"/>
        </w:rPr>
        <w:t>34 Mbit/s (according to ITU-T G.703)</w:t>
      </w:r>
    </w:p>
    <w:p w:rsidR="003A062F" w:rsidRDefault="003A062F">
      <w:pPr>
        <w:widowControl w:val="0"/>
        <w:numPr>
          <w:ilvl w:val="0"/>
          <w:numId w:val="4"/>
        </w:numPr>
        <w:rPr>
          <w:lang w:val="en-US"/>
        </w:rPr>
      </w:pPr>
      <w:r>
        <w:rPr>
          <w:lang w:val="en-US"/>
        </w:rPr>
        <w:t>140 Mbit/s (according to ITU-T G.703)</w:t>
      </w:r>
    </w:p>
    <w:p w:rsidR="003A062F" w:rsidRDefault="003A062F">
      <w:pPr>
        <w:widowControl w:val="0"/>
        <w:numPr>
          <w:ilvl w:val="0"/>
          <w:numId w:val="4"/>
        </w:numPr>
        <w:rPr>
          <w:lang w:val="en-US"/>
        </w:rPr>
      </w:pPr>
      <w:r>
        <w:rPr>
          <w:lang w:val="en-US"/>
        </w:rPr>
        <w:t>STM-1 155 Mbit/s (according to ITU-T G.703 and/or G.957)</w:t>
      </w:r>
    </w:p>
    <w:p w:rsidR="003A062F" w:rsidRDefault="003A062F">
      <w:pPr>
        <w:widowControl w:val="0"/>
        <w:numPr>
          <w:ilvl w:val="0"/>
          <w:numId w:val="4"/>
        </w:numPr>
        <w:rPr>
          <w:lang w:val="en-US"/>
        </w:rPr>
      </w:pPr>
      <w:r>
        <w:rPr>
          <w:lang w:val="en-US"/>
        </w:rPr>
        <w:t>STM-4 622 Mbit/s (according to ITU-T G.957)</w:t>
      </w:r>
    </w:p>
    <w:p w:rsidR="003A062F" w:rsidRDefault="003A062F">
      <w:pPr>
        <w:widowControl w:val="0"/>
        <w:numPr>
          <w:ilvl w:val="0"/>
          <w:numId w:val="4"/>
        </w:numPr>
        <w:rPr>
          <w:lang w:val="en-US"/>
        </w:rPr>
      </w:pPr>
      <w:r>
        <w:rPr>
          <w:lang w:val="en-US"/>
        </w:rPr>
        <w:t>STM-16 2,5 Gbit/s (according to ITU-T G.957)</w:t>
      </w:r>
    </w:p>
    <w:p w:rsidR="003A062F" w:rsidRDefault="003A062F">
      <w:pPr>
        <w:widowControl w:val="0"/>
        <w:numPr>
          <w:ilvl w:val="0"/>
          <w:numId w:val="4"/>
        </w:numPr>
        <w:jc w:val="both"/>
        <w:rPr>
          <w:lang w:val="en-US"/>
        </w:rPr>
      </w:pPr>
      <w:r>
        <w:rPr>
          <w:lang w:val="en-US"/>
        </w:rPr>
        <w:t>DWDM (under study)</w:t>
      </w:r>
    </w:p>
    <w:p w:rsidR="003A062F" w:rsidRDefault="003A062F">
      <w:pPr>
        <w:widowControl w:val="0"/>
        <w:numPr>
          <w:ilvl w:val="0"/>
          <w:numId w:val="4"/>
        </w:numPr>
        <w:jc w:val="both"/>
        <w:rPr>
          <w:lang w:val="en-US"/>
        </w:rPr>
      </w:pPr>
      <w:r>
        <w:rPr>
          <w:lang w:val="en-US"/>
        </w:rPr>
        <w:t>Radio interfaces (under study)</w:t>
      </w:r>
    </w:p>
    <w:p w:rsidR="001E1FD8" w:rsidRPr="006C71F2" w:rsidRDefault="003A062F" w:rsidP="001E1FD8">
      <w:pPr>
        <w:widowControl w:val="0"/>
        <w:numPr>
          <w:ilvl w:val="0"/>
          <w:numId w:val="4"/>
        </w:numPr>
        <w:jc w:val="both"/>
        <w:rPr>
          <w:lang w:val="en-US"/>
        </w:rPr>
      </w:pPr>
      <w:r w:rsidRPr="006C71F2">
        <w:rPr>
          <w:lang w:val="en-US"/>
        </w:rPr>
        <w:t>Power Line interface (under study</w:t>
      </w:r>
      <w:r w:rsidR="00CA6088" w:rsidRPr="006C71F2">
        <w:rPr>
          <w:lang w:val="en-US"/>
        </w:rPr>
        <w:t xml:space="preserve"> by ETSI TC PLT</w:t>
      </w:r>
      <w:r w:rsidRPr="006C71F2">
        <w:rPr>
          <w:lang w:val="en-US"/>
        </w:rPr>
        <w:t>)</w:t>
      </w:r>
    </w:p>
    <w:p w:rsidR="006C71F2" w:rsidRPr="006C71F2" w:rsidRDefault="006C71F2" w:rsidP="006C71F2">
      <w:pPr>
        <w:widowControl w:val="0"/>
        <w:numPr>
          <w:ilvl w:val="0"/>
          <w:numId w:val="4"/>
        </w:numPr>
        <w:jc w:val="both"/>
        <w:rPr>
          <w:ins w:id="49" w:author="wangdong" w:date="2015-06-17T08:32:00Z"/>
          <w:rFonts w:eastAsiaTheme="minorEastAsia"/>
          <w:lang w:val="en-US" w:eastAsia="zh-CN"/>
        </w:rPr>
      </w:pPr>
      <w:ins w:id="50" w:author="wangdong" w:date="2015-06-17T08:32:00Z">
        <w:r w:rsidRPr="001E1FD8">
          <w:rPr>
            <w:rFonts w:eastAsiaTheme="minorEastAsia" w:hint="eastAsia"/>
            <w:lang w:val="en-US" w:eastAsia="zh-CN"/>
          </w:rPr>
          <w:t>HiNoC</w:t>
        </w:r>
        <w:r>
          <w:rPr>
            <w:rFonts w:eastAsiaTheme="minorEastAsia"/>
            <w:lang w:val="en-US" w:eastAsia="zh-CN"/>
          </w:rPr>
          <w:t>1.0</w:t>
        </w:r>
        <w:r w:rsidRPr="001E1FD8">
          <w:rPr>
            <w:rFonts w:eastAsiaTheme="minorEastAsia"/>
            <w:lang w:val="en-US" w:eastAsia="zh-CN"/>
          </w:rPr>
          <w:t xml:space="preserve"> (</w:t>
        </w:r>
        <w:r>
          <w:rPr>
            <w:rFonts w:eastAsiaTheme="minorEastAsia"/>
            <w:lang w:val="en-US" w:eastAsia="zh-CN"/>
          </w:rPr>
          <w:t xml:space="preserve">100Mbits/s/channel over coaxial network according to </w:t>
        </w:r>
        <w:r w:rsidRPr="001E1FD8">
          <w:rPr>
            <w:rFonts w:eastAsiaTheme="minorEastAsia"/>
            <w:lang w:val="en-US" w:eastAsia="zh-CN"/>
          </w:rPr>
          <w:t>J.195.1, J.195.2 and J.195.3)</w:t>
        </w:r>
      </w:ins>
    </w:p>
    <w:p w:rsidR="006C71F2" w:rsidRPr="001E1FD8" w:rsidRDefault="006C71F2" w:rsidP="006C71F2">
      <w:pPr>
        <w:widowControl w:val="0"/>
        <w:numPr>
          <w:ilvl w:val="0"/>
          <w:numId w:val="4"/>
        </w:numPr>
        <w:jc w:val="both"/>
        <w:rPr>
          <w:ins w:id="51" w:author="wangdong" w:date="2015-06-17T08:32:00Z"/>
          <w:lang w:val="en-US"/>
        </w:rPr>
      </w:pPr>
      <w:ins w:id="52" w:author="wangdong" w:date="2015-06-17T08:32:00Z">
        <w:r>
          <w:rPr>
            <w:rFonts w:eastAsiaTheme="minorEastAsia" w:hint="eastAsia"/>
            <w:lang w:val="en-US" w:eastAsia="zh-CN"/>
          </w:rPr>
          <w:t>HiNoC</w:t>
        </w:r>
        <w:r>
          <w:rPr>
            <w:rFonts w:eastAsiaTheme="minorEastAsia"/>
            <w:lang w:val="en-US" w:eastAsia="zh-CN"/>
          </w:rPr>
          <w:t>2.0</w:t>
        </w:r>
        <w:r>
          <w:rPr>
            <w:rFonts w:eastAsiaTheme="minorEastAsia" w:hint="eastAsia"/>
            <w:lang w:val="en-US" w:eastAsia="zh-CN"/>
          </w:rPr>
          <w:t xml:space="preserve"> (</w:t>
        </w:r>
        <w:r>
          <w:rPr>
            <w:rFonts w:eastAsiaTheme="minorEastAsia"/>
            <w:lang w:val="en-US" w:eastAsia="zh-CN"/>
          </w:rPr>
          <w:t>1000Mbits/s/channel over coaxial network, under study</w:t>
        </w:r>
        <w:r>
          <w:rPr>
            <w:rFonts w:eastAsiaTheme="minorEastAsia" w:hint="eastAsia"/>
            <w:lang w:val="en-US" w:eastAsia="zh-CN"/>
          </w:rPr>
          <w:t>)</w:t>
        </w:r>
      </w:ins>
    </w:p>
    <w:p w:rsidR="006C71F2" w:rsidRPr="006C71F2" w:rsidRDefault="006C71F2" w:rsidP="006C71F2">
      <w:pPr>
        <w:widowControl w:val="0"/>
        <w:numPr>
          <w:ilvl w:val="0"/>
          <w:numId w:val="4"/>
        </w:numPr>
        <w:jc w:val="both"/>
        <w:rPr>
          <w:ins w:id="53" w:author="wangdong" w:date="2015-06-17T08:32:00Z"/>
          <w:rFonts w:eastAsiaTheme="minorEastAsia"/>
          <w:lang w:val="en-US" w:eastAsia="zh-CN"/>
        </w:rPr>
      </w:pPr>
      <w:ins w:id="54" w:author="wangdong" w:date="2015-06-17T08:32:00Z">
        <w:r>
          <w:rPr>
            <w:rFonts w:eastAsiaTheme="minorEastAsia"/>
            <w:lang w:val="en-US" w:eastAsia="zh-CN"/>
          </w:rPr>
          <w:t>C-</w:t>
        </w:r>
        <w:r>
          <w:rPr>
            <w:rFonts w:eastAsiaTheme="minorEastAsia" w:hint="eastAsia"/>
            <w:lang w:val="en-US" w:eastAsia="zh-CN"/>
          </w:rPr>
          <w:t>DOCSIS (</w:t>
        </w:r>
        <w:r>
          <w:rPr>
            <w:rFonts w:eastAsiaTheme="minorEastAsia"/>
            <w:lang w:val="en-US" w:eastAsia="zh-CN"/>
          </w:rPr>
          <w:t>800Mbits/s downstream and 160Mbits/s upstream, under study</w:t>
        </w:r>
        <w:r>
          <w:rPr>
            <w:rFonts w:eastAsiaTheme="minorEastAsia" w:hint="eastAsia"/>
            <w:lang w:val="en-US" w:eastAsia="zh-CN"/>
          </w:rPr>
          <w:t>)</w:t>
        </w:r>
      </w:ins>
    </w:p>
    <w:p w:rsidR="003A062F" w:rsidRDefault="003A062F">
      <w:pPr>
        <w:pStyle w:val="Heading8"/>
        <w:keepNext w:val="0"/>
        <w:keepLines w:val="0"/>
        <w:widowControl w:val="0"/>
        <w:numPr>
          <w:ilvl w:val="12"/>
          <w:numId w:val="0"/>
        </w:numPr>
        <w:ind w:left="794" w:hanging="794"/>
        <w:rPr>
          <w:lang w:val="en-US"/>
        </w:rPr>
      </w:pPr>
      <w:r>
        <w:rPr>
          <w:lang w:val="en-US"/>
        </w:rPr>
        <w:lastRenderedPageBreak/>
        <w:t xml:space="preserve">Management interfaces </w:t>
      </w:r>
    </w:p>
    <w:p w:rsidR="003A062F" w:rsidRDefault="003A062F">
      <w:pPr>
        <w:widowControl w:val="0"/>
        <w:numPr>
          <w:ilvl w:val="0"/>
          <w:numId w:val="4"/>
        </w:numPr>
        <w:rPr>
          <w:lang w:val="en-US"/>
        </w:rPr>
      </w:pPr>
      <w:r>
        <w:rPr>
          <w:lang w:val="en-US"/>
        </w:rPr>
        <w:t xml:space="preserve">F interface ( for interconnection between  </w:t>
      </w:r>
      <w:smartTag w:uri="urn:schemas-microsoft-com:office:smarttags" w:element="place">
        <w:smartTag w:uri="urn:schemas-microsoft-com:office:smarttags" w:element="City">
          <w:r>
            <w:rPr>
              <w:lang w:val="en-US"/>
            </w:rPr>
            <w:t>ANT</w:t>
          </w:r>
        </w:smartTag>
        <w:r>
          <w:rPr>
            <w:lang w:val="en-US"/>
          </w:rPr>
          <w:t xml:space="preserve"> </w:t>
        </w:r>
        <w:smartTag w:uri="urn:schemas-microsoft-com:office:smarttags" w:element="State">
          <w:r>
            <w:rPr>
              <w:lang w:val="en-US"/>
            </w:rPr>
            <w:t>NE</w:t>
          </w:r>
        </w:smartTag>
      </w:smartTag>
      <w:r>
        <w:rPr>
          <w:lang w:val="en-US"/>
        </w:rPr>
        <w:t xml:space="preserve"> and  local terminal and/ or for interconnection of  management system to the  remote terminal )</w:t>
      </w:r>
    </w:p>
    <w:p w:rsidR="003A062F" w:rsidRDefault="003A062F" w:rsidP="003E4708">
      <w:pPr>
        <w:widowControl w:val="0"/>
        <w:numPr>
          <w:ilvl w:val="0"/>
          <w:numId w:val="4"/>
        </w:numPr>
        <w:rPr>
          <w:lang w:val="en-US"/>
        </w:rPr>
      </w:pPr>
      <w:r>
        <w:rPr>
          <w:lang w:val="en-US"/>
        </w:rPr>
        <w:t xml:space="preserve">Q  interface  (for connection of   </w:t>
      </w:r>
      <w:smartTag w:uri="urn:schemas-microsoft-com:office:smarttags" w:element="place">
        <w:smartTag w:uri="urn:schemas-microsoft-com:office:smarttags" w:element="City">
          <w:r>
            <w:rPr>
              <w:lang w:val="en-US"/>
            </w:rPr>
            <w:t>ANT</w:t>
          </w:r>
        </w:smartTag>
        <w:r>
          <w:rPr>
            <w:lang w:val="en-US"/>
          </w:rPr>
          <w:t xml:space="preserve"> </w:t>
        </w:r>
        <w:smartTag w:uri="urn:schemas-microsoft-com:office:smarttags" w:element="State">
          <w:r>
            <w:rPr>
              <w:lang w:val="en-US"/>
            </w:rPr>
            <w:t>NE</w:t>
          </w:r>
        </w:smartTag>
      </w:smartTag>
      <w:r>
        <w:rPr>
          <w:lang w:val="en-US"/>
        </w:rPr>
        <w:t xml:space="preserve"> and the  management system)</w:t>
      </w:r>
    </w:p>
    <w:p w:rsidR="003A062F" w:rsidRDefault="003A062F">
      <w:pPr>
        <w:pStyle w:val="Heading1"/>
        <w:keepNext w:val="0"/>
        <w:keepLines w:val="0"/>
        <w:widowControl w:val="0"/>
        <w:rPr>
          <w:lang w:val="en-US"/>
        </w:rPr>
      </w:pPr>
      <w:bookmarkStart w:id="55" w:name="_Toc479830591"/>
      <w:bookmarkStart w:id="56" w:name="_Toc480262073"/>
      <w:bookmarkStart w:id="57" w:name="_Toc482087548"/>
      <w:bookmarkStart w:id="58" w:name="_Toc528396609"/>
      <w:bookmarkStart w:id="59" w:name="_Toc361761735"/>
      <w:r>
        <w:rPr>
          <w:lang w:val="en-US"/>
        </w:rPr>
        <w:t>8.</w:t>
      </w:r>
      <w:r>
        <w:rPr>
          <w:lang w:val="en-US"/>
        </w:rPr>
        <w:tab/>
        <w:t xml:space="preserve">Access Network </w:t>
      </w:r>
      <w:r w:rsidR="007954C9">
        <w:rPr>
          <w:lang w:val="en-US"/>
        </w:rPr>
        <w:t>Transport Transmission</w:t>
      </w:r>
      <w:r>
        <w:rPr>
          <w:lang w:val="en-US"/>
        </w:rPr>
        <w:t xml:space="preserve"> characteristic</w:t>
      </w:r>
      <w:bookmarkEnd w:id="55"/>
      <w:bookmarkEnd w:id="56"/>
      <w:bookmarkEnd w:id="57"/>
      <w:bookmarkEnd w:id="58"/>
      <w:bookmarkEnd w:id="59"/>
    </w:p>
    <w:p w:rsidR="003A062F" w:rsidRDefault="003A062F">
      <w:pPr>
        <w:pStyle w:val="Standard1"/>
        <w:jc w:val="both"/>
        <w:rPr>
          <w:lang w:val="en-US"/>
        </w:rPr>
      </w:pPr>
      <w:r>
        <w:rPr>
          <w:lang w:val="en-US"/>
        </w:rPr>
        <w:t>under study</w:t>
      </w:r>
    </w:p>
    <w:p w:rsidR="005D251F" w:rsidRDefault="005D251F">
      <w:pPr>
        <w:pStyle w:val="Standard1"/>
        <w:jc w:val="both"/>
        <w:rPr>
          <w:lang w:val="en-US"/>
        </w:rPr>
      </w:pPr>
    </w:p>
    <w:p w:rsidR="003A062F" w:rsidRDefault="003A062F">
      <w:pPr>
        <w:pStyle w:val="Heading1"/>
        <w:keepNext w:val="0"/>
        <w:keepLines w:val="0"/>
        <w:widowControl w:val="0"/>
        <w:rPr>
          <w:lang w:val="en-US"/>
        </w:rPr>
      </w:pPr>
      <w:bookmarkStart w:id="60" w:name="_Toc479830592"/>
      <w:bookmarkStart w:id="61" w:name="_Toc480262074"/>
      <w:bookmarkStart w:id="62" w:name="_Toc482087549"/>
      <w:bookmarkStart w:id="63" w:name="_Toc528396610"/>
      <w:bookmarkStart w:id="64" w:name="_Toc361761736"/>
      <w:r>
        <w:rPr>
          <w:lang w:val="en-US"/>
        </w:rPr>
        <w:t>9.</w:t>
      </w:r>
      <w:r>
        <w:rPr>
          <w:lang w:val="en-US"/>
        </w:rPr>
        <w:tab/>
        <w:t>Access Network Elements functionality</w:t>
      </w:r>
      <w:bookmarkEnd w:id="60"/>
      <w:bookmarkEnd w:id="61"/>
      <w:bookmarkEnd w:id="62"/>
      <w:bookmarkEnd w:id="63"/>
      <w:bookmarkEnd w:id="64"/>
    </w:p>
    <w:p w:rsidR="003A062F" w:rsidRDefault="003A062F">
      <w:pPr>
        <w:pStyle w:val="Standard1"/>
        <w:jc w:val="both"/>
        <w:rPr>
          <w:lang w:val="en-US"/>
        </w:rPr>
      </w:pPr>
      <w:r>
        <w:rPr>
          <w:lang w:val="en-US"/>
        </w:rPr>
        <w:t>under study</w:t>
      </w:r>
    </w:p>
    <w:p w:rsidR="003A062F" w:rsidRDefault="003A062F">
      <w:pPr>
        <w:pStyle w:val="Heading1"/>
        <w:keepNext w:val="0"/>
        <w:keepLines w:val="0"/>
        <w:widowControl w:val="0"/>
        <w:rPr>
          <w:lang w:val="en-US"/>
        </w:rPr>
      </w:pPr>
      <w:bookmarkStart w:id="65" w:name="_Toc479830593"/>
      <w:bookmarkStart w:id="66" w:name="_Toc480262075"/>
      <w:bookmarkStart w:id="67" w:name="_Toc482087550"/>
      <w:bookmarkStart w:id="68" w:name="_Toc528396611"/>
      <w:bookmarkStart w:id="69" w:name="_Toc361761737"/>
      <w:r>
        <w:rPr>
          <w:lang w:val="en-US"/>
        </w:rPr>
        <w:t>10.</w:t>
      </w:r>
      <w:r>
        <w:rPr>
          <w:lang w:val="en-US"/>
        </w:rPr>
        <w:tab/>
        <w:t xml:space="preserve">Access Network </w:t>
      </w:r>
      <w:bookmarkEnd w:id="65"/>
      <w:bookmarkEnd w:id="66"/>
      <w:bookmarkEnd w:id="67"/>
      <w:bookmarkEnd w:id="68"/>
      <w:r w:rsidR="007954C9">
        <w:rPr>
          <w:lang w:val="en-US"/>
        </w:rPr>
        <w:t>Transport Scenarios</w:t>
      </w:r>
      <w:bookmarkEnd w:id="69"/>
    </w:p>
    <w:p w:rsidR="003A062F" w:rsidRDefault="003A062F">
      <w:pPr>
        <w:pStyle w:val="Standard1"/>
        <w:rPr>
          <w:lang w:val="en-US"/>
        </w:rPr>
      </w:pPr>
      <w:r>
        <w:rPr>
          <w:lang w:val="en-US"/>
        </w:rPr>
        <w:t xml:space="preserve">Based on the scenario methodologies developed for GII, a series of seven scenarios have been developed for ANT </w:t>
      </w:r>
      <w:r w:rsidRPr="00084E02">
        <w:rPr>
          <w:color w:val="FF0000"/>
          <w:highlight w:val="yellow"/>
          <w:lang w:val="en-US"/>
        </w:rPr>
        <w:t>(see Annex 1)</w:t>
      </w:r>
      <w:r>
        <w:rPr>
          <w:lang w:val="en-US"/>
        </w:rPr>
        <w:t xml:space="preserve">: </w:t>
      </w:r>
    </w:p>
    <w:p w:rsidR="003A062F" w:rsidRDefault="003A062F" w:rsidP="00A27C25">
      <w:pPr>
        <w:pStyle w:val="enumlev1"/>
        <w:widowControl w:val="0"/>
        <w:numPr>
          <w:ilvl w:val="0"/>
          <w:numId w:val="10"/>
        </w:numPr>
        <w:spacing w:before="120" w:after="100"/>
        <w:rPr>
          <w:lang w:val="en-US"/>
        </w:rPr>
      </w:pPr>
      <w:r>
        <w:rPr>
          <w:lang w:val="en-US"/>
        </w:rPr>
        <w:t>Provision of Voice/Data/Video Service over existing infrastructure</w:t>
      </w:r>
    </w:p>
    <w:p w:rsidR="003A062F" w:rsidRPr="00084E02" w:rsidRDefault="003A062F" w:rsidP="00A27C25">
      <w:pPr>
        <w:pStyle w:val="enumlev1"/>
        <w:widowControl w:val="0"/>
        <w:numPr>
          <w:ilvl w:val="0"/>
          <w:numId w:val="10"/>
        </w:numPr>
        <w:spacing w:before="0" w:after="100"/>
        <w:rPr>
          <w:highlight w:val="yellow"/>
          <w:lang w:val="en-US"/>
        </w:rPr>
      </w:pPr>
      <w:r w:rsidRPr="00084E02">
        <w:rPr>
          <w:highlight w:val="yellow"/>
          <w:lang w:val="en-US"/>
        </w:rPr>
        <w:t xml:space="preserve">Provision of Voice/Data/Video Services over Cable Networks </w:t>
      </w:r>
      <w:r w:rsidRPr="00084E02">
        <w:rPr>
          <w:color w:val="FF0000"/>
          <w:highlight w:val="yellow"/>
          <w:lang w:val="en-US"/>
        </w:rPr>
        <w:t>using B-ISDN</w:t>
      </w:r>
    </w:p>
    <w:p w:rsidR="003A062F" w:rsidRDefault="003A062F" w:rsidP="00A27C25">
      <w:pPr>
        <w:pStyle w:val="enumlev1"/>
        <w:widowControl w:val="0"/>
        <w:numPr>
          <w:ilvl w:val="0"/>
          <w:numId w:val="10"/>
        </w:numPr>
        <w:spacing w:before="0" w:after="100"/>
        <w:rPr>
          <w:lang w:val="en-US"/>
        </w:rPr>
      </w:pPr>
      <w:r>
        <w:rPr>
          <w:lang w:val="en-US"/>
        </w:rPr>
        <w:t>The use of ADSL or VDSL to provide video/data bandwidth over copper pairs</w:t>
      </w:r>
    </w:p>
    <w:p w:rsidR="003A062F" w:rsidRDefault="003A062F" w:rsidP="00A27C25">
      <w:pPr>
        <w:pStyle w:val="enumlev1"/>
        <w:widowControl w:val="0"/>
        <w:numPr>
          <w:ilvl w:val="0"/>
          <w:numId w:val="10"/>
        </w:numPr>
        <w:spacing w:before="0" w:after="100"/>
        <w:rPr>
          <w:lang w:val="en-US"/>
        </w:rPr>
      </w:pPr>
      <w:r w:rsidRPr="00084E02">
        <w:rPr>
          <w:highlight w:val="yellow"/>
          <w:lang w:val="en-US"/>
        </w:rPr>
        <w:t>Fibre</w:t>
      </w:r>
      <w:r>
        <w:rPr>
          <w:lang w:val="en-US"/>
        </w:rPr>
        <w:t xml:space="preserve"> Access Scenario</w:t>
      </w:r>
    </w:p>
    <w:p w:rsidR="003A062F" w:rsidRDefault="002E1BC1" w:rsidP="00A27C25">
      <w:pPr>
        <w:pStyle w:val="enumlev1"/>
        <w:widowControl w:val="0"/>
        <w:numPr>
          <w:ilvl w:val="0"/>
          <w:numId w:val="10"/>
        </w:numPr>
        <w:spacing w:before="0" w:after="100"/>
        <w:rPr>
          <w:lang w:val="en-US"/>
        </w:rPr>
      </w:pPr>
      <w:r w:rsidRPr="002E1BC1">
        <w:rPr>
          <w:lang w:val="en-US"/>
        </w:rPr>
        <w:t>Wireless Access</w:t>
      </w:r>
    </w:p>
    <w:p w:rsidR="003A062F" w:rsidRDefault="003A062F" w:rsidP="00A27C25">
      <w:pPr>
        <w:pStyle w:val="enumlev1"/>
        <w:widowControl w:val="0"/>
        <w:numPr>
          <w:ilvl w:val="0"/>
          <w:numId w:val="10"/>
        </w:numPr>
        <w:spacing w:before="0" w:after="100"/>
        <w:rPr>
          <w:lang w:val="en-US"/>
        </w:rPr>
      </w:pPr>
      <w:r>
        <w:rPr>
          <w:lang w:val="en-US"/>
        </w:rPr>
        <w:t>Access using satellites</w:t>
      </w:r>
    </w:p>
    <w:p w:rsidR="003A062F" w:rsidRDefault="003A062F" w:rsidP="00A27C25">
      <w:pPr>
        <w:pStyle w:val="enumlev1"/>
        <w:widowControl w:val="0"/>
        <w:numPr>
          <w:ilvl w:val="0"/>
          <w:numId w:val="10"/>
        </w:numPr>
        <w:spacing w:before="0" w:after="100"/>
        <w:rPr>
          <w:lang w:val="en-US"/>
        </w:rPr>
      </w:pPr>
      <w:r>
        <w:rPr>
          <w:lang w:val="en-US"/>
        </w:rPr>
        <w:t>Example of Internet Access</w:t>
      </w:r>
    </w:p>
    <w:p w:rsidR="003A062F" w:rsidRDefault="003A062F" w:rsidP="00A27C25">
      <w:pPr>
        <w:pStyle w:val="enumlev1"/>
        <w:widowControl w:val="0"/>
        <w:numPr>
          <w:ilvl w:val="0"/>
          <w:numId w:val="10"/>
        </w:numPr>
        <w:spacing w:before="0" w:after="100"/>
        <w:rPr>
          <w:lang w:val="en-US"/>
        </w:rPr>
      </w:pPr>
      <w:r>
        <w:rPr>
          <w:lang w:val="en-US"/>
        </w:rPr>
        <w:t>Power Line Transmission (PLT)</w:t>
      </w:r>
    </w:p>
    <w:p w:rsidR="003A062F" w:rsidRDefault="003A062F">
      <w:pPr>
        <w:pStyle w:val="Standard1"/>
        <w:rPr>
          <w:lang w:val="en-US"/>
        </w:rPr>
      </w:pPr>
      <w:r>
        <w:rPr>
          <w:lang w:val="en-US"/>
        </w:rPr>
        <w:t>The scenarios, depicted in Annex 1, are used as references for correlation with the matrix of ANT-related standards (Annex 2) for quick retrieval of specific applications (XNI, CATV, etc.). Table 1 shows the analysis of the seven scenarios in terms of 1) the services, 2) the core network, 3) the access network, 4) the customer premises network, and 5) the information flow. The underlined characteristics inside the bold boundaries indicate the differentiating attributes from other scenarios.</w:t>
      </w:r>
    </w:p>
    <w:p w:rsidR="003A062F" w:rsidRDefault="003A062F">
      <w:pPr>
        <w:pStyle w:val="Standard1"/>
        <w:rPr>
          <w:lang w:val="en-US"/>
        </w:rPr>
      </w:pPr>
      <w:r>
        <w:rPr>
          <w:lang w:val="en-US"/>
        </w:rPr>
        <w:t>From this table, it is clearly demonstrated that the main attributes which differentiate scenario 1 through 6 are the transport technologies used in the Access Network, i.e., Cable television (scenarios 1 and 2), ADSL/HDSL, Fibre, Radio, and Satellite, respectively. In scenario 1a) the DSB and terrestrial broadcasting are also included as a means of video distribution.</w:t>
      </w:r>
    </w:p>
    <w:p w:rsidR="003A062F" w:rsidRDefault="003A062F">
      <w:pPr>
        <w:rPr>
          <w:lang w:val="en-US"/>
        </w:rPr>
      </w:pPr>
      <w:r>
        <w:rPr>
          <w:lang w:val="en-US"/>
        </w:rPr>
        <w:t>Scenarios 1 and 2 are different in that, in the former, the core network uses the existing infrastructure, i.e. PSTN/N-ISDN, while in the latter the core network is B-ISDN.</w:t>
      </w:r>
    </w:p>
    <w:p w:rsidR="003A062F" w:rsidRDefault="003A062F">
      <w:pPr>
        <w:rPr>
          <w:lang w:val="en-US"/>
        </w:rPr>
      </w:pPr>
      <w:r>
        <w:rPr>
          <w:lang w:val="en-US"/>
        </w:rPr>
        <w:t>Scenario 7 is illustrative of the Internet access, which is somewhat different from the others scenarios which provide voice/data and video.</w:t>
      </w:r>
    </w:p>
    <w:p w:rsidR="00F42C27" w:rsidRDefault="00F42C27">
      <w:pPr>
        <w:rPr>
          <w:lang w:val="en-US"/>
        </w:rPr>
      </w:pPr>
    </w:p>
    <w:p w:rsidR="003A062F" w:rsidRDefault="003A062F">
      <w:pPr>
        <w:widowControl w:val="0"/>
        <w:rPr>
          <w:lang w:val="en-US"/>
        </w:rPr>
        <w:sectPr w:rsidR="003A062F" w:rsidSect="0036418F">
          <w:headerReference w:type="default" r:id="rId17"/>
          <w:footerReference w:type="first" r:id="rId18"/>
          <w:pgSz w:w="11907" w:h="16840" w:code="9"/>
          <w:pgMar w:top="1417" w:right="1134" w:bottom="1417" w:left="1134" w:header="720" w:footer="720" w:gutter="0"/>
          <w:cols w:space="720"/>
          <w:docGrid w:linePitch="326"/>
        </w:sectPr>
      </w:pPr>
    </w:p>
    <w:p w:rsidR="003A062F" w:rsidRDefault="003A062F">
      <w:pPr>
        <w:pStyle w:val="Table"/>
        <w:keepNext w:val="0"/>
        <w:widowControl w:val="0"/>
        <w:spacing w:before="240"/>
        <w:rPr>
          <w:lang w:val="en-US"/>
        </w:rPr>
      </w:pPr>
      <w:r>
        <w:rPr>
          <w:lang w:val="en-US"/>
        </w:rPr>
        <w:lastRenderedPageBreak/>
        <w:t>TABLE 1</w:t>
      </w:r>
    </w:p>
    <w:p w:rsidR="003A062F" w:rsidRDefault="003A062F">
      <w:pPr>
        <w:pStyle w:val="TableTitle"/>
        <w:keepNext w:val="0"/>
        <w:keepLines w:val="0"/>
        <w:widowControl w:val="0"/>
        <w:spacing w:before="120"/>
        <w:rPr>
          <w:lang w:val="en-US"/>
        </w:rPr>
      </w:pPr>
      <w:r>
        <w:rPr>
          <w:lang w:val="en-US"/>
        </w:rPr>
        <w:t>Access Network Transport (ANT) Scenarios</w:t>
      </w:r>
    </w:p>
    <w:p w:rsidR="003A062F" w:rsidRDefault="003A062F">
      <w:pPr>
        <w:pStyle w:val="Standard1"/>
        <w:rPr>
          <w:lang w:val="en-US"/>
        </w:rPr>
      </w:pPr>
      <w:r>
        <w:rPr>
          <w:lang w:val="en-US"/>
        </w:rPr>
        <w:t>The bold boundaries indicate differentiating attributes</w:t>
      </w:r>
    </w:p>
    <w:p w:rsidR="003A062F" w:rsidRDefault="003A062F">
      <w:pPr>
        <w:pStyle w:val="Standard1"/>
        <w:rPr>
          <w:lang w:val="en-US"/>
        </w:rPr>
      </w:pPr>
      <w:r>
        <w:rPr>
          <w:lang w:val="en-US"/>
        </w:rPr>
        <w:t xml:space="preserve">Note: </w:t>
      </w:r>
      <w:r w:rsidR="00C705CA">
        <w:rPr>
          <w:lang w:val="en-US"/>
        </w:rPr>
        <w:t>Scenario</w:t>
      </w:r>
      <w:r>
        <w:rPr>
          <w:lang w:val="en-US"/>
        </w:rPr>
        <w:t xml:space="preserve"> 8,</w:t>
      </w:r>
      <w:r w:rsidR="006F7AF9">
        <w:rPr>
          <w:lang w:val="en-US"/>
        </w:rPr>
        <w:t xml:space="preserve"> Power Line Transmission (PLT) </w:t>
      </w:r>
      <w:r>
        <w:rPr>
          <w:lang w:val="en-US"/>
        </w:rPr>
        <w:t>has to be added as soon as details are available</w:t>
      </w:r>
    </w:p>
    <w:p w:rsidR="003A062F" w:rsidRDefault="003A062F">
      <w:pPr>
        <w:pStyle w:val="Standard1"/>
        <w:rPr>
          <w:lang w:val="en-US"/>
        </w:rPr>
      </w:pPr>
      <w:r>
        <w:rPr>
          <w:lang w:val="en-US"/>
        </w:rPr>
        <w:t>Acronyms (e.g., ADSL, VDSL) refer in general to the family of related implementations, not a particular standard</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36" w:type="dxa"/>
          <w:right w:w="36" w:type="dxa"/>
        </w:tblCellMar>
        <w:tblLook w:val="0000" w:firstRow="0" w:lastRow="0" w:firstColumn="0" w:lastColumn="0" w:noHBand="0" w:noVBand="0"/>
      </w:tblPr>
      <w:tblGrid>
        <w:gridCol w:w="1296"/>
        <w:gridCol w:w="2070"/>
        <w:gridCol w:w="2070"/>
        <w:gridCol w:w="1614"/>
        <w:gridCol w:w="1626"/>
        <w:gridCol w:w="2222"/>
        <w:gridCol w:w="1828"/>
        <w:gridCol w:w="1876"/>
      </w:tblGrid>
      <w:tr w:rsidR="003A062F">
        <w:trPr>
          <w:cantSplit/>
        </w:trPr>
        <w:tc>
          <w:tcPr>
            <w:tcW w:w="1296" w:type="dxa"/>
          </w:tcPr>
          <w:p w:rsidR="003A062F" w:rsidRDefault="003A062F">
            <w:pPr>
              <w:pStyle w:val="Standard1"/>
              <w:spacing w:after="120"/>
              <w:rPr>
                <w:b/>
                <w:sz w:val="20"/>
                <w:lang w:val="en-US"/>
              </w:rPr>
            </w:pPr>
          </w:p>
        </w:tc>
        <w:tc>
          <w:tcPr>
            <w:tcW w:w="2070" w:type="dxa"/>
          </w:tcPr>
          <w:p w:rsidR="003A062F" w:rsidRDefault="003A062F">
            <w:pPr>
              <w:pStyle w:val="Standard1"/>
              <w:spacing w:after="120"/>
              <w:jc w:val="center"/>
              <w:rPr>
                <w:b/>
                <w:sz w:val="20"/>
                <w:lang w:val="es-ES"/>
              </w:rPr>
            </w:pPr>
            <w:r>
              <w:rPr>
                <w:b/>
                <w:sz w:val="20"/>
                <w:lang w:val="es-ES"/>
              </w:rPr>
              <w:t>Scenario 1</w:t>
            </w:r>
          </w:p>
        </w:tc>
        <w:tc>
          <w:tcPr>
            <w:tcW w:w="2070" w:type="dxa"/>
          </w:tcPr>
          <w:p w:rsidR="003A062F" w:rsidRDefault="003A062F">
            <w:pPr>
              <w:pStyle w:val="Standard1"/>
              <w:spacing w:after="120"/>
              <w:jc w:val="center"/>
              <w:rPr>
                <w:b/>
                <w:sz w:val="20"/>
                <w:lang w:val="es-ES"/>
              </w:rPr>
            </w:pPr>
            <w:r>
              <w:rPr>
                <w:b/>
                <w:sz w:val="20"/>
                <w:lang w:val="es-ES"/>
              </w:rPr>
              <w:t>Scenario 2</w:t>
            </w:r>
          </w:p>
        </w:tc>
        <w:tc>
          <w:tcPr>
            <w:tcW w:w="1614" w:type="dxa"/>
          </w:tcPr>
          <w:p w:rsidR="003A062F" w:rsidRDefault="003A062F">
            <w:pPr>
              <w:pStyle w:val="Standard1"/>
              <w:spacing w:after="120"/>
              <w:jc w:val="center"/>
              <w:rPr>
                <w:b/>
                <w:sz w:val="20"/>
                <w:lang w:val="es-ES"/>
              </w:rPr>
            </w:pPr>
            <w:r>
              <w:rPr>
                <w:b/>
                <w:sz w:val="20"/>
                <w:lang w:val="es-ES"/>
              </w:rPr>
              <w:t>Scenario 3</w:t>
            </w:r>
          </w:p>
        </w:tc>
        <w:tc>
          <w:tcPr>
            <w:tcW w:w="1626" w:type="dxa"/>
          </w:tcPr>
          <w:p w:rsidR="003A062F" w:rsidRDefault="003A062F">
            <w:pPr>
              <w:pStyle w:val="Standard1"/>
              <w:spacing w:after="120"/>
              <w:jc w:val="center"/>
              <w:rPr>
                <w:b/>
                <w:sz w:val="20"/>
                <w:lang w:val="es-ES"/>
              </w:rPr>
            </w:pPr>
            <w:r>
              <w:rPr>
                <w:b/>
                <w:sz w:val="20"/>
                <w:lang w:val="es-ES"/>
              </w:rPr>
              <w:t>Scenario 4</w:t>
            </w:r>
          </w:p>
        </w:tc>
        <w:tc>
          <w:tcPr>
            <w:tcW w:w="2222" w:type="dxa"/>
          </w:tcPr>
          <w:p w:rsidR="003A062F" w:rsidRDefault="003A062F">
            <w:pPr>
              <w:pStyle w:val="Standard1"/>
              <w:spacing w:after="120"/>
              <w:jc w:val="center"/>
              <w:rPr>
                <w:b/>
                <w:sz w:val="20"/>
                <w:lang w:val="es-ES"/>
              </w:rPr>
            </w:pPr>
            <w:r>
              <w:rPr>
                <w:b/>
                <w:sz w:val="20"/>
                <w:lang w:val="es-ES"/>
              </w:rPr>
              <w:t>Scenario 5</w:t>
            </w:r>
          </w:p>
        </w:tc>
        <w:tc>
          <w:tcPr>
            <w:tcW w:w="1828" w:type="dxa"/>
          </w:tcPr>
          <w:p w:rsidR="003A062F" w:rsidRDefault="003A062F">
            <w:pPr>
              <w:pStyle w:val="Standard1"/>
              <w:spacing w:after="120"/>
              <w:jc w:val="center"/>
              <w:rPr>
                <w:b/>
                <w:sz w:val="20"/>
                <w:lang w:val="es-ES"/>
              </w:rPr>
            </w:pPr>
            <w:r>
              <w:rPr>
                <w:b/>
                <w:sz w:val="20"/>
                <w:lang w:val="es-ES"/>
              </w:rPr>
              <w:t>Scenario 6</w:t>
            </w:r>
          </w:p>
        </w:tc>
        <w:tc>
          <w:tcPr>
            <w:tcW w:w="1876" w:type="dxa"/>
          </w:tcPr>
          <w:p w:rsidR="003A062F" w:rsidRDefault="003A062F">
            <w:pPr>
              <w:pStyle w:val="Standard1"/>
              <w:spacing w:after="120"/>
              <w:jc w:val="center"/>
              <w:rPr>
                <w:b/>
                <w:sz w:val="20"/>
                <w:lang w:val="en-US"/>
              </w:rPr>
            </w:pPr>
            <w:r>
              <w:rPr>
                <w:b/>
                <w:sz w:val="20"/>
                <w:lang w:val="en-US"/>
              </w:rPr>
              <w:t>Scenario 7</w:t>
            </w:r>
          </w:p>
        </w:tc>
      </w:tr>
      <w:tr w:rsidR="003A062F">
        <w:trPr>
          <w:cantSplit/>
        </w:trPr>
        <w:tc>
          <w:tcPr>
            <w:tcW w:w="1296" w:type="dxa"/>
          </w:tcPr>
          <w:p w:rsidR="003A062F" w:rsidRDefault="003A062F">
            <w:pPr>
              <w:pStyle w:val="Standard1"/>
              <w:spacing w:before="0"/>
              <w:rPr>
                <w:b/>
                <w:sz w:val="20"/>
                <w:lang w:val="en-US"/>
              </w:rPr>
            </w:pPr>
            <w:r>
              <w:rPr>
                <w:b/>
                <w:sz w:val="20"/>
                <w:lang w:val="en-US"/>
              </w:rPr>
              <w:t>Services</w:t>
            </w:r>
          </w:p>
        </w:tc>
        <w:tc>
          <w:tcPr>
            <w:tcW w:w="2070" w:type="dxa"/>
          </w:tcPr>
          <w:p w:rsidR="00A21A06" w:rsidRDefault="003A062F" w:rsidP="00A21A06">
            <w:pPr>
              <w:pStyle w:val="Standard1"/>
              <w:tabs>
                <w:tab w:val="clear" w:pos="794"/>
                <w:tab w:val="clear" w:pos="1191"/>
                <w:tab w:val="clear" w:pos="1588"/>
                <w:tab w:val="clear" w:pos="1985"/>
              </w:tabs>
              <w:spacing w:before="0" w:after="120"/>
              <w:ind w:left="144" w:hanging="144"/>
              <w:rPr>
                <w:sz w:val="20"/>
                <w:lang w:val="en-US"/>
              </w:rPr>
            </w:pPr>
            <w:r>
              <w:rPr>
                <w:sz w:val="20"/>
                <w:lang w:val="en-US"/>
              </w:rPr>
              <w:t>a)</w:t>
            </w:r>
            <w:r w:rsidR="00A21A06">
              <w:rPr>
                <w:sz w:val="20"/>
                <w:lang w:val="en-US"/>
              </w:rPr>
              <w:t xml:space="preserve">  </w:t>
            </w:r>
            <w:r>
              <w:rPr>
                <w:sz w:val="20"/>
                <w:u w:val="single"/>
                <w:lang w:val="en-US"/>
              </w:rPr>
              <w:t xml:space="preserve">Voice/Data </w:t>
            </w:r>
            <w:r>
              <w:rPr>
                <w:sz w:val="20"/>
                <w:lang w:val="en-US"/>
              </w:rPr>
              <w:t>over telecom network</w:t>
            </w:r>
            <w:r>
              <w:rPr>
                <w:sz w:val="20"/>
                <w:lang w:val="en-US"/>
              </w:rPr>
              <w:br/>
            </w:r>
            <w:r>
              <w:rPr>
                <w:sz w:val="20"/>
                <w:lang w:val="en-US"/>
              </w:rPr>
              <w:tab/>
              <w:t>and</w:t>
            </w:r>
          </w:p>
          <w:p w:rsidR="003A062F" w:rsidRDefault="003A062F" w:rsidP="00A21A06">
            <w:pPr>
              <w:pStyle w:val="Standard1"/>
              <w:tabs>
                <w:tab w:val="clear" w:pos="794"/>
                <w:tab w:val="clear" w:pos="1191"/>
                <w:tab w:val="clear" w:pos="1588"/>
                <w:tab w:val="clear" w:pos="1985"/>
              </w:tabs>
              <w:spacing w:before="0" w:after="120"/>
              <w:ind w:left="144" w:hanging="144"/>
              <w:rPr>
                <w:sz w:val="20"/>
                <w:lang w:val="en-US"/>
              </w:rPr>
            </w:pPr>
            <w:r>
              <w:rPr>
                <w:sz w:val="20"/>
                <w:u w:val="single"/>
                <w:lang w:val="en-US"/>
              </w:rPr>
              <w:t>Video</w:t>
            </w:r>
            <w:r>
              <w:rPr>
                <w:sz w:val="20"/>
                <w:lang w:val="en-US"/>
              </w:rPr>
              <w:t xml:space="preserve"> over cable, radio &amp;</w:t>
            </w:r>
            <w:r w:rsidR="009C7521">
              <w:rPr>
                <w:sz w:val="20"/>
                <w:lang w:val="en-US"/>
              </w:rPr>
              <w:t xml:space="preserve"> </w:t>
            </w:r>
            <w:r>
              <w:rPr>
                <w:sz w:val="20"/>
                <w:lang w:val="en-US"/>
              </w:rPr>
              <w:t>DSB</w:t>
            </w:r>
          </w:p>
          <w:p w:rsidR="003A062F" w:rsidRDefault="003A062F" w:rsidP="00A21A06">
            <w:pPr>
              <w:pStyle w:val="Standard1"/>
              <w:tabs>
                <w:tab w:val="clear" w:pos="794"/>
                <w:tab w:val="clear" w:pos="1191"/>
                <w:tab w:val="clear" w:pos="1588"/>
                <w:tab w:val="clear" w:pos="1985"/>
              </w:tabs>
              <w:spacing w:before="0" w:after="120"/>
              <w:ind w:left="144" w:hanging="144"/>
              <w:rPr>
                <w:sz w:val="20"/>
                <w:lang w:val="en-US"/>
              </w:rPr>
            </w:pPr>
            <w:r>
              <w:rPr>
                <w:sz w:val="20"/>
                <w:lang w:val="en-US"/>
              </w:rPr>
              <w:t>b)</w:t>
            </w:r>
            <w:r w:rsidR="00A21A06" w:rsidDel="00A21A06">
              <w:rPr>
                <w:sz w:val="20"/>
                <w:lang w:val="en-US"/>
              </w:rPr>
              <w:t xml:space="preserve"> </w:t>
            </w:r>
            <w:r w:rsidR="00A21A06">
              <w:rPr>
                <w:sz w:val="20"/>
                <w:lang w:val="en-US"/>
              </w:rPr>
              <w:t xml:space="preserve">  </w:t>
            </w:r>
            <w:r>
              <w:rPr>
                <w:sz w:val="20"/>
                <w:u w:val="single"/>
                <w:lang w:val="en-US"/>
              </w:rPr>
              <w:t>Voice/Data/Video</w:t>
            </w:r>
            <w:r>
              <w:rPr>
                <w:sz w:val="20"/>
                <w:lang w:val="en-US"/>
              </w:rPr>
              <w:t xml:space="preserve"> over 2way cable</w:t>
            </w:r>
          </w:p>
        </w:tc>
        <w:tc>
          <w:tcPr>
            <w:tcW w:w="2070" w:type="dxa"/>
          </w:tcPr>
          <w:p w:rsidR="003A062F" w:rsidRDefault="003A062F" w:rsidP="00A21A06">
            <w:pPr>
              <w:pStyle w:val="Standard1"/>
              <w:tabs>
                <w:tab w:val="clear" w:pos="794"/>
                <w:tab w:val="clear" w:pos="1191"/>
                <w:tab w:val="clear" w:pos="1588"/>
                <w:tab w:val="clear" w:pos="1985"/>
              </w:tabs>
              <w:spacing w:before="0" w:after="120"/>
              <w:ind w:left="144" w:hanging="144"/>
              <w:rPr>
                <w:sz w:val="20"/>
                <w:lang w:val="en-US"/>
              </w:rPr>
            </w:pPr>
            <w:r>
              <w:rPr>
                <w:sz w:val="20"/>
                <w:lang w:val="en-US"/>
              </w:rPr>
              <w:t>a)</w:t>
            </w:r>
            <w:r w:rsidR="00A21A06">
              <w:rPr>
                <w:sz w:val="20"/>
                <w:lang w:val="en-US"/>
              </w:rPr>
              <w:t xml:space="preserve">   </w:t>
            </w:r>
            <w:r w:rsidRPr="00A21A06">
              <w:rPr>
                <w:sz w:val="20"/>
                <w:lang w:val="en-US"/>
              </w:rPr>
              <w:t xml:space="preserve">Voice/Data </w:t>
            </w:r>
            <w:r>
              <w:rPr>
                <w:sz w:val="20"/>
                <w:lang w:val="en-US"/>
              </w:rPr>
              <w:t>over telecom network</w:t>
            </w:r>
            <w:r>
              <w:rPr>
                <w:sz w:val="20"/>
                <w:lang w:val="en-US"/>
              </w:rPr>
              <w:br/>
            </w:r>
            <w:r>
              <w:rPr>
                <w:sz w:val="20"/>
                <w:lang w:val="en-US"/>
              </w:rPr>
              <w:tab/>
              <w:t>and</w:t>
            </w:r>
            <w:r>
              <w:rPr>
                <w:sz w:val="20"/>
                <w:lang w:val="en-US"/>
              </w:rPr>
              <w:br/>
            </w:r>
            <w:r w:rsidRPr="00A21A06">
              <w:rPr>
                <w:sz w:val="20"/>
                <w:lang w:val="en-US"/>
              </w:rPr>
              <w:t>Video</w:t>
            </w:r>
            <w:r>
              <w:rPr>
                <w:sz w:val="20"/>
                <w:lang w:val="en-US"/>
              </w:rPr>
              <w:t xml:space="preserve"> over cable</w:t>
            </w:r>
          </w:p>
          <w:p w:rsidR="003A062F" w:rsidRDefault="003A062F" w:rsidP="00A21A06">
            <w:pPr>
              <w:pStyle w:val="Standard1"/>
              <w:tabs>
                <w:tab w:val="clear" w:pos="794"/>
                <w:tab w:val="clear" w:pos="1191"/>
                <w:tab w:val="clear" w:pos="1588"/>
                <w:tab w:val="clear" w:pos="1985"/>
              </w:tabs>
              <w:spacing w:before="0" w:after="120"/>
              <w:ind w:left="144" w:hanging="144"/>
              <w:rPr>
                <w:sz w:val="20"/>
                <w:lang w:val="en-US"/>
              </w:rPr>
            </w:pPr>
            <w:r>
              <w:rPr>
                <w:sz w:val="20"/>
                <w:lang w:val="en-US"/>
              </w:rPr>
              <w:t>b)</w:t>
            </w:r>
            <w:r w:rsidR="00A21A06">
              <w:rPr>
                <w:sz w:val="20"/>
                <w:lang w:val="en-US"/>
              </w:rPr>
              <w:t xml:space="preserve">  </w:t>
            </w:r>
            <w:r w:rsidRPr="00A21A06">
              <w:rPr>
                <w:sz w:val="20"/>
                <w:lang w:val="en-US"/>
              </w:rPr>
              <w:t>Voice/Data/Video</w:t>
            </w:r>
            <w:r>
              <w:rPr>
                <w:sz w:val="20"/>
                <w:lang w:val="en-US"/>
              </w:rPr>
              <w:t xml:space="preserve"> over 2way cable</w:t>
            </w:r>
          </w:p>
        </w:tc>
        <w:tc>
          <w:tcPr>
            <w:tcW w:w="1614" w:type="dxa"/>
          </w:tcPr>
          <w:p w:rsidR="003A062F" w:rsidRPr="00A21A06" w:rsidRDefault="003A062F" w:rsidP="00A21A06">
            <w:pPr>
              <w:pStyle w:val="Header"/>
              <w:widowControl w:val="0"/>
              <w:spacing w:after="120"/>
              <w:ind w:left="144" w:hanging="144"/>
              <w:rPr>
                <w:sz w:val="20"/>
                <w:lang w:val="en-US"/>
              </w:rPr>
            </w:pPr>
            <w:r w:rsidRPr="00A21A06">
              <w:rPr>
                <w:sz w:val="20"/>
                <w:lang w:val="en-US"/>
              </w:rPr>
              <w:t>Voice/Data &amp; Video</w:t>
            </w:r>
            <w:r w:rsidR="00A21A06">
              <w:rPr>
                <w:sz w:val="20"/>
                <w:lang w:val="en-US"/>
              </w:rPr>
              <w:t xml:space="preserve"> </w:t>
            </w:r>
            <w:r w:rsidRPr="00A21A06">
              <w:rPr>
                <w:sz w:val="20"/>
                <w:lang w:val="en-US"/>
              </w:rPr>
              <w:t>over</w:t>
            </w:r>
            <w:r w:rsidRPr="00A21A06">
              <w:rPr>
                <w:sz w:val="20"/>
                <w:lang w:val="en-US"/>
              </w:rPr>
              <w:br/>
              <w:t>ADSL/VDSL</w:t>
            </w:r>
          </w:p>
        </w:tc>
        <w:tc>
          <w:tcPr>
            <w:tcW w:w="1626" w:type="dxa"/>
          </w:tcPr>
          <w:p w:rsidR="003A062F" w:rsidRDefault="003A062F" w:rsidP="00A21A06">
            <w:pPr>
              <w:pStyle w:val="Standard1"/>
              <w:tabs>
                <w:tab w:val="clear" w:pos="794"/>
                <w:tab w:val="clear" w:pos="1191"/>
                <w:tab w:val="clear" w:pos="1588"/>
                <w:tab w:val="clear" w:pos="1985"/>
              </w:tabs>
              <w:spacing w:before="0" w:after="120"/>
              <w:ind w:left="144" w:hanging="144"/>
              <w:rPr>
                <w:sz w:val="20"/>
                <w:lang w:val="en-US"/>
              </w:rPr>
            </w:pPr>
            <w:r>
              <w:rPr>
                <w:sz w:val="20"/>
                <w:lang w:val="en-US"/>
              </w:rPr>
              <w:t>Voice/Data &amp; Video</w:t>
            </w:r>
            <w:r w:rsidR="00A21A06">
              <w:rPr>
                <w:sz w:val="20"/>
                <w:lang w:val="en-US"/>
              </w:rPr>
              <w:t xml:space="preserve"> </w:t>
            </w:r>
            <w:r>
              <w:rPr>
                <w:sz w:val="20"/>
                <w:lang w:val="en-US"/>
              </w:rPr>
              <w:t>over</w:t>
            </w:r>
            <w:r>
              <w:rPr>
                <w:sz w:val="20"/>
                <w:lang w:val="en-US"/>
              </w:rPr>
              <w:br/>
              <w:t>Fibre Network</w:t>
            </w:r>
          </w:p>
        </w:tc>
        <w:tc>
          <w:tcPr>
            <w:tcW w:w="2222" w:type="dxa"/>
          </w:tcPr>
          <w:p w:rsidR="003A062F" w:rsidRDefault="003A062F" w:rsidP="00A21A06">
            <w:pPr>
              <w:pStyle w:val="Standard1"/>
              <w:tabs>
                <w:tab w:val="clear" w:pos="794"/>
                <w:tab w:val="clear" w:pos="1191"/>
                <w:tab w:val="clear" w:pos="1588"/>
                <w:tab w:val="clear" w:pos="1985"/>
              </w:tabs>
              <w:spacing w:before="0" w:after="120"/>
              <w:ind w:left="144" w:hanging="144"/>
              <w:rPr>
                <w:sz w:val="20"/>
                <w:lang w:val="en-US"/>
              </w:rPr>
            </w:pPr>
            <w:r>
              <w:rPr>
                <w:sz w:val="20"/>
                <w:lang w:val="en-US"/>
              </w:rPr>
              <w:t>a)</w:t>
            </w:r>
            <w:r w:rsidR="00A21A06">
              <w:rPr>
                <w:sz w:val="20"/>
                <w:lang w:val="en-US"/>
              </w:rPr>
              <w:t xml:space="preserve">  </w:t>
            </w:r>
            <w:r w:rsidRPr="00A21A06">
              <w:rPr>
                <w:sz w:val="20"/>
                <w:lang w:val="en-US"/>
              </w:rPr>
              <w:t>Wireless Phone</w:t>
            </w:r>
            <w:r>
              <w:rPr>
                <w:sz w:val="20"/>
                <w:lang w:val="en-US"/>
              </w:rPr>
              <w:t xml:space="preserve"> Voice/Data over telecom network</w:t>
            </w:r>
            <w:r>
              <w:rPr>
                <w:sz w:val="20"/>
                <w:lang w:val="en-US"/>
              </w:rPr>
              <w:br/>
            </w:r>
            <w:r>
              <w:rPr>
                <w:sz w:val="20"/>
                <w:lang w:val="en-US"/>
              </w:rPr>
              <w:tab/>
              <w:t>and</w:t>
            </w:r>
            <w:r>
              <w:rPr>
                <w:sz w:val="20"/>
                <w:lang w:val="en-US"/>
              </w:rPr>
              <w:br/>
              <w:t>Video over cable</w:t>
            </w:r>
          </w:p>
          <w:p w:rsidR="003A062F" w:rsidRDefault="003A062F" w:rsidP="00A21A06">
            <w:pPr>
              <w:pStyle w:val="Standard1"/>
              <w:tabs>
                <w:tab w:val="clear" w:pos="794"/>
                <w:tab w:val="clear" w:pos="1191"/>
                <w:tab w:val="clear" w:pos="1588"/>
                <w:tab w:val="clear" w:pos="1985"/>
              </w:tabs>
              <w:spacing w:before="0" w:after="120"/>
              <w:ind w:left="144" w:hanging="144"/>
              <w:rPr>
                <w:sz w:val="20"/>
                <w:lang w:val="en-US"/>
              </w:rPr>
            </w:pPr>
            <w:r>
              <w:rPr>
                <w:sz w:val="20"/>
                <w:lang w:val="en-US"/>
              </w:rPr>
              <w:t>b)</w:t>
            </w:r>
            <w:r w:rsidR="00A21A06">
              <w:rPr>
                <w:sz w:val="20"/>
                <w:lang w:val="en-US"/>
              </w:rPr>
              <w:t xml:space="preserve">  </w:t>
            </w:r>
            <w:r w:rsidRPr="00A21A06">
              <w:rPr>
                <w:sz w:val="20"/>
                <w:lang w:val="en-US"/>
              </w:rPr>
              <w:t>Voice/Data/Video</w:t>
            </w:r>
            <w:r>
              <w:rPr>
                <w:sz w:val="20"/>
                <w:lang w:val="en-US"/>
              </w:rPr>
              <w:t xml:space="preserve"> over Radio</w:t>
            </w:r>
          </w:p>
          <w:p w:rsidR="007436ED" w:rsidRDefault="007436ED" w:rsidP="00A21A06">
            <w:pPr>
              <w:pStyle w:val="Standard1"/>
              <w:tabs>
                <w:tab w:val="clear" w:pos="794"/>
                <w:tab w:val="clear" w:pos="1191"/>
                <w:tab w:val="clear" w:pos="1588"/>
                <w:tab w:val="clear" w:pos="1985"/>
              </w:tabs>
              <w:spacing w:before="0" w:after="120"/>
              <w:ind w:left="144" w:hanging="144"/>
              <w:rPr>
                <w:sz w:val="20"/>
                <w:lang w:val="en-US"/>
              </w:rPr>
            </w:pPr>
            <w:r>
              <w:rPr>
                <w:sz w:val="20"/>
                <w:lang w:val="en-US"/>
              </w:rPr>
              <w:t>c)  DAB and DVB</w:t>
            </w:r>
          </w:p>
        </w:tc>
        <w:tc>
          <w:tcPr>
            <w:tcW w:w="1828" w:type="dxa"/>
          </w:tcPr>
          <w:p w:rsidR="003A062F" w:rsidRDefault="003A062F">
            <w:pPr>
              <w:pStyle w:val="Standard1"/>
              <w:spacing w:before="0"/>
              <w:rPr>
                <w:sz w:val="20"/>
                <w:lang w:val="en-US"/>
              </w:rPr>
            </w:pPr>
            <w:r>
              <w:rPr>
                <w:sz w:val="20"/>
                <w:lang w:val="en-US"/>
              </w:rPr>
              <w:t>B-ISDN, Internet and Mobile Phone via Satellite</w:t>
            </w:r>
          </w:p>
        </w:tc>
        <w:tc>
          <w:tcPr>
            <w:tcW w:w="1876" w:type="dxa"/>
          </w:tcPr>
          <w:p w:rsidR="003A062F" w:rsidRDefault="003A062F">
            <w:pPr>
              <w:pStyle w:val="Standard1"/>
              <w:spacing w:before="0"/>
              <w:rPr>
                <w:sz w:val="20"/>
                <w:u w:val="single"/>
                <w:lang w:val="en-US"/>
              </w:rPr>
            </w:pPr>
            <w:r>
              <w:rPr>
                <w:sz w:val="20"/>
                <w:lang w:val="en-US"/>
              </w:rPr>
              <w:t xml:space="preserve">a) Data over </w:t>
            </w:r>
            <w:r>
              <w:rPr>
                <w:sz w:val="20"/>
                <w:u w:val="single"/>
                <w:lang w:val="en-US"/>
              </w:rPr>
              <w:t>Internet</w:t>
            </w:r>
          </w:p>
          <w:p w:rsidR="003A062F" w:rsidRDefault="003A062F">
            <w:pPr>
              <w:pStyle w:val="Standard1"/>
              <w:spacing w:before="0"/>
              <w:rPr>
                <w:sz w:val="20"/>
                <w:lang w:val="en-US"/>
              </w:rPr>
            </w:pPr>
            <w:r>
              <w:rPr>
                <w:sz w:val="20"/>
                <w:lang w:val="en-US"/>
              </w:rPr>
              <w:t xml:space="preserve">Voice/Video and/or Data over </w:t>
            </w:r>
            <w:r>
              <w:rPr>
                <w:sz w:val="20"/>
                <w:u w:val="single"/>
                <w:lang w:val="en-US"/>
              </w:rPr>
              <w:t>Internet</w:t>
            </w:r>
          </w:p>
        </w:tc>
      </w:tr>
      <w:tr w:rsidR="003A062F">
        <w:trPr>
          <w:cantSplit/>
        </w:trPr>
        <w:tc>
          <w:tcPr>
            <w:tcW w:w="1296" w:type="dxa"/>
          </w:tcPr>
          <w:p w:rsidR="003A062F" w:rsidRDefault="003A062F">
            <w:pPr>
              <w:pStyle w:val="Standard1"/>
              <w:spacing w:before="0"/>
              <w:rPr>
                <w:b/>
                <w:sz w:val="20"/>
                <w:lang w:val="en-US"/>
              </w:rPr>
            </w:pPr>
            <w:r>
              <w:rPr>
                <w:b/>
                <w:sz w:val="20"/>
                <w:lang w:val="en-US"/>
              </w:rPr>
              <w:t>Core Network</w:t>
            </w:r>
          </w:p>
        </w:tc>
        <w:tc>
          <w:tcPr>
            <w:tcW w:w="2070" w:type="dxa"/>
          </w:tcPr>
          <w:p w:rsidR="003A062F" w:rsidRDefault="003A062F" w:rsidP="000F1D9A">
            <w:pPr>
              <w:pStyle w:val="Standard1"/>
              <w:spacing w:before="0"/>
              <w:jc w:val="center"/>
              <w:rPr>
                <w:sz w:val="20"/>
                <w:lang w:val="en-US"/>
              </w:rPr>
            </w:pPr>
            <w:r>
              <w:rPr>
                <w:sz w:val="20"/>
                <w:u w:val="single"/>
                <w:lang w:val="en-US"/>
              </w:rPr>
              <w:t>Existing Infrastructure</w:t>
            </w:r>
            <w:r>
              <w:rPr>
                <w:sz w:val="20"/>
                <w:lang w:val="en-US"/>
              </w:rPr>
              <w:t xml:space="preserve"> (PSTN/N-ISDN)</w:t>
            </w:r>
          </w:p>
          <w:p w:rsidR="000F1D9A" w:rsidRDefault="000F1D9A" w:rsidP="000F1D9A">
            <w:pPr>
              <w:pStyle w:val="Standard1"/>
              <w:spacing w:before="0"/>
              <w:jc w:val="center"/>
              <w:rPr>
                <w:sz w:val="20"/>
                <w:lang w:val="en-US"/>
              </w:rPr>
            </w:pPr>
            <w:r>
              <w:rPr>
                <w:sz w:val="20"/>
                <w:lang w:val="en-US"/>
              </w:rPr>
              <w:t>or</w:t>
            </w:r>
          </w:p>
          <w:p w:rsidR="000F1D9A" w:rsidRDefault="000F1D9A" w:rsidP="000F1D9A">
            <w:pPr>
              <w:pStyle w:val="Standard1"/>
              <w:spacing w:before="0"/>
              <w:jc w:val="center"/>
              <w:rPr>
                <w:sz w:val="20"/>
                <w:lang w:val="en-US"/>
              </w:rPr>
            </w:pPr>
            <w:r>
              <w:rPr>
                <w:sz w:val="20"/>
                <w:lang w:val="en-US"/>
              </w:rPr>
              <w:t>NGN (Rec. Y-2012)</w:t>
            </w:r>
          </w:p>
        </w:tc>
        <w:tc>
          <w:tcPr>
            <w:tcW w:w="2070" w:type="dxa"/>
          </w:tcPr>
          <w:p w:rsidR="003A062F" w:rsidRDefault="003A062F">
            <w:pPr>
              <w:pStyle w:val="Standard1"/>
              <w:spacing w:before="0"/>
              <w:jc w:val="center"/>
              <w:rPr>
                <w:sz w:val="20"/>
                <w:u w:val="single"/>
                <w:lang w:val="en-US"/>
              </w:rPr>
            </w:pPr>
            <w:r>
              <w:rPr>
                <w:sz w:val="20"/>
                <w:u w:val="single"/>
                <w:lang w:val="en-US"/>
              </w:rPr>
              <w:t>B-ISDN</w:t>
            </w:r>
          </w:p>
          <w:p w:rsidR="000F1D9A" w:rsidRDefault="000F1D9A" w:rsidP="000F1D9A">
            <w:pPr>
              <w:pStyle w:val="Standard1"/>
              <w:spacing w:before="0"/>
              <w:jc w:val="center"/>
              <w:rPr>
                <w:sz w:val="20"/>
                <w:lang w:val="en-US"/>
              </w:rPr>
            </w:pPr>
            <w:r>
              <w:rPr>
                <w:sz w:val="20"/>
                <w:lang w:val="en-US"/>
              </w:rPr>
              <w:t>or</w:t>
            </w:r>
          </w:p>
          <w:p w:rsidR="000F1D9A" w:rsidRDefault="000F1D9A">
            <w:pPr>
              <w:pStyle w:val="Standard1"/>
              <w:spacing w:before="0"/>
              <w:jc w:val="center"/>
              <w:rPr>
                <w:sz w:val="20"/>
                <w:lang w:val="en-US"/>
              </w:rPr>
            </w:pPr>
            <w:r>
              <w:rPr>
                <w:sz w:val="20"/>
                <w:lang w:val="en-US"/>
              </w:rPr>
              <w:t>NGN (Rec. Y-2012)</w:t>
            </w:r>
          </w:p>
        </w:tc>
        <w:tc>
          <w:tcPr>
            <w:tcW w:w="1614" w:type="dxa"/>
          </w:tcPr>
          <w:p w:rsidR="003A062F" w:rsidRDefault="003A062F">
            <w:pPr>
              <w:pStyle w:val="Standard1"/>
              <w:spacing w:before="0"/>
              <w:jc w:val="center"/>
              <w:rPr>
                <w:sz w:val="20"/>
                <w:lang w:val="en-US"/>
              </w:rPr>
            </w:pPr>
            <w:r>
              <w:rPr>
                <w:sz w:val="20"/>
                <w:lang w:val="en-US"/>
              </w:rPr>
              <w:t>B-ISDN</w:t>
            </w:r>
          </w:p>
          <w:p w:rsidR="000F1D9A" w:rsidRDefault="000F1D9A" w:rsidP="000F1D9A">
            <w:pPr>
              <w:pStyle w:val="Standard1"/>
              <w:spacing w:before="0"/>
              <w:jc w:val="center"/>
              <w:rPr>
                <w:sz w:val="20"/>
                <w:lang w:val="en-US"/>
              </w:rPr>
            </w:pPr>
            <w:r>
              <w:rPr>
                <w:sz w:val="20"/>
                <w:lang w:val="en-US"/>
              </w:rPr>
              <w:t>or</w:t>
            </w:r>
          </w:p>
          <w:p w:rsidR="000F1D9A" w:rsidRDefault="000F1D9A">
            <w:pPr>
              <w:pStyle w:val="Standard1"/>
              <w:spacing w:before="0"/>
              <w:jc w:val="center"/>
              <w:rPr>
                <w:sz w:val="20"/>
                <w:lang w:val="en-US"/>
              </w:rPr>
            </w:pPr>
            <w:r>
              <w:rPr>
                <w:sz w:val="20"/>
                <w:lang w:val="en-US"/>
              </w:rPr>
              <w:t>NGN (Rec. Y-2012)</w:t>
            </w:r>
          </w:p>
        </w:tc>
        <w:tc>
          <w:tcPr>
            <w:tcW w:w="1626" w:type="dxa"/>
          </w:tcPr>
          <w:p w:rsidR="003A062F" w:rsidRDefault="003A062F">
            <w:pPr>
              <w:pStyle w:val="Standard1"/>
              <w:spacing w:before="0"/>
              <w:jc w:val="center"/>
              <w:rPr>
                <w:sz w:val="20"/>
                <w:lang w:val="en-US"/>
              </w:rPr>
            </w:pPr>
            <w:r>
              <w:rPr>
                <w:sz w:val="20"/>
                <w:lang w:val="en-US"/>
              </w:rPr>
              <w:t>B-ISDN</w:t>
            </w:r>
          </w:p>
          <w:p w:rsidR="000F1D9A" w:rsidRDefault="000F1D9A" w:rsidP="000F1D9A">
            <w:pPr>
              <w:pStyle w:val="Standard1"/>
              <w:spacing w:before="0"/>
              <w:jc w:val="center"/>
              <w:rPr>
                <w:sz w:val="20"/>
                <w:lang w:val="en-US"/>
              </w:rPr>
            </w:pPr>
            <w:r>
              <w:rPr>
                <w:sz w:val="20"/>
                <w:lang w:val="en-US"/>
              </w:rPr>
              <w:t>or</w:t>
            </w:r>
          </w:p>
          <w:p w:rsidR="000F1D9A" w:rsidRDefault="000F1D9A">
            <w:pPr>
              <w:pStyle w:val="Standard1"/>
              <w:spacing w:before="0"/>
              <w:jc w:val="center"/>
              <w:rPr>
                <w:sz w:val="20"/>
                <w:lang w:val="en-US"/>
              </w:rPr>
            </w:pPr>
            <w:r>
              <w:rPr>
                <w:sz w:val="20"/>
                <w:lang w:val="en-US"/>
              </w:rPr>
              <w:t>NGN (Rec. Y-2012)</w:t>
            </w:r>
          </w:p>
        </w:tc>
        <w:tc>
          <w:tcPr>
            <w:tcW w:w="2222" w:type="dxa"/>
          </w:tcPr>
          <w:p w:rsidR="003A062F" w:rsidRDefault="003A062F">
            <w:pPr>
              <w:pStyle w:val="Standard1"/>
              <w:spacing w:before="0"/>
              <w:jc w:val="center"/>
              <w:rPr>
                <w:sz w:val="20"/>
                <w:lang w:val="en-US"/>
              </w:rPr>
            </w:pPr>
            <w:r>
              <w:rPr>
                <w:sz w:val="20"/>
                <w:lang w:val="en-US"/>
              </w:rPr>
              <w:t>N-ISDN</w:t>
            </w:r>
            <w:r>
              <w:rPr>
                <w:sz w:val="20"/>
                <w:lang w:val="en-US"/>
              </w:rPr>
              <w:br/>
              <w:t>or</w:t>
            </w:r>
            <w:r>
              <w:rPr>
                <w:sz w:val="20"/>
                <w:lang w:val="en-US"/>
              </w:rPr>
              <w:br/>
              <w:t>B-ISDN</w:t>
            </w:r>
          </w:p>
          <w:p w:rsidR="000F1D9A" w:rsidRDefault="000F1D9A" w:rsidP="000F1D9A">
            <w:pPr>
              <w:pStyle w:val="Standard1"/>
              <w:spacing w:before="0"/>
              <w:jc w:val="center"/>
              <w:rPr>
                <w:sz w:val="20"/>
                <w:lang w:val="en-US"/>
              </w:rPr>
            </w:pPr>
            <w:r>
              <w:rPr>
                <w:sz w:val="20"/>
                <w:lang w:val="en-US"/>
              </w:rPr>
              <w:t>or</w:t>
            </w:r>
          </w:p>
          <w:p w:rsidR="000F1D9A" w:rsidRDefault="000F1D9A">
            <w:pPr>
              <w:pStyle w:val="Standard1"/>
              <w:spacing w:before="0"/>
              <w:jc w:val="center"/>
              <w:rPr>
                <w:sz w:val="20"/>
                <w:lang w:val="en-US"/>
              </w:rPr>
            </w:pPr>
            <w:r>
              <w:rPr>
                <w:sz w:val="20"/>
                <w:lang w:val="en-US"/>
              </w:rPr>
              <w:t>NGN (Rec. Y-2012)</w:t>
            </w:r>
          </w:p>
        </w:tc>
        <w:tc>
          <w:tcPr>
            <w:tcW w:w="1828" w:type="dxa"/>
          </w:tcPr>
          <w:p w:rsidR="003A062F" w:rsidRDefault="003A062F">
            <w:pPr>
              <w:pStyle w:val="Standard1"/>
              <w:spacing w:before="0"/>
              <w:jc w:val="center"/>
              <w:rPr>
                <w:sz w:val="20"/>
                <w:lang w:val="en-US"/>
              </w:rPr>
            </w:pPr>
            <w:r>
              <w:rPr>
                <w:sz w:val="20"/>
                <w:lang w:val="en-US"/>
              </w:rPr>
              <w:t>B-ISDN</w:t>
            </w:r>
            <w:r>
              <w:rPr>
                <w:sz w:val="20"/>
                <w:lang w:val="en-US"/>
              </w:rPr>
              <w:br/>
              <w:t>or</w:t>
            </w:r>
            <w:r>
              <w:rPr>
                <w:sz w:val="20"/>
                <w:lang w:val="en-US"/>
              </w:rPr>
              <w:br/>
              <w:t xml:space="preserve">Existing </w:t>
            </w:r>
            <w:r>
              <w:rPr>
                <w:sz w:val="20"/>
                <w:lang w:val="en-US"/>
              </w:rPr>
              <w:br/>
              <w:t>(N-ISDN)</w:t>
            </w:r>
          </w:p>
          <w:p w:rsidR="000F1D9A" w:rsidRDefault="000F1D9A" w:rsidP="000F1D9A">
            <w:pPr>
              <w:pStyle w:val="Standard1"/>
              <w:spacing w:before="0"/>
              <w:jc w:val="center"/>
              <w:rPr>
                <w:sz w:val="20"/>
                <w:lang w:val="en-US"/>
              </w:rPr>
            </w:pPr>
            <w:r>
              <w:rPr>
                <w:sz w:val="20"/>
                <w:lang w:val="en-US"/>
              </w:rPr>
              <w:t>or</w:t>
            </w:r>
          </w:p>
          <w:p w:rsidR="000F1D9A" w:rsidRDefault="000F1D9A">
            <w:pPr>
              <w:pStyle w:val="Standard1"/>
              <w:spacing w:before="0"/>
              <w:jc w:val="center"/>
              <w:rPr>
                <w:sz w:val="20"/>
                <w:lang w:val="en-US"/>
              </w:rPr>
            </w:pPr>
            <w:r>
              <w:rPr>
                <w:sz w:val="20"/>
                <w:lang w:val="en-US"/>
              </w:rPr>
              <w:t>NGN (Rec. Y-2012)</w:t>
            </w:r>
          </w:p>
        </w:tc>
        <w:tc>
          <w:tcPr>
            <w:tcW w:w="1876" w:type="dxa"/>
          </w:tcPr>
          <w:p w:rsidR="003A062F" w:rsidRDefault="003A062F">
            <w:pPr>
              <w:pStyle w:val="Standard1"/>
              <w:spacing w:before="0"/>
              <w:rPr>
                <w:sz w:val="20"/>
                <w:lang w:val="en-US"/>
              </w:rPr>
            </w:pPr>
            <w:r>
              <w:rPr>
                <w:sz w:val="20"/>
                <w:lang w:val="en-US"/>
              </w:rPr>
              <w:t>a) POTS/FR/ATM</w:t>
            </w:r>
          </w:p>
          <w:p w:rsidR="003A062F" w:rsidRDefault="003A062F">
            <w:pPr>
              <w:pStyle w:val="Standard1"/>
              <w:spacing w:before="0"/>
              <w:rPr>
                <w:sz w:val="20"/>
                <w:lang w:val="en-US"/>
              </w:rPr>
            </w:pPr>
            <w:r>
              <w:rPr>
                <w:sz w:val="20"/>
                <w:lang w:val="en-US"/>
              </w:rPr>
              <w:t>b) ATM Backbone</w:t>
            </w:r>
          </w:p>
          <w:p w:rsidR="000F1D9A" w:rsidRDefault="000F1D9A" w:rsidP="000F1D9A">
            <w:pPr>
              <w:pStyle w:val="Standard1"/>
              <w:spacing w:before="0"/>
              <w:jc w:val="center"/>
              <w:rPr>
                <w:sz w:val="20"/>
                <w:lang w:val="en-US"/>
              </w:rPr>
            </w:pPr>
            <w:r>
              <w:rPr>
                <w:sz w:val="20"/>
                <w:lang w:val="en-US"/>
              </w:rPr>
              <w:t>or</w:t>
            </w:r>
          </w:p>
          <w:p w:rsidR="000F1D9A" w:rsidRDefault="000F1D9A">
            <w:pPr>
              <w:pStyle w:val="Standard1"/>
              <w:spacing w:before="0"/>
              <w:rPr>
                <w:sz w:val="20"/>
                <w:lang w:val="en-US"/>
              </w:rPr>
            </w:pPr>
            <w:r>
              <w:rPr>
                <w:sz w:val="20"/>
                <w:lang w:val="en-US"/>
              </w:rPr>
              <w:t>NGN (Rec. Y-2012)</w:t>
            </w:r>
          </w:p>
        </w:tc>
      </w:tr>
      <w:tr w:rsidR="003A062F">
        <w:trPr>
          <w:cantSplit/>
        </w:trPr>
        <w:tc>
          <w:tcPr>
            <w:tcW w:w="1296" w:type="dxa"/>
          </w:tcPr>
          <w:p w:rsidR="003A062F" w:rsidRDefault="003A062F">
            <w:pPr>
              <w:pStyle w:val="Standard1"/>
              <w:spacing w:before="0"/>
              <w:rPr>
                <w:b/>
                <w:sz w:val="20"/>
                <w:lang w:val="en-US"/>
              </w:rPr>
            </w:pPr>
            <w:r>
              <w:rPr>
                <w:b/>
                <w:sz w:val="20"/>
                <w:lang w:val="en-US"/>
              </w:rPr>
              <w:t>Access network</w:t>
            </w:r>
          </w:p>
        </w:tc>
        <w:tc>
          <w:tcPr>
            <w:tcW w:w="4140" w:type="dxa"/>
            <w:gridSpan w:val="2"/>
          </w:tcPr>
          <w:p w:rsidR="003A062F" w:rsidRDefault="003A062F">
            <w:pPr>
              <w:pStyle w:val="Standard1"/>
              <w:spacing w:before="0"/>
              <w:rPr>
                <w:sz w:val="20"/>
                <w:lang w:val="en-US"/>
              </w:rPr>
            </w:pPr>
            <w:r>
              <w:rPr>
                <w:sz w:val="20"/>
                <w:lang w:val="en-US"/>
              </w:rPr>
              <w:t xml:space="preserve">a) 1-way </w:t>
            </w:r>
            <w:r>
              <w:rPr>
                <w:sz w:val="20"/>
                <w:u w:val="single"/>
                <w:lang w:val="en-US"/>
              </w:rPr>
              <w:t>Cable</w:t>
            </w:r>
            <w:r w:rsidR="009C7521">
              <w:rPr>
                <w:sz w:val="20"/>
                <w:lang w:val="en-US"/>
              </w:rPr>
              <w:t xml:space="preserve"> </w:t>
            </w:r>
            <w:r>
              <w:rPr>
                <w:sz w:val="20"/>
                <w:u w:val="single"/>
                <w:lang w:val="en-US"/>
              </w:rPr>
              <w:t>Distribution Network</w:t>
            </w:r>
          </w:p>
          <w:p w:rsidR="003A062F" w:rsidRDefault="003A062F">
            <w:pPr>
              <w:pStyle w:val="Standard1"/>
              <w:spacing w:before="0"/>
              <w:rPr>
                <w:sz w:val="20"/>
                <w:lang w:val="en-US"/>
              </w:rPr>
            </w:pPr>
            <w:r>
              <w:rPr>
                <w:sz w:val="20"/>
                <w:lang w:val="en-US"/>
              </w:rPr>
              <w:t xml:space="preserve">b) 2-way </w:t>
            </w:r>
            <w:r>
              <w:rPr>
                <w:sz w:val="20"/>
                <w:u w:val="single"/>
                <w:lang w:val="en-US"/>
              </w:rPr>
              <w:t>Cable</w:t>
            </w:r>
            <w:r w:rsidR="009C7521">
              <w:rPr>
                <w:sz w:val="20"/>
                <w:u w:val="single"/>
                <w:lang w:val="en-US"/>
              </w:rPr>
              <w:t xml:space="preserve"> </w:t>
            </w:r>
            <w:r>
              <w:rPr>
                <w:sz w:val="20"/>
                <w:u w:val="single"/>
                <w:lang w:val="en-US"/>
              </w:rPr>
              <w:t>Distribution Network</w:t>
            </w:r>
          </w:p>
          <w:p w:rsidR="003A062F" w:rsidRDefault="009C7521">
            <w:pPr>
              <w:pStyle w:val="Standard1"/>
              <w:spacing w:before="0"/>
              <w:rPr>
                <w:sz w:val="20"/>
                <w:lang w:val="en-US"/>
              </w:rPr>
            </w:pPr>
            <w:r>
              <w:rPr>
                <w:sz w:val="20"/>
                <w:lang w:val="en-US"/>
              </w:rPr>
              <w:t xml:space="preserve">c) </w:t>
            </w:r>
            <w:r w:rsidR="003A062F">
              <w:rPr>
                <w:sz w:val="20"/>
                <w:lang w:val="en-US"/>
              </w:rPr>
              <w:t>DSB/terrestrial</w:t>
            </w:r>
            <w:r>
              <w:rPr>
                <w:sz w:val="20"/>
                <w:lang w:val="en-US"/>
              </w:rPr>
              <w:t xml:space="preserve"> </w:t>
            </w:r>
            <w:r w:rsidR="003A062F">
              <w:rPr>
                <w:sz w:val="20"/>
                <w:lang w:val="en-US"/>
              </w:rPr>
              <w:t>broadcasting in 1 a)</w:t>
            </w:r>
          </w:p>
        </w:tc>
        <w:tc>
          <w:tcPr>
            <w:tcW w:w="1614" w:type="dxa"/>
          </w:tcPr>
          <w:p w:rsidR="003A062F" w:rsidRDefault="003A062F">
            <w:pPr>
              <w:pStyle w:val="Standard1"/>
              <w:spacing w:before="0"/>
              <w:jc w:val="center"/>
              <w:rPr>
                <w:sz w:val="20"/>
                <w:lang w:val="en-US"/>
              </w:rPr>
            </w:pPr>
            <w:r>
              <w:rPr>
                <w:sz w:val="20"/>
                <w:u w:val="single"/>
                <w:lang w:val="en-US"/>
              </w:rPr>
              <w:t>ADSL/VDSL</w:t>
            </w:r>
          </w:p>
        </w:tc>
        <w:tc>
          <w:tcPr>
            <w:tcW w:w="1626" w:type="dxa"/>
          </w:tcPr>
          <w:p w:rsidR="003A062F" w:rsidRDefault="003A062F">
            <w:pPr>
              <w:pStyle w:val="Standard1"/>
              <w:spacing w:before="0"/>
              <w:ind w:left="288"/>
              <w:rPr>
                <w:sz w:val="20"/>
                <w:lang w:val="en-US"/>
              </w:rPr>
            </w:pPr>
            <w:r>
              <w:rPr>
                <w:sz w:val="20"/>
                <w:u w:val="single"/>
                <w:lang w:val="en-US"/>
              </w:rPr>
              <w:t>Fibre</w:t>
            </w:r>
            <w:r>
              <w:rPr>
                <w:sz w:val="20"/>
                <w:lang w:val="en-US"/>
              </w:rPr>
              <w:br/>
              <w:t>(Fibre to the curb/home)</w:t>
            </w:r>
          </w:p>
        </w:tc>
        <w:tc>
          <w:tcPr>
            <w:tcW w:w="2222" w:type="dxa"/>
          </w:tcPr>
          <w:p w:rsidR="003A062F" w:rsidRDefault="003A062F">
            <w:pPr>
              <w:pStyle w:val="Standard1"/>
              <w:spacing w:before="0"/>
              <w:rPr>
                <w:sz w:val="20"/>
                <w:lang w:val="en-US"/>
              </w:rPr>
            </w:pPr>
            <w:r>
              <w:rPr>
                <w:sz w:val="20"/>
                <w:u w:val="single"/>
                <w:lang w:val="en-US"/>
              </w:rPr>
              <w:t>Radio/Wireless</w:t>
            </w:r>
            <w:r>
              <w:rPr>
                <w:sz w:val="20"/>
                <w:lang w:val="en-US"/>
              </w:rPr>
              <w:br/>
              <w:t>for Voice/Data</w:t>
            </w:r>
          </w:p>
          <w:p w:rsidR="003A062F" w:rsidRDefault="003A062F">
            <w:pPr>
              <w:pStyle w:val="Standard1"/>
              <w:spacing w:before="0"/>
              <w:rPr>
                <w:sz w:val="20"/>
                <w:lang w:val="en-US"/>
              </w:rPr>
            </w:pPr>
            <w:r>
              <w:rPr>
                <w:sz w:val="20"/>
                <w:lang w:val="en-US"/>
              </w:rPr>
              <w:t>Cable for a) Video</w:t>
            </w:r>
          </w:p>
        </w:tc>
        <w:tc>
          <w:tcPr>
            <w:tcW w:w="1828" w:type="dxa"/>
          </w:tcPr>
          <w:p w:rsidR="003A062F" w:rsidRDefault="003A062F">
            <w:pPr>
              <w:pStyle w:val="Standard1"/>
              <w:spacing w:before="0"/>
              <w:jc w:val="center"/>
              <w:rPr>
                <w:sz w:val="20"/>
                <w:lang w:val="en-US"/>
              </w:rPr>
            </w:pPr>
            <w:r>
              <w:rPr>
                <w:sz w:val="20"/>
                <w:lang w:val="en-US"/>
              </w:rPr>
              <w:t>Satellite</w:t>
            </w:r>
          </w:p>
        </w:tc>
        <w:tc>
          <w:tcPr>
            <w:tcW w:w="1876" w:type="dxa"/>
          </w:tcPr>
          <w:p w:rsidR="003A062F" w:rsidRDefault="003A062F" w:rsidP="00C705CA">
            <w:pPr>
              <w:pStyle w:val="Standard1"/>
              <w:tabs>
                <w:tab w:val="clear" w:pos="1191"/>
                <w:tab w:val="clear" w:pos="1588"/>
              </w:tabs>
              <w:spacing w:before="0"/>
              <w:ind w:left="216" w:hanging="216"/>
              <w:rPr>
                <w:sz w:val="20"/>
                <w:lang w:val="en-US"/>
              </w:rPr>
            </w:pPr>
            <w:r>
              <w:rPr>
                <w:sz w:val="20"/>
                <w:lang w:val="en-US"/>
              </w:rPr>
              <w:t>a)ADSL/VDSL</w:t>
            </w:r>
          </w:p>
          <w:p w:rsidR="003A062F" w:rsidRDefault="003A062F">
            <w:pPr>
              <w:pStyle w:val="Standard1"/>
              <w:spacing w:before="0"/>
              <w:ind w:left="216" w:hanging="216"/>
              <w:rPr>
                <w:sz w:val="20"/>
                <w:lang w:val="en-US"/>
              </w:rPr>
            </w:pPr>
            <w:r>
              <w:rPr>
                <w:sz w:val="20"/>
                <w:lang w:val="en-US"/>
              </w:rPr>
              <w:t>b) PSTN/ISDN, HFC, PON</w:t>
            </w:r>
          </w:p>
          <w:p w:rsidR="003A062F" w:rsidRDefault="003A062F">
            <w:pPr>
              <w:pStyle w:val="Standard1"/>
              <w:spacing w:before="0"/>
              <w:ind w:left="216" w:hanging="216"/>
              <w:rPr>
                <w:sz w:val="20"/>
                <w:lang w:val="en-US"/>
              </w:rPr>
            </w:pPr>
            <w:r>
              <w:rPr>
                <w:sz w:val="20"/>
                <w:lang w:val="en-US"/>
              </w:rPr>
              <w:t>c) Fixed wireless Access</w:t>
            </w:r>
          </w:p>
        </w:tc>
      </w:tr>
      <w:tr w:rsidR="003A062F">
        <w:trPr>
          <w:cantSplit/>
        </w:trPr>
        <w:tc>
          <w:tcPr>
            <w:tcW w:w="1296" w:type="dxa"/>
          </w:tcPr>
          <w:p w:rsidR="003A062F" w:rsidRDefault="003A062F">
            <w:pPr>
              <w:pStyle w:val="Standard1"/>
              <w:spacing w:before="0"/>
              <w:rPr>
                <w:b/>
                <w:sz w:val="20"/>
                <w:lang w:val="en-US"/>
              </w:rPr>
            </w:pPr>
            <w:r>
              <w:rPr>
                <w:b/>
                <w:sz w:val="20"/>
                <w:lang w:val="en-US"/>
              </w:rPr>
              <w:t>CPN</w:t>
            </w:r>
          </w:p>
        </w:tc>
        <w:tc>
          <w:tcPr>
            <w:tcW w:w="4140" w:type="dxa"/>
            <w:gridSpan w:val="2"/>
          </w:tcPr>
          <w:p w:rsidR="003A062F" w:rsidRDefault="003A062F">
            <w:pPr>
              <w:pStyle w:val="Standard1"/>
              <w:spacing w:before="0"/>
              <w:rPr>
                <w:sz w:val="20"/>
                <w:lang w:val="en-US"/>
              </w:rPr>
            </w:pPr>
            <w:r>
              <w:rPr>
                <w:sz w:val="20"/>
                <w:lang w:val="en-US"/>
              </w:rPr>
              <w:t>Access Unit TV, PC, Phone</w:t>
            </w:r>
          </w:p>
        </w:tc>
        <w:tc>
          <w:tcPr>
            <w:tcW w:w="1614" w:type="dxa"/>
          </w:tcPr>
          <w:p w:rsidR="003A062F" w:rsidRDefault="003A062F">
            <w:pPr>
              <w:pStyle w:val="Standard1"/>
              <w:spacing w:before="0"/>
              <w:rPr>
                <w:sz w:val="20"/>
                <w:lang w:val="en-US"/>
              </w:rPr>
            </w:pPr>
            <w:r>
              <w:rPr>
                <w:sz w:val="20"/>
                <w:lang w:val="en-US"/>
              </w:rPr>
              <w:t>Access Unit</w:t>
            </w:r>
            <w:r>
              <w:rPr>
                <w:sz w:val="20"/>
                <w:lang w:val="en-US"/>
              </w:rPr>
              <w:br/>
              <w:t>TV, PC, Phone</w:t>
            </w:r>
          </w:p>
        </w:tc>
        <w:tc>
          <w:tcPr>
            <w:tcW w:w="1626" w:type="dxa"/>
          </w:tcPr>
          <w:p w:rsidR="003A062F" w:rsidRDefault="003A062F">
            <w:pPr>
              <w:pStyle w:val="Standard1"/>
              <w:spacing w:before="0"/>
              <w:rPr>
                <w:sz w:val="20"/>
                <w:lang w:val="en-US"/>
              </w:rPr>
            </w:pPr>
            <w:r>
              <w:rPr>
                <w:sz w:val="20"/>
                <w:lang w:val="en-US"/>
              </w:rPr>
              <w:t>Access Unit</w:t>
            </w:r>
            <w:r>
              <w:rPr>
                <w:sz w:val="20"/>
                <w:lang w:val="en-US"/>
              </w:rPr>
              <w:br/>
              <w:t>TV, PC, Phone</w:t>
            </w:r>
          </w:p>
        </w:tc>
        <w:tc>
          <w:tcPr>
            <w:tcW w:w="2222" w:type="dxa"/>
          </w:tcPr>
          <w:p w:rsidR="003A062F" w:rsidRDefault="003A062F">
            <w:pPr>
              <w:pStyle w:val="Standard1"/>
              <w:spacing w:before="0"/>
              <w:rPr>
                <w:sz w:val="20"/>
                <w:lang w:val="en-US"/>
              </w:rPr>
            </w:pPr>
            <w:r>
              <w:rPr>
                <w:sz w:val="20"/>
                <w:lang w:val="en-US"/>
              </w:rPr>
              <w:t>Access Unit</w:t>
            </w:r>
            <w:r>
              <w:rPr>
                <w:sz w:val="20"/>
                <w:lang w:val="en-US"/>
              </w:rPr>
              <w:br/>
              <w:t>TV, PC, Phone, wireless Phone</w:t>
            </w:r>
          </w:p>
        </w:tc>
        <w:tc>
          <w:tcPr>
            <w:tcW w:w="1828" w:type="dxa"/>
          </w:tcPr>
          <w:p w:rsidR="003A062F" w:rsidRDefault="003A062F">
            <w:pPr>
              <w:pStyle w:val="Standard1"/>
              <w:spacing w:before="0"/>
              <w:rPr>
                <w:sz w:val="20"/>
                <w:lang w:val="en-US"/>
              </w:rPr>
            </w:pPr>
            <w:r>
              <w:rPr>
                <w:sz w:val="20"/>
                <w:lang w:val="en-US"/>
              </w:rPr>
              <w:t>Access Unit</w:t>
            </w:r>
            <w:r>
              <w:rPr>
                <w:sz w:val="20"/>
                <w:lang w:val="en-US"/>
              </w:rPr>
              <w:br/>
              <w:t>TV, PC, Phone</w:t>
            </w:r>
          </w:p>
        </w:tc>
        <w:tc>
          <w:tcPr>
            <w:tcW w:w="1876" w:type="dxa"/>
          </w:tcPr>
          <w:p w:rsidR="003A062F" w:rsidRDefault="003A062F">
            <w:pPr>
              <w:pStyle w:val="Standard1"/>
              <w:spacing w:before="0"/>
              <w:rPr>
                <w:sz w:val="20"/>
                <w:lang w:val="en-US"/>
              </w:rPr>
            </w:pPr>
            <w:r>
              <w:rPr>
                <w:sz w:val="20"/>
                <w:lang w:val="en-US"/>
              </w:rPr>
              <w:t>Access Unit</w:t>
            </w:r>
            <w:r>
              <w:rPr>
                <w:sz w:val="20"/>
                <w:lang w:val="en-US"/>
              </w:rPr>
              <w:br/>
              <w:t>TV, PC, Phone</w:t>
            </w:r>
          </w:p>
        </w:tc>
      </w:tr>
      <w:tr w:rsidR="003A062F">
        <w:trPr>
          <w:cantSplit/>
        </w:trPr>
        <w:tc>
          <w:tcPr>
            <w:tcW w:w="1296" w:type="dxa"/>
          </w:tcPr>
          <w:p w:rsidR="003A062F" w:rsidRDefault="003A062F">
            <w:pPr>
              <w:pStyle w:val="Standard1"/>
              <w:spacing w:before="0"/>
              <w:rPr>
                <w:b/>
                <w:sz w:val="20"/>
                <w:lang w:val="en-US"/>
              </w:rPr>
            </w:pPr>
            <w:r>
              <w:rPr>
                <w:b/>
                <w:sz w:val="20"/>
                <w:lang w:val="en-US"/>
              </w:rPr>
              <w:t>Information Flow</w:t>
            </w:r>
          </w:p>
        </w:tc>
        <w:tc>
          <w:tcPr>
            <w:tcW w:w="4140" w:type="dxa"/>
            <w:gridSpan w:val="2"/>
          </w:tcPr>
          <w:p w:rsidR="003A062F" w:rsidRPr="009C7521" w:rsidRDefault="003A062F" w:rsidP="009C7521">
            <w:pPr>
              <w:pStyle w:val="Standard1"/>
              <w:spacing w:before="0" w:after="120"/>
              <w:rPr>
                <w:sz w:val="20"/>
                <w:lang w:val="en-US"/>
              </w:rPr>
            </w:pPr>
            <w:r w:rsidRPr="009C7521">
              <w:rPr>
                <w:sz w:val="20"/>
                <w:lang w:val="en-US"/>
              </w:rPr>
              <w:t>a) Video Distribution</w:t>
            </w:r>
            <w:r w:rsidR="009C7521">
              <w:rPr>
                <w:sz w:val="20"/>
                <w:lang w:val="en-US"/>
              </w:rPr>
              <w:t xml:space="preserve"> </w:t>
            </w:r>
            <w:r w:rsidRPr="009C7521">
              <w:rPr>
                <w:sz w:val="20"/>
                <w:lang w:val="en-US"/>
              </w:rPr>
              <w:t>over 1-way cable network,</w:t>
            </w:r>
            <w:r w:rsidR="009C7521">
              <w:rPr>
                <w:sz w:val="20"/>
                <w:lang w:val="en-US"/>
              </w:rPr>
              <w:t xml:space="preserve"> </w:t>
            </w:r>
            <w:r w:rsidRPr="009C7521">
              <w:rPr>
                <w:sz w:val="20"/>
                <w:lang w:val="en-US"/>
              </w:rPr>
              <w:t>return via PSTN/ISDN</w:t>
            </w:r>
          </w:p>
        </w:tc>
        <w:tc>
          <w:tcPr>
            <w:tcW w:w="1614" w:type="dxa"/>
          </w:tcPr>
          <w:p w:rsidR="003A062F" w:rsidRDefault="003A062F">
            <w:pPr>
              <w:pStyle w:val="Standard1"/>
              <w:spacing w:before="0"/>
              <w:rPr>
                <w:sz w:val="20"/>
                <w:lang w:val="en-US"/>
              </w:rPr>
            </w:pPr>
          </w:p>
        </w:tc>
        <w:tc>
          <w:tcPr>
            <w:tcW w:w="1626" w:type="dxa"/>
          </w:tcPr>
          <w:p w:rsidR="003A062F" w:rsidRDefault="003A062F">
            <w:pPr>
              <w:pStyle w:val="Standard1"/>
              <w:spacing w:before="0"/>
              <w:rPr>
                <w:sz w:val="20"/>
                <w:lang w:val="en-US"/>
              </w:rPr>
            </w:pPr>
          </w:p>
        </w:tc>
        <w:tc>
          <w:tcPr>
            <w:tcW w:w="2222" w:type="dxa"/>
          </w:tcPr>
          <w:p w:rsidR="003A062F" w:rsidRDefault="003A062F">
            <w:pPr>
              <w:pStyle w:val="Standard1"/>
              <w:spacing w:before="0"/>
              <w:rPr>
                <w:sz w:val="20"/>
                <w:lang w:val="en-US"/>
              </w:rPr>
            </w:pPr>
            <w:r>
              <w:rPr>
                <w:sz w:val="20"/>
                <w:lang w:val="en-US"/>
              </w:rPr>
              <w:t>2-way wireless</w:t>
            </w:r>
          </w:p>
        </w:tc>
        <w:tc>
          <w:tcPr>
            <w:tcW w:w="1828" w:type="dxa"/>
          </w:tcPr>
          <w:p w:rsidR="003A062F" w:rsidRDefault="003A062F">
            <w:pPr>
              <w:pStyle w:val="Standard1"/>
              <w:spacing w:before="0"/>
              <w:rPr>
                <w:sz w:val="20"/>
                <w:lang w:val="en-US"/>
              </w:rPr>
            </w:pPr>
            <w:r>
              <w:rPr>
                <w:sz w:val="20"/>
                <w:lang w:val="en-US"/>
              </w:rPr>
              <w:t>2-way satellite</w:t>
            </w:r>
          </w:p>
        </w:tc>
        <w:tc>
          <w:tcPr>
            <w:tcW w:w="1876" w:type="dxa"/>
          </w:tcPr>
          <w:p w:rsidR="003A062F" w:rsidRDefault="003A062F">
            <w:pPr>
              <w:pStyle w:val="Standard1"/>
              <w:spacing w:before="0"/>
              <w:rPr>
                <w:sz w:val="20"/>
                <w:lang w:val="en-US"/>
              </w:rPr>
            </w:pPr>
          </w:p>
        </w:tc>
      </w:tr>
    </w:tbl>
    <w:p w:rsidR="003A062F" w:rsidRDefault="003A062F">
      <w:pPr>
        <w:widowControl w:val="0"/>
        <w:rPr>
          <w:lang w:val="en-US"/>
        </w:rPr>
        <w:sectPr w:rsidR="003A062F" w:rsidSect="003D7510">
          <w:pgSz w:w="16840" w:h="11907" w:orient="landscape" w:code="9"/>
          <w:pgMar w:top="1417" w:right="1134" w:bottom="1417" w:left="1134" w:header="720" w:footer="720" w:gutter="0"/>
          <w:cols w:space="720"/>
          <w:docGrid w:linePitch="326"/>
        </w:sectPr>
      </w:pPr>
    </w:p>
    <w:p w:rsidR="003A062F" w:rsidRDefault="003A062F">
      <w:pPr>
        <w:pStyle w:val="Heading1"/>
        <w:keepNext w:val="0"/>
        <w:keepLines w:val="0"/>
        <w:widowControl w:val="0"/>
        <w:rPr>
          <w:lang w:val="en-US"/>
        </w:rPr>
      </w:pPr>
      <w:bookmarkStart w:id="70" w:name="_Toc479830594"/>
      <w:bookmarkStart w:id="71" w:name="_Toc480262076"/>
      <w:bookmarkStart w:id="72" w:name="_Toc482087551"/>
      <w:bookmarkStart w:id="73" w:name="_Toc528396612"/>
      <w:bookmarkStart w:id="74" w:name="_Toc361761738"/>
      <w:r>
        <w:rPr>
          <w:lang w:val="en-US"/>
        </w:rPr>
        <w:lastRenderedPageBreak/>
        <w:t>11.</w:t>
      </w:r>
      <w:r>
        <w:rPr>
          <w:lang w:val="en-US"/>
        </w:rPr>
        <w:tab/>
        <w:t>Overview of existing standards and activity</w:t>
      </w:r>
      <w:bookmarkEnd w:id="70"/>
      <w:bookmarkEnd w:id="71"/>
      <w:bookmarkEnd w:id="72"/>
      <w:bookmarkEnd w:id="73"/>
      <w:bookmarkEnd w:id="74"/>
    </w:p>
    <w:p w:rsidR="003A062F" w:rsidRDefault="003A062F">
      <w:pPr>
        <w:widowControl w:val="0"/>
        <w:rPr>
          <w:lang w:val="en-US"/>
        </w:rPr>
      </w:pPr>
      <w:r>
        <w:rPr>
          <w:lang w:val="en-US"/>
        </w:rPr>
        <w:t xml:space="preserve">In order determine the standardization needs for ANT, a matrix of ANT-related standards was developed from known public lists inputs from other ITU Study Groups, other standards development organizations (SDOs), Forums &amp; consortia. The matrix is organized, as seen in the sample format of Figure 3, by Standards body and then by designation. This enables quick location of specific standards. Each standard is categorized by marking its type according to the code in Figure 3 and further refined by identifying each scenario from Annex 1 associated with the particular standard. This structure enables a user of this plan a straight forward way to obtain a listing of standards relevant to a particular topic </w:t>
      </w:r>
      <w:r w:rsidRPr="00A32FD6">
        <w:rPr>
          <w:highlight w:val="yellow"/>
          <w:lang w:val="en-US"/>
        </w:rPr>
        <w:t>(e.g. user interface for CATV access)</w:t>
      </w:r>
      <w:r>
        <w:rPr>
          <w:lang w:val="en-US"/>
        </w:rPr>
        <w:t>. The current matrix is reported in Annex 2.  The matrix will be updated through liaison to ITU-T, ITU-R, and standards organizations outside the ITU. It is planned to eventually replace this manual method for presenting the matrix of standards with a web-based approach where a user could click on a portion of a scenario and immediately obtain a list of relevant standards (or discover that relevant standards did not exist).</w:t>
      </w:r>
    </w:p>
    <w:p w:rsidR="003A062F" w:rsidRDefault="003A062F">
      <w:pPr>
        <w:pStyle w:val="Header"/>
        <w:widowControl w:val="0"/>
        <w:rPr>
          <w:lang w:val="en-US"/>
        </w:rPr>
      </w:pPr>
    </w:p>
    <w:tbl>
      <w:tblPr>
        <w:tblW w:w="0" w:type="auto"/>
        <w:tblLayout w:type="fixed"/>
        <w:tblCellMar>
          <w:left w:w="36" w:type="dxa"/>
          <w:right w:w="36" w:type="dxa"/>
        </w:tblCellMar>
        <w:tblLook w:val="0000" w:firstRow="0" w:lastRow="0" w:firstColumn="0" w:lastColumn="0" w:noHBand="0" w:noVBand="0"/>
      </w:tblPr>
      <w:tblGrid>
        <w:gridCol w:w="9126"/>
      </w:tblGrid>
      <w:tr w:rsidR="003A062F">
        <w:trPr>
          <w:cantSplit/>
          <w:tblHeader/>
        </w:trPr>
        <w:tc>
          <w:tcPr>
            <w:tcW w:w="9126" w:type="dxa"/>
          </w:tcPr>
          <w:p w:rsidR="003A062F" w:rsidRDefault="003A062F">
            <w:pPr>
              <w:pStyle w:val="Standard1"/>
              <w:suppressLineNumbers/>
              <w:suppressAutoHyphens/>
              <w:spacing w:after="120"/>
              <w:jc w:val="center"/>
              <w:rPr>
                <w:b/>
                <w:sz w:val="20"/>
                <w:lang w:val="en-US"/>
              </w:rPr>
            </w:pPr>
            <w:r>
              <w:rPr>
                <w:b/>
                <w:lang w:val="en-US"/>
              </w:rPr>
              <w:t>Organization of ANT Relevant Standards by Type and Scenario Reference</w:t>
            </w:r>
          </w:p>
          <w:p w:rsidR="003A062F" w:rsidRDefault="003A062F">
            <w:pPr>
              <w:pStyle w:val="FP"/>
              <w:suppressLineNumbers/>
              <w:tabs>
                <w:tab w:val="left" w:pos="1080"/>
              </w:tabs>
              <w:suppressAutoHyphens/>
              <w:spacing w:line="240" w:lineRule="auto"/>
              <w:rPr>
                <w:rFonts w:ascii="Times New Roman" w:hAnsi="Times New Roman"/>
                <w:lang w:val="en-US"/>
              </w:rPr>
            </w:pPr>
            <w:r>
              <w:rPr>
                <w:rFonts w:ascii="Times New Roman" w:hAnsi="Times New Roman"/>
                <w:lang w:val="en-US"/>
              </w:rPr>
              <w:t>Classification:</w:t>
            </w:r>
            <w:r>
              <w:rPr>
                <w:rFonts w:ascii="Times New Roman" w:hAnsi="Times New Roman"/>
                <w:lang w:val="en-US"/>
              </w:rPr>
              <w:tab/>
              <w:t xml:space="preserve"> G= General; O= Overview; A= Architecture; Q= Network Management Access</w:t>
            </w:r>
          </w:p>
          <w:p w:rsidR="003A062F" w:rsidRDefault="003A062F">
            <w:pPr>
              <w:pStyle w:val="FP"/>
              <w:suppressLineNumbers/>
              <w:tabs>
                <w:tab w:val="left" w:pos="1170"/>
              </w:tabs>
              <w:suppressAutoHyphens/>
              <w:spacing w:line="240" w:lineRule="auto"/>
              <w:rPr>
                <w:rFonts w:ascii="Times New Roman" w:hAnsi="Times New Roman"/>
                <w:lang w:val="en-US"/>
              </w:rPr>
            </w:pPr>
            <w:r>
              <w:rPr>
                <w:rFonts w:ascii="Times New Roman" w:hAnsi="Times New Roman"/>
                <w:lang w:val="en-US"/>
              </w:rPr>
              <w:t>Medium:</w:t>
            </w:r>
            <w:r>
              <w:rPr>
                <w:rFonts w:ascii="Times New Roman" w:hAnsi="Times New Roman"/>
                <w:lang w:val="en-US"/>
              </w:rPr>
              <w:tab/>
              <w:t>F= Fiber; C= COAX; P= Twisted pair; A= Wireless</w:t>
            </w:r>
          </w:p>
          <w:p w:rsidR="003A062F" w:rsidRDefault="003A062F">
            <w:pPr>
              <w:pStyle w:val="FP"/>
              <w:suppressLineNumbers/>
              <w:tabs>
                <w:tab w:val="left" w:pos="1170"/>
              </w:tabs>
              <w:suppressAutoHyphens/>
              <w:spacing w:line="240" w:lineRule="auto"/>
              <w:ind w:left="1166" w:hanging="1166"/>
              <w:rPr>
                <w:rFonts w:ascii="Times New Roman" w:hAnsi="Times New Roman"/>
                <w:lang w:val="en-US"/>
              </w:rPr>
            </w:pPr>
            <w:r>
              <w:rPr>
                <w:rFonts w:ascii="Times New Roman" w:hAnsi="Times New Roman"/>
                <w:lang w:val="en-US"/>
              </w:rPr>
              <w:t xml:space="preserve">Interface: </w:t>
            </w:r>
            <w:r>
              <w:rPr>
                <w:rFonts w:ascii="Times New Roman" w:hAnsi="Times New Roman"/>
                <w:lang w:val="en-US"/>
              </w:rPr>
              <w:tab/>
              <w:t xml:space="preserve">J= User/Access Network; H= Service Node/Access Network; </w:t>
            </w:r>
            <w:r>
              <w:rPr>
                <w:rFonts w:ascii="Times New Roman" w:hAnsi="Times New Roman"/>
                <w:lang w:val="en-US"/>
              </w:rPr>
              <w:br/>
              <w:t>B= Direct Server/Access Network; W= User/Wireless Access Network</w:t>
            </w:r>
          </w:p>
        </w:tc>
      </w:tr>
    </w:tbl>
    <w:p w:rsidR="003A062F" w:rsidRDefault="003A062F">
      <w:pPr>
        <w:pStyle w:val="Standard1"/>
        <w:rPr>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37" w:type="dxa"/>
          <w:right w:w="37" w:type="dxa"/>
        </w:tblCellMar>
        <w:tblLook w:val="0000" w:firstRow="0" w:lastRow="0" w:firstColumn="0" w:lastColumn="0" w:noHBand="0" w:noVBand="0"/>
      </w:tblPr>
      <w:tblGrid>
        <w:gridCol w:w="756"/>
        <w:gridCol w:w="1170"/>
        <w:gridCol w:w="1090"/>
        <w:gridCol w:w="592"/>
        <w:gridCol w:w="404"/>
        <w:gridCol w:w="404"/>
        <w:gridCol w:w="404"/>
        <w:gridCol w:w="404"/>
        <w:gridCol w:w="404"/>
        <w:gridCol w:w="404"/>
        <w:gridCol w:w="404"/>
        <w:gridCol w:w="402"/>
        <w:gridCol w:w="406"/>
        <w:gridCol w:w="404"/>
        <w:gridCol w:w="404"/>
        <w:gridCol w:w="404"/>
        <w:gridCol w:w="798"/>
      </w:tblGrid>
      <w:tr w:rsidR="003A062F">
        <w:trPr>
          <w:cantSplit/>
          <w:trHeight w:val="240"/>
        </w:trPr>
        <w:tc>
          <w:tcPr>
            <w:tcW w:w="756" w:type="dxa"/>
            <w:tcBorders>
              <w:top w:val="single" w:sz="18" w:space="0" w:color="auto"/>
              <w:left w:val="single" w:sz="18" w:space="0" w:color="auto"/>
            </w:tcBorders>
          </w:tcPr>
          <w:p w:rsidR="003A062F" w:rsidRDefault="003A062F">
            <w:pPr>
              <w:pStyle w:val="Standard1"/>
              <w:jc w:val="center"/>
              <w:rPr>
                <w:b/>
                <w:sz w:val="22"/>
                <w:lang w:val="en-US"/>
              </w:rPr>
            </w:pPr>
            <w:r>
              <w:rPr>
                <w:b/>
                <w:sz w:val="22"/>
                <w:lang w:val="en-US"/>
              </w:rPr>
              <w:t>Stds. Body</w:t>
            </w:r>
          </w:p>
        </w:tc>
        <w:tc>
          <w:tcPr>
            <w:tcW w:w="1170" w:type="dxa"/>
            <w:tcBorders>
              <w:top w:val="single" w:sz="18" w:space="0" w:color="auto"/>
              <w:left w:val="nil"/>
            </w:tcBorders>
          </w:tcPr>
          <w:p w:rsidR="003A062F" w:rsidRDefault="003A062F">
            <w:pPr>
              <w:pStyle w:val="Standard1"/>
              <w:jc w:val="center"/>
              <w:rPr>
                <w:b/>
                <w:sz w:val="22"/>
                <w:lang w:val="en-US"/>
              </w:rPr>
            </w:pPr>
            <w:r>
              <w:rPr>
                <w:b/>
                <w:sz w:val="22"/>
                <w:lang w:val="en-US"/>
              </w:rPr>
              <w:t>Number</w:t>
            </w:r>
          </w:p>
        </w:tc>
        <w:tc>
          <w:tcPr>
            <w:tcW w:w="1090" w:type="dxa"/>
            <w:tcBorders>
              <w:top w:val="single" w:sz="18" w:space="0" w:color="auto"/>
              <w:left w:val="nil"/>
            </w:tcBorders>
          </w:tcPr>
          <w:p w:rsidR="003A062F" w:rsidRDefault="003A062F">
            <w:pPr>
              <w:pStyle w:val="Header"/>
              <w:widowControl w:val="0"/>
              <w:spacing w:after="120"/>
              <w:rPr>
                <w:b/>
                <w:lang w:val="en-US"/>
              </w:rPr>
            </w:pPr>
            <w:r>
              <w:rPr>
                <w:b/>
                <w:lang w:val="en-US"/>
              </w:rPr>
              <w:t>Title</w:t>
            </w:r>
          </w:p>
        </w:tc>
        <w:tc>
          <w:tcPr>
            <w:tcW w:w="592" w:type="dxa"/>
            <w:tcBorders>
              <w:top w:val="single" w:sz="18" w:space="0" w:color="auto"/>
              <w:left w:val="nil"/>
            </w:tcBorders>
          </w:tcPr>
          <w:p w:rsidR="003A062F" w:rsidRDefault="003A062F">
            <w:pPr>
              <w:pStyle w:val="Standard1"/>
              <w:jc w:val="center"/>
              <w:rPr>
                <w:b/>
                <w:sz w:val="22"/>
                <w:lang w:val="en-US"/>
              </w:rPr>
            </w:pPr>
            <w:r>
              <w:rPr>
                <w:b/>
                <w:sz w:val="22"/>
                <w:lang w:val="en-US"/>
              </w:rPr>
              <w:t>Scen.</w:t>
            </w:r>
          </w:p>
          <w:p w:rsidR="003A062F" w:rsidRDefault="003A062F">
            <w:pPr>
              <w:pStyle w:val="Standard1"/>
              <w:jc w:val="center"/>
              <w:rPr>
                <w:b/>
                <w:sz w:val="22"/>
                <w:lang w:val="en-US"/>
              </w:rPr>
            </w:pPr>
            <w:r>
              <w:rPr>
                <w:b/>
                <w:sz w:val="22"/>
                <w:lang w:val="en-US"/>
              </w:rPr>
              <w:t>Ref.</w:t>
            </w:r>
          </w:p>
        </w:tc>
        <w:tc>
          <w:tcPr>
            <w:tcW w:w="1616" w:type="dxa"/>
            <w:gridSpan w:val="4"/>
            <w:tcBorders>
              <w:top w:val="single" w:sz="18" w:space="0" w:color="auto"/>
              <w:left w:val="nil"/>
            </w:tcBorders>
          </w:tcPr>
          <w:p w:rsidR="003A062F" w:rsidRDefault="003A062F">
            <w:pPr>
              <w:pStyle w:val="Standard1"/>
              <w:jc w:val="center"/>
              <w:rPr>
                <w:b/>
                <w:sz w:val="22"/>
                <w:lang w:val="en-US"/>
              </w:rPr>
            </w:pPr>
            <w:r>
              <w:rPr>
                <w:b/>
                <w:sz w:val="22"/>
                <w:lang w:val="en-US"/>
              </w:rPr>
              <w:t xml:space="preserve">Classification </w:t>
            </w:r>
          </w:p>
        </w:tc>
        <w:tc>
          <w:tcPr>
            <w:tcW w:w="1614" w:type="dxa"/>
            <w:gridSpan w:val="4"/>
            <w:tcBorders>
              <w:top w:val="single" w:sz="18" w:space="0" w:color="auto"/>
              <w:left w:val="nil"/>
            </w:tcBorders>
          </w:tcPr>
          <w:p w:rsidR="003A062F" w:rsidRDefault="003A062F">
            <w:pPr>
              <w:pStyle w:val="Standard1"/>
              <w:jc w:val="center"/>
              <w:rPr>
                <w:b/>
                <w:sz w:val="22"/>
                <w:lang w:val="en-US"/>
              </w:rPr>
            </w:pPr>
            <w:r>
              <w:rPr>
                <w:b/>
                <w:sz w:val="22"/>
                <w:lang w:val="en-US"/>
              </w:rPr>
              <w:t>Medium</w:t>
            </w:r>
          </w:p>
        </w:tc>
        <w:tc>
          <w:tcPr>
            <w:tcW w:w="1618" w:type="dxa"/>
            <w:gridSpan w:val="4"/>
            <w:tcBorders>
              <w:top w:val="single" w:sz="18" w:space="0" w:color="auto"/>
              <w:left w:val="nil"/>
            </w:tcBorders>
          </w:tcPr>
          <w:p w:rsidR="003A062F" w:rsidRDefault="003A062F">
            <w:pPr>
              <w:pStyle w:val="Standard1"/>
              <w:jc w:val="center"/>
              <w:rPr>
                <w:b/>
                <w:sz w:val="22"/>
                <w:lang w:val="en-US"/>
              </w:rPr>
            </w:pPr>
            <w:r>
              <w:rPr>
                <w:b/>
                <w:sz w:val="22"/>
                <w:lang w:val="en-US"/>
              </w:rPr>
              <w:t>Interfaces</w:t>
            </w:r>
          </w:p>
        </w:tc>
        <w:tc>
          <w:tcPr>
            <w:tcW w:w="798" w:type="dxa"/>
            <w:tcBorders>
              <w:top w:val="single" w:sz="18" w:space="0" w:color="auto"/>
              <w:left w:val="nil"/>
              <w:right w:val="single" w:sz="18" w:space="0" w:color="auto"/>
            </w:tcBorders>
          </w:tcPr>
          <w:p w:rsidR="003A062F" w:rsidRDefault="003A062F">
            <w:pPr>
              <w:pStyle w:val="Standard1"/>
              <w:jc w:val="center"/>
              <w:rPr>
                <w:b/>
                <w:sz w:val="22"/>
                <w:lang w:val="en-US"/>
              </w:rPr>
            </w:pPr>
            <w:r>
              <w:rPr>
                <w:b/>
                <w:sz w:val="22"/>
                <w:lang w:val="en-US"/>
              </w:rPr>
              <w:t>Public. Date</w:t>
            </w:r>
          </w:p>
        </w:tc>
      </w:tr>
      <w:tr w:rsidR="003A062F">
        <w:tblPrEx>
          <w:tblCellMar>
            <w:left w:w="36" w:type="dxa"/>
            <w:right w:w="36" w:type="dxa"/>
          </w:tblCellMar>
        </w:tblPrEx>
        <w:trPr>
          <w:cantSplit/>
          <w:trHeight w:val="240"/>
        </w:trPr>
        <w:tc>
          <w:tcPr>
            <w:tcW w:w="756" w:type="dxa"/>
            <w:tcBorders>
              <w:top w:val="nil"/>
              <w:left w:val="single" w:sz="18" w:space="0" w:color="auto"/>
            </w:tcBorders>
          </w:tcPr>
          <w:p w:rsidR="003A062F" w:rsidRDefault="003A062F">
            <w:pPr>
              <w:pStyle w:val="Standard1"/>
              <w:spacing w:before="60" w:after="60"/>
              <w:rPr>
                <w:lang w:val="en-US"/>
              </w:rPr>
            </w:pPr>
          </w:p>
        </w:tc>
        <w:tc>
          <w:tcPr>
            <w:tcW w:w="1170" w:type="dxa"/>
            <w:tcBorders>
              <w:top w:val="nil"/>
              <w:left w:val="nil"/>
            </w:tcBorders>
          </w:tcPr>
          <w:p w:rsidR="003A062F" w:rsidRDefault="003A062F">
            <w:pPr>
              <w:pStyle w:val="Standard1"/>
              <w:spacing w:before="60" w:after="60"/>
              <w:rPr>
                <w:lang w:val="en-US"/>
              </w:rPr>
            </w:pPr>
          </w:p>
        </w:tc>
        <w:tc>
          <w:tcPr>
            <w:tcW w:w="1090" w:type="dxa"/>
            <w:tcBorders>
              <w:top w:val="nil"/>
              <w:left w:val="nil"/>
            </w:tcBorders>
          </w:tcPr>
          <w:p w:rsidR="003A062F" w:rsidRDefault="003A062F">
            <w:pPr>
              <w:pStyle w:val="Header"/>
              <w:widowControl w:val="0"/>
              <w:spacing w:before="60" w:after="60"/>
              <w:rPr>
                <w:lang w:val="en-US"/>
              </w:rPr>
            </w:pPr>
          </w:p>
        </w:tc>
        <w:tc>
          <w:tcPr>
            <w:tcW w:w="592" w:type="dxa"/>
            <w:tcBorders>
              <w:top w:val="nil"/>
              <w:left w:val="nil"/>
            </w:tcBorders>
          </w:tcPr>
          <w:p w:rsidR="003A062F" w:rsidRDefault="003A062F">
            <w:pPr>
              <w:pStyle w:val="Heading7"/>
              <w:keepNext w:val="0"/>
              <w:keepLines w:val="0"/>
              <w:widowControl w:val="0"/>
              <w:spacing w:before="60" w:after="60"/>
              <w:rPr>
                <w:sz w:val="22"/>
                <w:lang w:val="en-US"/>
              </w:rPr>
            </w:pPr>
          </w:p>
        </w:tc>
        <w:tc>
          <w:tcPr>
            <w:tcW w:w="404" w:type="dxa"/>
            <w:tcBorders>
              <w:top w:val="nil"/>
              <w:left w:val="nil"/>
              <w:right w:val="single" w:sz="6" w:space="0" w:color="auto"/>
            </w:tcBorders>
          </w:tcPr>
          <w:p w:rsidR="003A062F" w:rsidRDefault="003A062F">
            <w:pPr>
              <w:pStyle w:val="Heading7"/>
              <w:keepNext w:val="0"/>
              <w:keepLines w:val="0"/>
              <w:widowControl w:val="0"/>
              <w:spacing w:before="60" w:after="60"/>
              <w:rPr>
                <w:sz w:val="22"/>
                <w:lang w:val="en-US"/>
              </w:rPr>
            </w:pPr>
            <w:r>
              <w:rPr>
                <w:sz w:val="22"/>
                <w:lang w:val="en-US"/>
              </w:rPr>
              <w:t>G</w:t>
            </w:r>
          </w:p>
        </w:tc>
        <w:tc>
          <w:tcPr>
            <w:tcW w:w="404" w:type="dxa"/>
            <w:tcBorders>
              <w:top w:val="nil"/>
              <w:left w:val="nil"/>
              <w:right w:val="single" w:sz="6" w:space="0" w:color="auto"/>
            </w:tcBorders>
          </w:tcPr>
          <w:p w:rsidR="003A062F" w:rsidRDefault="003A062F">
            <w:pPr>
              <w:pStyle w:val="Standard1"/>
              <w:spacing w:before="60" w:after="60"/>
              <w:rPr>
                <w:b/>
                <w:lang w:val="en-US"/>
              </w:rPr>
            </w:pPr>
            <w:r>
              <w:rPr>
                <w:b/>
                <w:lang w:val="en-US"/>
              </w:rPr>
              <w:t>O</w:t>
            </w:r>
          </w:p>
        </w:tc>
        <w:tc>
          <w:tcPr>
            <w:tcW w:w="404" w:type="dxa"/>
            <w:tcBorders>
              <w:top w:val="nil"/>
              <w:left w:val="nil"/>
              <w:right w:val="single" w:sz="6" w:space="0" w:color="auto"/>
            </w:tcBorders>
          </w:tcPr>
          <w:p w:rsidR="003A062F" w:rsidRDefault="003A062F">
            <w:pPr>
              <w:pStyle w:val="Standard1"/>
              <w:spacing w:before="60" w:after="60"/>
              <w:rPr>
                <w:b/>
                <w:lang w:val="en-US"/>
              </w:rPr>
            </w:pPr>
            <w:r>
              <w:rPr>
                <w:b/>
                <w:lang w:val="en-US"/>
              </w:rPr>
              <w:t>A</w:t>
            </w:r>
          </w:p>
        </w:tc>
        <w:tc>
          <w:tcPr>
            <w:tcW w:w="404" w:type="dxa"/>
            <w:tcBorders>
              <w:top w:val="nil"/>
              <w:left w:val="nil"/>
            </w:tcBorders>
          </w:tcPr>
          <w:p w:rsidR="003A062F" w:rsidRDefault="003A062F">
            <w:pPr>
              <w:pStyle w:val="Heading6"/>
              <w:keepNext w:val="0"/>
              <w:keepLines w:val="0"/>
              <w:widowControl w:val="0"/>
              <w:spacing w:before="60" w:after="60"/>
              <w:rPr>
                <w:sz w:val="22"/>
                <w:lang w:val="en-US"/>
              </w:rPr>
            </w:pPr>
            <w:r>
              <w:rPr>
                <w:sz w:val="22"/>
                <w:lang w:val="en-US"/>
              </w:rPr>
              <w:t>Q</w:t>
            </w:r>
          </w:p>
        </w:tc>
        <w:tc>
          <w:tcPr>
            <w:tcW w:w="404" w:type="dxa"/>
            <w:tcBorders>
              <w:top w:val="nil"/>
              <w:left w:val="nil"/>
              <w:right w:val="single" w:sz="6" w:space="0" w:color="auto"/>
            </w:tcBorders>
          </w:tcPr>
          <w:p w:rsidR="003A062F" w:rsidRDefault="003A062F">
            <w:pPr>
              <w:pStyle w:val="Heading6"/>
              <w:keepNext w:val="0"/>
              <w:keepLines w:val="0"/>
              <w:widowControl w:val="0"/>
              <w:spacing w:before="60" w:after="60"/>
              <w:rPr>
                <w:sz w:val="22"/>
                <w:lang w:val="en-US"/>
              </w:rPr>
            </w:pPr>
            <w:r>
              <w:rPr>
                <w:sz w:val="22"/>
                <w:lang w:val="en-US"/>
              </w:rPr>
              <w:t>F</w:t>
            </w:r>
          </w:p>
        </w:tc>
        <w:tc>
          <w:tcPr>
            <w:tcW w:w="404" w:type="dxa"/>
            <w:tcBorders>
              <w:top w:val="nil"/>
              <w:left w:val="nil"/>
              <w:right w:val="single" w:sz="6" w:space="0" w:color="auto"/>
            </w:tcBorders>
          </w:tcPr>
          <w:p w:rsidR="003A062F" w:rsidRDefault="003A062F">
            <w:pPr>
              <w:pStyle w:val="Standard1"/>
              <w:spacing w:before="60" w:after="60"/>
              <w:rPr>
                <w:b/>
                <w:lang w:val="en-US"/>
              </w:rPr>
            </w:pPr>
            <w:r>
              <w:rPr>
                <w:b/>
                <w:lang w:val="en-US"/>
              </w:rPr>
              <w:t>C</w:t>
            </w:r>
          </w:p>
        </w:tc>
        <w:tc>
          <w:tcPr>
            <w:tcW w:w="404" w:type="dxa"/>
            <w:tcBorders>
              <w:top w:val="nil"/>
              <w:left w:val="nil"/>
              <w:right w:val="single" w:sz="6" w:space="0" w:color="auto"/>
            </w:tcBorders>
          </w:tcPr>
          <w:p w:rsidR="003A062F" w:rsidRDefault="003A062F">
            <w:pPr>
              <w:pStyle w:val="Standard1"/>
              <w:spacing w:before="60" w:after="60"/>
              <w:rPr>
                <w:b/>
                <w:lang w:val="en-US"/>
              </w:rPr>
            </w:pPr>
            <w:r>
              <w:rPr>
                <w:b/>
                <w:lang w:val="en-US"/>
              </w:rPr>
              <w:t>P</w:t>
            </w:r>
          </w:p>
        </w:tc>
        <w:tc>
          <w:tcPr>
            <w:tcW w:w="402" w:type="dxa"/>
            <w:tcBorders>
              <w:top w:val="nil"/>
              <w:left w:val="nil"/>
            </w:tcBorders>
          </w:tcPr>
          <w:p w:rsidR="003A062F" w:rsidRDefault="003A062F">
            <w:pPr>
              <w:pStyle w:val="Standard1"/>
              <w:spacing w:before="60" w:after="60"/>
              <w:rPr>
                <w:b/>
                <w:lang w:val="en-US"/>
              </w:rPr>
            </w:pPr>
            <w:r>
              <w:rPr>
                <w:b/>
                <w:lang w:val="en-US"/>
              </w:rPr>
              <w:t>A</w:t>
            </w:r>
          </w:p>
        </w:tc>
        <w:tc>
          <w:tcPr>
            <w:tcW w:w="406" w:type="dxa"/>
            <w:tcBorders>
              <w:top w:val="nil"/>
              <w:left w:val="nil"/>
              <w:right w:val="single" w:sz="6" w:space="0" w:color="auto"/>
            </w:tcBorders>
          </w:tcPr>
          <w:p w:rsidR="003A062F" w:rsidRDefault="003A062F">
            <w:pPr>
              <w:pStyle w:val="Standard1"/>
              <w:spacing w:before="60" w:after="60"/>
              <w:rPr>
                <w:b/>
                <w:lang w:val="en-US"/>
              </w:rPr>
            </w:pPr>
            <w:r>
              <w:rPr>
                <w:b/>
                <w:lang w:val="en-US"/>
              </w:rPr>
              <w:t>J</w:t>
            </w:r>
          </w:p>
        </w:tc>
        <w:tc>
          <w:tcPr>
            <w:tcW w:w="404" w:type="dxa"/>
            <w:tcBorders>
              <w:top w:val="nil"/>
              <w:left w:val="nil"/>
              <w:right w:val="single" w:sz="6" w:space="0" w:color="auto"/>
            </w:tcBorders>
          </w:tcPr>
          <w:p w:rsidR="003A062F" w:rsidRDefault="003A062F">
            <w:pPr>
              <w:pStyle w:val="Standard1"/>
              <w:spacing w:before="60" w:after="60"/>
              <w:rPr>
                <w:b/>
                <w:lang w:val="en-US"/>
              </w:rPr>
            </w:pPr>
            <w:r>
              <w:rPr>
                <w:b/>
                <w:lang w:val="en-US"/>
              </w:rPr>
              <w:t>H</w:t>
            </w:r>
          </w:p>
        </w:tc>
        <w:tc>
          <w:tcPr>
            <w:tcW w:w="404" w:type="dxa"/>
            <w:tcBorders>
              <w:top w:val="nil"/>
              <w:left w:val="nil"/>
              <w:right w:val="single" w:sz="6" w:space="0" w:color="auto"/>
            </w:tcBorders>
          </w:tcPr>
          <w:p w:rsidR="003A062F" w:rsidRDefault="003A062F">
            <w:pPr>
              <w:pStyle w:val="Standard1"/>
              <w:spacing w:before="60" w:after="60"/>
              <w:rPr>
                <w:b/>
                <w:lang w:val="en-US"/>
              </w:rPr>
            </w:pPr>
            <w:r>
              <w:rPr>
                <w:b/>
                <w:lang w:val="en-US"/>
              </w:rPr>
              <w:t>B</w:t>
            </w:r>
          </w:p>
        </w:tc>
        <w:tc>
          <w:tcPr>
            <w:tcW w:w="404" w:type="dxa"/>
            <w:tcBorders>
              <w:top w:val="nil"/>
              <w:left w:val="nil"/>
            </w:tcBorders>
          </w:tcPr>
          <w:p w:rsidR="003A062F" w:rsidRDefault="003A062F">
            <w:pPr>
              <w:pStyle w:val="Standard1"/>
              <w:spacing w:before="60" w:after="60"/>
              <w:rPr>
                <w:b/>
                <w:lang w:val="en-US"/>
              </w:rPr>
            </w:pPr>
            <w:r>
              <w:rPr>
                <w:b/>
                <w:lang w:val="en-US"/>
              </w:rPr>
              <w:t>W</w:t>
            </w:r>
          </w:p>
        </w:tc>
        <w:tc>
          <w:tcPr>
            <w:tcW w:w="798" w:type="dxa"/>
            <w:tcBorders>
              <w:top w:val="nil"/>
              <w:left w:val="nil"/>
              <w:bottom w:val="nil"/>
              <w:right w:val="single" w:sz="18" w:space="0" w:color="auto"/>
            </w:tcBorders>
          </w:tcPr>
          <w:p w:rsidR="003A062F" w:rsidRDefault="003A062F">
            <w:pPr>
              <w:pStyle w:val="Standard1"/>
              <w:spacing w:before="60" w:after="60"/>
              <w:rPr>
                <w:b/>
                <w:lang w:val="en-US"/>
              </w:rPr>
            </w:pPr>
          </w:p>
        </w:tc>
      </w:tr>
      <w:tr w:rsidR="003A062F">
        <w:tblPrEx>
          <w:tblCellMar>
            <w:left w:w="36" w:type="dxa"/>
            <w:right w:w="36" w:type="dxa"/>
          </w:tblCellMar>
        </w:tblPrEx>
        <w:trPr>
          <w:cantSplit/>
          <w:trHeight w:val="240"/>
        </w:trPr>
        <w:tc>
          <w:tcPr>
            <w:tcW w:w="756" w:type="dxa"/>
            <w:tcBorders>
              <w:top w:val="nil"/>
              <w:left w:val="single" w:sz="18" w:space="0" w:color="auto"/>
              <w:bottom w:val="single" w:sz="6" w:space="0" w:color="auto"/>
            </w:tcBorders>
          </w:tcPr>
          <w:p w:rsidR="003A062F" w:rsidRDefault="003A062F">
            <w:pPr>
              <w:pStyle w:val="Heading7"/>
              <w:keepNext w:val="0"/>
              <w:keepLines w:val="0"/>
              <w:widowControl w:val="0"/>
              <w:spacing w:before="60" w:after="60"/>
              <w:rPr>
                <w:lang w:val="en-US"/>
              </w:rPr>
            </w:pPr>
            <w:r>
              <w:rPr>
                <w:lang w:val="en-US"/>
              </w:rPr>
              <w:t>ITU</w:t>
            </w:r>
          </w:p>
        </w:tc>
        <w:tc>
          <w:tcPr>
            <w:tcW w:w="1170" w:type="dxa"/>
            <w:tcBorders>
              <w:top w:val="nil"/>
              <w:left w:val="nil"/>
              <w:bottom w:val="single" w:sz="6" w:space="0" w:color="auto"/>
            </w:tcBorders>
          </w:tcPr>
          <w:p w:rsidR="003A062F" w:rsidRDefault="003A062F">
            <w:pPr>
              <w:pStyle w:val="Standard1"/>
              <w:spacing w:before="60" w:after="60"/>
              <w:rPr>
                <w:sz w:val="20"/>
                <w:lang w:val="en-US"/>
              </w:rPr>
            </w:pPr>
            <w:r>
              <w:rPr>
                <w:sz w:val="20"/>
                <w:lang w:val="en-US"/>
              </w:rPr>
              <w:t>G.1xx</w:t>
            </w:r>
          </w:p>
        </w:tc>
        <w:tc>
          <w:tcPr>
            <w:tcW w:w="1090" w:type="dxa"/>
            <w:tcBorders>
              <w:top w:val="nil"/>
              <w:left w:val="nil"/>
              <w:bottom w:val="single" w:sz="6" w:space="0" w:color="auto"/>
            </w:tcBorders>
          </w:tcPr>
          <w:p w:rsidR="003A062F" w:rsidRDefault="003A062F">
            <w:pPr>
              <w:pStyle w:val="Standard1"/>
              <w:spacing w:before="60" w:after="60"/>
              <w:rPr>
                <w:sz w:val="20"/>
                <w:lang w:val="en-US"/>
              </w:rPr>
            </w:pPr>
            <w:r>
              <w:rPr>
                <w:sz w:val="20"/>
                <w:lang w:val="en-US"/>
              </w:rPr>
              <w:t xml:space="preserve">Equip. Transmission </w:t>
            </w:r>
          </w:p>
        </w:tc>
        <w:tc>
          <w:tcPr>
            <w:tcW w:w="592" w:type="dxa"/>
            <w:tcBorders>
              <w:top w:val="nil"/>
              <w:left w:val="nil"/>
              <w:bottom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nil"/>
            </w:tcBorders>
          </w:tcPr>
          <w:p w:rsidR="003A062F" w:rsidRDefault="003A062F">
            <w:pPr>
              <w:pStyle w:val="Standard1"/>
              <w:spacing w:before="60" w:after="60"/>
              <w:rPr>
                <w:sz w:val="20"/>
                <w:lang w:val="en-US"/>
              </w:rPr>
            </w:pPr>
          </w:p>
        </w:tc>
        <w:tc>
          <w:tcPr>
            <w:tcW w:w="404" w:type="dxa"/>
            <w:tcBorders>
              <w:top w:val="nil"/>
              <w:left w:val="single" w:sz="6" w:space="0" w:color="auto"/>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2" w:type="dxa"/>
            <w:tcBorders>
              <w:top w:val="nil"/>
              <w:left w:val="nil"/>
              <w:bottom w:val="single" w:sz="6" w:space="0" w:color="auto"/>
            </w:tcBorders>
          </w:tcPr>
          <w:p w:rsidR="003A062F" w:rsidRDefault="003A062F">
            <w:pPr>
              <w:pStyle w:val="Standard1"/>
              <w:spacing w:before="60" w:after="60"/>
              <w:rPr>
                <w:sz w:val="20"/>
                <w:lang w:val="en-US"/>
              </w:rPr>
            </w:pPr>
          </w:p>
        </w:tc>
        <w:tc>
          <w:tcPr>
            <w:tcW w:w="406"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tcBorders>
          </w:tcPr>
          <w:p w:rsidR="003A062F" w:rsidRDefault="003A062F">
            <w:pPr>
              <w:pStyle w:val="Standard1"/>
              <w:spacing w:before="60" w:after="60"/>
              <w:rPr>
                <w:sz w:val="20"/>
                <w:lang w:val="en-US"/>
              </w:rPr>
            </w:pPr>
          </w:p>
        </w:tc>
        <w:tc>
          <w:tcPr>
            <w:tcW w:w="798" w:type="dxa"/>
            <w:tcBorders>
              <w:left w:val="nil"/>
              <w:bottom w:val="single" w:sz="6" w:space="0" w:color="auto"/>
              <w:right w:val="single" w:sz="18" w:space="0" w:color="auto"/>
            </w:tcBorders>
          </w:tcPr>
          <w:p w:rsidR="003A062F" w:rsidRDefault="003A062F">
            <w:pPr>
              <w:pStyle w:val="Standard1"/>
              <w:spacing w:before="60" w:after="60"/>
              <w:rPr>
                <w:sz w:val="20"/>
                <w:lang w:val="en-US"/>
              </w:rPr>
            </w:pPr>
          </w:p>
        </w:tc>
      </w:tr>
      <w:tr w:rsidR="003A062F">
        <w:tblPrEx>
          <w:tblCellMar>
            <w:left w:w="36" w:type="dxa"/>
            <w:right w:w="36" w:type="dxa"/>
          </w:tblCellMar>
        </w:tblPrEx>
        <w:trPr>
          <w:cantSplit/>
          <w:trHeight w:val="240"/>
        </w:trPr>
        <w:tc>
          <w:tcPr>
            <w:tcW w:w="756" w:type="dxa"/>
            <w:tcBorders>
              <w:top w:val="single" w:sz="6" w:space="0" w:color="auto"/>
              <w:left w:val="single" w:sz="18" w:space="0" w:color="auto"/>
              <w:bottom w:val="single" w:sz="6" w:space="0" w:color="auto"/>
            </w:tcBorders>
          </w:tcPr>
          <w:p w:rsidR="003A062F" w:rsidRDefault="003A062F">
            <w:pPr>
              <w:pStyle w:val="Standard1"/>
              <w:spacing w:before="60" w:after="60"/>
              <w:rPr>
                <w:b/>
                <w:sz w:val="20"/>
                <w:lang w:val="en-US"/>
              </w:rPr>
            </w:pPr>
            <w:r>
              <w:rPr>
                <w:b/>
                <w:sz w:val="20"/>
                <w:lang w:val="en-US"/>
              </w:rPr>
              <w:t>„</w:t>
            </w:r>
          </w:p>
        </w:tc>
        <w:tc>
          <w:tcPr>
            <w:tcW w:w="1170" w:type="dxa"/>
            <w:tcBorders>
              <w:top w:val="single" w:sz="6" w:space="0" w:color="auto"/>
              <w:left w:val="nil"/>
              <w:bottom w:val="single" w:sz="6" w:space="0" w:color="auto"/>
            </w:tcBorders>
          </w:tcPr>
          <w:p w:rsidR="003A062F" w:rsidRDefault="003A062F">
            <w:pPr>
              <w:pStyle w:val="Standard1"/>
              <w:spacing w:before="60" w:after="60"/>
              <w:rPr>
                <w:sz w:val="20"/>
                <w:lang w:val="en-US"/>
              </w:rPr>
            </w:pPr>
          </w:p>
        </w:tc>
        <w:tc>
          <w:tcPr>
            <w:tcW w:w="1090" w:type="dxa"/>
            <w:tcBorders>
              <w:top w:val="single" w:sz="6" w:space="0" w:color="auto"/>
              <w:left w:val="nil"/>
              <w:bottom w:val="single" w:sz="6" w:space="0" w:color="auto"/>
            </w:tcBorders>
          </w:tcPr>
          <w:p w:rsidR="003A062F" w:rsidRDefault="003A062F">
            <w:pPr>
              <w:pStyle w:val="Standard1"/>
              <w:spacing w:before="60" w:after="60"/>
              <w:rPr>
                <w:sz w:val="20"/>
                <w:lang w:val="en-US"/>
              </w:rPr>
            </w:pPr>
          </w:p>
        </w:tc>
        <w:tc>
          <w:tcPr>
            <w:tcW w:w="592" w:type="dxa"/>
            <w:tcBorders>
              <w:top w:val="single" w:sz="6" w:space="0" w:color="auto"/>
              <w:left w:val="nil"/>
              <w:bottom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single" w:sz="6" w:space="0" w:color="auto"/>
              <w:right w:val="nil"/>
            </w:tcBorders>
          </w:tcPr>
          <w:p w:rsidR="003A062F" w:rsidRDefault="003A062F">
            <w:pPr>
              <w:pStyle w:val="Standard1"/>
              <w:spacing w:before="60" w:after="60"/>
              <w:rPr>
                <w:sz w:val="20"/>
                <w:lang w:val="en-US"/>
              </w:rPr>
            </w:pPr>
          </w:p>
        </w:tc>
        <w:tc>
          <w:tcPr>
            <w:tcW w:w="404" w:type="dxa"/>
            <w:tcBorders>
              <w:top w:val="single" w:sz="6" w:space="0" w:color="auto"/>
              <w:left w:val="single" w:sz="6" w:space="0" w:color="auto"/>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single" w:sz="6" w:space="0" w:color="auto"/>
              <w:right w:val="single" w:sz="6" w:space="0" w:color="auto"/>
            </w:tcBorders>
          </w:tcPr>
          <w:p w:rsidR="003A062F" w:rsidRDefault="003A062F">
            <w:pPr>
              <w:pStyle w:val="Standard1"/>
              <w:spacing w:before="60" w:after="60"/>
              <w:rPr>
                <w:sz w:val="20"/>
                <w:lang w:val="en-US"/>
              </w:rPr>
            </w:pPr>
          </w:p>
        </w:tc>
        <w:tc>
          <w:tcPr>
            <w:tcW w:w="402" w:type="dxa"/>
            <w:tcBorders>
              <w:top w:val="single" w:sz="6" w:space="0" w:color="auto"/>
              <w:left w:val="nil"/>
              <w:bottom w:val="single" w:sz="6" w:space="0" w:color="auto"/>
            </w:tcBorders>
          </w:tcPr>
          <w:p w:rsidR="003A062F" w:rsidRDefault="003A062F">
            <w:pPr>
              <w:pStyle w:val="Standard1"/>
              <w:spacing w:before="60" w:after="60"/>
              <w:rPr>
                <w:sz w:val="20"/>
                <w:lang w:val="en-US"/>
              </w:rPr>
            </w:pPr>
          </w:p>
        </w:tc>
        <w:tc>
          <w:tcPr>
            <w:tcW w:w="406" w:type="dxa"/>
            <w:tcBorders>
              <w:top w:val="single" w:sz="6" w:space="0" w:color="auto"/>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single" w:sz="6" w:space="0" w:color="auto"/>
            </w:tcBorders>
          </w:tcPr>
          <w:p w:rsidR="003A062F" w:rsidRDefault="003A062F">
            <w:pPr>
              <w:pStyle w:val="Standard1"/>
              <w:spacing w:before="60" w:after="60"/>
              <w:rPr>
                <w:sz w:val="20"/>
                <w:lang w:val="en-US"/>
              </w:rPr>
            </w:pPr>
          </w:p>
        </w:tc>
        <w:tc>
          <w:tcPr>
            <w:tcW w:w="798" w:type="dxa"/>
            <w:tcBorders>
              <w:top w:val="nil"/>
              <w:left w:val="nil"/>
              <w:bottom w:val="single" w:sz="6" w:space="0" w:color="auto"/>
              <w:right w:val="single" w:sz="18" w:space="0" w:color="auto"/>
            </w:tcBorders>
          </w:tcPr>
          <w:p w:rsidR="003A062F" w:rsidRDefault="003A062F">
            <w:pPr>
              <w:pStyle w:val="Standard1"/>
              <w:spacing w:before="60" w:after="60"/>
              <w:rPr>
                <w:sz w:val="20"/>
                <w:lang w:val="en-US"/>
              </w:rPr>
            </w:pPr>
          </w:p>
        </w:tc>
      </w:tr>
      <w:tr w:rsidR="003A062F">
        <w:tblPrEx>
          <w:tblCellMar>
            <w:left w:w="36" w:type="dxa"/>
            <w:right w:w="36" w:type="dxa"/>
          </w:tblCellMar>
        </w:tblPrEx>
        <w:trPr>
          <w:cantSplit/>
          <w:trHeight w:val="240"/>
        </w:trPr>
        <w:tc>
          <w:tcPr>
            <w:tcW w:w="756" w:type="dxa"/>
            <w:tcBorders>
              <w:top w:val="single" w:sz="6" w:space="0" w:color="auto"/>
              <w:left w:val="single" w:sz="18" w:space="0" w:color="auto"/>
              <w:bottom w:val="nil"/>
            </w:tcBorders>
          </w:tcPr>
          <w:p w:rsidR="003A062F" w:rsidRDefault="003A062F">
            <w:pPr>
              <w:pStyle w:val="Standard1"/>
              <w:spacing w:before="60" w:after="60"/>
              <w:rPr>
                <w:b/>
                <w:sz w:val="20"/>
                <w:lang w:val="en-US"/>
              </w:rPr>
            </w:pPr>
            <w:r>
              <w:rPr>
                <w:b/>
                <w:sz w:val="20"/>
                <w:lang w:val="en-US"/>
              </w:rPr>
              <w:t>„</w:t>
            </w:r>
          </w:p>
        </w:tc>
        <w:tc>
          <w:tcPr>
            <w:tcW w:w="1170" w:type="dxa"/>
            <w:tcBorders>
              <w:top w:val="single" w:sz="6" w:space="0" w:color="auto"/>
              <w:left w:val="nil"/>
              <w:bottom w:val="nil"/>
            </w:tcBorders>
          </w:tcPr>
          <w:p w:rsidR="003A062F" w:rsidRDefault="003A062F">
            <w:pPr>
              <w:pStyle w:val="Standard1"/>
              <w:spacing w:before="60" w:after="60"/>
              <w:rPr>
                <w:sz w:val="20"/>
                <w:lang w:val="en-US"/>
              </w:rPr>
            </w:pPr>
          </w:p>
        </w:tc>
        <w:tc>
          <w:tcPr>
            <w:tcW w:w="1090" w:type="dxa"/>
            <w:tcBorders>
              <w:top w:val="single" w:sz="6" w:space="0" w:color="auto"/>
              <w:left w:val="nil"/>
              <w:bottom w:val="nil"/>
            </w:tcBorders>
          </w:tcPr>
          <w:p w:rsidR="003A062F" w:rsidRDefault="003A062F">
            <w:pPr>
              <w:pStyle w:val="Standard1"/>
              <w:spacing w:before="60" w:after="60"/>
              <w:rPr>
                <w:sz w:val="20"/>
                <w:lang w:val="en-US"/>
              </w:rPr>
            </w:pPr>
          </w:p>
        </w:tc>
        <w:tc>
          <w:tcPr>
            <w:tcW w:w="592" w:type="dxa"/>
            <w:tcBorders>
              <w:top w:val="single" w:sz="6" w:space="0" w:color="auto"/>
              <w:left w:val="nil"/>
              <w:bottom w:val="nil"/>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nil"/>
            </w:tcBorders>
          </w:tcPr>
          <w:p w:rsidR="003A062F" w:rsidRDefault="003A062F">
            <w:pPr>
              <w:pStyle w:val="Standard1"/>
              <w:spacing w:before="60" w:after="60"/>
              <w:rPr>
                <w:sz w:val="20"/>
                <w:lang w:val="en-US"/>
              </w:rPr>
            </w:pPr>
          </w:p>
        </w:tc>
        <w:tc>
          <w:tcPr>
            <w:tcW w:w="404" w:type="dxa"/>
            <w:tcBorders>
              <w:top w:val="single" w:sz="6" w:space="0" w:color="auto"/>
              <w:left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tcBorders>
          </w:tcPr>
          <w:p w:rsidR="003A062F" w:rsidRDefault="003A062F">
            <w:pPr>
              <w:pStyle w:val="Standard1"/>
              <w:spacing w:before="60" w:after="60"/>
              <w:rPr>
                <w:sz w:val="20"/>
                <w:lang w:val="en-US"/>
              </w:rPr>
            </w:pPr>
          </w:p>
        </w:tc>
        <w:tc>
          <w:tcPr>
            <w:tcW w:w="404" w:type="dxa"/>
            <w:tcBorders>
              <w:top w:val="single" w:sz="6" w:space="0" w:color="auto"/>
              <w:left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right w:val="single" w:sz="6" w:space="0" w:color="auto"/>
            </w:tcBorders>
          </w:tcPr>
          <w:p w:rsidR="003A062F" w:rsidRDefault="003A062F">
            <w:pPr>
              <w:pStyle w:val="Standard1"/>
              <w:spacing w:before="60" w:after="60"/>
              <w:rPr>
                <w:sz w:val="20"/>
                <w:lang w:val="en-US"/>
              </w:rPr>
            </w:pPr>
          </w:p>
        </w:tc>
        <w:tc>
          <w:tcPr>
            <w:tcW w:w="402" w:type="dxa"/>
            <w:tcBorders>
              <w:top w:val="single" w:sz="6" w:space="0" w:color="auto"/>
              <w:left w:val="nil"/>
            </w:tcBorders>
          </w:tcPr>
          <w:p w:rsidR="003A062F" w:rsidRDefault="003A062F">
            <w:pPr>
              <w:pStyle w:val="Standard1"/>
              <w:spacing w:before="60" w:after="60"/>
              <w:rPr>
                <w:sz w:val="20"/>
                <w:lang w:val="en-US"/>
              </w:rPr>
            </w:pPr>
          </w:p>
        </w:tc>
        <w:tc>
          <w:tcPr>
            <w:tcW w:w="406" w:type="dxa"/>
            <w:tcBorders>
              <w:top w:val="single" w:sz="6" w:space="0" w:color="auto"/>
              <w:left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tcBorders>
          </w:tcPr>
          <w:p w:rsidR="003A062F" w:rsidRDefault="003A062F">
            <w:pPr>
              <w:pStyle w:val="Standard1"/>
              <w:spacing w:before="60" w:after="60"/>
              <w:rPr>
                <w:sz w:val="20"/>
                <w:lang w:val="en-US"/>
              </w:rPr>
            </w:pPr>
          </w:p>
        </w:tc>
        <w:tc>
          <w:tcPr>
            <w:tcW w:w="798" w:type="dxa"/>
            <w:tcBorders>
              <w:top w:val="nil"/>
              <w:left w:val="nil"/>
              <w:bottom w:val="nil"/>
              <w:right w:val="single" w:sz="18" w:space="0" w:color="auto"/>
            </w:tcBorders>
          </w:tcPr>
          <w:p w:rsidR="003A062F" w:rsidRDefault="003A062F">
            <w:pPr>
              <w:pStyle w:val="Standard1"/>
              <w:spacing w:before="60" w:after="60"/>
              <w:rPr>
                <w:sz w:val="20"/>
                <w:lang w:val="en-US"/>
              </w:rPr>
            </w:pPr>
          </w:p>
        </w:tc>
      </w:tr>
      <w:tr w:rsidR="003A062F">
        <w:tblPrEx>
          <w:tblCellMar>
            <w:left w:w="36" w:type="dxa"/>
            <w:right w:w="36" w:type="dxa"/>
          </w:tblCellMar>
        </w:tblPrEx>
        <w:trPr>
          <w:cantSplit/>
          <w:trHeight w:val="240"/>
        </w:trPr>
        <w:tc>
          <w:tcPr>
            <w:tcW w:w="756" w:type="dxa"/>
            <w:tcBorders>
              <w:left w:val="single" w:sz="18" w:space="0" w:color="auto"/>
              <w:bottom w:val="single" w:sz="6" w:space="0" w:color="auto"/>
            </w:tcBorders>
          </w:tcPr>
          <w:p w:rsidR="003A062F" w:rsidRDefault="003A062F">
            <w:pPr>
              <w:pStyle w:val="Heading7"/>
              <w:keepNext w:val="0"/>
              <w:keepLines w:val="0"/>
              <w:widowControl w:val="0"/>
              <w:spacing w:before="60" w:after="60"/>
              <w:rPr>
                <w:lang w:val="en-US"/>
              </w:rPr>
            </w:pPr>
            <w:r>
              <w:rPr>
                <w:lang w:val="en-US"/>
              </w:rPr>
              <w:t>ETSI</w:t>
            </w:r>
          </w:p>
        </w:tc>
        <w:tc>
          <w:tcPr>
            <w:tcW w:w="1170" w:type="dxa"/>
            <w:tcBorders>
              <w:left w:val="nil"/>
              <w:bottom w:val="single" w:sz="6" w:space="0" w:color="auto"/>
            </w:tcBorders>
          </w:tcPr>
          <w:p w:rsidR="003A062F" w:rsidRDefault="003A062F" w:rsidP="00371A31">
            <w:pPr>
              <w:pStyle w:val="Standard1"/>
              <w:spacing w:before="60" w:after="60"/>
              <w:rPr>
                <w:sz w:val="20"/>
                <w:lang w:val="en-US"/>
              </w:rPr>
            </w:pPr>
            <w:r>
              <w:rPr>
                <w:sz w:val="20"/>
                <w:lang w:val="en-US"/>
              </w:rPr>
              <w:t>TS 300</w:t>
            </w:r>
            <w:r w:rsidR="00371A31">
              <w:rPr>
                <w:sz w:val="20"/>
                <w:lang w:val="en-US"/>
              </w:rPr>
              <w:t xml:space="preserve"> xxx</w:t>
            </w:r>
          </w:p>
        </w:tc>
        <w:tc>
          <w:tcPr>
            <w:tcW w:w="1090" w:type="dxa"/>
            <w:tcBorders>
              <w:left w:val="nil"/>
              <w:bottom w:val="single" w:sz="6" w:space="0" w:color="auto"/>
            </w:tcBorders>
          </w:tcPr>
          <w:p w:rsidR="003A062F" w:rsidRDefault="003A062F">
            <w:pPr>
              <w:pStyle w:val="Standard1"/>
              <w:spacing w:before="60" w:after="60"/>
              <w:rPr>
                <w:sz w:val="20"/>
                <w:lang w:val="en-US"/>
              </w:rPr>
            </w:pPr>
            <w:r>
              <w:rPr>
                <w:sz w:val="20"/>
                <w:lang w:val="en-US"/>
              </w:rPr>
              <w:t>Equip. transmission</w:t>
            </w:r>
          </w:p>
        </w:tc>
        <w:tc>
          <w:tcPr>
            <w:tcW w:w="592" w:type="dxa"/>
            <w:tcBorders>
              <w:left w:val="nil"/>
              <w:bottom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2" w:type="dxa"/>
            <w:tcBorders>
              <w:top w:val="nil"/>
              <w:left w:val="nil"/>
              <w:bottom w:val="single" w:sz="6" w:space="0" w:color="auto"/>
            </w:tcBorders>
          </w:tcPr>
          <w:p w:rsidR="003A062F" w:rsidRDefault="003A062F">
            <w:pPr>
              <w:pStyle w:val="Standard1"/>
              <w:spacing w:before="60" w:after="60"/>
              <w:rPr>
                <w:sz w:val="20"/>
                <w:lang w:val="en-US"/>
              </w:rPr>
            </w:pPr>
          </w:p>
        </w:tc>
        <w:tc>
          <w:tcPr>
            <w:tcW w:w="406"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top w:val="nil"/>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tcBorders>
          </w:tcPr>
          <w:p w:rsidR="003A062F" w:rsidRDefault="003A062F">
            <w:pPr>
              <w:pStyle w:val="Standard1"/>
              <w:spacing w:before="60" w:after="60"/>
              <w:rPr>
                <w:sz w:val="20"/>
                <w:lang w:val="en-US"/>
              </w:rPr>
            </w:pPr>
          </w:p>
        </w:tc>
        <w:tc>
          <w:tcPr>
            <w:tcW w:w="798" w:type="dxa"/>
            <w:tcBorders>
              <w:left w:val="nil"/>
              <w:bottom w:val="single" w:sz="6" w:space="0" w:color="auto"/>
              <w:right w:val="single" w:sz="18" w:space="0" w:color="auto"/>
            </w:tcBorders>
          </w:tcPr>
          <w:p w:rsidR="003A062F" w:rsidRDefault="003A062F">
            <w:pPr>
              <w:pStyle w:val="Standard1"/>
              <w:spacing w:before="60" w:after="60"/>
              <w:rPr>
                <w:sz w:val="20"/>
                <w:lang w:val="en-US"/>
              </w:rPr>
            </w:pPr>
          </w:p>
        </w:tc>
      </w:tr>
      <w:tr w:rsidR="003A062F">
        <w:tblPrEx>
          <w:tblCellMar>
            <w:left w:w="36" w:type="dxa"/>
            <w:right w:w="36" w:type="dxa"/>
          </w:tblCellMar>
        </w:tblPrEx>
        <w:trPr>
          <w:cantSplit/>
          <w:trHeight w:val="240"/>
        </w:trPr>
        <w:tc>
          <w:tcPr>
            <w:tcW w:w="756" w:type="dxa"/>
            <w:tcBorders>
              <w:top w:val="single" w:sz="6" w:space="0" w:color="auto"/>
              <w:left w:val="single" w:sz="18" w:space="0" w:color="auto"/>
              <w:bottom w:val="nil"/>
            </w:tcBorders>
          </w:tcPr>
          <w:p w:rsidR="003A062F" w:rsidRDefault="003A062F">
            <w:pPr>
              <w:pStyle w:val="Heading7"/>
              <w:keepNext w:val="0"/>
              <w:keepLines w:val="0"/>
              <w:widowControl w:val="0"/>
              <w:spacing w:before="60" w:after="60"/>
              <w:rPr>
                <w:lang w:val="en-US"/>
              </w:rPr>
            </w:pPr>
            <w:r>
              <w:rPr>
                <w:lang w:val="en-US"/>
              </w:rPr>
              <w:t>„</w:t>
            </w:r>
          </w:p>
        </w:tc>
        <w:tc>
          <w:tcPr>
            <w:tcW w:w="1170" w:type="dxa"/>
            <w:tcBorders>
              <w:top w:val="single" w:sz="6" w:space="0" w:color="auto"/>
              <w:left w:val="nil"/>
              <w:bottom w:val="nil"/>
            </w:tcBorders>
          </w:tcPr>
          <w:p w:rsidR="003A062F" w:rsidRDefault="003A062F">
            <w:pPr>
              <w:pStyle w:val="Standard1"/>
              <w:spacing w:before="60" w:after="60"/>
              <w:rPr>
                <w:sz w:val="20"/>
                <w:lang w:val="en-US"/>
              </w:rPr>
            </w:pPr>
          </w:p>
        </w:tc>
        <w:tc>
          <w:tcPr>
            <w:tcW w:w="1090" w:type="dxa"/>
            <w:tcBorders>
              <w:top w:val="single" w:sz="6" w:space="0" w:color="auto"/>
              <w:left w:val="nil"/>
              <w:bottom w:val="nil"/>
            </w:tcBorders>
          </w:tcPr>
          <w:p w:rsidR="003A062F" w:rsidRDefault="003A062F">
            <w:pPr>
              <w:pStyle w:val="Standard1"/>
              <w:spacing w:before="60" w:after="60"/>
              <w:rPr>
                <w:sz w:val="20"/>
                <w:lang w:val="en-US"/>
              </w:rPr>
            </w:pPr>
          </w:p>
        </w:tc>
        <w:tc>
          <w:tcPr>
            <w:tcW w:w="592" w:type="dxa"/>
            <w:tcBorders>
              <w:top w:val="single" w:sz="6" w:space="0" w:color="auto"/>
              <w:left w:val="nil"/>
              <w:bottom w:val="nil"/>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2" w:type="dxa"/>
            <w:tcBorders>
              <w:top w:val="single" w:sz="6" w:space="0" w:color="auto"/>
              <w:left w:val="nil"/>
              <w:bottom w:val="nil"/>
            </w:tcBorders>
          </w:tcPr>
          <w:p w:rsidR="003A062F" w:rsidRDefault="003A062F">
            <w:pPr>
              <w:pStyle w:val="Standard1"/>
              <w:spacing w:before="60" w:after="60"/>
              <w:rPr>
                <w:sz w:val="20"/>
                <w:lang w:val="en-US"/>
              </w:rPr>
            </w:pPr>
          </w:p>
        </w:tc>
        <w:tc>
          <w:tcPr>
            <w:tcW w:w="406"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right w:val="single" w:sz="6" w:space="0" w:color="auto"/>
            </w:tcBorders>
          </w:tcPr>
          <w:p w:rsidR="003A062F" w:rsidRDefault="003A062F">
            <w:pPr>
              <w:pStyle w:val="Standard1"/>
              <w:spacing w:before="60" w:after="60"/>
              <w:rPr>
                <w:sz w:val="20"/>
                <w:lang w:val="en-US"/>
              </w:rPr>
            </w:pPr>
          </w:p>
        </w:tc>
        <w:tc>
          <w:tcPr>
            <w:tcW w:w="404" w:type="dxa"/>
            <w:tcBorders>
              <w:top w:val="single" w:sz="6" w:space="0" w:color="auto"/>
              <w:left w:val="nil"/>
              <w:bottom w:val="nil"/>
            </w:tcBorders>
          </w:tcPr>
          <w:p w:rsidR="003A062F" w:rsidRDefault="003A062F">
            <w:pPr>
              <w:pStyle w:val="Standard1"/>
              <w:spacing w:before="60" w:after="60"/>
              <w:rPr>
                <w:sz w:val="20"/>
                <w:lang w:val="en-US"/>
              </w:rPr>
            </w:pPr>
          </w:p>
        </w:tc>
        <w:tc>
          <w:tcPr>
            <w:tcW w:w="798" w:type="dxa"/>
            <w:tcBorders>
              <w:top w:val="nil"/>
              <w:left w:val="nil"/>
              <w:bottom w:val="nil"/>
              <w:right w:val="single" w:sz="18" w:space="0" w:color="auto"/>
            </w:tcBorders>
          </w:tcPr>
          <w:p w:rsidR="003A062F" w:rsidRDefault="003A062F">
            <w:pPr>
              <w:pStyle w:val="Standard1"/>
              <w:spacing w:before="60" w:after="60"/>
              <w:rPr>
                <w:sz w:val="20"/>
                <w:lang w:val="en-US"/>
              </w:rPr>
            </w:pPr>
          </w:p>
        </w:tc>
      </w:tr>
      <w:tr w:rsidR="003A062F">
        <w:tblPrEx>
          <w:tblCellMar>
            <w:left w:w="36" w:type="dxa"/>
            <w:right w:w="36" w:type="dxa"/>
          </w:tblCellMar>
        </w:tblPrEx>
        <w:trPr>
          <w:cantSplit/>
          <w:trHeight w:val="240"/>
        </w:trPr>
        <w:tc>
          <w:tcPr>
            <w:tcW w:w="756" w:type="dxa"/>
            <w:tcBorders>
              <w:left w:val="single" w:sz="18" w:space="0" w:color="auto"/>
              <w:bottom w:val="single" w:sz="6" w:space="0" w:color="auto"/>
            </w:tcBorders>
          </w:tcPr>
          <w:p w:rsidR="003A062F" w:rsidRDefault="003A062F">
            <w:pPr>
              <w:pStyle w:val="Heading7"/>
              <w:keepNext w:val="0"/>
              <w:keepLines w:val="0"/>
              <w:widowControl w:val="0"/>
              <w:spacing w:before="60" w:after="60"/>
              <w:rPr>
                <w:lang w:val="en-US"/>
              </w:rPr>
            </w:pPr>
            <w:r>
              <w:rPr>
                <w:lang w:val="en-US"/>
              </w:rPr>
              <w:t>DAVIC</w:t>
            </w:r>
          </w:p>
        </w:tc>
        <w:tc>
          <w:tcPr>
            <w:tcW w:w="1170" w:type="dxa"/>
            <w:tcBorders>
              <w:left w:val="nil"/>
              <w:bottom w:val="single" w:sz="6" w:space="0" w:color="auto"/>
            </w:tcBorders>
          </w:tcPr>
          <w:p w:rsidR="003A062F" w:rsidRDefault="003A062F">
            <w:pPr>
              <w:pStyle w:val="Standard1"/>
              <w:spacing w:before="60" w:after="60"/>
              <w:rPr>
                <w:sz w:val="20"/>
                <w:lang w:val="en-US"/>
              </w:rPr>
            </w:pPr>
          </w:p>
        </w:tc>
        <w:tc>
          <w:tcPr>
            <w:tcW w:w="1090" w:type="dxa"/>
            <w:tcBorders>
              <w:left w:val="nil"/>
              <w:bottom w:val="single" w:sz="6" w:space="0" w:color="auto"/>
            </w:tcBorders>
          </w:tcPr>
          <w:p w:rsidR="003A062F" w:rsidRDefault="003A062F">
            <w:pPr>
              <w:pStyle w:val="Standard1"/>
              <w:spacing w:before="60" w:after="60"/>
              <w:rPr>
                <w:sz w:val="20"/>
                <w:lang w:val="en-US"/>
              </w:rPr>
            </w:pPr>
          </w:p>
        </w:tc>
        <w:tc>
          <w:tcPr>
            <w:tcW w:w="592" w:type="dxa"/>
            <w:tcBorders>
              <w:left w:val="nil"/>
              <w:bottom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2" w:type="dxa"/>
            <w:tcBorders>
              <w:left w:val="nil"/>
              <w:bottom w:val="single" w:sz="6" w:space="0" w:color="auto"/>
            </w:tcBorders>
          </w:tcPr>
          <w:p w:rsidR="003A062F" w:rsidRDefault="003A062F">
            <w:pPr>
              <w:pStyle w:val="Standard1"/>
              <w:spacing w:before="60" w:after="60"/>
              <w:rPr>
                <w:sz w:val="20"/>
                <w:lang w:val="en-US"/>
              </w:rPr>
            </w:pPr>
          </w:p>
        </w:tc>
        <w:tc>
          <w:tcPr>
            <w:tcW w:w="406"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right w:val="single" w:sz="6" w:space="0" w:color="auto"/>
            </w:tcBorders>
          </w:tcPr>
          <w:p w:rsidR="003A062F" w:rsidRDefault="003A062F">
            <w:pPr>
              <w:pStyle w:val="Standard1"/>
              <w:spacing w:before="60" w:after="60"/>
              <w:rPr>
                <w:sz w:val="20"/>
                <w:lang w:val="en-US"/>
              </w:rPr>
            </w:pPr>
          </w:p>
        </w:tc>
        <w:tc>
          <w:tcPr>
            <w:tcW w:w="404" w:type="dxa"/>
            <w:tcBorders>
              <w:left w:val="nil"/>
              <w:bottom w:val="single" w:sz="6" w:space="0" w:color="auto"/>
            </w:tcBorders>
          </w:tcPr>
          <w:p w:rsidR="003A062F" w:rsidRDefault="003A062F">
            <w:pPr>
              <w:pStyle w:val="Standard1"/>
              <w:spacing w:before="60" w:after="60"/>
              <w:rPr>
                <w:sz w:val="20"/>
                <w:lang w:val="en-US"/>
              </w:rPr>
            </w:pPr>
          </w:p>
        </w:tc>
        <w:tc>
          <w:tcPr>
            <w:tcW w:w="798" w:type="dxa"/>
            <w:tcBorders>
              <w:left w:val="nil"/>
              <w:bottom w:val="single" w:sz="6" w:space="0" w:color="auto"/>
              <w:right w:val="single" w:sz="18" w:space="0" w:color="auto"/>
            </w:tcBorders>
          </w:tcPr>
          <w:p w:rsidR="003A062F" w:rsidRDefault="003A062F">
            <w:pPr>
              <w:pStyle w:val="Standard1"/>
              <w:spacing w:before="60" w:after="60"/>
              <w:rPr>
                <w:sz w:val="20"/>
                <w:lang w:val="en-US"/>
              </w:rPr>
            </w:pPr>
          </w:p>
        </w:tc>
      </w:tr>
    </w:tbl>
    <w:p w:rsidR="003A062F" w:rsidRDefault="003A062F">
      <w:pPr>
        <w:pStyle w:val="Figure0"/>
        <w:keepNext w:val="0"/>
        <w:widowControl w:val="0"/>
        <w:spacing w:before="240"/>
        <w:rPr>
          <w:lang w:val="en-US"/>
        </w:rPr>
      </w:pPr>
      <w:r>
        <w:rPr>
          <w:lang w:val="en-US"/>
        </w:rPr>
        <w:t>figure 3</w:t>
      </w:r>
    </w:p>
    <w:p w:rsidR="003A062F" w:rsidRDefault="003A062F">
      <w:pPr>
        <w:pStyle w:val="FigureTitle"/>
        <w:keepLines w:val="0"/>
        <w:widowControl w:val="0"/>
        <w:spacing w:after="240"/>
        <w:rPr>
          <w:lang w:val="en-US"/>
        </w:rPr>
      </w:pPr>
      <w:r>
        <w:rPr>
          <w:lang w:val="en-US"/>
        </w:rPr>
        <w:t>Sample format for standards matrix</w:t>
      </w:r>
    </w:p>
    <w:p w:rsidR="003A062F" w:rsidRDefault="003A062F">
      <w:pPr>
        <w:pStyle w:val="Standard1"/>
        <w:rPr>
          <w:lang w:val="en-US"/>
        </w:rPr>
      </w:pPr>
      <w:r>
        <w:rPr>
          <w:lang w:val="en-US"/>
        </w:rPr>
        <w:br w:type="page"/>
      </w:r>
      <w:r>
        <w:rPr>
          <w:lang w:val="en-US"/>
        </w:rPr>
        <w:lastRenderedPageBreak/>
        <w:t>The following  classes are used in “classification”.</w:t>
      </w:r>
    </w:p>
    <w:p w:rsidR="003A062F" w:rsidRDefault="003A062F">
      <w:pPr>
        <w:pStyle w:val="Standard1"/>
        <w:rPr>
          <w:lang w:val="en-US"/>
        </w:rPr>
      </w:pPr>
      <w:r>
        <w:rPr>
          <w:lang w:val="en-US"/>
        </w:rPr>
        <w:t>G: The document contains transmission related specifications.</w:t>
      </w:r>
    </w:p>
    <w:p w:rsidR="003A062F" w:rsidRDefault="003A062F">
      <w:pPr>
        <w:pStyle w:val="Standard1"/>
        <w:rPr>
          <w:lang w:val="en-US"/>
        </w:rPr>
      </w:pPr>
      <w:r>
        <w:rPr>
          <w:lang w:val="en-US"/>
        </w:rPr>
        <w:t>O: The document contains an overview over transmission related items specified in a set of .Recommendations or Standards.</w:t>
      </w:r>
    </w:p>
    <w:p w:rsidR="003A062F" w:rsidRDefault="003A062F">
      <w:pPr>
        <w:pStyle w:val="Standard1"/>
        <w:rPr>
          <w:lang w:val="en-US"/>
        </w:rPr>
      </w:pPr>
      <w:r>
        <w:rPr>
          <w:lang w:val="en-US"/>
        </w:rPr>
        <w:t xml:space="preserve">A: Documents containing reference models are classified as architectural.  </w:t>
      </w:r>
    </w:p>
    <w:p w:rsidR="003A062F" w:rsidRDefault="003A062F">
      <w:pPr>
        <w:pStyle w:val="Standard1"/>
        <w:rPr>
          <w:lang w:val="en-US"/>
        </w:rPr>
      </w:pPr>
      <w:r>
        <w:rPr>
          <w:lang w:val="en-US"/>
        </w:rPr>
        <w:t>Q: Documents containing OAM requirements as Information models, management interfaces etc..</w:t>
      </w:r>
    </w:p>
    <w:p w:rsidR="003A062F" w:rsidRDefault="003A062F">
      <w:pPr>
        <w:widowControl w:val="0"/>
        <w:rPr>
          <w:lang w:val="en-US"/>
        </w:rPr>
      </w:pPr>
    </w:p>
    <w:p w:rsidR="003A062F" w:rsidRDefault="003A062F">
      <w:pPr>
        <w:pStyle w:val="Heading1"/>
        <w:keepNext w:val="0"/>
        <w:keepLines w:val="0"/>
        <w:widowControl w:val="0"/>
        <w:rPr>
          <w:lang w:val="en-US"/>
        </w:rPr>
      </w:pPr>
      <w:r>
        <w:rPr>
          <w:lang w:val="en-US"/>
        </w:rPr>
        <w:br w:type="page"/>
      </w:r>
      <w:bookmarkStart w:id="75" w:name="_Toc479830595"/>
      <w:bookmarkStart w:id="76" w:name="_Toc480262077"/>
      <w:bookmarkStart w:id="77" w:name="_Toc482087552"/>
      <w:bookmarkStart w:id="78" w:name="_Toc528396613"/>
      <w:bookmarkStart w:id="79" w:name="_Toc361761739"/>
      <w:r>
        <w:rPr>
          <w:lang w:val="en-US"/>
        </w:rPr>
        <w:lastRenderedPageBreak/>
        <w:t>Annex 1, Reference Scenarios for Correlation of Standards</w:t>
      </w:r>
      <w:bookmarkEnd w:id="75"/>
      <w:bookmarkEnd w:id="76"/>
      <w:bookmarkEnd w:id="77"/>
      <w:bookmarkEnd w:id="78"/>
      <w:bookmarkEnd w:id="79"/>
    </w:p>
    <w:p w:rsidR="003A062F" w:rsidRDefault="003A062F">
      <w:pPr>
        <w:pStyle w:val="AnnexRef"/>
        <w:keepNext w:val="0"/>
        <w:keepLines w:val="0"/>
        <w:widowControl w:val="0"/>
        <w:rPr>
          <w:lang w:val="en-US"/>
        </w:rPr>
      </w:pPr>
    </w:p>
    <w:p w:rsidR="003A062F" w:rsidRDefault="003A062F">
      <w:pPr>
        <w:pStyle w:val="Heading2"/>
        <w:keepNext w:val="0"/>
        <w:keepLines w:val="0"/>
        <w:widowControl w:val="0"/>
        <w:rPr>
          <w:lang w:val="en-US"/>
        </w:rPr>
      </w:pPr>
      <w:bookmarkStart w:id="80" w:name="_Toc479830596"/>
      <w:bookmarkStart w:id="81" w:name="_Toc480262078"/>
      <w:bookmarkStart w:id="82" w:name="_Toc482087553"/>
      <w:bookmarkStart w:id="83" w:name="_Toc528396614"/>
      <w:bookmarkStart w:id="84" w:name="_Toc361761740"/>
      <w:r>
        <w:rPr>
          <w:lang w:val="en-US"/>
        </w:rPr>
        <w:t>A1.1</w:t>
      </w:r>
      <w:r>
        <w:rPr>
          <w:lang w:val="en-US"/>
        </w:rPr>
        <w:tab/>
        <w:t>Purpose of the scenarios</w:t>
      </w:r>
      <w:bookmarkEnd w:id="80"/>
      <w:bookmarkEnd w:id="81"/>
      <w:bookmarkEnd w:id="82"/>
      <w:bookmarkEnd w:id="83"/>
      <w:bookmarkEnd w:id="84"/>
    </w:p>
    <w:p w:rsidR="003A062F" w:rsidRDefault="003A062F">
      <w:pPr>
        <w:pStyle w:val="Standard1"/>
        <w:rPr>
          <w:lang w:val="en-US"/>
        </w:rPr>
      </w:pPr>
      <w:r>
        <w:rPr>
          <w:lang w:val="en-US"/>
        </w:rPr>
        <w:t>The scenarios are intended to:</w:t>
      </w:r>
    </w:p>
    <w:p w:rsidR="003A062F" w:rsidRDefault="003A062F">
      <w:pPr>
        <w:pStyle w:val="enumlev1"/>
        <w:widowControl w:val="0"/>
        <w:rPr>
          <w:lang w:val="en-US"/>
        </w:rPr>
      </w:pPr>
      <w:r>
        <w:rPr>
          <w:lang w:val="en-US"/>
        </w:rPr>
        <w:t>a)</w:t>
      </w:r>
      <w:r>
        <w:rPr>
          <w:lang w:val="en-US"/>
        </w:rPr>
        <w:tab/>
        <w:t>facilitate the identification of key interface points in a scenario;</w:t>
      </w:r>
    </w:p>
    <w:p w:rsidR="003A062F" w:rsidRDefault="003A062F">
      <w:pPr>
        <w:pStyle w:val="enumlev1"/>
        <w:widowControl w:val="0"/>
        <w:rPr>
          <w:lang w:val="en-US"/>
        </w:rPr>
      </w:pPr>
      <w:r>
        <w:rPr>
          <w:lang w:val="en-US"/>
        </w:rPr>
        <w:t>b)</w:t>
      </w:r>
      <w:r>
        <w:rPr>
          <w:lang w:val="en-US"/>
        </w:rPr>
        <w:tab/>
        <w:t>facilitate classification of interfaces by an appropriate taxonomy scheme;</w:t>
      </w:r>
    </w:p>
    <w:p w:rsidR="003A062F" w:rsidRDefault="003A062F">
      <w:pPr>
        <w:pStyle w:val="enumlev1"/>
        <w:widowControl w:val="0"/>
        <w:rPr>
          <w:lang w:val="en-US"/>
        </w:rPr>
      </w:pPr>
      <w:r>
        <w:rPr>
          <w:lang w:val="en-US"/>
        </w:rPr>
        <w:t>c)</w:t>
      </w:r>
      <w:r>
        <w:rPr>
          <w:lang w:val="en-US"/>
        </w:rPr>
        <w:tab/>
        <w:t>facilitate identification of services that can be carried across such interfaces;</w:t>
      </w:r>
    </w:p>
    <w:p w:rsidR="003A062F" w:rsidRDefault="003A062F">
      <w:pPr>
        <w:pStyle w:val="enumlev1"/>
        <w:widowControl w:val="0"/>
        <w:rPr>
          <w:lang w:val="en-US"/>
        </w:rPr>
      </w:pPr>
      <w:r>
        <w:rPr>
          <w:lang w:val="en-US"/>
        </w:rPr>
        <w:t>d)</w:t>
      </w:r>
      <w:r>
        <w:rPr>
          <w:lang w:val="en-US"/>
        </w:rPr>
        <w:tab/>
        <w:t>facilitate classification of services by an appropriate taxonomy scheme;</w:t>
      </w:r>
    </w:p>
    <w:p w:rsidR="003A062F" w:rsidRDefault="003A062F">
      <w:pPr>
        <w:pStyle w:val="enumlev1"/>
        <w:widowControl w:val="0"/>
        <w:rPr>
          <w:lang w:val="en-US"/>
        </w:rPr>
      </w:pPr>
      <w:r>
        <w:rPr>
          <w:lang w:val="en-US"/>
        </w:rPr>
        <w:t>e)</w:t>
      </w:r>
      <w:r>
        <w:rPr>
          <w:lang w:val="en-US"/>
        </w:rPr>
        <w:tab/>
        <w:t>facilitate identification of end points for service delivery;</w:t>
      </w:r>
    </w:p>
    <w:p w:rsidR="003A062F" w:rsidRDefault="003A062F">
      <w:pPr>
        <w:pStyle w:val="enumlev1"/>
        <w:widowControl w:val="0"/>
        <w:numPr>
          <w:ilvl w:val="0"/>
          <w:numId w:val="5"/>
        </w:numPr>
        <w:tabs>
          <w:tab w:val="clear" w:pos="794"/>
          <w:tab w:val="left" w:pos="795"/>
        </w:tabs>
        <w:rPr>
          <w:lang w:val="en-US"/>
        </w:rPr>
      </w:pPr>
      <w:r>
        <w:rPr>
          <w:lang w:val="en-US"/>
        </w:rPr>
        <w:t>facilitate investigation of interplay between all components;</w:t>
      </w:r>
    </w:p>
    <w:p w:rsidR="003A062F" w:rsidRDefault="0000209C" w:rsidP="0000209C">
      <w:pPr>
        <w:pStyle w:val="enumlev1"/>
        <w:widowControl w:val="0"/>
        <w:tabs>
          <w:tab w:val="clear" w:pos="794"/>
          <w:tab w:val="left" w:pos="795"/>
        </w:tabs>
        <w:ind w:left="0" w:firstLine="0"/>
        <w:rPr>
          <w:lang w:val="en-US"/>
        </w:rPr>
      </w:pPr>
      <w:r>
        <w:rPr>
          <w:lang w:val="en-US"/>
        </w:rPr>
        <w:t>g)</w:t>
      </w:r>
      <w:r>
        <w:rPr>
          <w:lang w:val="en-US"/>
        </w:rPr>
        <w:tab/>
      </w:r>
      <w:r w:rsidR="003A062F">
        <w:rPr>
          <w:lang w:val="en-US"/>
        </w:rPr>
        <w:t>facilitate identification of access network transport technologies</w:t>
      </w:r>
    </w:p>
    <w:p w:rsidR="003A062F" w:rsidRDefault="003A062F">
      <w:pPr>
        <w:pStyle w:val="enumlev1"/>
        <w:widowControl w:val="0"/>
        <w:rPr>
          <w:lang w:val="en-US"/>
        </w:rPr>
      </w:pPr>
      <w:r>
        <w:rPr>
          <w:lang w:val="en-US"/>
        </w:rPr>
        <w:t>h)</w:t>
      </w:r>
      <w:r>
        <w:rPr>
          <w:lang w:val="en-US"/>
        </w:rPr>
        <w:tab/>
        <w:t>be generic enough to facilitate scenario development across all technologies and Standards Development Organization (SDO) areas.</w:t>
      </w:r>
    </w:p>
    <w:p w:rsidR="003A062F" w:rsidRDefault="003A062F">
      <w:pPr>
        <w:pStyle w:val="Note"/>
        <w:widowControl w:val="0"/>
        <w:rPr>
          <w:lang w:val="en-US"/>
        </w:rPr>
      </w:pPr>
      <w:r>
        <w:rPr>
          <w:lang w:val="en-US"/>
        </w:rPr>
        <w:t>NOTE 1 - The set of examples contained within this Annex is not intended to be exhaustive.</w:t>
      </w:r>
    </w:p>
    <w:p w:rsidR="003A062F" w:rsidRDefault="003A062F">
      <w:pPr>
        <w:pStyle w:val="Note"/>
        <w:widowControl w:val="0"/>
        <w:rPr>
          <w:lang w:val="en-US"/>
        </w:rPr>
      </w:pPr>
      <w:r>
        <w:rPr>
          <w:lang w:val="en-US"/>
        </w:rPr>
        <w:t>NOTE 2 - Other physical implementations may be equally valid.</w:t>
      </w:r>
    </w:p>
    <w:p w:rsidR="003A062F" w:rsidRDefault="003A062F">
      <w:pPr>
        <w:pStyle w:val="Note"/>
        <w:widowControl w:val="0"/>
        <w:tabs>
          <w:tab w:val="clear" w:pos="794"/>
          <w:tab w:val="clear" w:pos="1191"/>
          <w:tab w:val="clear" w:pos="1588"/>
          <w:tab w:val="clear" w:pos="1985"/>
        </w:tabs>
        <w:rPr>
          <w:lang w:val="en-US"/>
        </w:rPr>
      </w:pPr>
      <w:r>
        <w:rPr>
          <w:lang w:val="en-US"/>
        </w:rPr>
        <w:t>The following assumptions apply:</w:t>
      </w:r>
    </w:p>
    <w:p w:rsidR="003A062F" w:rsidRDefault="003A062F">
      <w:pPr>
        <w:pStyle w:val="Note"/>
        <w:widowControl w:val="0"/>
        <w:numPr>
          <w:ilvl w:val="0"/>
          <w:numId w:val="1"/>
        </w:numPr>
        <w:tabs>
          <w:tab w:val="clear" w:pos="794"/>
          <w:tab w:val="clear" w:pos="1191"/>
          <w:tab w:val="clear" w:pos="1588"/>
          <w:tab w:val="clear" w:pos="1985"/>
          <w:tab w:val="left" w:pos="360"/>
        </w:tabs>
        <w:rPr>
          <w:lang w:val="en-US"/>
        </w:rPr>
      </w:pPr>
      <w:r>
        <w:rPr>
          <w:lang w:val="en-US"/>
        </w:rPr>
        <w:t>The scenario technique is also applicable to application requirements as well as network requirements.</w:t>
      </w:r>
    </w:p>
    <w:p w:rsidR="003A062F" w:rsidRDefault="003A062F">
      <w:pPr>
        <w:pStyle w:val="Standard1"/>
        <w:numPr>
          <w:ilvl w:val="0"/>
          <w:numId w:val="1"/>
        </w:numPr>
        <w:tabs>
          <w:tab w:val="left" w:pos="360"/>
        </w:tabs>
        <w:rPr>
          <w:lang w:val="en-US"/>
        </w:rPr>
      </w:pPr>
      <w:r>
        <w:rPr>
          <w:lang w:val="en-US"/>
        </w:rPr>
        <w:t>Application requirements can be included in the scenarios.</w:t>
      </w:r>
    </w:p>
    <w:p w:rsidR="003A062F" w:rsidRDefault="003A062F">
      <w:pPr>
        <w:pStyle w:val="Standard1"/>
        <w:numPr>
          <w:ilvl w:val="0"/>
          <w:numId w:val="1"/>
        </w:numPr>
        <w:tabs>
          <w:tab w:val="left" w:pos="360"/>
        </w:tabs>
        <w:rPr>
          <w:lang w:val="en-US"/>
        </w:rPr>
      </w:pPr>
      <w:r>
        <w:rPr>
          <w:lang w:val="en-US"/>
        </w:rPr>
        <w:t>An interface occurs between any point where two components need to communicate.</w:t>
      </w:r>
    </w:p>
    <w:p w:rsidR="003A062F" w:rsidRDefault="003A062F">
      <w:pPr>
        <w:pStyle w:val="Standard1"/>
        <w:numPr>
          <w:ilvl w:val="0"/>
          <w:numId w:val="1"/>
        </w:numPr>
        <w:tabs>
          <w:tab w:val="left" w:pos="360"/>
        </w:tabs>
        <w:rPr>
          <w:lang w:val="en-US"/>
        </w:rPr>
      </w:pPr>
      <w:r>
        <w:rPr>
          <w:lang w:val="en-US"/>
        </w:rPr>
        <w:t xml:space="preserve">The scenarios currently contained in this document are primarily oriented towards provision of voice, data and video services. </w:t>
      </w:r>
    </w:p>
    <w:p w:rsidR="003A062F" w:rsidRDefault="003A062F">
      <w:pPr>
        <w:pStyle w:val="Heading2"/>
        <w:keepNext w:val="0"/>
        <w:keepLines w:val="0"/>
        <w:widowControl w:val="0"/>
        <w:numPr>
          <w:ilvl w:val="12"/>
          <w:numId w:val="0"/>
        </w:numPr>
        <w:ind w:left="794" w:hanging="794"/>
        <w:rPr>
          <w:lang w:val="en-US"/>
        </w:rPr>
      </w:pPr>
      <w:bookmarkStart w:id="85" w:name="_Toc479830597"/>
      <w:bookmarkStart w:id="86" w:name="_Toc480262079"/>
      <w:bookmarkStart w:id="87" w:name="_Toc482087554"/>
      <w:bookmarkStart w:id="88" w:name="_Toc528396615"/>
      <w:bookmarkStart w:id="89" w:name="_Toc361761741"/>
      <w:r>
        <w:rPr>
          <w:lang w:val="en-US"/>
        </w:rPr>
        <w:t>A1.2</w:t>
      </w:r>
      <w:r>
        <w:rPr>
          <w:lang w:val="en-US"/>
        </w:rPr>
        <w:tab/>
        <w:t>Reference Model</w:t>
      </w:r>
      <w:bookmarkEnd w:id="85"/>
      <w:bookmarkEnd w:id="86"/>
      <w:bookmarkEnd w:id="87"/>
      <w:bookmarkEnd w:id="88"/>
      <w:bookmarkEnd w:id="89"/>
    </w:p>
    <w:p w:rsidR="003A062F" w:rsidRDefault="003A062F">
      <w:pPr>
        <w:widowControl w:val="0"/>
        <w:numPr>
          <w:ilvl w:val="12"/>
          <w:numId w:val="0"/>
        </w:numPr>
        <w:rPr>
          <w:lang w:val="en-US"/>
        </w:rPr>
      </w:pPr>
      <w:r>
        <w:rPr>
          <w:lang w:val="en-US"/>
        </w:rPr>
        <w:t>The generic Reference Model valid for all scenarios is shown in the Clause 5 of this document.</w:t>
      </w:r>
    </w:p>
    <w:p w:rsidR="003A062F" w:rsidRDefault="003A062F">
      <w:pPr>
        <w:pStyle w:val="Heading1"/>
        <w:keepNext w:val="0"/>
        <w:keepLines w:val="0"/>
        <w:widowControl w:val="0"/>
        <w:numPr>
          <w:ilvl w:val="12"/>
          <w:numId w:val="0"/>
        </w:numPr>
        <w:ind w:left="794" w:hanging="794"/>
        <w:rPr>
          <w:lang w:val="en-US"/>
        </w:rPr>
      </w:pPr>
      <w:bookmarkStart w:id="90" w:name="_Toc479830598"/>
      <w:bookmarkStart w:id="91" w:name="_Toc480262080"/>
      <w:bookmarkStart w:id="92" w:name="_Toc482087555"/>
      <w:bookmarkStart w:id="93" w:name="_Toc528396616"/>
      <w:bookmarkStart w:id="94" w:name="_Toc361761742"/>
      <w:r>
        <w:rPr>
          <w:lang w:val="en-US"/>
        </w:rPr>
        <w:t>A1.3</w:t>
      </w:r>
      <w:r>
        <w:rPr>
          <w:lang w:val="en-US"/>
        </w:rPr>
        <w:tab/>
        <w:t>Components</w:t>
      </w:r>
      <w:bookmarkEnd w:id="90"/>
      <w:bookmarkEnd w:id="91"/>
      <w:bookmarkEnd w:id="92"/>
      <w:bookmarkEnd w:id="93"/>
      <w:bookmarkEnd w:id="94"/>
    </w:p>
    <w:p w:rsidR="003A062F" w:rsidRDefault="003A062F">
      <w:pPr>
        <w:pStyle w:val="enumlev1"/>
        <w:widowControl w:val="0"/>
        <w:numPr>
          <w:ilvl w:val="12"/>
          <w:numId w:val="0"/>
        </w:numPr>
        <w:spacing w:before="0"/>
        <w:ind w:left="792" w:hanging="792"/>
        <w:rPr>
          <w:lang w:val="en-US"/>
        </w:rPr>
      </w:pPr>
      <w:r>
        <w:rPr>
          <w:lang w:val="en-US"/>
        </w:rPr>
        <w:t>•</w:t>
      </w:r>
      <w:r>
        <w:rPr>
          <w:lang w:val="en-US"/>
        </w:rPr>
        <w:tab/>
        <w:t>Service Function: such as Video Server and Video Service Provider for video service</w:t>
      </w:r>
    </w:p>
    <w:p w:rsidR="003A062F" w:rsidRDefault="003A062F">
      <w:pPr>
        <w:pStyle w:val="enumlev1"/>
        <w:widowControl w:val="0"/>
        <w:numPr>
          <w:ilvl w:val="12"/>
          <w:numId w:val="0"/>
        </w:numPr>
        <w:spacing w:before="60"/>
        <w:ind w:left="792" w:hanging="792"/>
        <w:rPr>
          <w:lang w:val="en-US"/>
        </w:rPr>
      </w:pPr>
      <w:r>
        <w:rPr>
          <w:lang w:val="en-US"/>
        </w:rPr>
        <w:t>•</w:t>
      </w:r>
      <w:r>
        <w:rPr>
          <w:lang w:val="en-US"/>
        </w:rPr>
        <w:tab/>
        <w:t>Core Network: such as Telecommunication Network, PSTN, N-ISDN, B-ISDN</w:t>
      </w:r>
    </w:p>
    <w:p w:rsidR="003A062F" w:rsidRDefault="003A062F">
      <w:pPr>
        <w:pStyle w:val="enumlev1"/>
        <w:widowControl w:val="0"/>
        <w:numPr>
          <w:ilvl w:val="12"/>
          <w:numId w:val="0"/>
        </w:numPr>
        <w:spacing w:before="60"/>
        <w:ind w:left="792" w:hanging="792"/>
        <w:rPr>
          <w:lang w:val="en-US"/>
        </w:rPr>
      </w:pPr>
      <w:r>
        <w:rPr>
          <w:lang w:val="en-US"/>
        </w:rPr>
        <w:t>•</w:t>
      </w:r>
      <w:r>
        <w:rPr>
          <w:lang w:val="en-US"/>
        </w:rPr>
        <w:tab/>
      </w:r>
      <w:r w:rsidRPr="00A32FD6">
        <w:rPr>
          <w:highlight w:val="yellow"/>
          <w:lang w:val="en-US"/>
        </w:rPr>
        <w:t>Access Network: such as CATV Network,</w:t>
      </w:r>
      <w:r>
        <w:rPr>
          <w:lang w:val="en-US"/>
        </w:rPr>
        <w:t xml:space="preserve"> ADSL/VDSL, </w:t>
      </w:r>
      <w:r w:rsidRPr="00A32FD6">
        <w:rPr>
          <w:highlight w:val="yellow"/>
          <w:lang w:val="en-US"/>
        </w:rPr>
        <w:t>Fibre Network</w:t>
      </w:r>
      <w:r>
        <w:rPr>
          <w:lang w:val="en-US"/>
        </w:rPr>
        <w:t>, RITL, Satellite</w:t>
      </w:r>
    </w:p>
    <w:p w:rsidR="003A062F" w:rsidRDefault="003A062F">
      <w:pPr>
        <w:pStyle w:val="enumlev1"/>
        <w:widowControl w:val="0"/>
        <w:numPr>
          <w:ilvl w:val="12"/>
          <w:numId w:val="0"/>
        </w:numPr>
        <w:spacing w:before="60"/>
        <w:ind w:left="792" w:hanging="792"/>
        <w:rPr>
          <w:lang w:val="en-US"/>
        </w:rPr>
      </w:pPr>
      <w:r>
        <w:rPr>
          <w:lang w:val="en-US"/>
        </w:rPr>
        <w:t>•</w:t>
      </w:r>
      <w:r>
        <w:rPr>
          <w:lang w:val="en-US"/>
        </w:rPr>
        <w:tab/>
        <w:t>CPN (Customer Premise Network): such as Access Unit, TV, PC, Phone, Wireless Phone</w:t>
      </w:r>
    </w:p>
    <w:p w:rsidR="003A062F" w:rsidRDefault="003A062F">
      <w:pPr>
        <w:pStyle w:val="enumlev1"/>
        <w:widowControl w:val="0"/>
        <w:numPr>
          <w:ilvl w:val="12"/>
          <w:numId w:val="0"/>
        </w:numPr>
        <w:spacing w:before="60"/>
        <w:ind w:left="792" w:hanging="792"/>
        <w:rPr>
          <w:lang w:val="en-US"/>
        </w:rPr>
      </w:pPr>
    </w:p>
    <w:p w:rsidR="003A062F" w:rsidRDefault="003A062F">
      <w:pPr>
        <w:pStyle w:val="Heading3"/>
        <w:keepNext w:val="0"/>
        <w:keepLines w:val="0"/>
        <w:widowControl w:val="0"/>
        <w:numPr>
          <w:ilvl w:val="12"/>
          <w:numId w:val="0"/>
        </w:numPr>
        <w:ind w:left="794" w:hanging="794"/>
        <w:rPr>
          <w:lang w:val="en-US"/>
        </w:rPr>
      </w:pPr>
      <w:bookmarkStart w:id="95" w:name="_Toc479830599"/>
      <w:bookmarkStart w:id="96" w:name="_Toc480262081"/>
      <w:bookmarkStart w:id="97" w:name="_Toc482087556"/>
      <w:bookmarkStart w:id="98" w:name="_Toc528396617"/>
      <w:bookmarkStart w:id="99" w:name="_Toc361761743"/>
      <w:r>
        <w:rPr>
          <w:lang w:val="en-US"/>
        </w:rPr>
        <w:t>A1.3.1</w:t>
      </w:r>
      <w:r>
        <w:rPr>
          <w:lang w:val="en-US"/>
        </w:rPr>
        <w:tab/>
        <w:t>XNI Interface specification</w:t>
      </w:r>
      <w:bookmarkEnd w:id="95"/>
      <w:bookmarkEnd w:id="96"/>
      <w:bookmarkEnd w:id="97"/>
      <w:bookmarkEnd w:id="98"/>
      <w:bookmarkEnd w:id="99"/>
    </w:p>
    <w:p w:rsidR="003A062F" w:rsidRDefault="003A062F">
      <w:pPr>
        <w:pStyle w:val="enumlev1"/>
        <w:widowControl w:val="0"/>
        <w:numPr>
          <w:ilvl w:val="12"/>
          <w:numId w:val="0"/>
        </w:numPr>
        <w:tabs>
          <w:tab w:val="clear" w:pos="1191"/>
          <w:tab w:val="left" w:pos="1276"/>
        </w:tabs>
        <w:ind w:left="794" w:hanging="794"/>
        <w:rPr>
          <w:lang w:val="en-US"/>
        </w:rPr>
      </w:pPr>
      <w:r>
        <w:rPr>
          <w:lang w:val="en-US"/>
        </w:rPr>
        <w:t>The following XNI</w:t>
      </w:r>
      <w:r>
        <w:rPr>
          <w:vertAlign w:val="subscript"/>
          <w:lang w:val="en-US"/>
        </w:rPr>
        <w:t xml:space="preserve">XXn </w:t>
      </w:r>
      <w:r>
        <w:rPr>
          <w:lang w:val="en-US"/>
        </w:rPr>
        <w:t>were identified in the scenarios:</w:t>
      </w:r>
    </w:p>
    <w:p w:rsidR="003A062F" w:rsidRDefault="003A062F">
      <w:pPr>
        <w:pStyle w:val="enumlev1"/>
        <w:widowControl w:val="0"/>
        <w:numPr>
          <w:ilvl w:val="0"/>
          <w:numId w:val="3"/>
        </w:numPr>
        <w:tabs>
          <w:tab w:val="clear" w:pos="1191"/>
          <w:tab w:val="left" w:pos="1276"/>
        </w:tabs>
        <w:rPr>
          <w:lang w:val="en-US"/>
        </w:rPr>
      </w:pPr>
      <w:r>
        <w:rPr>
          <w:lang w:val="en-US"/>
        </w:rPr>
        <w:t>XNI</w:t>
      </w:r>
      <w:r>
        <w:rPr>
          <w:vertAlign w:val="subscript"/>
          <w:lang w:val="en-US"/>
        </w:rPr>
        <w:t xml:space="preserve">CPn </w:t>
      </w:r>
      <w:r>
        <w:rPr>
          <w:vertAlign w:val="subscript"/>
          <w:lang w:val="en-US"/>
        </w:rPr>
        <w:tab/>
      </w:r>
      <w:r>
        <w:rPr>
          <w:vertAlign w:val="subscript"/>
          <w:lang w:val="en-US"/>
        </w:rPr>
        <w:tab/>
      </w:r>
      <w:r>
        <w:rPr>
          <w:lang w:val="en-US"/>
        </w:rPr>
        <w:t>For copper interfaces (e.g. UNI for ISDN)</w:t>
      </w:r>
    </w:p>
    <w:p w:rsidR="003A062F" w:rsidRDefault="003A062F">
      <w:pPr>
        <w:pStyle w:val="enumlev1"/>
        <w:widowControl w:val="0"/>
        <w:numPr>
          <w:ilvl w:val="0"/>
          <w:numId w:val="3"/>
        </w:numPr>
        <w:tabs>
          <w:tab w:val="clear" w:pos="1191"/>
          <w:tab w:val="left" w:pos="1276"/>
        </w:tabs>
        <w:spacing w:before="60"/>
        <w:rPr>
          <w:lang w:val="en-US"/>
        </w:rPr>
      </w:pPr>
      <w:r>
        <w:rPr>
          <w:lang w:val="en-US"/>
        </w:rPr>
        <w:t>XNI</w:t>
      </w:r>
      <w:r>
        <w:rPr>
          <w:vertAlign w:val="subscript"/>
          <w:lang w:val="en-US"/>
        </w:rPr>
        <w:t xml:space="preserve">CXn </w:t>
      </w:r>
      <w:r>
        <w:rPr>
          <w:vertAlign w:val="subscript"/>
          <w:lang w:val="en-US"/>
        </w:rPr>
        <w:tab/>
      </w:r>
      <w:r>
        <w:rPr>
          <w:vertAlign w:val="subscript"/>
          <w:lang w:val="en-US"/>
        </w:rPr>
        <w:tab/>
      </w:r>
      <w:r>
        <w:rPr>
          <w:lang w:val="en-US"/>
        </w:rPr>
        <w:t>For Coax interfaces (e.g. CATV)</w:t>
      </w:r>
    </w:p>
    <w:p w:rsidR="003A062F" w:rsidRDefault="003A062F">
      <w:pPr>
        <w:pStyle w:val="enumlev1"/>
        <w:widowControl w:val="0"/>
        <w:numPr>
          <w:ilvl w:val="0"/>
          <w:numId w:val="3"/>
        </w:numPr>
        <w:tabs>
          <w:tab w:val="clear" w:pos="1191"/>
          <w:tab w:val="left" w:pos="1276"/>
        </w:tabs>
        <w:spacing w:before="60"/>
        <w:rPr>
          <w:lang w:val="en-US"/>
        </w:rPr>
      </w:pPr>
      <w:r>
        <w:rPr>
          <w:lang w:val="en-US"/>
        </w:rPr>
        <w:t>XNI</w:t>
      </w:r>
      <w:r>
        <w:rPr>
          <w:vertAlign w:val="subscript"/>
          <w:lang w:val="en-US"/>
        </w:rPr>
        <w:t xml:space="preserve">SAn </w:t>
      </w:r>
      <w:r>
        <w:rPr>
          <w:vertAlign w:val="subscript"/>
          <w:lang w:val="en-US"/>
        </w:rPr>
        <w:tab/>
      </w:r>
      <w:r>
        <w:rPr>
          <w:vertAlign w:val="subscript"/>
          <w:lang w:val="en-US"/>
        </w:rPr>
        <w:tab/>
      </w:r>
      <w:r>
        <w:rPr>
          <w:lang w:val="en-US"/>
        </w:rPr>
        <w:t>For Satellite interfaces (e.g. ptp or broadcast )</w:t>
      </w:r>
    </w:p>
    <w:p w:rsidR="003A062F" w:rsidRDefault="003A062F">
      <w:pPr>
        <w:pStyle w:val="enumlev1"/>
        <w:widowControl w:val="0"/>
        <w:numPr>
          <w:ilvl w:val="0"/>
          <w:numId w:val="3"/>
        </w:numPr>
        <w:tabs>
          <w:tab w:val="clear" w:pos="1191"/>
          <w:tab w:val="left" w:pos="1276"/>
        </w:tabs>
        <w:spacing w:before="60"/>
        <w:rPr>
          <w:lang w:val="en-US"/>
        </w:rPr>
      </w:pPr>
      <w:r>
        <w:rPr>
          <w:lang w:val="en-US"/>
        </w:rPr>
        <w:t>XNI</w:t>
      </w:r>
      <w:r>
        <w:rPr>
          <w:vertAlign w:val="subscript"/>
          <w:lang w:val="en-US"/>
        </w:rPr>
        <w:t xml:space="preserve">WIn </w:t>
      </w:r>
      <w:r>
        <w:rPr>
          <w:vertAlign w:val="subscript"/>
          <w:lang w:val="en-US"/>
        </w:rPr>
        <w:tab/>
      </w:r>
      <w:r>
        <w:rPr>
          <w:vertAlign w:val="subscript"/>
          <w:lang w:val="en-US"/>
        </w:rPr>
        <w:tab/>
      </w:r>
      <w:r>
        <w:rPr>
          <w:lang w:val="en-US"/>
        </w:rPr>
        <w:t>For wireless interfaces (e.g. RITL)</w:t>
      </w:r>
    </w:p>
    <w:p w:rsidR="003A062F" w:rsidRDefault="003A062F">
      <w:pPr>
        <w:pStyle w:val="enumlev1"/>
        <w:widowControl w:val="0"/>
        <w:numPr>
          <w:ilvl w:val="0"/>
          <w:numId w:val="3"/>
        </w:numPr>
        <w:tabs>
          <w:tab w:val="clear" w:pos="1191"/>
          <w:tab w:val="left" w:pos="1276"/>
        </w:tabs>
        <w:spacing w:before="60"/>
        <w:rPr>
          <w:lang w:val="en-US"/>
        </w:rPr>
      </w:pPr>
      <w:r>
        <w:rPr>
          <w:lang w:val="en-US"/>
        </w:rPr>
        <w:lastRenderedPageBreak/>
        <w:t>XNI</w:t>
      </w:r>
      <w:r>
        <w:rPr>
          <w:vertAlign w:val="subscript"/>
          <w:lang w:val="en-US"/>
        </w:rPr>
        <w:t xml:space="preserve">OPn </w:t>
      </w:r>
      <w:r>
        <w:rPr>
          <w:vertAlign w:val="subscript"/>
          <w:lang w:val="en-US"/>
        </w:rPr>
        <w:tab/>
      </w:r>
      <w:r>
        <w:rPr>
          <w:vertAlign w:val="subscript"/>
          <w:lang w:val="en-US"/>
        </w:rPr>
        <w:tab/>
      </w:r>
      <w:r>
        <w:rPr>
          <w:lang w:val="en-US"/>
        </w:rPr>
        <w:t>For Optical (Passive) interfaces (e.g. BPON)</w:t>
      </w:r>
    </w:p>
    <w:p w:rsidR="003A062F" w:rsidRDefault="003A062F">
      <w:pPr>
        <w:pStyle w:val="enumlev1"/>
        <w:widowControl w:val="0"/>
        <w:numPr>
          <w:ilvl w:val="0"/>
          <w:numId w:val="3"/>
        </w:numPr>
        <w:tabs>
          <w:tab w:val="clear" w:pos="1191"/>
          <w:tab w:val="left" w:pos="1276"/>
        </w:tabs>
        <w:spacing w:before="60"/>
        <w:rPr>
          <w:lang w:val="en-US"/>
        </w:rPr>
      </w:pPr>
      <w:r>
        <w:rPr>
          <w:lang w:val="en-US"/>
        </w:rPr>
        <w:t>XNI</w:t>
      </w:r>
      <w:r>
        <w:rPr>
          <w:vertAlign w:val="subscript"/>
          <w:lang w:val="en-US"/>
        </w:rPr>
        <w:t xml:space="preserve">LAn </w:t>
      </w:r>
      <w:r>
        <w:rPr>
          <w:vertAlign w:val="subscript"/>
          <w:lang w:val="en-US"/>
        </w:rPr>
        <w:tab/>
      </w:r>
      <w:r>
        <w:rPr>
          <w:vertAlign w:val="subscript"/>
          <w:lang w:val="en-US"/>
        </w:rPr>
        <w:tab/>
      </w:r>
      <w:r>
        <w:rPr>
          <w:lang w:val="en-US"/>
        </w:rPr>
        <w:t>For LAN interfaces (e.g. 10-BASE-T)</w:t>
      </w:r>
    </w:p>
    <w:p w:rsidR="003A062F" w:rsidRDefault="003A062F">
      <w:pPr>
        <w:pStyle w:val="enumlev1"/>
        <w:widowControl w:val="0"/>
        <w:numPr>
          <w:ilvl w:val="0"/>
          <w:numId w:val="3"/>
        </w:numPr>
        <w:tabs>
          <w:tab w:val="clear" w:pos="1191"/>
          <w:tab w:val="left" w:pos="1276"/>
        </w:tabs>
        <w:spacing w:before="60"/>
        <w:rPr>
          <w:lang w:val="en-US"/>
        </w:rPr>
      </w:pPr>
      <w:r>
        <w:rPr>
          <w:lang w:val="en-US"/>
        </w:rPr>
        <w:t>XNI</w:t>
      </w:r>
      <w:r>
        <w:rPr>
          <w:vertAlign w:val="subscript"/>
          <w:lang w:val="en-US"/>
        </w:rPr>
        <w:t>PLT</w:t>
      </w:r>
      <w:r>
        <w:rPr>
          <w:vertAlign w:val="subscript"/>
          <w:lang w:val="en-US"/>
        </w:rPr>
        <w:tab/>
      </w:r>
      <w:r>
        <w:rPr>
          <w:vertAlign w:val="subscript"/>
          <w:lang w:val="en-US"/>
        </w:rPr>
        <w:tab/>
      </w:r>
      <w:r>
        <w:rPr>
          <w:lang w:val="en-US"/>
        </w:rPr>
        <w:t>For Power Line Transmission interfaces</w:t>
      </w:r>
    </w:p>
    <w:p w:rsidR="003A062F" w:rsidRDefault="003A062F">
      <w:pPr>
        <w:pStyle w:val="Heading3"/>
        <w:keepNext w:val="0"/>
        <w:keepLines w:val="0"/>
        <w:widowControl w:val="0"/>
        <w:rPr>
          <w:lang w:val="en-US"/>
        </w:rPr>
      </w:pPr>
      <w:bookmarkStart w:id="100" w:name="_Toc479830600"/>
      <w:bookmarkStart w:id="101" w:name="_Toc480262082"/>
      <w:bookmarkStart w:id="102" w:name="_Toc482087557"/>
      <w:bookmarkStart w:id="103" w:name="_Toc528396618"/>
      <w:bookmarkStart w:id="104" w:name="_Toc361761744"/>
      <w:r>
        <w:rPr>
          <w:lang w:val="en-US"/>
        </w:rPr>
        <w:t>A1.3.2</w:t>
      </w:r>
      <w:r>
        <w:rPr>
          <w:lang w:val="en-US"/>
        </w:rPr>
        <w:tab/>
        <w:t>The scenarios</w:t>
      </w:r>
      <w:bookmarkEnd w:id="100"/>
      <w:bookmarkEnd w:id="101"/>
      <w:bookmarkEnd w:id="102"/>
      <w:bookmarkEnd w:id="103"/>
      <w:bookmarkEnd w:id="104"/>
    </w:p>
    <w:p w:rsidR="003A062F" w:rsidRDefault="003A062F">
      <w:pPr>
        <w:pStyle w:val="enumlev1"/>
        <w:widowControl w:val="0"/>
        <w:rPr>
          <w:lang w:val="en-US"/>
        </w:rPr>
      </w:pPr>
      <w:r>
        <w:rPr>
          <w:lang w:val="en-US"/>
        </w:rPr>
        <w:t>1)</w:t>
      </w:r>
      <w:r>
        <w:rPr>
          <w:lang w:val="en-US"/>
        </w:rPr>
        <w:tab/>
        <w:t>Provision of Voice/Data/Video Service over existing infrastructure</w:t>
      </w:r>
    </w:p>
    <w:p w:rsidR="003A062F" w:rsidRDefault="003A062F">
      <w:pPr>
        <w:pStyle w:val="enumlev1"/>
        <w:widowControl w:val="0"/>
        <w:spacing w:before="60"/>
        <w:ind w:left="792" w:hanging="792"/>
        <w:rPr>
          <w:lang w:val="en-US"/>
        </w:rPr>
      </w:pPr>
      <w:r>
        <w:rPr>
          <w:lang w:val="en-US"/>
        </w:rPr>
        <w:t>2)</w:t>
      </w:r>
      <w:r>
        <w:rPr>
          <w:lang w:val="en-US"/>
        </w:rPr>
        <w:tab/>
        <w:t>Provision of Voice/Data/Video Services over Cable Networks using B-ISDN</w:t>
      </w:r>
    </w:p>
    <w:p w:rsidR="003A062F" w:rsidRDefault="003A062F">
      <w:pPr>
        <w:pStyle w:val="enumlev1"/>
        <w:widowControl w:val="0"/>
        <w:spacing w:before="60"/>
        <w:ind w:left="792" w:hanging="792"/>
        <w:rPr>
          <w:lang w:val="en-US"/>
        </w:rPr>
      </w:pPr>
      <w:r>
        <w:rPr>
          <w:lang w:val="en-US"/>
        </w:rPr>
        <w:t>3)</w:t>
      </w:r>
      <w:r>
        <w:rPr>
          <w:lang w:val="en-US"/>
        </w:rPr>
        <w:tab/>
        <w:t>The use of ADSL or VDSL to provide video bandwidth over copper pairs</w:t>
      </w:r>
    </w:p>
    <w:p w:rsidR="003A062F" w:rsidRDefault="003A062F">
      <w:pPr>
        <w:pStyle w:val="enumlev1"/>
        <w:widowControl w:val="0"/>
        <w:spacing w:before="60"/>
        <w:ind w:left="792" w:hanging="792"/>
        <w:rPr>
          <w:lang w:val="en-US"/>
        </w:rPr>
      </w:pPr>
      <w:r>
        <w:rPr>
          <w:lang w:val="en-US"/>
        </w:rPr>
        <w:t>4)</w:t>
      </w:r>
      <w:r>
        <w:rPr>
          <w:lang w:val="en-US"/>
        </w:rPr>
        <w:tab/>
        <w:t xml:space="preserve">Fibre Access Scenario, Fiber In The </w:t>
      </w:r>
      <w:smartTag w:uri="urn:schemas-microsoft-com:office:smarttags" w:element="place">
        <w:r>
          <w:rPr>
            <w:lang w:val="en-US"/>
          </w:rPr>
          <w:t>Loop</w:t>
        </w:r>
      </w:smartTag>
    </w:p>
    <w:p w:rsidR="003A062F" w:rsidRDefault="003A062F" w:rsidP="002E1BC1">
      <w:pPr>
        <w:pStyle w:val="enumlev1"/>
        <w:widowControl w:val="0"/>
        <w:spacing w:before="60"/>
        <w:ind w:left="792" w:hanging="792"/>
        <w:rPr>
          <w:lang w:val="en-US"/>
        </w:rPr>
      </w:pPr>
      <w:r>
        <w:rPr>
          <w:lang w:val="en-US"/>
        </w:rPr>
        <w:t>5)</w:t>
      </w:r>
      <w:r>
        <w:rPr>
          <w:lang w:val="en-US"/>
        </w:rPr>
        <w:tab/>
      </w:r>
      <w:r w:rsidR="002E1BC1" w:rsidRPr="002E1BC1">
        <w:rPr>
          <w:lang w:val="en-US"/>
        </w:rPr>
        <w:t>Wireless Access</w:t>
      </w:r>
    </w:p>
    <w:p w:rsidR="003A062F" w:rsidRDefault="003A062F" w:rsidP="004046CE">
      <w:pPr>
        <w:pStyle w:val="enumlev1"/>
        <w:widowControl w:val="0"/>
        <w:numPr>
          <w:ilvl w:val="0"/>
          <w:numId w:val="11"/>
        </w:numPr>
        <w:tabs>
          <w:tab w:val="clear" w:pos="794"/>
          <w:tab w:val="left" w:pos="795"/>
        </w:tabs>
        <w:spacing w:before="60"/>
        <w:rPr>
          <w:lang w:val="en-US"/>
        </w:rPr>
      </w:pPr>
      <w:r>
        <w:rPr>
          <w:lang w:val="en-US"/>
        </w:rPr>
        <w:t>Access using satellites</w:t>
      </w:r>
    </w:p>
    <w:p w:rsidR="003A062F" w:rsidRDefault="003A062F" w:rsidP="004046CE">
      <w:pPr>
        <w:pStyle w:val="enumlev1"/>
        <w:widowControl w:val="0"/>
        <w:numPr>
          <w:ilvl w:val="0"/>
          <w:numId w:val="11"/>
        </w:numPr>
        <w:tabs>
          <w:tab w:val="clear" w:pos="794"/>
          <w:tab w:val="left" w:pos="795"/>
        </w:tabs>
        <w:spacing w:before="60"/>
        <w:rPr>
          <w:lang w:val="en-US"/>
        </w:rPr>
      </w:pPr>
      <w:r>
        <w:rPr>
          <w:lang w:val="en-US"/>
        </w:rPr>
        <w:t>Example of Internet Access</w:t>
      </w:r>
    </w:p>
    <w:p w:rsidR="003A062F" w:rsidRDefault="003A062F" w:rsidP="004046CE">
      <w:pPr>
        <w:pStyle w:val="enumlev1"/>
        <w:widowControl w:val="0"/>
        <w:numPr>
          <w:ilvl w:val="0"/>
          <w:numId w:val="11"/>
        </w:numPr>
        <w:tabs>
          <w:tab w:val="clear" w:pos="794"/>
          <w:tab w:val="left" w:pos="795"/>
        </w:tabs>
        <w:spacing w:before="60"/>
        <w:rPr>
          <w:lang w:val="en-US"/>
        </w:rPr>
      </w:pPr>
      <w:r>
        <w:rPr>
          <w:lang w:val="en-US"/>
        </w:rPr>
        <w:t>Power Line Transmission (PLT)</w:t>
      </w:r>
    </w:p>
    <w:p w:rsidR="003A062F" w:rsidRDefault="003A062F">
      <w:pPr>
        <w:pStyle w:val="enumlev1"/>
        <w:widowControl w:val="0"/>
        <w:spacing w:before="60"/>
        <w:rPr>
          <w:lang w:val="en-US"/>
        </w:rPr>
      </w:pPr>
    </w:p>
    <w:p w:rsidR="003A062F" w:rsidRDefault="003A062F">
      <w:pPr>
        <w:pStyle w:val="enumlev1"/>
        <w:widowControl w:val="0"/>
        <w:tabs>
          <w:tab w:val="clear" w:pos="794"/>
        </w:tabs>
        <w:spacing w:before="60"/>
        <w:ind w:left="0" w:firstLine="0"/>
        <w:rPr>
          <w:lang w:val="en-US"/>
        </w:rPr>
      </w:pPr>
      <w:r>
        <w:rPr>
          <w:lang w:val="en-US"/>
        </w:rPr>
        <w:t>The following table provides a quick reference and alignment between this document naming and Y.120 and relevant standards.</w:t>
      </w:r>
    </w:p>
    <w:p w:rsidR="003A062F" w:rsidRDefault="003A062F">
      <w:pPr>
        <w:pStyle w:val="Standard1"/>
        <w:rPr>
          <w:lang w:val="en-US"/>
        </w:rPr>
      </w:pPr>
      <w:r>
        <w:rPr>
          <w:lang w:val="en-US"/>
        </w:rPr>
        <w:br w:type="page"/>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1758"/>
        <w:gridCol w:w="1988"/>
        <w:gridCol w:w="3727"/>
        <w:gridCol w:w="1032"/>
      </w:tblGrid>
      <w:tr w:rsidR="003A062F" w:rsidRPr="00641361">
        <w:trPr>
          <w:cantSplit/>
          <w:tblHeader/>
        </w:trPr>
        <w:tc>
          <w:tcPr>
            <w:tcW w:w="1418" w:type="dxa"/>
            <w:tcBorders>
              <w:bottom w:val="nil"/>
            </w:tcBorders>
          </w:tcPr>
          <w:p w:rsidR="003A062F" w:rsidRPr="00641361" w:rsidRDefault="003A062F">
            <w:pPr>
              <w:pStyle w:val="Standard1"/>
              <w:spacing w:before="60"/>
              <w:jc w:val="center"/>
              <w:rPr>
                <w:b/>
                <w:szCs w:val="24"/>
                <w:lang w:val="fr-FR"/>
              </w:rPr>
            </w:pPr>
            <w:r w:rsidRPr="00641361">
              <w:rPr>
                <w:b/>
                <w:szCs w:val="24"/>
                <w:lang w:val="fr-FR"/>
              </w:rPr>
              <w:lastRenderedPageBreak/>
              <w:t>Interface type</w:t>
            </w:r>
          </w:p>
        </w:tc>
        <w:tc>
          <w:tcPr>
            <w:tcW w:w="1758" w:type="dxa"/>
            <w:tcBorders>
              <w:bottom w:val="nil"/>
            </w:tcBorders>
          </w:tcPr>
          <w:p w:rsidR="003A062F" w:rsidRPr="00641361" w:rsidRDefault="003A062F">
            <w:pPr>
              <w:pStyle w:val="Standard1"/>
              <w:spacing w:before="60"/>
              <w:jc w:val="center"/>
              <w:rPr>
                <w:b/>
                <w:szCs w:val="24"/>
                <w:lang w:val="fr-FR"/>
              </w:rPr>
            </w:pPr>
            <w:r w:rsidRPr="00641361">
              <w:rPr>
                <w:b/>
                <w:szCs w:val="24"/>
                <w:lang w:val="fr-FR"/>
              </w:rPr>
              <w:t xml:space="preserve">Y.120 </w:t>
            </w:r>
          </w:p>
          <w:p w:rsidR="003A062F" w:rsidRPr="00641361" w:rsidRDefault="003A062F">
            <w:pPr>
              <w:pStyle w:val="Standard1"/>
              <w:spacing w:before="60"/>
              <w:jc w:val="center"/>
              <w:rPr>
                <w:b/>
                <w:szCs w:val="24"/>
                <w:lang w:val="fr-FR"/>
              </w:rPr>
            </w:pPr>
            <w:r w:rsidRPr="00641361">
              <w:rPr>
                <w:b/>
                <w:szCs w:val="24"/>
                <w:lang w:val="fr-FR"/>
              </w:rPr>
              <w:t>(</w:t>
            </w:r>
            <w:r w:rsidRPr="00641361">
              <w:rPr>
                <w:szCs w:val="24"/>
                <w:lang w:val="fr-FR"/>
              </w:rPr>
              <w:t>Note 4)</w:t>
            </w:r>
          </w:p>
        </w:tc>
        <w:tc>
          <w:tcPr>
            <w:tcW w:w="1988" w:type="dxa"/>
            <w:tcBorders>
              <w:bottom w:val="nil"/>
            </w:tcBorders>
          </w:tcPr>
          <w:p w:rsidR="003A062F" w:rsidRPr="00641361" w:rsidRDefault="003A062F">
            <w:pPr>
              <w:pStyle w:val="Standard1"/>
              <w:spacing w:before="60"/>
              <w:jc w:val="center"/>
              <w:rPr>
                <w:b/>
                <w:szCs w:val="24"/>
                <w:lang w:val="fr-FR"/>
              </w:rPr>
            </w:pPr>
            <w:r w:rsidRPr="00641361">
              <w:rPr>
                <w:b/>
                <w:szCs w:val="24"/>
                <w:lang w:val="fr-FR"/>
              </w:rPr>
              <w:t>Description</w:t>
            </w:r>
          </w:p>
        </w:tc>
        <w:tc>
          <w:tcPr>
            <w:tcW w:w="3727" w:type="dxa"/>
            <w:tcBorders>
              <w:bottom w:val="nil"/>
            </w:tcBorders>
          </w:tcPr>
          <w:p w:rsidR="003A062F" w:rsidRPr="00641361" w:rsidRDefault="003A062F">
            <w:pPr>
              <w:pStyle w:val="Standard1"/>
              <w:spacing w:before="60"/>
              <w:jc w:val="center"/>
              <w:rPr>
                <w:b/>
                <w:szCs w:val="24"/>
                <w:lang w:val="fr-FR"/>
              </w:rPr>
            </w:pPr>
            <w:r w:rsidRPr="00641361">
              <w:rPr>
                <w:b/>
                <w:szCs w:val="24"/>
                <w:lang w:val="fr-FR"/>
              </w:rPr>
              <w:t xml:space="preserve">Applicable </w:t>
            </w:r>
            <w:r w:rsidRPr="00641361">
              <w:rPr>
                <w:b/>
                <w:szCs w:val="24"/>
                <w:lang w:val="en-US"/>
              </w:rPr>
              <w:t>recommendations</w:t>
            </w:r>
            <w:r w:rsidRPr="00641361">
              <w:rPr>
                <w:b/>
                <w:szCs w:val="24"/>
                <w:lang w:val="fr-FR"/>
              </w:rPr>
              <w:t xml:space="preserve"> (</w:t>
            </w:r>
            <w:r w:rsidRPr="00641361">
              <w:rPr>
                <w:b/>
                <w:szCs w:val="24"/>
                <w:lang w:val="en-US"/>
              </w:rPr>
              <w:t>examples</w:t>
            </w:r>
            <w:r w:rsidRPr="00641361">
              <w:rPr>
                <w:b/>
                <w:szCs w:val="24"/>
                <w:lang w:val="fr-FR"/>
              </w:rPr>
              <w:t>)</w:t>
            </w:r>
          </w:p>
        </w:tc>
        <w:tc>
          <w:tcPr>
            <w:tcW w:w="1032" w:type="dxa"/>
            <w:tcBorders>
              <w:bottom w:val="nil"/>
            </w:tcBorders>
          </w:tcPr>
          <w:p w:rsidR="003A062F" w:rsidRPr="00641361" w:rsidRDefault="003A062F">
            <w:pPr>
              <w:pStyle w:val="Standard1"/>
              <w:spacing w:before="60"/>
              <w:jc w:val="center"/>
              <w:rPr>
                <w:b/>
                <w:szCs w:val="24"/>
                <w:lang w:val="en-US"/>
              </w:rPr>
            </w:pPr>
            <w:r w:rsidRPr="00641361">
              <w:rPr>
                <w:b/>
                <w:szCs w:val="24"/>
                <w:lang w:val="en-US"/>
              </w:rPr>
              <w:t>Remarks</w:t>
            </w: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C1</w:t>
            </w:r>
          </w:p>
        </w:tc>
        <w:tc>
          <w:tcPr>
            <w:tcW w:w="1758" w:type="dxa"/>
          </w:tcPr>
          <w:p w:rsidR="003A062F" w:rsidRPr="00641361" w:rsidRDefault="003A062F">
            <w:pPr>
              <w:pStyle w:val="Standard1"/>
              <w:spacing w:before="60"/>
              <w:jc w:val="center"/>
              <w:rPr>
                <w:szCs w:val="24"/>
                <w:lang w:val="en-US"/>
              </w:rPr>
            </w:pPr>
            <w:r w:rsidRPr="00641361">
              <w:rPr>
                <w:szCs w:val="24"/>
                <w:lang w:val="en-US"/>
              </w:rPr>
              <w:t>H-</w:t>
            </w:r>
            <w:r w:rsidRPr="00641361">
              <w:rPr>
                <w:szCs w:val="24"/>
                <w:vertAlign w:val="subscript"/>
                <w:lang w:val="en-US"/>
              </w:rPr>
              <w:t>ISDN/PSTN/BISDN</w:t>
            </w:r>
          </w:p>
        </w:tc>
        <w:tc>
          <w:tcPr>
            <w:tcW w:w="1988" w:type="dxa"/>
          </w:tcPr>
          <w:p w:rsidR="003A062F" w:rsidRPr="00641361" w:rsidRDefault="003A062F">
            <w:pPr>
              <w:pStyle w:val="Standard1"/>
              <w:spacing w:before="60"/>
              <w:jc w:val="center"/>
              <w:rPr>
                <w:szCs w:val="24"/>
                <w:lang w:val="en-US"/>
              </w:rPr>
            </w:pPr>
            <w:r w:rsidRPr="00641361">
              <w:rPr>
                <w:szCs w:val="24"/>
                <w:lang w:val="en-US"/>
              </w:rPr>
              <w:t>ISDN/PSTN/BISDN</w:t>
            </w:r>
          </w:p>
        </w:tc>
        <w:tc>
          <w:tcPr>
            <w:tcW w:w="3727" w:type="dxa"/>
          </w:tcPr>
          <w:p w:rsidR="003A062F" w:rsidRPr="00641361" w:rsidRDefault="003A062F">
            <w:pPr>
              <w:pStyle w:val="Standard1"/>
              <w:spacing w:before="60"/>
              <w:rPr>
                <w:szCs w:val="24"/>
                <w:lang w:val="fr-FR"/>
              </w:rPr>
            </w:pPr>
            <w:r w:rsidRPr="00641361">
              <w:rPr>
                <w:szCs w:val="24"/>
                <w:lang w:val="fr-FR"/>
              </w:rPr>
              <w:t>ETS 300 012/ ITU-T Q.512/G.967</w:t>
            </w:r>
          </w:p>
        </w:tc>
        <w:tc>
          <w:tcPr>
            <w:tcW w:w="1032" w:type="dxa"/>
          </w:tcPr>
          <w:p w:rsidR="003A062F" w:rsidRPr="00641361" w:rsidRDefault="003A062F">
            <w:pPr>
              <w:pStyle w:val="Standard1"/>
              <w:spacing w:before="60"/>
              <w:jc w:val="center"/>
              <w:rPr>
                <w:szCs w:val="24"/>
                <w:lang w:val="fr-FR"/>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C2</w:t>
            </w:r>
          </w:p>
        </w:tc>
        <w:tc>
          <w:tcPr>
            <w:tcW w:w="1758" w:type="dxa"/>
          </w:tcPr>
          <w:p w:rsidR="003A062F" w:rsidRPr="00641361" w:rsidRDefault="003A062F">
            <w:pPr>
              <w:pStyle w:val="Standard1"/>
              <w:spacing w:before="60"/>
              <w:jc w:val="center"/>
              <w:rPr>
                <w:szCs w:val="24"/>
                <w:lang w:val="en-US"/>
              </w:rPr>
            </w:pPr>
            <w:r w:rsidRPr="00641361">
              <w:rPr>
                <w:szCs w:val="24"/>
                <w:lang w:val="en-US"/>
              </w:rPr>
              <w:t>H-</w:t>
            </w:r>
            <w:r w:rsidRPr="00641361">
              <w:rPr>
                <w:szCs w:val="24"/>
                <w:vertAlign w:val="subscript"/>
                <w:lang w:val="en-US"/>
              </w:rPr>
              <w:t>CATV</w:t>
            </w:r>
          </w:p>
        </w:tc>
        <w:tc>
          <w:tcPr>
            <w:tcW w:w="1988" w:type="dxa"/>
          </w:tcPr>
          <w:p w:rsidR="003A062F" w:rsidRPr="00641361" w:rsidRDefault="003A062F">
            <w:pPr>
              <w:pStyle w:val="Standard1"/>
              <w:spacing w:before="60"/>
              <w:jc w:val="center"/>
              <w:rPr>
                <w:szCs w:val="24"/>
                <w:lang w:val="en-US"/>
              </w:rPr>
            </w:pPr>
            <w:r w:rsidRPr="00641361">
              <w:rPr>
                <w:szCs w:val="24"/>
                <w:lang w:val="en-US"/>
              </w:rPr>
              <w:t>CATV</w:t>
            </w:r>
          </w:p>
        </w:tc>
        <w:tc>
          <w:tcPr>
            <w:tcW w:w="3727" w:type="dxa"/>
          </w:tcPr>
          <w:p w:rsidR="003A062F" w:rsidRPr="00641361" w:rsidRDefault="003A062F">
            <w:pPr>
              <w:pStyle w:val="Standard1"/>
              <w:spacing w:before="60"/>
              <w:rPr>
                <w:szCs w:val="24"/>
                <w:lang w:val="en-US"/>
              </w:rPr>
            </w:pPr>
            <w:r w:rsidRPr="00641361">
              <w:rPr>
                <w:szCs w:val="24"/>
                <w:lang w:val="en-US"/>
              </w:rPr>
              <w:t xml:space="preserve">IEEE 802.14 </w:t>
            </w:r>
          </w:p>
        </w:tc>
        <w:tc>
          <w:tcPr>
            <w:tcW w:w="1032" w:type="dxa"/>
          </w:tcPr>
          <w:p w:rsidR="003A062F" w:rsidRPr="00641361" w:rsidRDefault="003A062F">
            <w:pPr>
              <w:pStyle w:val="Standard1"/>
              <w:spacing w:before="60"/>
              <w:jc w:val="center"/>
              <w:rPr>
                <w:szCs w:val="24"/>
                <w:lang w:val="en-US"/>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C3</w:t>
            </w:r>
          </w:p>
        </w:tc>
        <w:tc>
          <w:tcPr>
            <w:tcW w:w="1758" w:type="dxa"/>
          </w:tcPr>
          <w:p w:rsidR="003A062F" w:rsidRPr="00641361" w:rsidRDefault="003A062F">
            <w:pPr>
              <w:pStyle w:val="Standard1"/>
              <w:spacing w:before="60"/>
              <w:jc w:val="center"/>
              <w:rPr>
                <w:szCs w:val="24"/>
                <w:lang w:val="en-US"/>
              </w:rPr>
            </w:pPr>
            <w:r w:rsidRPr="00641361">
              <w:rPr>
                <w:szCs w:val="24"/>
                <w:lang w:val="en-US"/>
              </w:rPr>
              <w:t>H-</w:t>
            </w:r>
            <w:r w:rsidRPr="00641361">
              <w:rPr>
                <w:szCs w:val="24"/>
                <w:vertAlign w:val="subscript"/>
                <w:lang w:val="en-US"/>
              </w:rPr>
              <w:t>ADSL</w:t>
            </w:r>
          </w:p>
        </w:tc>
        <w:tc>
          <w:tcPr>
            <w:tcW w:w="1988" w:type="dxa"/>
          </w:tcPr>
          <w:p w:rsidR="003A062F" w:rsidRPr="00641361" w:rsidRDefault="003A062F">
            <w:pPr>
              <w:pStyle w:val="Standard1"/>
              <w:spacing w:before="60"/>
              <w:jc w:val="center"/>
              <w:rPr>
                <w:szCs w:val="24"/>
                <w:lang w:val="en-US"/>
              </w:rPr>
            </w:pPr>
            <w:r w:rsidRPr="00641361">
              <w:rPr>
                <w:szCs w:val="24"/>
                <w:lang w:val="en-US"/>
              </w:rPr>
              <w:t>ADSL</w:t>
            </w:r>
          </w:p>
        </w:tc>
        <w:tc>
          <w:tcPr>
            <w:tcW w:w="3727" w:type="dxa"/>
          </w:tcPr>
          <w:p w:rsidR="003A062F" w:rsidRPr="00641361" w:rsidRDefault="003A062F">
            <w:pPr>
              <w:pStyle w:val="Standard1"/>
              <w:spacing w:before="60"/>
              <w:rPr>
                <w:szCs w:val="24"/>
                <w:lang w:val="en-US"/>
              </w:rPr>
            </w:pPr>
            <w:r w:rsidRPr="00641361">
              <w:rPr>
                <w:szCs w:val="24"/>
                <w:lang w:val="en-US"/>
              </w:rPr>
              <w:t>G.992.1, G.992.2</w:t>
            </w:r>
            <w:r w:rsidR="005D2F0A" w:rsidRPr="00641361">
              <w:rPr>
                <w:szCs w:val="24"/>
                <w:lang w:val="en-US"/>
              </w:rPr>
              <w:t>, G.992.3, G.992.5</w:t>
            </w:r>
          </w:p>
        </w:tc>
        <w:tc>
          <w:tcPr>
            <w:tcW w:w="1032" w:type="dxa"/>
          </w:tcPr>
          <w:p w:rsidR="003A062F" w:rsidRPr="00641361" w:rsidRDefault="003A062F">
            <w:pPr>
              <w:pStyle w:val="Standard1"/>
              <w:spacing w:before="60"/>
              <w:jc w:val="center"/>
              <w:rPr>
                <w:szCs w:val="24"/>
                <w:lang w:val="en-US"/>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C4</w:t>
            </w:r>
          </w:p>
        </w:tc>
        <w:tc>
          <w:tcPr>
            <w:tcW w:w="1758" w:type="dxa"/>
          </w:tcPr>
          <w:p w:rsidR="003A062F" w:rsidRPr="00641361" w:rsidRDefault="003A062F">
            <w:pPr>
              <w:pStyle w:val="Standard1"/>
              <w:spacing w:before="60"/>
              <w:jc w:val="center"/>
              <w:rPr>
                <w:szCs w:val="24"/>
                <w:lang w:val="en-US"/>
              </w:rPr>
            </w:pPr>
            <w:r w:rsidRPr="00641361">
              <w:rPr>
                <w:szCs w:val="24"/>
                <w:lang w:val="en-US"/>
              </w:rPr>
              <w:t>H-</w:t>
            </w:r>
            <w:r w:rsidRPr="00641361">
              <w:rPr>
                <w:szCs w:val="24"/>
                <w:vertAlign w:val="subscript"/>
                <w:lang w:val="en-US"/>
              </w:rPr>
              <w:t>VDSL</w:t>
            </w:r>
          </w:p>
        </w:tc>
        <w:tc>
          <w:tcPr>
            <w:tcW w:w="1988" w:type="dxa"/>
          </w:tcPr>
          <w:p w:rsidR="003A062F" w:rsidRPr="00641361" w:rsidRDefault="003A062F">
            <w:pPr>
              <w:pStyle w:val="Standard1"/>
              <w:spacing w:before="60"/>
              <w:jc w:val="center"/>
              <w:rPr>
                <w:szCs w:val="24"/>
                <w:lang w:val="en-US"/>
              </w:rPr>
            </w:pPr>
            <w:r w:rsidRPr="00641361">
              <w:rPr>
                <w:szCs w:val="24"/>
                <w:lang w:val="en-US"/>
              </w:rPr>
              <w:t>VDSL</w:t>
            </w:r>
          </w:p>
        </w:tc>
        <w:tc>
          <w:tcPr>
            <w:tcW w:w="3727" w:type="dxa"/>
          </w:tcPr>
          <w:p w:rsidR="003A062F" w:rsidRPr="00641361" w:rsidRDefault="003A062F">
            <w:pPr>
              <w:pStyle w:val="Standard1"/>
              <w:spacing w:before="60"/>
              <w:rPr>
                <w:szCs w:val="24"/>
                <w:lang w:val="en-US"/>
              </w:rPr>
            </w:pPr>
            <w:r w:rsidRPr="00641361">
              <w:rPr>
                <w:szCs w:val="24"/>
                <w:lang w:val="en-US"/>
              </w:rPr>
              <w:t>G.993.1</w:t>
            </w:r>
          </w:p>
        </w:tc>
        <w:tc>
          <w:tcPr>
            <w:tcW w:w="1032" w:type="dxa"/>
          </w:tcPr>
          <w:p w:rsidR="003A062F" w:rsidRPr="00641361" w:rsidRDefault="003A062F">
            <w:pPr>
              <w:pStyle w:val="Standard1"/>
              <w:spacing w:before="60"/>
              <w:jc w:val="center"/>
              <w:rPr>
                <w:szCs w:val="24"/>
                <w:lang w:val="en-US"/>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C5</w:t>
            </w:r>
          </w:p>
        </w:tc>
        <w:tc>
          <w:tcPr>
            <w:tcW w:w="1758" w:type="dxa"/>
          </w:tcPr>
          <w:p w:rsidR="003A062F" w:rsidRPr="00641361" w:rsidRDefault="003A062F">
            <w:pPr>
              <w:pStyle w:val="Standard1"/>
              <w:spacing w:before="60"/>
              <w:jc w:val="center"/>
              <w:rPr>
                <w:szCs w:val="24"/>
                <w:lang w:val="en-US"/>
              </w:rPr>
            </w:pPr>
            <w:r w:rsidRPr="00641361">
              <w:rPr>
                <w:szCs w:val="24"/>
                <w:lang w:val="en-US"/>
              </w:rPr>
              <w:t>H-</w:t>
            </w:r>
            <w:r w:rsidRPr="00641361">
              <w:rPr>
                <w:szCs w:val="24"/>
                <w:vertAlign w:val="subscript"/>
                <w:lang w:val="en-US"/>
              </w:rPr>
              <w:t>FTTH</w:t>
            </w:r>
          </w:p>
        </w:tc>
        <w:tc>
          <w:tcPr>
            <w:tcW w:w="1988" w:type="dxa"/>
          </w:tcPr>
          <w:p w:rsidR="003A062F" w:rsidRPr="00641361" w:rsidRDefault="003A062F">
            <w:pPr>
              <w:pStyle w:val="Standard1"/>
              <w:spacing w:before="60"/>
              <w:jc w:val="center"/>
              <w:rPr>
                <w:szCs w:val="24"/>
                <w:lang w:val="en-US"/>
              </w:rPr>
            </w:pPr>
            <w:r w:rsidRPr="00641361">
              <w:rPr>
                <w:szCs w:val="24"/>
                <w:lang w:val="en-US"/>
              </w:rPr>
              <w:t>FTTH</w:t>
            </w:r>
          </w:p>
        </w:tc>
        <w:tc>
          <w:tcPr>
            <w:tcW w:w="3727" w:type="dxa"/>
          </w:tcPr>
          <w:p w:rsidR="003A062F" w:rsidRPr="00641361" w:rsidRDefault="003A062F">
            <w:pPr>
              <w:pStyle w:val="Standard1"/>
              <w:spacing w:before="60"/>
              <w:rPr>
                <w:szCs w:val="24"/>
                <w:lang w:val="en-US"/>
              </w:rPr>
            </w:pPr>
            <w:r w:rsidRPr="00641361">
              <w:rPr>
                <w:szCs w:val="24"/>
                <w:lang w:val="en-US"/>
              </w:rPr>
              <w:t xml:space="preserve">G.982, G.983, ETSI </w:t>
            </w:r>
            <w:r w:rsidR="005E3D4B" w:rsidRPr="00D262DC">
              <w:rPr>
                <w:lang w:val="en-US"/>
              </w:rPr>
              <w:t>TS 101 272</w:t>
            </w:r>
            <w:r w:rsidRPr="00641361">
              <w:rPr>
                <w:szCs w:val="24"/>
                <w:lang w:val="en-US"/>
              </w:rPr>
              <w:t>, IEEE 802.3</w:t>
            </w:r>
            <w:r w:rsidR="00306CC3" w:rsidRPr="00D262DC">
              <w:rPr>
                <w:lang w:val="en-US"/>
              </w:rPr>
              <w:t xml:space="preserve"> </w:t>
            </w:r>
            <w:r w:rsidR="00306CC3" w:rsidRPr="00306CC3">
              <w:rPr>
                <w:szCs w:val="24"/>
                <w:lang w:val="en-US"/>
              </w:rPr>
              <w:t>1G-EPON or 10G-EPON</w:t>
            </w:r>
          </w:p>
        </w:tc>
        <w:tc>
          <w:tcPr>
            <w:tcW w:w="1032" w:type="dxa"/>
          </w:tcPr>
          <w:p w:rsidR="003A062F" w:rsidRPr="00641361" w:rsidRDefault="003A062F">
            <w:pPr>
              <w:pStyle w:val="Standard1"/>
              <w:spacing w:before="60"/>
              <w:jc w:val="center"/>
              <w:rPr>
                <w:szCs w:val="24"/>
                <w:lang w:val="en-US"/>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C6</w:t>
            </w:r>
          </w:p>
        </w:tc>
        <w:tc>
          <w:tcPr>
            <w:tcW w:w="1758" w:type="dxa"/>
          </w:tcPr>
          <w:p w:rsidR="003A062F" w:rsidRPr="00641361" w:rsidRDefault="003A062F">
            <w:pPr>
              <w:pStyle w:val="Standard1"/>
              <w:spacing w:before="60"/>
              <w:jc w:val="center"/>
              <w:rPr>
                <w:szCs w:val="24"/>
                <w:lang w:val="en-US"/>
              </w:rPr>
            </w:pPr>
            <w:r w:rsidRPr="00641361">
              <w:rPr>
                <w:szCs w:val="24"/>
                <w:lang w:val="en-US"/>
              </w:rPr>
              <w:t>H-</w:t>
            </w:r>
            <w:r w:rsidRPr="00641361">
              <w:rPr>
                <w:szCs w:val="24"/>
                <w:vertAlign w:val="subscript"/>
                <w:lang w:val="en-US"/>
              </w:rPr>
              <w:t>FTTC</w:t>
            </w:r>
          </w:p>
        </w:tc>
        <w:tc>
          <w:tcPr>
            <w:tcW w:w="1988" w:type="dxa"/>
          </w:tcPr>
          <w:p w:rsidR="003A062F" w:rsidRPr="00641361" w:rsidRDefault="003A062F">
            <w:pPr>
              <w:pStyle w:val="Standard1"/>
              <w:spacing w:before="60"/>
              <w:jc w:val="center"/>
              <w:rPr>
                <w:szCs w:val="24"/>
                <w:lang w:val="fr-FR"/>
              </w:rPr>
            </w:pPr>
            <w:r w:rsidRPr="00641361">
              <w:rPr>
                <w:szCs w:val="24"/>
                <w:lang w:val="fr-FR"/>
              </w:rPr>
              <w:t>FTTC</w:t>
            </w:r>
          </w:p>
        </w:tc>
        <w:tc>
          <w:tcPr>
            <w:tcW w:w="3727" w:type="dxa"/>
          </w:tcPr>
          <w:p w:rsidR="003A062F" w:rsidRPr="00641361" w:rsidRDefault="003A062F" w:rsidP="005E3D4B">
            <w:pPr>
              <w:pStyle w:val="Standard1"/>
              <w:spacing w:before="60"/>
              <w:rPr>
                <w:szCs w:val="24"/>
                <w:lang w:val="en-US"/>
              </w:rPr>
            </w:pPr>
            <w:r w:rsidRPr="00641361">
              <w:rPr>
                <w:szCs w:val="24"/>
                <w:lang w:val="en-US"/>
              </w:rPr>
              <w:t xml:space="preserve">G.982, G.983, </w:t>
            </w:r>
            <w:r w:rsidR="00F42C27">
              <w:rPr>
                <w:szCs w:val="24"/>
                <w:lang w:val="en-US"/>
              </w:rPr>
              <w:t xml:space="preserve">ETSI </w:t>
            </w:r>
            <w:r w:rsidR="005E3D4B" w:rsidRPr="00D262DC">
              <w:rPr>
                <w:lang w:val="en-US"/>
              </w:rPr>
              <w:t>TS 101 272</w:t>
            </w:r>
            <w:r w:rsidRPr="00641361">
              <w:rPr>
                <w:szCs w:val="24"/>
                <w:lang w:val="en-US"/>
              </w:rPr>
              <w:t>, IEEE 802.3</w:t>
            </w:r>
            <w:r w:rsidR="00306CC3" w:rsidRPr="00D262DC">
              <w:rPr>
                <w:lang w:val="en-US"/>
              </w:rPr>
              <w:t xml:space="preserve"> </w:t>
            </w:r>
            <w:r w:rsidR="00306CC3" w:rsidRPr="00306CC3">
              <w:rPr>
                <w:szCs w:val="24"/>
                <w:lang w:val="en-US"/>
              </w:rPr>
              <w:t>1G-EPON or 10G-EPON</w:t>
            </w:r>
          </w:p>
        </w:tc>
        <w:tc>
          <w:tcPr>
            <w:tcW w:w="1032" w:type="dxa"/>
          </w:tcPr>
          <w:p w:rsidR="003A062F" w:rsidRPr="00641361" w:rsidRDefault="003A062F">
            <w:pPr>
              <w:pStyle w:val="Standard1"/>
              <w:spacing w:before="60"/>
              <w:jc w:val="center"/>
              <w:rPr>
                <w:szCs w:val="24"/>
                <w:lang w:val="en-US"/>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C7</w:t>
            </w:r>
          </w:p>
        </w:tc>
        <w:tc>
          <w:tcPr>
            <w:tcW w:w="1758" w:type="dxa"/>
          </w:tcPr>
          <w:p w:rsidR="003A062F" w:rsidRPr="00641361" w:rsidRDefault="003A062F">
            <w:pPr>
              <w:pStyle w:val="Standard1"/>
              <w:spacing w:before="60"/>
              <w:jc w:val="center"/>
              <w:rPr>
                <w:szCs w:val="24"/>
                <w:lang w:val="en-US"/>
              </w:rPr>
            </w:pPr>
            <w:r w:rsidRPr="00641361">
              <w:rPr>
                <w:szCs w:val="24"/>
                <w:lang w:val="en-US"/>
              </w:rPr>
              <w:t>H-</w:t>
            </w:r>
            <w:r w:rsidRPr="00641361">
              <w:rPr>
                <w:szCs w:val="24"/>
                <w:vertAlign w:val="subscript"/>
                <w:lang w:val="en-US"/>
              </w:rPr>
              <w:t>WIRELESS</w:t>
            </w:r>
          </w:p>
        </w:tc>
        <w:tc>
          <w:tcPr>
            <w:tcW w:w="1988" w:type="dxa"/>
          </w:tcPr>
          <w:p w:rsidR="003A062F" w:rsidRPr="00641361" w:rsidRDefault="003A062F">
            <w:pPr>
              <w:pStyle w:val="Standard1"/>
              <w:spacing w:before="60"/>
              <w:jc w:val="center"/>
              <w:rPr>
                <w:szCs w:val="24"/>
                <w:lang w:val="en-US"/>
              </w:rPr>
            </w:pPr>
            <w:r w:rsidRPr="00641361">
              <w:rPr>
                <w:szCs w:val="24"/>
                <w:lang w:val="en-US"/>
              </w:rPr>
              <w:t>WIRELESS</w:t>
            </w:r>
          </w:p>
        </w:tc>
        <w:tc>
          <w:tcPr>
            <w:tcW w:w="3727" w:type="dxa"/>
          </w:tcPr>
          <w:p w:rsidR="003A062F" w:rsidRPr="00641361" w:rsidRDefault="003A062F">
            <w:pPr>
              <w:pStyle w:val="Standard1"/>
              <w:spacing w:before="60"/>
              <w:rPr>
                <w:szCs w:val="24"/>
                <w:lang w:val="en-US"/>
              </w:rPr>
            </w:pPr>
          </w:p>
        </w:tc>
        <w:tc>
          <w:tcPr>
            <w:tcW w:w="1032" w:type="dxa"/>
          </w:tcPr>
          <w:p w:rsidR="003A062F" w:rsidRPr="00641361" w:rsidRDefault="003A062F">
            <w:pPr>
              <w:pStyle w:val="Standard1"/>
              <w:spacing w:before="60"/>
              <w:jc w:val="center"/>
              <w:rPr>
                <w:szCs w:val="24"/>
                <w:lang w:val="en-US"/>
              </w:rPr>
            </w:pPr>
            <w:r w:rsidRPr="00641361">
              <w:rPr>
                <w:szCs w:val="24"/>
                <w:lang w:val="en-US"/>
              </w:rPr>
              <w:t>note 1</w:t>
            </w: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C8</w:t>
            </w:r>
          </w:p>
        </w:tc>
        <w:tc>
          <w:tcPr>
            <w:tcW w:w="1758" w:type="dxa"/>
          </w:tcPr>
          <w:p w:rsidR="003A062F" w:rsidRPr="00641361" w:rsidRDefault="003A062F">
            <w:pPr>
              <w:pStyle w:val="Standard1"/>
              <w:spacing w:before="60"/>
              <w:jc w:val="center"/>
              <w:rPr>
                <w:szCs w:val="24"/>
                <w:lang w:val="en-US"/>
              </w:rPr>
            </w:pPr>
            <w:r w:rsidRPr="00641361">
              <w:rPr>
                <w:szCs w:val="24"/>
                <w:lang w:val="en-US"/>
              </w:rPr>
              <w:t>H-</w:t>
            </w:r>
            <w:r w:rsidRPr="00641361">
              <w:rPr>
                <w:szCs w:val="24"/>
                <w:vertAlign w:val="subscript"/>
                <w:lang w:val="en-US"/>
              </w:rPr>
              <w:t>GATEWAY</w:t>
            </w:r>
          </w:p>
        </w:tc>
        <w:tc>
          <w:tcPr>
            <w:tcW w:w="1988" w:type="dxa"/>
          </w:tcPr>
          <w:p w:rsidR="003A062F" w:rsidRPr="00641361" w:rsidRDefault="003A062F">
            <w:pPr>
              <w:pStyle w:val="Standard1"/>
              <w:spacing w:before="60"/>
              <w:jc w:val="center"/>
              <w:rPr>
                <w:szCs w:val="24"/>
                <w:lang w:val="en-US"/>
              </w:rPr>
            </w:pPr>
            <w:r w:rsidRPr="00641361">
              <w:rPr>
                <w:szCs w:val="24"/>
                <w:lang w:val="en-US"/>
              </w:rPr>
              <w:t>GATEWAY</w:t>
            </w:r>
          </w:p>
        </w:tc>
        <w:tc>
          <w:tcPr>
            <w:tcW w:w="3727" w:type="dxa"/>
          </w:tcPr>
          <w:p w:rsidR="003A062F" w:rsidRPr="00641361" w:rsidRDefault="003A062F">
            <w:pPr>
              <w:pStyle w:val="Standard1"/>
              <w:spacing w:before="60"/>
              <w:rPr>
                <w:szCs w:val="24"/>
                <w:lang w:val="en-US"/>
              </w:rPr>
            </w:pPr>
          </w:p>
        </w:tc>
        <w:tc>
          <w:tcPr>
            <w:tcW w:w="1032" w:type="dxa"/>
          </w:tcPr>
          <w:p w:rsidR="003A062F" w:rsidRPr="00641361" w:rsidRDefault="003A062F">
            <w:pPr>
              <w:pStyle w:val="Standard1"/>
              <w:spacing w:before="60"/>
              <w:jc w:val="center"/>
              <w:rPr>
                <w:szCs w:val="24"/>
                <w:lang w:val="en-US"/>
              </w:rPr>
            </w:pPr>
            <w:r w:rsidRPr="00641361">
              <w:rPr>
                <w:szCs w:val="24"/>
                <w:lang w:val="en-US"/>
              </w:rPr>
              <w:t>note 1</w:t>
            </w: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S1</w:t>
            </w:r>
          </w:p>
        </w:tc>
        <w:tc>
          <w:tcPr>
            <w:tcW w:w="1758" w:type="dxa"/>
          </w:tcPr>
          <w:p w:rsidR="003A062F" w:rsidRPr="00641361" w:rsidRDefault="003A062F">
            <w:pPr>
              <w:pStyle w:val="Standard1"/>
              <w:spacing w:before="60"/>
              <w:jc w:val="center"/>
              <w:rPr>
                <w:szCs w:val="24"/>
                <w:lang w:val="en-US"/>
              </w:rPr>
            </w:pPr>
            <w:r w:rsidRPr="00641361">
              <w:rPr>
                <w:szCs w:val="24"/>
                <w:lang w:val="en-US"/>
              </w:rPr>
              <w:t>B-</w:t>
            </w:r>
            <w:r w:rsidRPr="00641361">
              <w:rPr>
                <w:szCs w:val="24"/>
                <w:vertAlign w:val="subscript"/>
                <w:lang w:val="en-US"/>
              </w:rPr>
              <w:t>VIDEO</w:t>
            </w:r>
          </w:p>
        </w:tc>
        <w:tc>
          <w:tcPr>
            <w:tcW w:w="1988" w:type="dxa"/>
          </w:tcPr>
          <w:p w:rsidR="003A062F" w:rsidRPr="00641361" w:rsidRDefault="003A062F">
            <w:pPr>
              <w:pStyle w:val="Standard1"/>
              <w:spacing w:before="60"/>
              <w:jc w:val="center"/>
              <w:rPr>
                <w:szCs w:val="24"/>
                <w:lang w:val="en-US"/>
              </w:rPr>
            </w:pPr>
            <w:r w:rsidRPr="00641361">
              <w:rPr>
                <w:szCs w:val="24"/>
                <w:lang w:val="en-US"/>
              </w:rPr>
              <w:t>VIDEO</w:t>
            </w:r>
          </w:p>
        </w:tc>
        <w:tc>
          <w:tcPr>
            <w:tcW w:w="3727" w:type="dxa"/>
          </w:tcPr>
          <w:p w:rsidR="003A062F" w:rsidRPr="00641361" w:rsidRDefault="003A062F">
            <w:pPr>
              <w:pStyle w:val="Standard1"/>
              <w:spacing w:before="60"/>
              <w:rPr>
                <w:szCs w:val="24"/>
                <w:lang w:val="en-US"/>
              </w:rPr>
            </w:pPr>
          </w:p>
        </w:tc>
        <w:tc>
          <w:tcPr>
            <w:tcW w:w="1032" w:type="dxa"/>
          </w:tcPr>
          <w:p w:rsidR="003A062F" w:rsidRPr="00641361" w:rsidRDefault="003A062F">
            <w:pPr>
              <w:pStyle w:val="Standard1"/>
              <w:spacing w:before="60"/>
              <w:jc w:val="center"/>
              <w:rPr>
                <w:szCs w:val="24"/>
                <w:lang w:val="en-US"/>
              </w:rPr>
            </w:pPr>
            <w:r w:rsidRPr="00641361">
              <w:rPr>
                <w:szCs w:val="24"/>
                <w:lang w:val="en-US"/>
              </w:rPr>
              <w:t>note 1</w:t>
            </w: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SNI</w:t>
            </w:r>
            <w:r w:rsidRPr="00641361">
              <w:rPr>
                <w:szCs w:val="24"/>
                <w:vertAlign w:val="subscript"/>
                <w:lang w:val="en-US"/>
              </w:rPr>
              <w:t>S2</w:t>
            </w:r>
          </w:p>
        </w:tc>
        <w:tc>
          <w:tcPr>
            <w:tcW w:w="1758" w:type="dxa"/>
          </w:tcPr>
          <w:p w:rsidR="003A062F" w:rsidRPr="00641361" w:rsidRDefault="003A062F">
            <w:pPr>
              <w:pStyle w:val="Standard1"/>
              <w:spacing w:before="60"/>
              <w:jc w:val="center"/>
              <w:rPr>
                <w:szCs w:val="24"/>
                <w:lang w:val="fr-FR"/>
              </w:rPr>
            </w:pPr>
            <w:r w:rsidRPr="00641361">
              <w:rPr>
                <w:szCs w:val="24"/>
                <w:lang w:val="fr-FR"/>
              </w:rPr>
              <w:t>B-</w:t>
            </w:r>
            <w:r w:rsidRPr="00641361">
              <w:rPr>
                <w:szCs w:val="24"/>
                <w:vertAlign w:val="subscript"/>
                <w:lang w:val="fr-FR"/>
              </w:rPr>
              <w:t>Internet</w:t>
            </w:r>
          </w:p>
        </w:tc>
        <w:tc>
          <w:tcPr>
            <w:tcW w:w="1988" w:type="dxa"/>
          </w:tcPr>
          <w:p w:rsidR="003A062F" w:rsidRPr="00641361" w:rsidRDefault="003A062F">
            <w:pPr>
              <w:pStyle w:val="Standard1"/>
              <w:spacing w:before="60"/>
              <w:jc w:val="center"/>
              <w:rPr>
                <w:szCs w:val="24"/>
                <w:lang w:val="fr-FR"/>
              </w:rPr>
            </w:pPr>
            <w:r w:rsidRPr="00641361">
              <w:rPr>
                <w:szCs w:val="24"/>
                <w:lang w:val="fr-FR"/>
              </w:rPr>
              <w:t>Internet</w:t>
            </w:r>
          </w:p>
        </w:tc>
        <w:tc>
          <w:tcPr>
            <w:tcW w:w="3727" w:type="dxa"/>
          </w:tcPr>
          <w:p w:rsidR="003A062F" w:rsidRPr="00641361" w:rsidRDefault="003A062F">
            <w:pPr>
              <w:pStyle w:val="Standard1"/>
              <w:spacing w:before="60"/>
              <w:rPr>
                <w:szCs w:val="24"/>
                <w:lang w:val="fr-FR"/>
              </w:rPr>
            </w:pPr>
          </w:p>
        </w:tc>
        <w:tc>
          <w:tcPr>
            <w:tcW w:w="1032" w:type="dxa"/>
          </w:tcPr>
          <w:p w:rsidR="003A062F" w:rsidRPr="00641361" w:rsidRDefault="003A062F">
            <w:pPr>
              <w:pStyle w:val="Standard1"/>
              <w:spacing w:before="60"/>
              <w:jc w:val="center"/>
              <w:rPr>
                <w:szCs w:val="24"/>
                <w:lang w:val="en-US"/>
              </w:rPr>
            </w:pPr>
            <w:r w:rsidRPr="00641361">
              <w:rPr>
                <w:szCs w:val="24"/>
                <w:lang w:val="en-US"/>
              </w:rPr>
              <w:t>note 1</w:t>
            </w: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XNI</w:t>
            </w:r>
            <w:r w:rsidRPr="00641361">
              <w:rPr>
                <w:szCs w:val="24"/>
                <w:vertAlign w:val="subscript"/>
                <w:lang w:val="en-US"/>
              </w:rPr>
              <w:t>CP1</w:t>
            </w:r>
          </w:p>
        </w:tc>
        <w:tc>
          <w:tcPr>
            <w:tcW w:w="1758" w:type="dxa"/>
          </w:tcPr>
          <w:p w:rsidR="003A062F" w:rsidRPr="00641361" w:rsidRDefault="003A062F">
            <w:pPr>
              <w:pStyle w:val="Standard1"/>
              <w:spacing w:before="60"/>
              <w:jc w:val="center"/>
              <w:rPr>
                <w:szCs w:val="24"/>
                <w:lang w:val="en-US"/>
              </w:rPr>
            </w:pPr>
            <w:r w:rsidRPr="00641361">
              <w:rPr>
                <w:szCs w:val="24"/>
                <w:lang w:val="en-US"/>
              </w:rPr>
              <w:t>J-</w:t>
            </w:r>
            <w:r w:rsidRPr="00641361">
              <w:rPr>
                <w:szCs w:val="24"/>
                <w:vertAlign w:val="subscript"/>
                <w:lang w:val="en-US"/>
              </w:rPr>
              <w:t>ISDN/PSTN/BISDN</w:t>
            </w:r>
          </w:p>
        </w:tc>
        <w:tc>
          <w:tcPr>
            <w:tcW w:w="1988" w:type="dxa"/>
          </w:tcPr>
          <w:p w:rsidR="003A062F" w:rsidRPr="00641361" w:rsidRDefault="003A062F">
            <w:pPr>
              <w:pStyle w:val="Standard1"/>
              <w:spacing w:before="60"/>
              <w:jc w:val="center"/>
              <w:rPr>
                <w:szCs w:val="24"/>
                <w:lang w:val="en-US"/>
              </w:rPr>
            </w:pPr>
            <w:r w:rsidRPr="00641361">
              <w:rPr>
                <w:szCs w:val="24"/>
                <w:lang w:val="en-US"/>
              </w:rPr>
              <w:t>ISDN/PSTN/BISDN</w:t>
            </w:r>
          </w:p>
        </w:tc>
        <w:tc>
          <w:tcPr>
            <w:tcW w:w="3727" w:type="dxa"/>
          </w:tcPr>
          <w:p w:rsidR="003A062F" w:rsidRPr="00641361" w:rsidRDefault="003A062F">
            <w:pPr>
              <w:pStyle w:val="Standard1"/>
              <w:spacing w:before="60"/>
              <w:rPr>
                <w:szCs w:val="24"/>
                <w:lang w:val="fr-FR"/>
              </w:rPr>
            </w:pPr>
            <w:r w:rsidRPr="00641361">
              <w:rPr>
                <w:szCs w:val="24"/>
                <w:lang w:val="fr-FR"/>
              </w:rPr>
              <w:t xml:space="preserve">ETS 300 012/ ITU-T Q.512/I.414 </w:t>
            </w:r>
          </w:p>
        </w:tc>
        <w:tc>
          <w:tcPr>
            <w:tcW w:w="1032" w:type="dxa"/>
          </w:tcPr>
          <w:p w:rsidR="003A062F" w:rsidRPr="00641361" w:rsidRDefault="003A062F">
            <w:pPr>
              <w:pStyle w:val="Standard1"/>
              <w:spacing w:before="60"/>
              <w:jc w:val="center"/>
              <w:rPr>
                <w:szCs w:val="24"/>
                <w:lang w:val="fr-FR"/>
              </w:rPr>
            </w:pPr>
          </w:p>
        </w:tc>
      </w:tr>
      <w:tr w:rsidR="003A062F" w:rsidRPr="00641361">
        <w:trPr>
          <w:cantSplit/>
          <w:tblHeader/>
        </w:trPr>
        <w:tc>
          <w:tcPr>
            <w:tcW w:w="1418" w:type="dxa"/>
          </w:tcPr>
          <w:p w:rsidR="003A062F" w:rsidRPr="00641361" w:rsidRDefault="003A062F">
            <w:pPr>
              <w:pStyle w:val="Standard1"/>
              <w:spacing w:before="60"/>
              <w:jc w:val="center"/>
              <w:rPr>
                <w:szCs w:val="24"/>
                <w:lang w:val="fr-FR"/>
              </w:rPr>
            </w:pPr>
            <w:r w:rsidRPr="00641361">
              <w:rPr>
                <w:szCs w:val="24"/>
                <w:lang w:val="fr-FR"/>
              </w:rPr>
              <w:t>XNI</w:t>
            </w:r>
            <w:r w:rsidRPr="00641361">
              <w:rPr>
                <w:szCs w:val="24"/>
                <w:vertAlign w:val="subscript"/>
                <w:lang w:val="fr-FR"/>
              </w:rPr>
              <w:t>CP2</w:t>
            </w:r>
          </w:p>
        </w:tc>
        <w:tc>
          <w:tcPr>
            <w:tcW w:w="1758" w:type="dxa"/>
          </w:tcPr>
          <w:p w:rsidR="003A062F" w:rsidRPr="00641361" w:rsidRDefault="003A062F">
            <w:pPr>
              <w:pStyle w:val="Standard1"/>
              <w:spacing w:before="60"/>
              <w:jc w:val="center"/>
              <w:rPr>
                <w:szCs w:val="24"/>
                <w:lang w:val="fr-FR"/>
              </w:rPr>
            </w:pPr>
            <w:r w:rsidRPr="00641361">
              <w:rPr>
                <w:szCs w:val="24"/>
                <w:lang w:val="fr-FR"/>
              </w:rPr>
              <w:t>J-</w:t>
            </w:r>
            <w:r w:rsidRPr="00641361">
              <w:rPr>
                <w:szCs w:val="24"/>
                <w:vertAlign w:val="subscript"/>
                <w:lang w:val="fr-FR"/>
              </w:rPr>
              <w:t>ADSL</w:t>
            </w:r>
          </w:p>
        </w:tc>
        <w:tc>
          <w:tcPr>
            <w:tcW w:w="1988" w:type="dxa"/>
          </w:tcPr>
          <w:p w:rsidR="003A062F" w:rsidRPr="00641361" w:rsidRDefault="003A062F">
            <w:pPr>
              <w:pStyle w:val="Standard1"/>
              <w:spacing w:before="60"/>
              <w:jc w:val="center"/>
              <w:rPr>
                <w:szCs w:val="24"/>
                <w:lang w:val="en-US"/>
              </w:rPr>
            </w:pPr>
            <w:r w:rsidRPr="00641361">
              <w:rPr>
                <w:szCs w:val="24"/>
                <w:lang w:val="en-US"/>
              </w:rPr>
              <w:t>ADSL</w:t>
            </w:r>
          </w:p>
        </w:tc>
        <w:tc>
          <w:tcPr>
            <w:tcW w:w="3727" w:type="dxa"/>
          </w:tcPr>
          <w:p w:rsidR="003A062F" w:rsidRPr="00641361" w:rsidRDefault="003A062F">
            <w:pPr>
              <w:pStyle w:val="Standard1"/>
              <w:spacing w:before="60"/>
              <w:rPr>
                <w:szCs w:val="24"/>
                <w:lang w:val="en-US"/>
              </w:rPr>
            </w:pPr>
            <w:r w:rsidRPr="00641361">
              <w:rPr>
                <w:szCs w:val="24"/>
                <w:lang w:val="en-US"/>
              </w:rPr>
              <w:t>G.992.1, G.992.2</w:t>
            </w:r>
          </w:p>
        </w:tc>
        <w:tc>
          <w:tcPr>
            <w:tcW w:w="1032" w:type="dxa"/>
          </w:tcPr>
          <w:p w:rsidR="003A062F" w:rsidRPr="00641361" w:rsidRDefault="003A062F">
            <w:pPr>
              <w:pStyle w:val="Standard1"/>
              <w:spacing w:before="60"/>
              <w:jc w:val="center"/>
              <w:rPr>
                <w:szCs w:val="24"/>
                <w:lang w:val="en-US"/>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XNI</w:t>
            </w:r>
            <w:r w:rsidRPr="00641361">
              <w:rPr>
                <w:szCs w:val="24"/>
                <w:vertAlign w:val="subscript"/>
                <w:lang w:val="en-US"/>
              </w:rPr>
              <w:t>CP3</w:t>
            </w:r>
          </w:p>
        </w:tc>
        <w:tc>
          <w:tcPr>
            <w:tcW w:w="1758" w:type="dxa"/>
          </w:tcPr>
          <w:p w:rsidR="003A062F" w:rsidRPr="00641361" w:rsidRDefault="003A062F">
            <w:pPr>
              <w:pStyle w:val="Standard1"/>
              <w:spacing w:before="60"/>
              <w:jc w:val="center"/>
              <w:rPr>
                <w:szCs w:val="24"/>
                <w:lang w:val="en-US"/>
              </w:rPr>
            </w:pPr>
            <w:r w:rsidRPr="00641361">
              <w:rPr>
                <w:szCs w:val="24"/>
                <w:lang w:val="en-US"/>
              </w:rPr>
              <w:t>J-</w:t>
            </w:r>
            <w:r w:rsidRPr="00641361">
              <w:rPr>
                <w:szCs w:val="24"/>
                <w:vertAlign w:val="subscript"/>
                <w:lang w:val="en-US"/>
              </w:rPr>
              <w:t>VDSL</w:t>
            </w:r>
          </w:p>
        </w:tc>
        <w:tc>
          <w:tcPr>
            <w:tcW w:w="1988" w:type="dxa"/>
          </w:tcPr>
          <w:p w:rsidR="003A062F" w:rsidRPr="00641361" w:rsidRDefault="003A062F">
            <w:pPr>
              <w:pStyle w:val="Standard1"/>
              <w:spacing w:before="60"/>
              <w:jc w:val="center"/>
              <w:rPr>
                <w:szCs w:val="24"/>
                <w:lang w:val="fr-FR"/>
              </w:rPr>
            </w:pPr>
            <w:r w:rsidRPr="00641361">
              <w:rPr>
                <w:szCs w:val="24"/>
                <w:lang w:val="fr-FR"/>
              </w:rPr>
              <w:t>VDSL</w:t>
            </w:r>
          </w:p>
        </w:tc>
        <w:tc>
          <w:tcPr>
            <w:tcW w:w="3727" w:type="dxa"/>
          </w:tcPr>
          <w:p w:rsidR="003A062F" w:rsidRPr="00641361" w:rsidRDefault="003A062F">
            <w:pPr>
              <w:pStyle w:val="Standard1"/>
              <w:spacing w:before="60"/>
              <w:rPr>
                <w:szCs w:val="24"/>
                <w:lang w:val="fr-FR"/>
              </w:rPr>
            </w:pPr>
            <w:r w:rsidRPr="00641361">
              <w:rPr>
                <w:szCs w:val="24"/>
                <w:lang w:val="fr-FR"/>
              </w:rPr>
              <w:t>G.993.1</w:t>
            </w:r>
          </w:p>
        </w:tc>
        <w:tc>
          <w:tcPr>
            <w:tcW w:w="1032" w:type="dxa"/>
          </w:tcPr>
          <w:p w:rsidR="003A062F" w:rsidRPr="00641361" w:rsidRDefault="003A062F">
            <w:pPr>
              <w:pStyle w:val="Standard1"/>
              <w:spacing w:before="60"/>
              <w:jc w:val="center"/>
              <w:rPr>
                <w:szCs w:val="24"/>
                <w:lang w:val="fr-FR"/>
              </w:rPr>
            </w:pPr>
          </w:p>
        </w:tc>
      </w:tr>
      <w:tr w:rsidR="003A062F" w:rsidRPr="00641361">
        <w:trPr>
          <w:cantSplit/>
          <w:tblHeader/>
        </w:trPr>
        <w:tc>
          <w:tcPr>
            <w:tcW w:w="1418" w:type="dxa"/>
          </w:tcPr>
          <w:p w:rsidR="003A062F" w:rsidRPr="00641361" w:rsidRDefault="003A062F">
            <w:pPr>
              <w:pStyle w:val="Standard1"/>
              <w:spacing w:before="60"/>
              <w:jc w:val="center"/>
              <w:rPr>
                <w:szCs w:val="24"/>
                <w:lang w:val="fr-FR"/>
              </w:rPr>
            </w:pPr>
            <w:r w:rsidRPr="00641361">
              <w:rPr>
                <w:szCs w:val="24"/>
                <w:lang w:val="fr-FR"/>
              </w:rPr>
              <w:t>XNI</w:t>
            </w:r>
            <w:r w:rsidRPr="00641361">
              <w:rPr>
                <w:szCs w:val="24"/>
                <w:vertAlign w:val="subscript"/>
                <w:lang w:val="fr-FR"/>
              </w:rPr>
              <w:t>CP4</w:t>
            </w:r>
          </w:p>
        </w:tc>
        <w:tc>
          <w:tcPr>
            <w:tcW w:w="1758" w:type="dxa"/>
          </w:tcPr>
          <w:p w:rsidR="003A062F" w:rsidRPr="00641361" w:rsidRDefault="003A062F">
            <w:pPr>
              <w:pStyle w:val="Standard1"/>
              <w:spacing w:before="60"/>
              <w:jc w:val="center"/>
              <w:rPr>
                <w:szCs w:val="24"/>
                <w:lang w:val="fr-FR"/>
              </w:rPr>
            </w:pPr>
            <w:r w:rsidRPr="00641361">
              <w:rPr>
                <w:szCs w:val="24"/>
                <w:lang w:val="fr-FR"/>
              </w:rPr>
              <w:t>J-</w:t>
            </w:r>
            <w:r w:rsidRPr="00641361">
              <w:rPr>
                <w:szCs w:val="24"/>
                <w:vertAlign w:val="subscript"/>
                <w:lang w:val="fr-FR"/>
              </w:rPr>
              <w:t>Implementation</w:t>
            </w:r>
          </w:p>
        </w:tc>
        <w:tc>
          <w:tcPr>
            <w:tcW w:w="1988" w:type="dxa"/>
          </w:tcPr>
          <w:p w:rsidR="003A062F" w:rsidRPr="00641361" w:rsidRDefault="003A062F">
            <w:pPr>
              <w:pStyle w:val="Standard1"/>
              <w:spacing w:before="60"/>
              <w:jc w:val="center"/>
              <w:rPr>
                <w:szCs w:val="24"/>
                <w:lang w:val="en-US"/>
              </w:rPr>
            </w:pPr>
            <w:r w:rsidRPr="00641361">
              <w:rPr>
                <w:szCs w:val="24"/>
                <w:lang w:val="en-US"/>
              </w:rPr>
              <w:t>Implementation specific</w:t>
            </w:r>
          </w:p>
        </w:tc>
        <w:tc>
          <w:tcPr>
            <w:tcW w:w="3727" w:type="dxa"/>
          </w:tcPr>
          <w:p w:rsidR="003A062F" w:rsidRPr="00641361" w:rsidRDefault="003A062F">
            <w:pPr>
              <w:pStyle w:val="Standard1"/>
              <w:spacing w:before="60"/>
              <w:rPr>
                <w:szCs w:val="24"/>
                <w:lang w:val="en-US"/>
              </w:rPr>
            </w:pPr>
            <w:r w:rsidRPr="00641361">
              <w:rPr>
                <w:szCs w:val="24"/>
                <w:lang w:val="en-US"/>
              </w:rPr>
              <w:t>DTR/TM-04070</w:t>
            </w:r>
          </w:p>
        </w:tc>
        <w:tc>
          <w:tcPr>
            <w:tcW w:w="1032" w:type="dxa"/>
          </w:tcPr>
          <w:p w:rsidR="003A062F" w:rsidRPr="00641361" w:rsidRDefault="003A062F">
            <w:pPr>
              <w:pStyle w:val="Standard1"/>
              <w:spacing w:before="60"/>
              <w:jc w:val="center"/>
              <w:rPr>
                <w:szCs w:val="24"/>
                <w:lang w:val="en-US"/>
              </w:rPr>
            </w:pPr>
            <w:r w:rsidRPr="00641361">
              <w:rPr>
                <w:szCs w:val="24"/>
                <w:lang w:val="en-US"/>
              </w:rPr>
              <w:t>note 3</w:t>
            </w: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XNI</w:t>
            </w:r>
            <w:r w:rsidRPr="00641361">
              <w:rPr>
                <w:szCs w:val="24"/>
                <w:vertAlign w:val="subscript"/>
                <w:lang w:val="en-US"/>
              </w:rPr>
              <w:t>CP5</w:t>
            </w:r>
          </w:p>
        </w:tc>
        <w:tc>
          <w:tcPr>
            <w:tcW w:w="1758" w:type="dxa"/>
          </w:tcPr>
          <w:p w:rsidR="003A062F" w:rsidRPr="00641361" w:rsidRDefault="003A062F">
            <w:pPr>
              <w:pStyle w:val="Standard1"/>
              <w:spacing w:before="60"/>
              <w:jc w:val="center"/>
              <w:rPr>
                <w:szCs w:val="24"/>
                <w:lang w:val="en-US"/>
              </w:rPr>
            </w:pPr>
            <w:r w:rsidRPr="00641361">
              <w:rPr>
                <w:szCs w:val="24"/>
                <w:lang w:val="en-US"/>
              </w:rPr>
              <w:t>J-</w:t>
            </w:r>
            <w:r w:rsidRPr="00641361">
              <w:rPr>
                <w:szCs w:val="24"/>
                <w:vertAlign w:val="subscript"/>
                <w:lang w:val="en-US"/>
              </w:rPr>
              <w:t>GATEWAY</w:t>
            </w:r>
          </w:p>
        </w:tc>
        <w:tc>
          <w:tcPr>
            <w:tcW w:w="1988" w:type="dxa"/>
          </w:tcPr>
          <w:p w:rsidR="003A062F" w:rsidRPr="00641361" w:rsidRDefault="003A062F">
            <w:pPr>
              <w:pStyle w:val="Standard1"/>
              <w:spacing w:before="60"/>
              <w:jc w:val="center"/>
              <w:rPr>
                <w:szCs w:val="24"/>
                <w:lang w:val="en-US"/>
              </w:rPr>
            </w:pPr>
            <w:r w:rsidRPr="00641361">
              <w:rPr>
                <w:szCs w:val="24"/>
                <w:lang w:val="en-US"/>
              </w:rPr>
              <w:t>GATEWAY</w:t>
            </w:r>
          </w:p>
        </w:tc>
        <w:tc>
          <w:tcPr>
            <w:tcW w:w="3727" w:type="dxa"/>
          </w:tcPr>
          <w:p w:rsidR="003A062F" w:rsidRPr="00641361" w:rsidRDefault="003A062F">
            <w:pPr>
              <w:pStyle w:val="Standard1"/>
              <w:spacing w:before="60"/>
              <w:rPr>
                <w:szCs w:val="24"/>
                <w:lang w:val="en-US"/>
              </w:rPr>
            </w:pPr>
          </w:p>
        </w:tc>
        <w:tc>
          <w:tcPr>
            <w:tcW w:w="1032" w:type="dxa"/>
          </w:tcPr>
          <w:p w:rsidR="003A062F" w:rsidRPr="00641361" w:rsidRDefault="003A062F">
            <w:pPr>
              <w:pStyle w:val="Standard1"/>
              <w:spacing w:before="60"/>
              <w:jc w:val="center"/>
              <w:rPr>
                <w:szCs w:val="24"/>
                <w:lang w:val="en-US"/>
              </w:rPr>
            </w:pPr>
            <w:r w:rsidRPr="00641361">
              <w:rPr>
                <w:szCs w:val="24"/>
                <w:lang w:val="en-US"/>
              </w:rPr>
              <w:t>note 1</w:t>
            </w: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XNI</w:t>
            </w:r>
            <w:r w:rsidRPr="00641361">
              <w:rPr>
                <w:szCs w:val="24"/>
                <w:vertAlign w:val="subscript"/>
                <w:lang w:val="en-US"/>
              </w:rPr>
              <w:t>CX1</w:t>
            </w:r>
          </w:p>
        </w:tc>
        <w:tc>
          <w:tcPr>
            <w:tcW w:w="1758" w:type="dxa"/>
          </w:tcPr>
          <w:p w:rsidR="003A062F" w:rsidRPr="00641361" w:rsidRDefault="003A062F">
            <w:pPr>
              <w:pStyle w:val="Standard1"/>
              <w:spacing w:before="60"/>
              <w:jc w:val="center"/>
              <w:rPr>
                <w:szCs w:val="24"/>
                <w:lang w:val="en-US"/>
              </w:rPr>
            </w:pPr>
            <w:r w:rsidRPr="00641361">
              <w:rPr>
                <w:szCs w:val="24"/>
                <w:lang w:val="en-US"/>
              </w:rPr>
              <w:t>J-</w:t>
            </w:r>
            <w:r w:rsidRPr="00641361">
              <w:rPr>
                <w:szCs w:val="24"/>
                <w:vertAlign w:val="subscript"/>
                <w:lang w:val="en-US"/>
              </w:rPr>
              <w:t>CATV</w:t>
            </w:r>
          </w:p>
        </w:tc>
        <w:tc>
          <w:tcPr>
            <w:tcW w:w="1988" w:type="dxa"/>
          </w:tcPr>
          <w:p w:rsidR="003A062F" w:rsidRPr="00641361" w:rsidRDefault="003A062F">
            <w:pPr>
              <w:pStyle w:val="Standard1"/>
              <w:spacing w:before="60"/>
              <w:jc w:val="center"/>
              <w:rPr>
                <w:szCs w:val="24"/>
                <w:lang w:val="en-US"/>
              </w:rPr>
            </w:pPr>
            <w:r w:rsidRPr="00641361">
              <w:rPr>
                <w:szCs w:val="24"/>
                <w:lang w:val="en-US"/>
              </w:rPr>
              <w:t>CATV</w:t>
            </w:r>
          </w:p>
        </w:tc>
        <w:tc>
          <w:tcPr>
            <w:tcW w:w="3727" w:type="dxa"/>
          </w:tcPr>
          <w:p w:rsidR="003A062F" w:rsidRPr="00641361" w:rsidRDefault="003A062F">
            <w:pPr>
              <w:pStyle w:val="Standard1"/>
              <w:spacing w:before="60"/>
              <w:rPr>
                <w:szCs w:val="24"/>
                <w:lang w:val="en-US"/>
              </w:rPr>
            </w:pPr>
            <w:r w:rsidRPr="00641361">
              <w:rPr>
                <w:szCs w:val="24"/>
                <w:lang w:val="en-US"/>
              </w:rPr>
              <w:t xml:space="preserve">IEEE 802.14 </w:t>
            </w:r>
          </w:p>
        </w:tc>
        <w:tc>
          <w:tcPr>
            <w:tcW w:w="1032" w:type="dxa"/>
          </w:tcPr>
          <w:p w:rsidR="003A062F" w:rsidRPr="00641361" w:rsidRDefault="003A062F">
            <w:pPr>
              <w:pStyle w:val="Standard1"/>
              <w:spacing w:before="60"/>
              <w:jc w:val="center"/>
              <w:rPr>
                <w:szCs w:val="24"/>
                <w:lang w:val="en-US"/>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XNI</w:t>
            </w:r>
            <w:r w:rsidRPr="00641361">
              <w:rPr>
                <w:szCs w:val="24"/>
                <w:vertAlign w:val="subscript"/>
                <w:lang w:val="en-US"/>
              </w:rPr>
              <w:t>CX2</w:t>
            </w:r>
          </w:p>
        </w:tc>
        <w:tc>
          <w:tcPr>
            <w:tcW w:w="1758" w:type="dxa"/>
          </w:tcPr>
          <w:p w:rsidR="003A062F" w:rsidRPr="00641361" w:rsidRDefault="003A062F">
            <w:pPr>
              <w:pStyle w:val="Standard1"/>
              <w:spacing w:before="60"/>
              <w:jc w:val="center"/>
              <w:rPr>
                <w:szCs w:val="24"/>
                <w:lang w:val="en-US"/>
              </w:rPr>
            </w:pPr>
            <w:r w:rsidRPr="00641361">
              <w:rPr>
                <w:szCs w:val="24"/>
                <w:lang w:val="en-US"/>
              </w:rPr>
              <w:t>J-</w:t>
            </w:r>
            <w:r w:rsidRPr="00641361">
              <w:rPr>
                <w:szCs w:val="24"/>
                <w:vertAlign w:val="subscript"/>
                <w:lang w:val="en-US"/>
              </w:rPr>
              <w:t>HFC</w:t>
            </w:r>
          </w:p>
        </w:tc>
        <w:tc>
          <w:tcPr>
            <w:tcW w:w="1988" w:type="dxa"/>
          </w:tcPr>
          <w:p w:rsidR="003A062F" w:rsidRPr="00641361" w:rsidRDefault="003A062F">
            <w:pPr>
              <w:pStyle w:val="Standard1"/>
              <w:spacing w:before="60"/>
              <w:jc w:val="center"/>
              <w:rPr>
                <w:szCs w:val="24"/>
                <w:lang w:val="fr-FR"/>
              </w:rPr>
            </w:pPr>
            <w:r w:rsidRPr="00641361">
              <w:rPr>
                <w:szCs w:val="24"/>
                <w:lang w:val="fr-FR"/>
              </w:rPr>
              <w:t>HFC</w:t>
            </w:r>
          </w:p>
        </w:tc>
        <w:tc>
          <w:tcPr>
            <w:tcW w:w="3727" w:type="dxa"/>
          </w:tcPr>
          <w:p w:rsidR="003A062F" w:rsidRPr="00641361" w:rsidRDefault="003A062F">
            <w:pPr>
              <w:pStyle w:val="Standard1"/>
              <w:spacing w:before="60"/>
              <w:rPr>
                <w:szCs w:val="24"/>
                <w:lang w:val="fr-FR"/>
              </w:rPr>
            </w:pPr>
          </w:p>
        </w:tc>
        <w:tc>
          <w:tcPr>
            <w:tcW w:w="1032" w:type="dxa"/>
          </w:tcPr>
          <w:p w:rsidR="003A062F" w:rsidRPr="00641361" w:rsidRDefault="003A062F">
            <w:pPr>
              <w:pStyle w:val="Standard1"/>
              <w:spacing w:before="60"/>
              <w:jc w:val="center"/>
              <w:rPr>
                <w:szCs w:val="24"/>
                <w:lang w:val="fr-FR"/>
              </w:rPr>
            </w:pPr>
            <w:r w:rsidRPr="00641361">
              <w:rPr>
                <w:szCs w:val="24"/>
                <w:lang w:val="fr-FR"/>
              </w:rPr>
              <w:t>note 1</w:t>
            </w:r>
          </w:p>
        </w:tc>
      </w:tr>
      <w:tr w:rsidR="003A062F" w:rsidRPr="00641361">
        <w:trPr>
          <w:cantSplit/>
          <w:tblHeader/>
        </w:trPr>
        <w:tc>
          <w:tcPr>
            <w:tcW w:w="1418" w:type="dxa"/>
          </w:tcPr>
          <w:p w:rsidR="003A062F" w:rsidRPr="00641361" w:rsidRDefault="003A062F">
            <w:pPr>
              <w:pStyle w:val="Standard1"/>
              <w:spacing w:before="60"/>
              <w:jc w:val="center"/>
              <w:rPr>
                <w:szCs w:val="24"/>
                <w:lang w:val="fr-FR"/>
              </w:rPr>
            </w:pPr>
            <w:r w:rsidRPr="00641361">
              <w:rPr>
                <w:szCs w:val="24"/>
                <w:lang w:val="fr-FR"/>
              </w:rPr>
              <w:t>XNI</w:t>
            </w:r>
            <w:r w:rsidRPr="00641361">
              <w:rPr>
                <w:szCs w:val="24"/>
                <w:vertAlign w:val="subscript"/>
                <w:lang w:val="fr-FR"/>
              </w:rPr>
              <w:t>LA1</w:t>
            </w:r>
          </w:p>
        </w:tc>
        <w:tc>
          <w:tcPr>
            <w:tcW w:w="1758" w:type="dxa"/>
          </w:tcPr>
          <w:p w:rsidR="003A062F" w:rsidRPr="00641361" w:rsidRDefault="003A062F">
            <w:pPr>
              <w:pStyle w:val="Standard1"/>
              <w:spacing w:before="60"/>
              <w:jc w:val="center"/>
              <w:rPr>
                <w:szCs w:val="24"/>
                <w:lang w:val="fr-FR"/>
              </w:rPr>
            </w:pPr>
            <w:r w:rsidRPr="00641361">
              <w:rPr>
                <w:szCs w:val="24"/>
                <w:lang w:val="fr-FR"/>
              </w:rPr>
              <w:t>J-</w:t>
            </w:r>
            <w:r w:rsidRPr="00641361">
              <w:rPr>
                <w:szCs w:val="24"/>
                <w:vertAlign w:val="subscript"/>
                <w:lang w:val="fr-FR"/>
              </w:rPr>
              <w:t xml:space="preserve">LAN </w:t>
            </w:r>
          </w:p>
        </w:tc>
        <w:tc>
          <w:tcPr>
            <w:tcW w:w="1988" w:type="dxa"/>
          </w:tcPr>
          <w:p w:rsidR="003A062F" w:rsidRPr="00641361" w:rsidRDefault="003A062F">
            <w:pPr>
              <w:pStyle w:val="Standard1"/>
              <w:spacing w:before="60"/>
              <w:jc w:val="center"/>
              <w:rPr>
                <w:szCs w:val="24"/>
                <w:lang w:val="fr-FR"/>
              </w:rPr>
            </w:pPr>
            <w:r w:rsidRPr="00641361">
              <w:rPr>
                <w:szCs w:val="24"/>
                <w:lang w:val="fr-FR"/>
              </w:rPr>
              <w:t xml:space="preserve">LAN </w:t>
            </w:r>
          </w:p>
        </w:tc>
        <w:tc>
          <w:tcPr>
            <w:tcW w:w="3727" w:type="dxa"/>
          </w:tcPr>
          <w:p w:rsidR="003A062F" w:rsidRPr="00641361" w:rsidRDefault="003A062F">
            <w:pPr>
              <w:pStyle w:val="Standard1"/>
              <w:spacing w:before="60"/>
              <w:rPr>
                <w:szCs w:val="24"/>
                <w:lang w:val="fr-FR"/>
              </w:rPr>
            </w:pPr>
            <w:r w:rsidRPr="00641361">
              <w:rPr>
                <w:szCs w:val="24"/>
                <w:lang w:val="fr-FR"/>
              </w:rPr>
              <w:t>IEEE 802.3</w:t>
            </w:r>
          </w:p>
        </w:tc>
        <w:tc>
          <w:tcPr>
            <w:tcW w:w="1032" w:type="dxa"/>
          </w:tcPr>
          <w:p w:rsidR="003A062F" w:rsidRPr="00641361" w:rsidRDefault="003A062F">
            <w:pPr>
              <w:pStyle w:val="Standard1"/>
              <w:spacing w:before="60"/>
              <w:jc w:val="center"/>
              <w:rPr>
                <w:szCs w:val="24"/>
                <w:lang w:val="fr-FR"/>
              </w:rPr>
            </w:pPr>
          </w:p>
        </w:tc>
      </w:tr>
      <w:tr w:rsidR="003A062F" w:rsidRPr="00641361">
        <w:trPr>
          <w:cantSplit/>
          <w:tblHeader/>
        </w:trPr>
        <w:tc>
          <w:tcPr>
            <w:tcW w:w="1418" w:type="dxa"/>
          </w:tcPr>
          <w:p w:rsidR="003A062F" w:rsidRPr="00641361" w:rsidRDefault="003A062F">
            <w:pPr>
              <w:pStyle w:val="Standard1"/>
              <w:spacing w:before="60"/>
              <w:jc w:val="center"/>
              <w:rPr>
                <w:szCs w:val="24"/>
                <w:lang w:val="fr-FR"/>
              </w:rPr>
            </w:pPr>
            <w:r w:rsidRPr="00641361">
              <w:rPr>
                <w:szCs w:val="24"/>
                <w:lang w:val="fr-FR"/>
              </w:rPr>
              <w:t>XNI</w:t>
            </w:r>
            <w:r w:rsidRPr="00641361">
              <w:rPr>
                <w:szCs w:val="24"/>
                <w:vertAlign w:val="subscript"/>
                <w:lang w:val="fr-FR"/>
              </w:rPr>
              <w:t>SA1</w:t>
            </w:r>
          </w:p>
        </w:tc>
        <w:tc>
          <w:tcPr>
            <w:tcW w:w="1758" w:type="dxa"/>
          </w:tcPr>
          <w:p w:rsidR="003A062F" w:rsidRPr="00641361" w:rsidRDefault="003A062F">
            <w:pPr>
              <w:pStyle w:val="Standard1"/>
              <w:spacing w:before="60"/>
              <w:jc w:val="center"/>
              <w:rPr>
                <w:szCs w:val="24"/>
                <w:lang w:val="fr-FR"/>
              </w:rPr>
            </w:pPr>
            <w:r w:rsidRPr="00641361">
              <w:rPr>
                <w:szCs w:val="24"/>
                <w:lang w:val="fr-FR"/>
              </w:rPr>
              <w:t>J-</w:t>
            </w:r>
            <w:r w:rsidRPr="00641361">
              <w:rPr>
                <w:szCs w:val="24"/>
                <w:vertAlign w:val="subscript"/>
                <w:lang w:val="fr-FR"/>
              </w:rPr>
              <w:t xml:space="preserve">Satellite </w:t>
            </w:r>
          </w:p>
        </w:tc>
        <w:tc>
          <w:tcPr>
            <w:tcW w:w="1988" w:type="dxa"/>
          </w:tcPr>
          <w:p w:rsidR="003A062F" w:rsidRPr="00641361" w:rsidRDefault="003A062F">
            <w:pPr>
              <w:pStyle w:val="Standard1"/>
              <w:spacing w:before="60"/>
              <w:jc w:val="center"/>
              <w:rPr>
                <w:szCs w:val="24"/>
                <w:lang w:val="fr-FR"/>
              </w:rPr>
            </w:pPr>
            <w:r w:rsidRPr="00641361">
              <w:rPr>
                <w:szCs w:val="24"/>
                <w:lang w:val="fr-FR"/>
              </w:rPr>
              <w:t xml:space="preserve">Satellite </w:t>
            </w:r>
          </w:p>
        </w:tc>
        <w:tc>
          <w:tcPr>
            <w:tcW w:w="3727" w:type="dxa"/>
          </w:tcPr>
          <w:p w:rsidR="003A062F" w:rsidRPr="00641361" w:rsidRDefault="003A062F">
            <w:pPr>
              <w:pStyle w:val="Standard1"/>
              <w:spacing w:before="60"/>
              <w:rPr>
                <w:szCs w:val="24"/>
                <w:lang w:val="fr-FR"/>
              </w:rPr>
            </w:pPr>
          </w:p>
        </w:tc>
        <w:tc>
          <w:tcPr>
            <w:tcW w:w="1032" w:type="dxa"/>
          </w:tcPr>
          <w:p w:rsidR="003A062F" w:rsidRPr="00641361" w:rsidRDefault="003A062F">
            <w:pPr>
              <w:pStyle w:val="Standard1"/>
              <w:spacing w:before="60"/>
              <w:jc w:val="center"/>
              <w:rPr>
                <w:szCs w:val="24"/>
                <w:lang w:val="fr-FR"/>
              </w:rPr>
            </w:pPr>
            <w:r w:rsidRPr="00641361">
              <w:rPr>
                <w:szCs w:val="24"/>
                <w:lang w:val="fr-FR"/>
              </w:rPr>
              <w:t>note 1</w:t>
            </w:r>
          </w:p>
        </w:tc>
      </w:tr>
      <w:tr w:rsidR="003A062F" w:rsidRPr="00641361">
        <w:trPr>
          <w:cantSplit/>
          <w:tblHeader/>
        </w:trPr>
        <w:tc>
          <w:tcPr>
            <w:tcW w:w="1418" w:type="dxa"/>
          </w:tcPr>
          <w:p w:rsidR="003A062F" w:rsidRPr="00641361" w:rsidRDefault="003A062F">
            <w:pPr>
              <w:pStyle w:val="Standard1"/>
              <w:spacing w:before="60"/>
              <w:jc w:val="center"/>
              <w:rPr>
                <w:szCs w:val="24"/>
                <w:lang w:val="fr-FR"/>
              </w:rPr>
            </w:pPr>
            <w:r w:rsidRPr="00641361">
              <w:rPr>
                <w:szCs w:val="24"/>
                <w:lang w:val="fr-FR"/>
              </w:rPr>
              <w:t>XNI</w:t>
            </w:r>
            <w:r w:rsidRPr="00641361">
              <w:rPr>
                <w:szCs w:val="24"/>
                <w:vertAlign w:val="subscript"/>
                <w:lang w:val="fr-FR"/>
              </w:rPr>
              <w:t>SA2</w:t>
            </w:r>
          </w:p>
        </w:tc>
        <w:tc>
          <w:tcPr>
            <w:tcW w:w="1758" w:type="dxa"/>
          </w:tcPr>
          <w:p w:rsidR="003A062F" w:rsidRPr="00641361" w:rsidRDefault="003A062F">
            <w:pPr>
              <w:pStyle w:val="Standard1"/>
              <w:spacing w:before="60"/>
              <w:jc w:val="center"/>
              <w:rPr>
                <w:szCs w:val="24"/>
                <w:lang w:val="en-US"/>
              </w:rPr>
            </w:pPr>
            <w:r w:rsidRPr="00641361">
              <w:rPr>
                <w:szCs w:val="24"/>
                <w:lang w:val="en-US"/>
              </w:rPr>
              <w:t>J-</w:t>
            </w:r>
            <w:r w:rsidRPr="00641361">
              <w:rPr>
                <w:szCs w:val="24"/>
                <w:vertAlign w:val="subscript"/>
                <w:lang w:val="en-US"/>
              </w:rPr>
              <w:t xml:space="preserve">TERRESTRIAL </w:t>
            </w:r>
          </w:p>
        </w:tc>
        <w:tc>
          <w:tcPr>
            <w:tcW w:w="1988" w:type="dxa"/>
          </w:tcPr>
          <w:p w:rsidR="003A062F" w:rsidRPr="00641361" w:rsidRDefault="003A062F">
            <w:pPr>
              <w:pStyle w:val="Standard1"/>
              <w:spacing w:before="60"/>
              <w:jc w:val="center"/>
              <w:rPr>
                <w:szCs w:val="24"/>
                <w:lang w:val="en-US"/>
              </w:rPr>
            </w:pPr>
            <w:r w:rsidRPr="00641361">
              <w:rPr>
                <w:szCs w:val="24"/>
                <w:lang w:val="en-US"/>
              </w:rPr>
              <w:t xml:space="preserve">TERRESTRIAL </w:t>
            </w:r>
          </w:p>
        </w:tc>
        <w:tc>
          <w:tcPr>
            <w:tcW w:w="3727" w:type="dxa"/>
          </w:tcPr>
          <w:p w:rsidR="003A062F" w:rsidRPr="00641361" w:rsidRDefault="003A062F">
            <w:pPr>
              <w:pStyle w:val="Standard1"/>
              <w:spacing w:before="60"/>
              <w:rPr>
                <w:szCs w:val="24"/>
                <w:lang w:val="en-US"/>
              </w:rPr>
            </w:pPr>
          </w:p>
        </w:tc>
        <w:tc>
          <w:tcPr>
            <w:tcW w:w="1032" w:type="dxa"/>
          </w:tcPr>
          <w:p w:rsidR="003A062F" w:rsidRPr="00641361" w:rsidRDefault="003A062F">
            <w:pPr>
              <w:pStyle w:val="Standard1"/>
              <w:spacing w:before="60"/>
              <w:jc w:val="center"/>
              <w:rPr>
                <w:szCs w:val="24"/>
                <w:lang w:val="en-US"/>
              </w:rPr>
            </w:pPr>
            <w:r w:rsidRPr="00641361">
              <w:rPr>
                <w:szCs w:val="24"/>
                <w:lang w:val="en-US"/>
              </w:rPr>
              <w:t>note 1</w:t>
            </w:r>
          </w:p>
        </w:tc>
      </w:tr>
      <w:tr w:rsidR="00641361" w:rsidRPr="00641361">
        <w:trPr>
          <w:cantSplit/>
          <w:tblHeader/>
        </w:trPr>
        <w:tc>
          <w:tcPr>
            <w:tcW w:w="1418" w:type="dxa"/>
          </w:tcPr>
          <w:p w:rsidR="00641361" w:rsidRPr="00641361" w:rsidRDefault="00641361">
            <w:pPr>
              <w:pStyle w:val="Standard1"/>
              <w:spacing w:before="60"/>
              <w:jc w:val="center"/>
              <w:rPr>
                <w:szCs w:val="24"/>
                <w:lang w:val="en-US"/>
              </w:rPr>
            </w:pPr>
            <w:r w:rsidRPr="00641361">
              <w:rPr>
                <w:szCs w:val="24"/>
                <w:lang w:val="en-US"/>
              </w:rPr>
              <w:t>XNI</w:t>
            </w:r>
            <w:r w:rsidRPr="00641361">
              <w:rPr>
                <w:szCs w:val="24"/>
                <w:vertAlign w:val="subscript"/>
                <w:lang w:val="en-US"/>
              </w:rPr>
              <w:t>WI1</w:t>
            </w:r>
          </w:p>
        </w:tc>
        <w:tc>
          <w:tcPr>
            <w:tcW w:w="1758" w:type="dxa"/>
          </w:tcPr>
          <w:p w:rsidR="00641361" w:rsidRPr="00641361" w:rsidRDefault="00641361">
            <w:pPr>
              <w:pStyle w:val="Standard1"/>
              <w:spacing w:before="60"/>
              <w:jc w:val="center"/>
              <w:rPr>
                <w:szCs w:val="24"/>
                <w:lang w:val="en-US"/>
              </w:rPr>
            </w:pPr>
            <w:r w:rsidRPr="00641361">
              <w:rPr>
                <w:szCs w:val="24"/>
                <w:lang w:val="en-US"/>
              </w:rPr>
              <w:t>J-</w:t>
            </w:r>
            <w:r w:rsidRPr="00641361">
              <w:rPr>
                <w:szCs w:val="24"/>
                <w:vertAlign w:val="subscript"/>
                <w:lang w:val="en-US"/>
              </w:rPr>
              <w:t xml:space="preserve">WIRELESS </w:t>
            </w:r>
            <w:r w:rsidRPr="00641361">
              <w:rPr>
                <w:szCs w:val="24"/>
                <w:lang w:val="en-US"/>
              </w:rPr>
              <w:t>(Phone)</w:t>
            </w:r>
          </w:p>
        </w:tc>
        <w:tc>
          <w:tcPr>
            <w:tcW w:w="1988" w:type="dxa"/>
          </w:tcPr>
          <w:p w:rsidR="00641361" w:rsidRPr="00641361" w:rsidRDefault="00641361">
            <w:pPr>
              <w:pStyle w:val="Standard1"/>
              <w:spacing w:before="60"/>
              <w:jc w:val="center"/>
              <w:rPr>
                <w:szCs w:val="24"/>
                <w:lang w:val="en-US"/>
              </w:rPr>
            </w:pPr>
            <w:r w:rsidRPr="00641361">
              <w:rPr>
                <w:szCs w:val="24"/>
                <w:lang w:val="en-US"/>
              </w:rPr>
              <w:t>WIRELESS (Phone)</w:t>
            </w:r>
          </w:p>
        </w:tc>
        <w:tc>
          <w:tcPr>
            <w:tcW w:w="3727" w:type="dxa"/>
          </w:tcPr>
          <w:p w:rsidR="00641361" w:rsidRPr="00641361" w:rsidRDefault="00641361">
            <w:pPr>
              <w:pStyle w:val="Standard1"/>
              <w:spacing w:before="60"/>
              <w:rPr>
                <w:bCs/>
                <w:iCs/>
                <w:szCs w:val="24"/>
              </w:rPr>
            </w:pPr>
            <w:r w:rsidRPr="006E0884">
              <w:t>ITU R M.1457, M.1801, M.2012</w:t>
            </w:r>
          </w:p>
        </w:tc>
        <w:tc>
          <w:tcPr>
            <w:tcW w:w="1032" w:type="dxa"/>
          </w:tcPr>
          <w:p w:rsidR="00641361" w:rsidRPr="00641361" w:rsidRDefault="00641361">
            <w:pPr>
              <w:pStyle w:val="Standard1"/>
              <w:spacing w:before="60"/>
              <w:jc w:val="center"/>
              <w:rPr>
                <w:szCs w:val="24"/>
                <w:lang w:val="en-US"/>
              </w:rPr>
            </w:pPr>
          </w:p>
        </w:tc>
      </w:tr>
      <w:tr w:rsidR="00641361" w:rsidRPr="00641361">
        <w:trPr>
          <w:cantSplit/>
          <w:tblHeader/>
        </w:trPr>
        <w:tc>
          <w:tcPr>
            <w:tcW w:w="1418" w:type="dxa"/>
          </w:tcPr>
          <w:p w:rsidR="00641361" w:rsidRPr="00641361" w:rsidRDefault="00641361">
            <w:pPr>
              <w:pStyle w:val="Standard1"/>
              <w:spacing w:before="60"/>
              <w:jc w:val="center"/>
              <w:rPr>
                <w:szCs w:val="24"/>
                <w:lang w:val="en-US"/>
              </w:rPr>
            </w:pPr>
            <w:r w:rsidRPr="00641361">
              <w:rPr>
                <w:szCs w:val="24"/>
                <w:lang w:val="en-US"/>
              </w:rPr>
              <w:t>XNI</w:t>
            </w:r>
            <w:r w:rsidRPr="00641361">
              <w:rPr>
                <w:szCs w:val="24"/>
                <w:vertAlign w:val="subscript"/>
                <w:lang w:val="en-US"/>
              </w:rPr>
              <w:t>WI2</w:t>
            </w:r>
          </w:p>
        </w:tc>
        <w:tc>
          <w:tcPr>
            <w:tcW w:w="1758" w:type="dxa"/>
          </w:tcPr>
          <w:p w:rsidR="00641361" w:rsidRPr="00641361" w:rsidRDefault="00641361">
            <w:pPr>
              <w:pStyle w:val="Standard1"/>
              <w:spacing w:before="60"/>
              <w:jc w:val="center"/>
              <w:rPr>
                <w:szCs w:val="24"/>
                <w:lang w:val="en-US"/>
              </w:rPr>
            </w:pPr>
            <w:r w:rsidRPr="00641361">
              <w:rPr>
                <w:szCs w:val="24"/>
                <w:lang w:val="en-US"/>
              </w:rPr>
              <w:t>J-</w:t>
            </w:r>
            <w:r w:rsidRPr="00641361">
              <w:rPr>
                <w:szCs w:val="24"/>
                <w:vertAlign w:val="subscript"/>
                <w:lang w:val="en-US"/>
              </w:rPr>
              <w:t>WIRELESS</w:t>
            </w:r>
            <w:r w:rsidRPr="00641361">
              <w:rPr>
                <w:szCs w:val="24"/>
                <w:lang w:val="en-US"/>
              </w:rPr>
              <w:t xml:space="preserve"> (Multimedia)</w:t>
            </w:r>
          </w:p>
        </w:tc>
        <w:tc>
          <w:tcPr>
            <w:tcW w:w="1988" w:type="dxa"/>
          </w:tcPr>
          <w:p w:rsidR="00641361" w:rsidRPr="00641361" w:rsidRDefault="00641361">
            <w:pPr>
              <w:pStyle w:val="Standard1"/>
              <w:spacing w:before="60"/>
              <w:jc w:val="center"/>
              <w:rPr>
                <w:szCs w:val="24"/>
                <w:lang w:val="en-US"/>
              </w:rPr>
            </w:pPr>
            <w:r w:rsidRPr="00641361">
              <w:rPr>
                <w:szCs w:val="24"/>
                <w:lang w:val="en-US"/>
              </w:rPr>
              <w:t>WIRELESS (Multimedia)</w:t>
            </w:r>
          </w:p>
        </w:tc>
        <w:tc>
          <w:tcPr>
            <w:tcW w:w="3727" w:type="dxa"/>
          </w:tcPr>
          <w:p w:rsidR="00641361" w:rsidRPr="00641361" w:rsidRDefault="00641361">
            <w:pPr>
              <w:pStyle w:val="Standard1"/>
              <w:spacing w:before="60"/>
              <w:rPr>
                <w:szCs w:val="24"/>
              </w:rPr>
            </w:pPr>
            <w:r w:rsidRPr="006E0884">
              <w:t>ITU R M.1457, M.1801, M.2012</w:t>
            </w:r>
          </w:p>
        </w:tc>
        <w:tc>
          <w:tcPr>
            <w:tcW w:w="1032" w:type="dxa"/>
          </w:tcPr>
          <w:p w:rsidR="00641361" w:rsidRPr="00641361" w:rsidRDefault="00641361">
            <w:pPr>
              <w:pStyle w:val="Standard1"/>
              <w:spacing w:before="60"/>
              <w:jc w:val="center"/>
              <w:rPr>
                <w:szCs w:val="24"/>
                <w:lang w:val="en-US"/>
              </w:rPr>
            </w:pPr>
          </w:p>
        </w:tc>
      </w:tr>
      <w:tr w:rsidR="00641361" w:rsidRPr="00641361">
        <w:trPr>
          <w:cantSplit/>
          <w:tblHeader/>
        </w:trPr>
        <w:tc>
          <w:tcPr>
            <w:tcW w:w="1418" w:type="dxa"/>
          </w:tcPr>
          <w:p w:rsidR="00641361" w:rsidRPr="00641361" w:rsidRDefault="00641361">
            <w:pPr>
              <w:pStyle w:val="Standard1"/>
              <w:spacing w:before="60"/>
              <w:jc w:val="center"/>
              <w:rPr>
                <w:szCs w:val="24"/>
                <w:lang w:val="en-US"/>
              </w:rPr>
            </w:pPr>
            <w:r w:rsidRPr="00641361">
              <w:rPr>
                <w:szCs w:val="24"/>
                <w:lang w:val="en-US"/>
              </w:rPr>
              <w:t>XNI</w:t>
            </w:r>
            <w:r w:rsidRPr="00641361">
              <w:rPr>
                <w:szCs w:val="24"/>
                <w:vertAlign w:val="subscript"/>
                <w:lang w:val="en-US"/>
              </w:rPr>
              <w:t>WI3</w:t>
            </w:r>
          </w:p>
        </w:tc>
        <w:tc>
          <w:tcPr>
            <w:tcW w:w="1758" w:type="dxa"/>
          </w:tcPr>
          <w:p w:rsidR="00641361" w:rsidRPr="00641361" w:rsidRDefault="00641361">
            <w:pPr>
              <w:pStyle w:val="Standard1"/>
              <w:spacing w:before="60"/>
              <w:jc w:val="center"/>
              <w:rPr>
                <w:szCs w:val="24"/>
                <w:lang w:val="en-US"/>
              </w:rPr>
            </w:pPr>
            <w:r w:rsidRPr="00641361">
              <w:rPr>
                <w:szCs w:val="24"/>
                <w:lang w:val="en-US"/>
              </w:rPr>
              <w:t>J-</w:t>
            </w:r>
            <w:r w:rsidRPr="00641361">
              <w:rPr>
                <w:szCs w:val="24"/>
                <w:vertAlign w:val="subscript"/>
                <w:lang w:val="en-US"/>
              </w:rPr>
              <w:t xml:space="preserve">WIRELESS </w:t>
            </w:r>
            <w:r w:rsidRPr="00641361">
              <w:rPr>
                <w:szCs w:val="24"/>
                <w:lang w:val="en-US"/>
              </w:rPr>
              <w:t>(Sat to Phone)</w:t>
            </w:r>
          </w:p>
        </w:tc>
        <w:tc>
          <w:tcPr>
            <w:tcW w:w="1988" w:type="dxa"/>
          </w:tcPr>
          <w:p w:rsidR="00641361" w:rsidRPr="00641361" w:rsidRDefault="00641361">
            <w:pPr>
              <w:pStyle w:val="Standard1"/>
              <w:spacing w:before="60"/>
              <w:jc w:val="center"/>
              <w:rPr>
                <w:szCs w:val="24"/>
                <w:lang w:val="en-US"/>
              </w:rPr>
            </w:pPr>
            <w:r w:rsidRPr="00641361">
              <w:rPr>
                <w:szCs w:val="24"/>
                <w:lang w:val="en-US"/>
              </w:rPr>
              <w:t>WIRELESS (Sat to Phone)</w:t>
            </w:r>
          </w:p>
        </w:tc>
        <w:tc>
          <w:tcPr>
            <w:tcW w:w="3727" w:type="dxa"/>
          </w:tcPr>
          <w:p w:rsidR="00641361" w:rsidRPr="00641361" w:rsidRDefault="00641361">
            <w:pPr>
              <w:pStyle w:val="Standard1"/>
              <w:spacing w:before="60"/>
              <w:rPr>
                <w:szCs w:val="24"/>
              </w:rPr>
            </w:pPr>
            <w:r w:rsidRPr="006E0884">
              <w:t>ITU R M.1850</w:t>
            </w:r>
          </w:p>
        </w:tc>
        <w:tc>
          <w:tcPr>
            <w:tcW w:w="1032" w:type="dxa"/>
          </w:tcPr>
          <w:p w:rsidR="00641361" w:rsidRPr="00641361" w:rsidRDefault="00641361">
            <w:pPr>
              <w:pStyle w:val="Standard1"/>
              <w:spacing w:before="60"/>
              <w:jc w:val="center"/>
              <w:rPr>
                <w:szCs w:val="24"/>
                <w:lang w:val="en-US"/>
              </w:rPr>
            </w:pPr>
          </w:p>
        </w:tc>
      </w:tr>
      <w:tr w:rsidR="00641361" w:rsidRPr="00641361">
        <w:trPr>
          <w:cantSplit/>
          <w:tblHeader/>
        </w:trPr>
        <w:tc>
          <w:tcPr>
            <w:tcW w:w="1418" w:type="dxa"/>
          </w:tcPr>
          <w:p w:rsidR="00641361" w:rsidRPr="00641361" w:rsidRDefault="00641361">
            <w:pPr>
              <w:pStyle w:val="Standard1"/>
              <w:spacing w:before="60"/>
              <w:jc w:val="center"/>
              <w:rPr>
                <w:szCs w:val="24"/>
                <w:lang w:val="en-US"/>
              </w:rPr>
            </w:pPr>
            <w:r w:rsidRPr="00641361">
              <w:rPr>
                <w:szCs w:val="24"/>
                <w:lang w:val="en-US"/>
              </w:rPr>
              <w:t>XNI</w:t>
            </w:r>
            <w:r w:rsidRPr="00641361">
              <w:rPr>
                <w:szCs w:val="24"/>
                <w:vertAlign w:val="subscript"/>
                <w:lang w:val="en-US"/>
              </w:rPr>
              <w:t>WI4</w:t>
            </w:r>
          </w:p>
        </w:tc>
        <w:tc>
          <w:tcPr>
            <w:tcW w:w="1758" w:type="dxa"/>
          </w:tcPr>
          <w:p w:rsidR="00641361" w:rsidRPr="00641361" w:rsidRDefault="00641361">
            <w:pPr>
              <w:pStyle w:val="Standard1"/>
              <w:spacing w:before="60"/>
              <w:jc w:val="center"/>
              <w:rPr>
                <w:szCs w:val="24"/>
                <w:lang w:val="en-US"/>
              </w:rPr>
            </w:pPr>
            <w:r w:rsidRPr="00641361">
              <w:rPr>
                <w:szCs w:val="24"/>
                <w:lang w:val="en-US"/>
              </w:rPr>
              <w:t>J-</w:t>
            </w:r>
            <w:r w:rsidRPr="00641361">
              <w:rPr>
                <w:szCs w:val="24"/>
                <w:vertAlign w:val="subscript"/>
                <w:lang w:val="en-US"/>
              </w:rPr>
              <w:t xml:space="preserve">WIRELESS </w:t>
            </w:r>
            <w:r w:rsidRPr="00641361">
              <w:rPr>
                <w:szCs w:val="24"/>
                <w:lang w:val="en-US"/>
              </w:rPr>
              <w:t>(Sat to Car)</w:t>
            </w:r>
          </w:p>
        </w:tc>
        <w:tc>
          <w:tcPr>
            <w:tcW w:w="1988" w:type="dxa"/>
          </w:tcPr>
          <w:p w:rsidR="00641361" w:rsidRPr="00641361" w:rsidRDefault="00641361">
            <w:pPr>
              <w:pStyle w:val="Standard1"/>
              <w:spacing w:before="60"/>
              <w:jc w:val="center"/>
              <w:rPr>
                <w:szCs w:val="24"/>
                <w:lang w:val="en-US"/>
              </w:rPr>
            </w:pPr>
            <w:r w:rsidRPr="00641361">
              <w:rPr>
                <w:szCs w:val="24"/>
                <w:lang w:val="en-US"/>
              </w:rPr>
              <w:t>WIRELESS (Sat to Car)</w:t>
            </w:r>
          </w:p>
        </w:tc>
        <w:tc>
          <w:tcPr>
            <w:tcW w:w="3727" w:type="dxa"/>
          </w:tcPr>
          <w:p w:rsidR="00641361" w:rsidRPr="00641361" w:rsidRDefault="00641361">
            <w:pPr>
              <w:pStyle w:val="Standard1"/>
              <w:spacing w:before="60"/>
              <w:rPr>
                <w:szCs w:val="24"/>
              </w:rPr>
            </w:pPr>
            <w:r w:rsidRPr="006E0884">
              <w:t>ITU R M.1850</w:t>
            </w:r>
          </w:p>
        </w:tc>
        <w:tc>
          <w:tcPr>
            <w:tcW w:w="1032" w:type="dxa"/>
          </w:tcPr>
          <w:p w:rsidR="00641361" w:rsidRPr="00641361" w:rsidRDefault="00641361">
            <w:pPr>
              <w:pStyle w:val="Standard1"/>
              <w:spacing w:before="60"/>
              <w:jc w:val="center"/>
              <w:rPr>
                <w:szCs w:val="24"/>
                <w:lang w:val="en-US"/>
              </w:rPr>
            </w:pPr>
          </w:p>
        </w:tc>
      </w:tr>
      <w:tr w:rsidR="003A062F" w:rsidRPr="00641361">
        <w:trPr>
          <w:cantSplit/>
          <w:tblHeader/>
        </w:trPr>
        <w:tc>
          <w:tcPr>
            <w:tcW w:w="1418" w:type="dxa"/>
          </w:tcPr>
          <w:p w:rsidR="003A062F" w:rsidRPr="00641361" w:rsidRDefault="003A062F">
            <w:pPr>
              <w:pStyle w:val="Standard1"/>
              <w:spacing w:before="60"/>
              <w:jc w:val="center"/>
              <w:rPr>
                <w:szCs w:val="24"/>
                <w:lang w:val="en-US"/>
              </w:rPr>
            </w:pPr>
            <w:r w:rsidRPr="00641361">
              <w:rPr>
                <w:szCs w:val="24"/>
                <w:lang w:val="en-US"/>
              </w:rPr>
              <w:t>XNI</w:t>
            </w:r>
            <w:r w:rsidRPr="00641361">
              <w:rPr>
                <w:szCs w:val="24"/>
                <w:vertAlign w:val="subscript"/>
                <w:lang w:val="en-US"/>
              </w:rPr>
              <w:t>OP1</w:t>
            </w:r>
          </w:p>
        </w:tc>
        <w:tc>
          <w:tcPr>
            <w:tcW w:w="1758" w:type="dxa"/>
          </w:tcPr>
          <w:p w:rsidR="003A062F" w:rsidRPr="00641361" w:rsidRDefault="003A062F">
            <w:pPr>
              <w:pStyle w:val="Standard1"/>
              <w:spacing w:before="60"/>
              <w:jc w:val="center"/>
              <w:rPr>
                <w:szCs w:val="24"/>
                <w:lang w:val="en-US"/>
              </w:rPr>
            </w:pPr>
            <w:r w:rsidRPr="00641361">
              <w:rPr>
                <w:szCs w:val="24"/>
                <w:lang w:val="en-US"/>
              </w:rPr>
              <w:t>J-</w:t>
            </w:r>
            <w:r w:rsidRPr="00641361">
              <w:rPr>
                <w:szCs w:val="24"/>
                <w:vertAlign w:val="subscript"/>
                <w:lang w:val="en-US"/>
              </w:rPr>
              <w:t>OPTICAL</w:t>
            </w:r>
          </w:p>
        </w:tc>
        <w:tc>
          <w:tcPr>
            <w:tcW w:w="1988" w:type="dxa"/>
          </w:tcPr>
          <w:p w:rsidR="003A062F" w:rsidRPr="00641361" w:rsidRDefault="003A062F">
            <w:pPr>
              <w:pStyle w:val="Standard1"/>
              <w:spacing w:before="60"/>
              <w:jc w:val="center"/>
              <w:rPr>
                <w:szCs w:val="24"/>
                <w:lang w:val="en-US"/>
              </w:rPr>
            </w:pPr>
            <w:r w:rsidRPr="00641361">
              <w:rPr>
                <w:szCs w:val="24"/>
                <w:lang w:val="en-US"/>
              </w:rPr>
              <w:t>OPTICAL</w:t>
            </w:r>
          </w:p>
        </w:tc>
        <w:tc>
          <w:tcPr>
            <w:tcW w:w="3727" w:type="dxa"/>
          </w:tcPr>
          <w:p w:rsidR="003A062F" w:rsidRPr="00641361" w:rsidRDefault="003A062F">
            <w:pPr>
              <w:pStyle w:val="Standard1"/>
              <w:spacing w:before="60"/>
              <w:rPr>
                <w:szCs w:val="24"/>
                <w:lang w:val="en-US"/>
              </w:rPr>
            </w:pPr>
          </w:p>
        </w:tc>
        <w:tc>
          <w:tcPr>
            <w:tcW w:w="1032" w:type="dxa"/>
          </w:tcPr>
          <w:p w:rsidR="003A062F" w:rsidRPr="00641361" w:rsidRDefault="003A062F">
            <w:pPr>
              <w:pStyle w:val="Standard1"/>
              <w:spacing w:before="60"/>
              <w:jc w:val="center"/>
              <w:rPr>
                <w:szCs w:val="24"/>
                <w:lang w:val="en-US"/>
              </w:rPr>
            </w:pPr>
            <w:r w:rsidRPr="00641361">
              <w:rPr>
                <w:szCs w:val="24"/>
                <w:lang w:val="en-US"/>
              </w:rPr>
              <w:t>note 1</w:t>
            </w:r>
          </w:p>
        </w:tc>
      </w:tr>
    </w:tbl>
    <w:p w:rsidR="003A062F" w:rsidRDefault="003A062F">
      <w:pPr>
        <w:pStyle w:val="heading0"/>
        <w:keepNext w:val="0"/>
        <w:keepLines w:val="0"/>
        <w:widowControl w:val="0"/>
        <w:spacing w:before="120"/>
        <w:rPr>
          <w:rFonts w:ascii="Times New Roman"/>
          <w:b w:val="0"/>
          <w:lang w:val="en-US"/>
        </w:rPr>
      </w:pPr>
      <w:r>
        <w:rPr>
          <w:rFonts w:ascii="Times New Roman"/>
          <w:b w:val="0"/>
          <w:lang w:val="en-US"/>
        </w:rPr>
        <w:t>Note 1: No standards on these interfaces.</w:t>
      </w:r>
    </w:p>
    <w:p w:rsidR="003A062F" w:rsidRDefault="003A062F">
      <w:pPr>
        <w:pStyle w:val="Standard1"/>
        <w:rPr>
          <w:lang w:val="en-US"/>
        </w:rPr>
      </w:pPr>
      <w:r>
        <w:rPr>
          <w:lang w:val="en-US"/>
        </w:rPr>
        <w:t>Note 2: No standards or cordless/cellular standards.</w:t>
      </w:r>
    </w:p>
    <w:p w:rsidR="003A062F" w:rsidRDefault="003A062F">
      <w:pPr>
        <w:pStyle w:val="Standard1"/>
        <w:rPr>
          <w:lang w:val="en-US"/>
        </w:rPr>
      </w:pPr>
      <w:r>
        <w:rPr>
          <w:lang w:val="en-US"/>
        </w:rPr>
        <w:t>Note 3: XNI</w:t>
      </w:r>
      <w:r>
        <w:rPr>
          <w:vertAlign w:val="subscript"/>
          <w:lang w:val="en-US"/>
        </w:rPr>
        <w:t xml:space="preserve">CP4 </w:t>
      </w:r>
      <w:r>
        <w:rPr>
          <w:lang w:val="en-US"/>
        </w:rPr>
        <w:t xml:space="preserve">is introduced to </w:t>
      </w:r>
      <w:r w:rsidR="00244727">
        <w:rPr>
          <w:lang w:val="en-US"/>
        </w:rPr>
        <w:t>indicate</w:t>
      </w:r>
      <w:r>
        <w:rPr>
          <w:lang w:val="en-US"/>
        </w:rPr>
        <w:t xml:space="preserve"> that on this XNI a range of implementations may apply</w:t>
      </w:r>
    </w:p>
    <w:p w:rsidR="00244727" w:rsidRDefault="003A062F">
      <w:pPr>
        <w:pStyle w:val="Standard1"/>
        <w:rPr>
          <w:lang w:val="en-US"/>
        </w:rPr>
      </w:pPr>
      <w:r>
        <w:rPr>
          <w:lang w:val="en-US"/>
        </w:rPr>
        <w:lastRenderedPageBreak/>
        <w:t>Note 4: The reference to Y.120 was introduced for clarity. It should be deleted when this draft will reach its stable stage.</w:t>
      </w:r>
    </w:p>
    <w:p w:rsidR="003A062F" w:rsidRDefault="003A062F">
      <w:pPr>
        <w:pStyle w:val="Standard1"/>
        <w:rPr>
          <w:lang w:val="en-US"/>
        </w:rPr>
      </w:pPr>
      <w:r>
        <w:rPr>
          <w:lang w:val="en-US"/>
        </w:rPr>
        <w:t>Note 5: XNI for PLT to be added as far as details are specified</w:t>
      </w:r>
    </w:p>
    <w:p w:rsidR="003A062F" w:rsidRDefault="003A062F">
      <w:pPr>
        <w:pStyle w:val="Heading3"/>
        <w:keepNext w:val="0"/>
        <w:keepLines w:val="0"/>
        <w:widowControl w:val="0"/>
        <w:rPr>
          <w:lang w:val="en-US"/>
        </w:rPr>
      </w:pPr>
      <w:bookmarkStart w:id="105" w:name="_Toc479830601"/>
      <w:bookmarkStart w:id="106" w:name="_Toc480262083"/>
      <w:r>
        <w:rPr>
          <w:lang w:val="en-US"/>
        </w:rPr>
        <w:br w:type="page"/>
      </w:r>
      <w:bookmarkStart w:id="107" w:name="_Toc482087558"/>
      <w:bookmarkStart w:id="108" w:name="_Toc528396619"/>
      <w:bookmarkStart w:id="109" w:name="_Toc361761745"/>
      <w:r>
        <w:rPr>
          <w:lang w:val="en-US"/>
        </w:rPr>
        <w:lastRenderedPageBreak/>
        <w:t>A1.6</w:t>
      </w:r>
      <w:r>
        <w:rPr>
          <w:lang w:val="en-US"/>
        </w:rPr>
        <w:tab/>
        <w:t>Scenario 1 - Provision of Voice/DataVideo Service over existing infrastructure</w:t>
      </w:r>
      <w:bookmarkEnd w:id="105"/>
      <w:bookmarkEnd w:id="106"/>
      <w:bookmarkEnd w:id="107"/>
      <w:bookmarkEnd w:id="108"/>
      <w:bookmarkEnd w:id="109"/>
    </w:p>
    <w:p w:rsidR="003A062F" w:rsidRDefault="003A062F">
      <w:pPr>
        <w:pStyle w:val="Heading3"/>
        <w:keepNext w:val="0"/>
        <w:keepLines w:val="0"/>
        <w:widowControl w:val="0"/>
        <w:rPr>
          <w:lang w:val="en-US"/>
        </w:rPr>
      </w:pPr>
      <w:bookmarkStart w:id="110" w:name="_Toc479830602"/>
      <w:bookmarkStart w:id="111" w:name="_Toc480262084"/>
      <w:bookmarkStart w:id="112" w:name="_Toc482087559"/>
      <w:bookmarkStart w:id="113" w:name="_Toc528396620"/>
      <w:bookmarkStart w:id="114" w:name="_Toc361761746"/>
      <w:r>
        <w:rPr>
          <w:lang w:val="en-US"/>
        </w:rPr>
        <w:t>A1.6.1 - Provision of Voice/Data/Video services over existing infrastructure</w:t>
      </w:r>
      <w:bookmarkEnd w:id="110"/>
      <w:bookmarkEnd w:id="111"/>
      <w:bookmarkEnd w:id="112"/>
      <w:bookmarkEnd w:id="113"/>
      <w:bookmarkEnd w:id="114"/>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rPr>
                <w:sz w:val="21"/>
                <w:lang w:val="en-US"/>
              </w:rPr>
            </w:pPr>
            <w:r>
              <w:rPr>
                <w:lang w:val="en-US"/>
              </w:rPr>
              <w:t>Logical representation:</w:t>
            </w:r>
          </w:p>
        </w:tc>
        <w:tc>
          <w:tcPr>
            <w:tcW w:w="4860" w:type="dxa"/>
          </w:tcPr>
          <w:p w:rsidR="003A062F" w:rsidRDefault="003A062F">
            <w:pPr>
              <w:pStyle w:val="Standard1"/>
              <w:rPr>
                <w:lang w:val="en-US"/>
              </w:rPr>
            </w:pPr>
          </w:p>
        </w:tc>
      </w:tr>
      <w:tr w:rsidR="003A062F">
        <w:trPr>
          <w:cantSplit/>
        </w:trPr>
        <w:tc>
          <w:tcPr>
            <w:tcW w:w="4860" w:type="dxa"/>
          </w:tcPr>
          <w:p w:rsidR="003A062F" w:rsidRDefault="006F3F94">
            <w:pPr>
              <w:pStyle w:val="Standard1"/>
              <w:jc w:val="center"/>
              <w:rPr>
                <w:lang w:val="en-US"/>
              </w:rPr>
            </w:pPr>
            <w:r>
              <w:rPr>
                <w:noProof/>
                <w:sz w:val="20"/>
                <w:lang w:val="en-GB" w:eastAsia="zh-CN"/>
              </w:rPr>
              <w:drawing>
                <wp:inline distT="0" distB="0" distL="0" distR="0">
                  <wp:extent cx="2863850" cy="21304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63850" cy="2130425"/>
                          </a:xfrm>
                          <a:prstGeom prst="rect">
                            <a:avLst/>
                          </a:prstGeom>
                          <a:noFill/>
                          <a:ln>
                            <a:noFill/>
                          </a:ln>
                        </pic:spPr>
                      </pic:pic>
                    </a:graphicData>
                  </a:graphic>
                </wp:inline>
              </w:drawing>
            </w:r>
          </w:p>
        </w:tc>
        <w:tc>
          <w:tcPr>
            <w:tcW w:w="4860" w:type="dxa"/>
          </w:tcPr>
          <w:p w:rsidR="003A062F" w:rsidRDefault="003A062F">
            <w:pPr>
              <w:pStyle w:val="TableText"/>
              <w:widowControl w:val="0"/>
              <w:ind w:left="284" w:hanging="284"/>
              <w:rPr>
                <w:lang w:val="en-US"/>
              </w:rPr>
            </w:pPr>
            <w:r>
              <w:rPr>
                <w:b/>
                <w:lang w:val="en-US"/>
              </w:rPr>
              <w:t>Components</w:t>
            </w:r>
          </w:p>
          <w:p w:rsidR="003A062F" w:rsidRDefault="003A062F">
            <w:pPr>
              <w:pStyle w:val="TableText"/>
              <w:widowControl w:val="0"/>
              <w:ind w:left="284" w:hanging="284"/>
              <w:rPr>
                <w:lang w:val="en-US"/>
              </w:rPr>
            </w:pPr>
            <w:r>
              <w:rPr>
                <w:lang w:val="en-US"/>
              </w:rPr>
              <w:t>•</w:t>
            </w:r>
            <w:r>
              <w:rPr>
                <w:lang w:val="en-US"/>
              </w:rPr>
              <w:tab/>
              <w:t>Service Function: Video Service Provider</w:t>
            </w:r>
          </w:p>
          <w:p w:rsidR="003A062F" w:rsidRDefault="003A062F">
            <w:pPr>
              <w:pStyle w:val="TableText"/>
              <w:widowControl w:val="0"/>
              <w:ind w:left="284" w:hanging="284"/>
              <w:rPr>
                <w:lang w:val="en-US"/>
              </w:rPr>
            </w:pPr>
            <w:r>
              <w:rPr>
                <w:lang w:val="en-US"/>
              </w:rPr>
              <w:t>•</w:t>
            </w:r>
            <w:r>
              <w:rPr>
                <w:lang w:val="en-US"/>
              </w:rPr>
              <w:tab/>
              <w:t>Core network: PSTN or ISDN</w:t>
            </w:r>
          </w:p>
          <w:p w:rsidR="003A062F" w:rsidRDefault="003A062F">
            <w:pPr>
              <w:pStyle w:val="TableText"/>
              <w:widowControl w:val="0"/>
              <w:ind w:left="284" w:hanging="284"/>
              <w:rPr>
                <w:lang w:val="en-US"/>
              </w:rPr>
            </w:pPr>
            <w:r>
              <w:rPr>
                <w:lang w:val="en-US"/>
              </w:rPr>
              <w:t>•</w:t>
            </w:r>
            <w:r>
              <w:rPr>
                <w:lang w:val="en-US"/>
              </w:rPr>
              <w:tab/>
            </w:r>
            <w:r w:rsidRPr="00A32FD6">
              <w:rPr>
                <w:highlight w:val="yellow"/>
                <w:lang w:val="en-US"/>
              </w:rPr>
              <w:t>Access Network: Cable Distribution Network, SAT</w:t>
            </w:r>
          </w:p>
          <w:p w:rsidR="003A062F" w:rsidRDefault="003A062F">
            <w:pPr>
              <w:pStyle w:val="TableText"/>
              <w:widowControl w:val="0"/>
              <w:ind w:left="284" w:hanging="284"/>
              <w:rPr>
                <w:lang w:val="en-US"/>
              </w:rPr>
            </w:pPr>
            <w:r>
              <w:rPr>
                <w:lang w:val="en-US"/>
              </w:rPr>
              <w:t>•</w:t>
            </w:r>
            <w:r>
              <w:rPr>
                <w:lang w:val="en-US"/>
              </w:rPr>
              <w:tab/>
              <w:t xml:space="preserve">CPN: TV, PC, Tel Terminal, </w:t>
            </w:r>
          </w:p>
          <w:p w:rsidR="003A062F" w:rsidRDefault="003A062F">
            <w:pPr>
              <w:pStyle w:val="TableText"/>
              <w:widowControl w:val="0"/>
              <w:ind w:left="284" w:hanging="284"/>
              <w:rPr>
                <w:lang w:val="en-US"/>
              </w:rPr>
            </w:pPr>
            <w:r>
              <w:rPr>
                <w:lang w:val="en-US"/>
              </w:rPr>
              <w:t>•</w:t>
            </w:r>
            <w:r>
              <w:rPr>
                <w:lang w:val="en-US"/>
              </w:rPr>
              <w:tab/>
              <w:t>Access Unit for PSTN or ISDN, CATV, SAT</w:t>
            </w:r>
          </w:p>
          <w:p w:rsidR="003A062F" w:rsidRDefault="003A062F">
            <w:pPr>
              <w:pStyle w:val="TableText"/>
              <w:widowControl w:val="0"/>
              <w:ind w:left="284" w:hanging="284"/>
              <w:rPr>
                <w:lang w:val="en-US"/>
              </w:rPr>
            </w:pPr>
          </w:p>
          <w:p w:rsidR="003A062F" w:rsidRDefault="003A062F">
            <w:pPr>
              <w:pStyle w:val="TableText"/>
              <w:widowControl w:val="0"/>
              <w:ind w:left="284" w:hanging="284"/>
              <w:rPr>
                <w:lang w:val="en-US"/>
              </w:rPr>
            </w:pPr>
            <w:r>
              <w:rPr>
                <w:lang w:val="en-US"/>
              </w:rPr>
              <w:t>–</w:t>
            </w:r>
            <w:r>
              <w:rPr>
                <w:lang w:val="en-US"/>
              </w:rPr>
              <w:tab/>
              <w:t>Access Network for PSTN or ISDN is needed.</w:t>
            </w:r>
          </w:p>
        </w:tc>
      </w:tr>
      <w:tr w:rsidR="003A062F">
        <w:trPr>
          <w:cantSplit/>
        </w:trPr>
        <w:tc>
          <w:tcPr>
            <w:tcW w:w="9720" w:type="dxa"/>
            <w:gridSpan w:val="2"/>
          </w:tcPr>
          <w:p w:rsidR="003A062F" w:rsidRDefault="003A062F">
            <w:pPr>
              <w:pStyle w:val="Standard1"/>
              <w:spacing w:before="0"/>
              <w:rPr>
                <w:lang w:val="en-US"/>
              </w:rPr>
            </w:pPr>
            <w:r>
              <w:rPr>
                <w:lang w:val="en-US"/>
              </w:rPr>
              <w:t>Physical representation</w:t>
            </w:r>
          </w:p>
        </w:tc>
      </w:tr>
      <w:tr w:rsidR="003A062F">
        <w:trPr>
          <w:cantSplit/>
        </w:trPr>
        <w:tc>
          <w:tcPr>
            <w:tcW w:w="9720" w:type="dxa"/>
            <w:gridSpan w:val="2"/>
          </w:tcPr>
          <w:p w:rsidR="003A062F" w:rsidRDefault="006F3F94">
            <w:pPr>
              <w:pStyle w:val="Standard1"/>
              <w:jc w:val="center"/>
              <w:rPr>
                <w:lang w:val="en-US"/>
              </w:rPr>
            </w:pPr>
            <w:r>
              <w:rPr>
                <w:noProof/>
                <w:sz w:val="20"/>
                <w:lang w:val="en-GB" w:eastAsia="zh-CN"/>
              </w:rPr>
              <w:drawing>
                <wp:inline distT="0" distB="0" distL="0" distR="0">
                  <wp:extent cx="5081270" cy="4218305"/>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81270" cy="4218305"/>
                          </a:xfrm>
                          <a:prstGeom prst="rect">
                            <a:avLst/>
                          </a:prstGeom>
                          <a:noFill/>
                          <a:ln>
                            <a:noFill/>
                          </a:ln>
                        </pic:spPr>
                      </pic:pic>
                    </a:graphicData>
                  </a:graphic>
                </wp:inline>
              </w:drawing>
            </w:r>
          </w:p>
        </w:tc>
      </w:tr>
    </w:tbl>
    <w:p w:rsidR="003A062F" w:rsidRDefault="003A062F">
      <w:pPr>
        <w:pStyle w:val="Figure0"/>
        <w:keepNext w:val="0"/>
        <w:widowControl w:val="0"/>
        <w:spacing w:before="120"/>
        <w:rPr>
          <w:lang w:val="en-US"/>
        </w:rPr>
      </w:pPr>
      <w:r>
        <w:rPr>
          <w:lang w:val="en-US"/>
        </w:rPr>
        <w:t>FigURE 1</w:t>
      </w:r>
      <w:r>
        <w:rPr>
          <w:caps w:val="0"/>
          <w:lang w:val="en-US"/>
        </w:rPr>
        <w:t>a</w:t>
      </w:r>
    </w:p>
    <w:p w:rsidR="003A062F" w:rsidRDefault="003A062F">
      <w:pPr>
        <w:pStyle w:val="FigureTitle"/>
        <w:keepLines w:val="0"/>
        <w:widowControl w:val="0"/>
        <w:spacing w:after="120"/>
        <w:rPr>
          <w:lang w:val="en-US"/>
        </w:rPr>
      </w:pPr>
      <w:r>
        <w:rPr>
          <w:lang w:val="en-US"/>
        </w:rPr>
        <w:t xml:space="preserve">Provision of Voice/Data/Video services over existing infrastructure </w:t>
      </w:r>
    </w:p>
    <w:p w:rsidR="003A062F" w:rsidRDefault="003A062F">
      <w:pPr>
        <w:pStyle w:val="enumlev1"/>
        <w:widowControl w:val="0"/>
        <w:rPr>
          <w:lang w:val="en-US"/>
        </w:rPr>
      </w:pPr>
    </w:p>
    <w:p w:rsidR="003A062F" w:rsidRDefault="003A062F">
      <w:pPr>
        <w:pStyle w:val="heading0"/>
        <w:keepNext w:val="0"/>
        <w:keepLines w:val="0"/>
        <w:widowControl w:val="0"/>
        <w:rPr>
          <w:rFonts w:ascii="Times New Roman"/>
          <w:lang w:val="en-US"/>
        </w:rPr>
      </w:pPr>
      <w:r>
        <w:rPr>
          <w:rFonts w:ascii="Times New Roman"/>
          <w:lang w:val="en-US"/>
        </w:rPr>
        <w:br w:type="page"/>
      </w:r>
      <w:r>
        <w:rPr>
          <w:rFonts w:ascii="Times New Roman"/>
          <w:lang w:val="en-US"/>
        </w:rPr>
        <w:lastRenderedPageBreak/>
        <w:t>Flow information for Figure 1a)</w:t>
      </w:r>
    </w:p>
    <w:p w:rsidR="003A062F" w:rsidRDefault="003A062F">
      <w:pPr>
        <w:pStyle w:val="Standard1"/>
        <w:rPr>
          <w:lang w:val="en-US"/>
        </w:rPr>
      </w:pPr>
      <w:r>
        <w:rPr>
          <w:lang w:val="en-US"/>
        </w:rPr>
        <w:t>In Figure 1a) the downstream channel for delivery of video is achieved from the Video Server to the customer premise either:</w:t>
      </w:r>
    </w:p>
    <w:p w:rsidR="003A062F" w:rsidRDefault="003A062F">
      <w:pPr>
        <w:pStyle w:val="enumlev1"/>
        <w:widowControl w:val="0"/>
        <w:spacing w:before="60"/>
        <w:rPr>
          <w:lang w:val="en-US"/>
        </w:rPr>
      </w:pPr>
      <w:r>
        <w:rPr>
          <w:lang w:val="en-US"/>
        </w:rPr>
        <w:t>a)</w:t>
      </w:r>
      <w:r>
        <w:rPr>
          <w:lang w:val="en-US"/>
        </w:rPr>
        <w:tab/>
        <w:t>directly via the satellite or terrestrial broadcast facilities, or</w:t>
      </w:r>
    </w:p>
    <w:p w:rsidR="003A062F" w:rsidRDefault="003A062F">
      <w:pPr>
        <w:pStyle w:val="enumlev1"/>
        <w:widowControl w:val="0"/>
        <w:spacing w:before="60"/>
        <w:rPr>
          <w:lang w:val="en-US"/>
        </w:rPr>
      </w:pPr>
      <w:r>
        <w:rPr>
          <w:lang w:val="en-US"/>
        </w:rPr>
        <w:t>b)</w:t>
      </w:r>
      <w:r>
        <w:rPr>
          <w:lang w:val="en-US"/>
        </w:rPr>
        <w:tab/>
        <w:t>via the SNI</w:t>
      </w:r>
      <w:r>
        <w:rPr>
          <w:sz w:val="16"/>
          <w:lang w:val="en-US"/>
        </w:rPr>
        <w:t xml:space="preserve">S1 </w:t>
      </w:r>
      <w:r>
        <w:rPr>
          <w:lang w:val="en-US"/>
        </w:rPr>
        <w:t>interface between the Video Server and the head end of the cable distribution network one-way.</w:t>
      </w:r>
    </w:p>
    <w:p w:rsidR="003A062F" w:rsidRDefault="003A062F">
      <w:pPr>
        <w:pStyle w:val="Standard1"/>
        <w:rPr>
          <w:lang w:val="en-US"/>
        </w:rPr>
      </w:pPr>
      <w:r>
        <w:rPr>
          <w:lang w:val="en-US"/>
        </w:rPr>
        <w:t>Upstream information required for interactive video services is achieved from the customer premise (depending on whether the phone or PC is used) either:</w:t>
      </w:r>
    </w:p>
    <w:p w:rsidR="003A062F" w:rsidRDefault="003A062F">
      <w:pPr>
        <w:pStyle w:val="enumlev1"/>
        <w:widowControl w:val="0"/>
        <w:spacing w:before="60"/>
        <w:rPr>
          <w:lang w:val="en-US"/>
        </w:rPr>
      </w:pPr>
      <w:r>
        <w:rPr>
          <w:lang w:val="en-US"/>
        </w:rPr>
        <w:t>a)</w:t>
      </w:r>
      <w:r>
        <w:rPr>
          <w:lang w:val="en-US"/>
        </w:rPr>
        <w:tab/>
        <w:t>via XNI</w:t>
      </w:r>
      <w:r>
        <w:rPr>
          <w:vertAlign w:val="subscript"/>
          <w:lang w:val="en-US"/>
        </w:rPr>
        <w:t>CP1</w:t>
      </w:r>
      <w:r>
        <w:rPr>
          <w:lang w:val="en-US"/>
        </w:rPr>
        <w:t>and SNI</w:t>
      </w:r>
      <w:r>
        <w:rPr>
          <w:sz w:val="16"/>
          <w:lang w:val="en-US"/>
        </w:rPr>
        <w:t>C2</w:t>
      </w:r>
      <w:r>
        <w:rPr>
          <w:lang w:val="en-US"/>
        </w:rPr>
        <w:t>, or</w:t>
      </w:r>
    </w:p>
    <w:p w:rsidR="003A062F" w:rsidRDefault="003A062F">
      <w:pPr>
        <w:pStyle w:val="enumlev1"/>
        <w:widowControl w:val="0"/>
        <w:numPr>
          <w:ilvl w:val="0"/>
          <w:numId w:val="6"/>
        </w:numPr>
        <w:tabs>
          <w:tab w:val="clear" w:pos="794"/>
          <w:tab w:val="left" w:pos="795"/>
        </w:tabs>
        <w:spacing w:before="60"/>
        <w:rPr>
          <w:lang w:val="en-US"/>
        </w:rPr>
      </w:pPr>
      <w:r>
        <w:rPr>
          <w:lang w:val="en-US"/>
        </w:rPr>
        <w:t>via XNI</w:t>
      </w:r>
      <w:r>
        <w:rPr>
          <w:vertAlign w:val="subscript"/>
          <w:lang w:val="en-US"/>
        </w:rPr>
        <w:t>CP1</w:t>
      </w:r>
      <w:r>
        <w:rPr>
          <w:lang w:val="en-US"/>
        </w:rPr>
        <w:t>and SNI</w:t>
      </w:r>
      <w:r>
        <w:rPr>
          <w:vertAlign w:val="subscript"/>
          <w:lang w:val="en-US"/>
        </w:rPr>
        <w:t>C1</w:t>
      </w:r>
      <w:r>
        <w:rPr>
          <w:lang w:val="en-US"/>
        </w:rPr>
        <w:t>.</w:t>
      </w:r>
    </w:p>
    <w:p w:rsidR="003A062F" w:rsidRDefault="003A062F">
      <w:pPr>
        <w:pStyle w:val="Heading3"/>
        <w:keepNext w:val="0"/>
        <w:keepLines w:val="0"/>
        <w:widowControl w:val="0"/>
        <w:rPr>
          <w:lang w:val="en-US"/>
        </w:rPr>
      </w:pPr>
      <w:bookmarkStart w:id="115" w:name="_Toc479830603"/>
      <w:bookmarkStart w:id="116" w:name="_Toc480262085"/>
      <w:bookmarkStart w:id="117" w:name="_Toc482087560"/>
      <w:bookmarkStart w:id="118" w:name="_Toc528396621"/>
      <w:bookmarkStart w:id="119" w:name="_Toc361761747"/>
      <w:r>
        <w:rPr>
          <w:lang w:val="en-US"/>
        </w:rPr>
        <w:t>A1.6.2 Provision of Voice/Data Service over 2-way Cable networks using PSTN or ISDN</w:t>
      </w:r>
      <w:bookmarkEnd w:id="115"/>
      <w:bookmarkEnd w:id="116"/>
      <w:bookmarkEnd w:id="117"/>
      <w:bookmarkEnd w:id="118"/>
      <w:bookmarkEnd w:id="119"/>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spacing w:before="0"/>
              <w:rPr>
                <w:sz w:val="21"/>
                <w:lang w:val="en-US"/>
              </w:rPr>
            </w:pPr>
            <w:r>
              <w:rPr>
                <w:lang w:val="en-US"/>
              </w:rPr>
              <w:t>Logical representation</w:t>
            </w:r>
          </w:p>
        </w:tc>
        <w:tc>
          <w:tcPr>
            <w:tcW w:w="4860" w:type="dxa"/>
          </w:tcPr>
          <w:p w:rsidR="003A062F" w:rsidRDefault="003A062F">
            <w:pPr>
              <w:pStyle w:val="Standard1"/>
              <w:spacing w:before="0"/>
              <w:rPr>
                <w:lang w:val="en-US"/>
              </w:rPr>
            </w:pPr>
          </w:p>
        </w:tc>
      </w:tr>
      <w:tr w:rsidR="003A062F">
        <w:trPr>
          <w:cantSplit/>
        </w:trPr>
        <w:tc>
          <w:tcPr>
            <w:tcW w:w="4860" w:type="dxa"/>
          </w:tcPr>
          <w:p w:rsidR="003A062F" w:rsidRDefault="006F3F94">
            <w:pPr>
              <w:pStyle w:val="Standard1"/>
              <w:rPr>
                <w:lang w:val="en-US"/>
              </w:rPr>
            </w:pPr>
            <w:r>
              <w:rPr>
                <w:noProof/>
                <w:sz w:val="20"/>
                <w:lang w:val="en-GB" w:eastAsia="zh-CN"/>
              </w:rPr>
              <w:drawing>
                <wp:inline distT="0" distB="0" distL="0" distR="0">
                  <wp:extent cx="2855595" cy="2070100"/>
                  <wp:effectExtent l="0" t="0" r="190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55595" cy="2070100"/>
                          </a:xfrm>
                          <a:prstGeom prst="rect">
                            <a:avLst/>
                          </a:prstGeom>
                          <a:noFill/>
                          <a:ln>
                            <a:noFill/>
                          </a:ln>
                        </pic:spPr>
                      </pic:pic>
                    </a:graphicData>
                  </a:graphic>
                </wp:inline>
              </w:drawing>
            </w:r>
          </w:p>
          <w:p w:rsidR="003A062F" w:rsidRDefault="003A062F">
            <w:pPr>
              <w:pStyle w:val="Standard1"/>
              <w:rPr>
                <w:lang w:val="en-US"/>
              </w:rPr>
            </w:pPr>
          </w:p>
        </w:tc>
        <w:tc>
          <w:tcPr>
            <w:tcW w:w="4860" w:type="dxa"/>
          </w:tcPr>
          <w:p w:rsidR="003A062F" w:rsidRDefault="003A062F">
            <w:pPr>
              <w:pStyle w:val="TableText"/>
              <w:widowControl w:val="0"/>
              <w:rPr>
                <w:lang w:val="en-US"/>
              </w:rPr>
            </w:pPr>
            <w:r>
              <w:rPr>
                <w:b/>
                <w:lang w:val="en-US"/>
              </w:rPr>
              <w:t>Components</w:t>
            </w:r>
          </w:p>
          <w:p w:rsidR="003A062F" w:rsidRDefault="003A062F">
            <w:pPr>
              <w:pStyle w:val="TableText"/>
              <w:widowControl w:val="0"/>
              <w:rPr>
                <w:lang w:val="en-US"/>
              </w:rPr>
            </w:pPr>
            <w:r>
              <w:rPr>
                <w:lang w:val="en-US"/>
              </w:rPr>
              <w:t>•</w:t>
            </w:r>
            <w:r>
              <w:rPr>
                <w:lang w:val="en-US"/>
              </w:rPr>
              <w:tab/>
              <w:t>Service Function: Video Service Provider</w:t>
            </w:r>
          </w:p>
          <w:p w:rsidR="003A062F" w:rsidRDefault="003A062F">
            <w:pPr>
              <w:pStyle w:val="TableText"/>
              <w:widowControl w:val="0"/>
              <w:rPr>
                <w:lang w:val="en-US"/>
              </w:rPr>
            </w:pPr>
            <w:r>
              <w:rPr>
                <w:lang w:val="en-US"/>
              </w:rPr>
              <w:t>•</w:t>
            </w:r>
            <w:r>
              <w:rPr>
                <w:lang w:val="en-US"/>
              </w:rPr>
              <w:tab/>
              <w:t>Core network: PSTN or ISDN</w:t>
            </w:r>
          </w:p>
          <w:p w:rsidR="003A062F" w:rsidRDefault="003A062F">
            <w:pPr>
              <w:pStyle w:val="TableText"/>
              <w:widowControl w:val="0"/>
              <w:ind w:left="284" w:hanging="284"/>
              <w:rPr>
                <w:lang w:val="en-US"/>
              </w:rPr>
            </w:pPr>
            <w:r>
              <w:rPr>
                <w:lang w:val="en-US"/>
              </w:rPr>
              <w:t>•</w:t>
            </w:r>
            <w:r>
              <w:rPr>
                <w:lang w:val="en-US"/>
              </w:rPr>
              <w:tab/>
              <w:t>Access Network: Cable Distribution Network</w:t>
            </w:r>
          </w:p>
          <w:p w:rsidR="003A062F" w:rsidRDefault="003A062F">
            <w:pPr>
              <w:pStyle w:val="TableText"/>
              <w:widowControl w:val="0"/>
              <w:rPr>
                <w:lang w:val="en-US"/>
              </w:rPr>
            </w:pPr>
            <w:r>
              <w:rPr>
                <w:lang w:val="en-US"/>
              </w:rPr>
              <w:t>•</w:t>
            </w:r>
            <w:r>
              <w:rPr>
                <w:lang w:val="en-US"/>
              </w:rPr>
              <w:tab/>
              <w:t>CPN: TV, PC, Tel Terminal</w:t>
            </w:r>
            <w:r>
              <w:rPr>
                <w:lang w:val="en-US"/>
              </w:rPr>
              <w:br/>
            </w:r>
            <w:r>
              <w:rPr>
                <w:lang w:val="en-US"/>
              </w:rPr>
              <w:tab/>
              <w:t>Access Unit for CATV</w:t>
            </w:r>
          </w:p>
          <w:p w:rsidR="003A062F" w:rsidRDefault="003A062F">
            <w:pPr>
              <w:pStyle w:val="TableText"/>
              <w:widowControl w:val="0"/>
              <w:rPr>
                <w:lang w:val="en-US"/>
              </w:rPr>
            </w:pPr>
          </w:p>
        </w:tc>
      </w:tr>
      <w:tr w:rsidR="003A062F">
        <w:trPr>
          <w:cantSplit/>
        </w:trPr>
        <w:tc>
          <w:tcPr>
            <w:tcW w:w="9720" w:type="dxa"/>
            <w:gridSpan w:val="2"/>
          </w:tcPr>
          <w:p w:rsidR="003A062F" w:rsidRDefault="003A062F">
            <w:pPr>
              <w:pStyle w:val="Standard1"/>
              <w:rPr>
                <w:lang w:val="en-US"/>
              </w:rPr>
            </w:pPr>
            <w:r>
              <w:rPr>
                <w:lang w:val="en-US"/>
              </w:rPr>
              <w:t>Physical representation</w:t>
            </w:r>
          </w:p>
        </w:tc>
      </w:tr>
      <w:tr w:rsidR="003A062F">
        <w:trPr>
          <w:cantSplit/>
        </w:trPr>
        <w:tc>
          <w:tcPr>
            <w:tcW w:w="9720" w:type="dxa"/>
            <w:gridSpan w:val="2"/>
          </w:tcPr>
          <w:p w:rsidR="003A062F" w:rsidRDefault="006F3F94">
            <w:pPr>
              <w:pStyle w:val="Standard1"/>
              <w:rPr>
                <w:sz w:val="21"/>
                <w:lang w:val="en-US"/>
              </w:rPr>
            </w:pPr>
            <w:r>
              <w:rPr>
                <w:noProof/>
                <w:sz w:val="20"/>
                <w:lang w:val="en-GB" w:eastAsia="zh-CN"/>
              </w:rPr>
              <w:drawing>
                <wp:inline distT="0" distB="0" distL="0" distR="0">
                  <wp:extent cx="4658360" cy="2630805"/>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58360" cy="2630805"/>
                          </a:xfrm>
                          <a:prstGeom prst="rect">
                            <a:avLst/>
                          </a:prstGeom>
                          <a:noFill/>
                          <a:ln>
                            <a:noFill/>
                          </a:ln>
                        </pic:spPr>
                      </pic:pic>
                    </a:graphicData>
                  </a:graphic>
                </wp:inline>
              </w:drawing>
            </w:r>
          </w:p>
        </w:tc>
      </w:tr>
    </w:tbl>
    <w:p w:rsidR="003A062F" w:rsidRDefault="003A062F">
      <w:pPr>
        <w:pStyle w:val="Figure0"/>
        <w:keepNext w:val="0"/>
        <w:widowControl w:val="0"/>
        <w:spacing w:before="120"/>
        <w:rPr>
          <w:lang w:val="en-US"/>
        </w:rPr>
      </w:pPr>
      <w:r>
        <w:rPr>
          <w:lang w:val="en-US"/>
        </w:rPr>
        <w:t>FigURE 1</w:t>
      </w:r>
      <w:r>
        <w:rPr>
          <w:caps w:val="0"/>
          <w:lang w:val="en-US"/>
        </w:rPr>
        <w:t>b</w:t>
      </w:r>
    </w:p>
    <w:p w:rsidR="003A062F" w:rsidRDefault="003A062F">
      <w:pPr>
        <w:pStyle w:val="FigureTitle"/>
        <w:keepLines w:val="0"/>
        <w:widowControl w:val="0"/>
        <w:spacing w:after="120"/>
        <w:rPr>
          <w:lang w:val="en-US"/>
        </w:rPr>
      </w:pPr>
      <w:r>
        <w:rPr>
          <w:lang w:val="en-US"/>
        </w:rPr>
        <w:t xml:space="preserve">Provision of Voice/Data Service over 2-way Cable networks using PSTN or ISDN </w:t>
      </w:r>
      <w:r>
        <w:rPr>
          <w:lang w:val="en-US"/>
        </w:rPr>
        <w:br/>
        <w:t>with network management interfaces</w:t>
      </w:r>
    </w:p>
    <w:p w:rsidR="003A062F" w:rsidRDefault="003A062F">
      <w:pPr>
        <w:pStyle w:val="heading0"/>
        <w:keepNext w:val="0"/>
        <w:keepLines w:val="0"/>
        <w:widowControl w:val="0"/>
        <w:rPr>
          <w:rFonts w:ascii="Times New Roman"/>
          <w:lang w:val="en-US"/>
        </w:rPr>
      </w:pPr>
      <w:r>
        <w:rPr>
          <w:rFonts w:ascii="Times New Roman"/>
          <w:lang w:val="en-US"/>
        </w:rPr>
        <w:lastRenderedPageBreak/>
        <w:t>Flow information for Figure 1b)</w:t>
      </w:r>
    </w:p>
    <w:p w:rsidR="003A062F" w:rsidRDefault="003A062F">
      <w:pPr>
        <w:pStyle w:val="Standard1"/>
        <w:rPr>
          <w:lang w:val="en-US"/>
        </w:rPr>
      </w:pPr>
      <w:r>
        <w:rPr>
          <w:lang w:val="en-US"/>
        </w:rPr>
        <w:t>The primary purpose of this figure is to illustrate that the upstream information for interactive video services is achieved via the two-way cable distribution network from XNI</w:t>
      </w:r>
      <w:r>
        <w:rPr>
          <w:vertAlign w:val="subscript"/>
          <w:lang w:val="en-US"/>
        </w:rPr>
        <w:t>CX1</w:t>
      </w:r>
      <w:r>
        <w:rPr>
          <w:lang w:val="en-US"/>
        </w:rPr>
        <w:t xml:space="preserve"> to the head end. Additionally the normal two-way phone and data service are also achieved over the cable distribution network via the SNI</w:t>
      </w:r>
      <w:r>
        <w:rPr>
          <w:vertAlign w:val="subscript"/>
          <w:lang w:val="en-US"/>
        </w:rPr>
        <w:t>C2</w:t>
      </w:r>
      <w:r>
        <w:rPr>
          <w:lang w:val="en-US"/>
        </w:rPr>
        <w:t xml:space="preserve"> interface to the telecommunications network.</w:t>
      </w:r>
    </w:p>
    <w:p w:rsidR="003A062F" w:rsidRDefault="003A062F">
      <w:pPr>
        <w:pStyle w:val="Standard1"/>
        <w:spacing w:after="120"/>
        <w:rPr>
          <w:lang w:val="en-US"/>
        </w:rPr>
      </w:pPr>
      <w:r>
        <w:rPr>
          <w:lang w:val="en-US"/>
        </w:rPr>
        <w:t>However, in the case where broadcast facilities are also available as in 1a), downstream information could be provided by these broadcast facilities with upstream via the cable distribution network. The head end may include switching, in which case SS No. 7 may also be a candidate for control/signalling transported on the appropriate transmission system</w:t>
      </w:r>
    </w:p>
    <w:p w:rsidR="003A062F" w:rsidRDefault="003A062F">
      <w:pPr>
        <w:pStyle w:val="Standard1"/>
        <w:rPr>
          <w:lang w:val="en-US"/>
        </w:rPr>
      </w:pPr>
      <w:r>
        <w:rPr>
          <w:lang w:val="en-US"/>
        </w:rPr>
        <w:t>The main object of ITU-T standardization activity in scenarios 1 and 2 may be focused on clarifying the functional requirements of the head end system as a generic access node of GII and specifying the interface between the core network and the head end system, studying the ATM over HFC system.</w:t>
      </w:r>
    </w:p>
    <w:p w:rsidR="003A062F" w:rsidRDefault="003A062F">
      <w:pPr>
        <w:pStyle w:val="heading0"/>
        <w:keepNext w:val="0"/>
        <w:keepLines w:val="0"/>
        <w:widowControl w:val="0"/>
        <w:rPr>
          <w:rFonts w:ascii="Times New Roman"/>
          <w:lang w:val="en-US"/>
        </w:rPr>
      </w:pPr>
      <w:r>
        <w:rPr>
          <w:rFonts w:ascii="Times New Roman"/>
          <w:lang w:val="en-US"/>
        </w:rPr>
        <w:t>Network Management Interfaces</w:t>
      </w:r>
    </w:p>
    <w:p w:rsidR="003A062F" w:rsidRDefault="003A062F">
      <w:pPr>
        <w:pStyle w:val="Standard1"/>
        <w:rPr>
          <w:lang w:val="en-US"/>
        </w:rPr>
      </w:pPr>
      <w:r>
        <w:rPr>
          <w:lang w:val="en-US"/>
        </w:rPr>
        <w:t xml:space="preserve">Management interfaces are shown in Figure 1b) as an example. Such interfaces could be shown in other scenarios. The designations M1 etc. are based on </w:t>
      </w:r>
      <w:r w:rsidR="005F768F">
        <w:rPr>
          <w:lang w:val="en-US"/>
        </w:rPr>
        <w:t>MFA</w:t>
      </w:r>
      <w:r>
        <w:rPr>
          <w:lang w:val="en-US"/>
        </w:rPr>
        <w:t xml:space="preserve"> forum terminology. </w:t>
      </w:r>
    </w:p>
    <w:p w:rsidR="003A062F" w:rsidRDefault="003A062F">
      <w:pPr>
        <w:pStyle w:val="heading0"/>
        <w:keepNext w:val="0"/>
        <w:keepLines w:val="0"/>
        <w:widowControl w:val="0"/>
        <w:rPr>
          <w:rFonts w:ascii="Times New Roman"/>
          <w:lang w:val="en-US"/>
        </w:rPr>
      </w:pPr>
      <w:r>
        <w:rPr>
          <w:rFonts w:ascii="Times New Roman"/>
          <w:lang w:val="en-US"/>
        </w:rPr>
        <w:t>Q</w:t>
      </w:r>
      <w:r>
        <w:rPr>
          <w:rFonts w:ascii="Times New Roman"/>
          <w:b w:val="0"/>
          <w:vertAlign w:val="subscript"/>
          <w:lang w:val="en-US"/>
        </w:rPr>
        <w:t>Mx</w:t>
      </w:r>
      <w:r>
        <w:rPr>
          <w:rFonts w:ascii="Times New Roman"/>
          <w:lang w:val="en-US"/>
        </w:rPr>
        <w:t xml:space="preserve"> interface</w:t>
      </w:r>
    </w:p>
    <w:p w:rsidR="003A062F" w:rsidRDefault="003A062F">
      <w:pPr>
        <w:pStyle w:val="Standard1"/>
        <w:rPr>
          <w:lang w:val="en-US"/>
        </w:rPr>
      </w:pPr>
      <w:r>
        <w:rPr>
          <w:lang w:val="en-US"/>
        </w:rPr>
        <w:t>Q</w:t>
      </w:r>
      <w:r>
        <w:rPr>
          <w:b/>
          <w:vertAlign w:val="subscript"/>
          <w:lang w:val="en-US"/>
        </w:rPr>
        <w:t>Mx</w:t>
      </w:r>
      <w:r>
        <w:rPr>
          <w:lang w:val="en-US"/>
        </w:rPr>
        <w:t xml:space="preserve"> is needed for the OAM information flows between CATV head end and the local exchange (LEX) of the N-ISDN/PSTN. The Q</w:t>
      </w:r>
      <w:r>
        <w:rPr>
          <w:b/>
          <w:vertAlign w:val="subscript"/>
          <w:lang w:val="en-US"/>
        </w:rPr>
        <w:t>Mx</w:t>
      </w:r>
      <w:r>
        <w:rPr>
          <w:lang w:val="en-US"/>
        </w:rPr>
        <w:t xml:space="preserve"> interface may be regarded as part of the SNI</w:t>
      </w:r>
      <w:r>
        <w:rPr>
          <w:vertAlign w:val="subscript"/>
          <w:lang w:val="en-US"/>
        </w:rPr>
        <w:t>C2</w:t>
      </w:r>
      <w:r>
        <w:rPr>
          <w:lang w:val="en-US"/>
        </w:rPr>
        <w:t xml:space="preserve"> interface. The details of the Mx interface are for further study.</w:t>
      </w:r>
    </w:p>
    <w:p w:rsidR="003A062F" w:rsidRDefault="003A062F">
      <w:pPr>
        <w:pStyle w:val="heading0"/>
        <w:keepNext w:val="0"/>
        <w:keepLines w:val="0"/>
        <w:widowControl w:val="0"/>
        <w:rPr>
          <w:rFonts w:ascii="Times New Roman"/>
          <w:lang w:val="en-US"/>
        </w:rPr>
      </w:pPr>
      <w:r>
        <w:rPr>
          <w:rFonts w:ascii="Times New Roman"/>
          <w:lang w:val="en-US"/>
        </w:rPr>
        <w:t>M2 interface</w:t>
      </w:r>
    </w:p>
    <w:p w:rsidR="003A062F" w:rsidRDefault="003A062F" w:rsidP="003E4708">
      <w:pPr>
        <w:pStyle w:val="Standard1"/>
        <w:rPr>
          <w:lang w:val="en-US"/>
        </w:rPr>
      </w:pPr>
      <w:r>
        <w:rPr>
          <w:lang w:val="en-US"/>
        </w:rPr>
        <w:t>The Q</w:t>
      </w:r>
      <w:r>
        <w:rPr>
          <w:b/>
          <w:vertAlign w:val="subscript"/>
          <w:lang w:val="en-US"/>
        </w:rPr>
        <w:t>M2</w:t>
      </w:r>
      <w:r>
        <w:rPr>
          <w:lang w:val="en-US"/>
        </w:rPr>
        <w:t xml:space="preserve"> interface is required between the CATV head end and the OS (Operations System) of the CATV network. The Q interface may be a candidate for the M2 interface.</w:t>
      </w:r>
    </w:p>
    <w:p w:rsidR="003A062F" w:rsidRDefault="003A062F">
      <w:pPr>
        <w:pStyle w:val="heading0"/>
        <w:keepNext w:val="0"/>
        <w:keepLines w:val="0"/>
        <w:widowControl w:val="0"/>
        <w:rPr>
          <w:rFonts w:ascii="Times New Roman"/>
          <w:lang w:val="en-US"/>
        </w:rPr>
      </w:pPr>
      <w:r>
        <w:rPr>
          <w:rFonts w:ascii="Times New Roman"/>
          <w:lang w:val="en-US"/>
        </w:rPr>
        <w:t>M3 interface</w:t>
      </w:r>
    </w:p>
    <w:p w:rsidR="003A062F" w:rsidRDefault="003A062F" w:rsidP="003E4708">
      <w:pPr>
        <w:pStyle w:val="Standard1"/>
        <w:rPr>
          <w:lang w:val="en-US"/>
        </w:rPr>
      </w:pPr>
      <w:r>
        <w:rPr>
          <w:lang w:val="en-US"/>
        </w:rPr>
        <w:t xml:space="preserve">The M3 interface is required between the two </w:t>
      </w:r>
      <w:smartTag w:uri="urn:schemas-microsoft-com:office:smarttags" w:element="place">
        <w:smartTag w:uri="urn:schemas-microsoft-com:office:smarttags" w:element="City">
          <w:r>
            <w:rPr>
              <w:lang w:val="en-US"/>
            </w:rPr>
            <w:t>OSs</w:t>
          </w:r>
        </w:smartTag>
      </w:smartTag>
      <w:r>
        <w:rPr>
          <w:lang w:val="en-US"/>
        </w:rPr>
        <w:t xml:space="preserve"> of the N-ISDN/PSTN and the CATV network. In the case where the CATV and N-ISDN/PSTN networks, then the Q interface may be applied. If the two networks belong to different operators then the X-interface can be a candidate for the M3 interface.</w:t>
      </w:r>
    </w:p>
    <w:p w:rsidR="003A062F" w:rsidRDefault="003A062F">
      <w:pPr>
        <w:pStyle w:val="Heading2"/>
        <w:keepNext w:val="0"/>
        <w:keepLines w:val="0"/>
        <w:widowControl w:val="0"/>
        <w:rPr>
          <w:lang w:val="en-US"/>
        </w:rPr>
      </w:pPr>
      <w:r>
        <w:rPr>
          <w:lang w:val="en-US"/>
        </w:rPr>
        <w:br w:type="page"/>
      </w:r>
      <w:bookmarkStart w:id="120" w:name="_Toc479830604"/>
      <w:bookmarkStart w:id="121" w:name="_Toc480262086"/>
      <w:bookmarkStart w:id="122" w:name="_Toc482087561"/>
      <w:bookmarkStart w:id="123" w:name="_Toc528396622"/>
      <w:bookmarkStart w:id="124" w:name="_Toc361761748"/>
      <w:r w:rsidRPr="00A32FD6">
        <w:rPr>
          <w:highlight w:val="yellow"/>
          <w:lang w:val="en-US"/>
        </w:rPr>
        <w:lastRenderedPageBreak/>
        <w:t>A1.7</w:t>
      </w:r>
      <w:r w:rsidRPr="00A32FD6">
        <w:rPr>
          <w:highlight w:val="yellow"/>
          <w:lang w:val="en-US"/>
        </w:rPr>
        <w:tab/>
        <w:t>Scenario 2 - Provision of Voice/Data/Video Services over Cable Networks using B</w:t>
      </w:r>
      <w:r w:rsidRPr="00A32FD6">
        <w:rPr>
          <w:highlight w:val="yellow"/>
          <w:lang w:val="en-US"/>
        </w:rPr>
        <w:noBreakHyphen/>
        <w:t>ISDN</w:t>
      </w:r>
      <w:bookmarkEnd w:id="120"/>
      <w:bookmarkEnd w:id="121"/>
      <w:bookmarkEnd w:id="122"/>
      <w:bookmarkEnd w:id="123"/>
      <w:bookmarkEnd w:id="124"/>
    </w:p>
    <w:p w:rsidR="003A062F" w:rsidRDefault="003A062F">
      <w:pPr>
        <w:pStyle w:val="Heading3"/>
        <w:keepNext w:val="0"/>
        <w:keepLines w:val="0"/>
        <w:widowControl w:val="0"/>
        <w:rPr>
          <w:lang w:val="en-US"/>
        </w:rPr>
      </w:pPr>
      <w:bookmarkStart w:id="125" w:name="_Toc479830605"/>
      <w:bookmarkStart w:id="126" w:name="_Toc480262087"/>
      <w:bookmarkStart w:id="127" w:name="_Toc482087562"/>
      <w:bookmarkStart w:id="128" w:name="_Toc528396623"/>
      <w:bookmarkStart w:id="129" w:name="_Toc361761749"/>
      <w:r>
        <w:rPr>
          <w:lang w:val="en-US"/>
        </w:rPr>
        <w:t>A1.7.1</w:t>
      </w:r>
      <w:r>
        <w:rPr>
          <w:lang w:val="en-US"/>
        </w:rPr>
        <w:tab/>
        <w:t>Provision of Voice/Data/Video Services over one-way Cable Networks using B-ISDN with independent control channel</w:t>
      </w:r>
      <w:bookmarkEnd w:id="125"/>
      <w:bookmarkEnd w:id="126"/>
      <w:bookmarkEnd w:id="127"/>
      <w:bookmarkEnd w:id="128"/>
      <w:bookmarkEnd w:id="129"/>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rPr>
                <w:sz w:val="21"/>
                <w:lang w:val="en-US"/>
              </w:rPr>
            </w:pPr>
            <w:r>
              <w:rPr>
                <w:lang w:val="en-US"/>
              </w:rPr>
              <w:t>Logical representation:</w:t>
            </w:r>
          </w:p>
        </w:tc>
        <w:tc>
          <w:tcPr>
            <w:tcW w:w="4860" w:type="dxa"/>
          </w:tcPr>
          <w:p w:rsidR="003A062F" w:rsidRDefault="003A062F">
            <w:pPr>
              <w:pStyle w:val="Standard1"/>
              <w:rPr>
                <w:lang w:val="en-US"/>
              </w:rPr>
            </w:pPr>
          </w:p>
        </w:tc>
      </w:tr>
      <w:tr w:rsidR="003A062F">
        <w:trPr>
          <w:cantSplit/>
        </w:trPr>
        <w:tc>
          <w:tcPr>
            <w:tcW w:w="4860" w:type="dxa"/>
          </w:tcPr>
          <w:p w:rsidR="003A062F" w:rsidRDefault="006F3F94">
            <w:pPr>
              <w:pStyle w:val="Standard1"/>
              <w:rPr>
                <w:lang w:val="en-US"/>
              </w:rPr>
            </w:pPr>
            <w:r>
              <w:rPr>
                <w:noProof/>
                <w:sz w:val="20"/>
                <w:lang w:val="en-GB" w:eastAsia="zh-CN"/>
              </w:rPr>
              <w:drawing>
                <wp:inline distT="0" distB="0" distL="0" distR="0">
                  <wp:extent cx="2846705" cy="20878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46705" cy="2087880"/>
                          </a:xfrm>
                          <a:prstGeom prst="rect">
                            <a:avLst/>
                          </a:prstGeom>
                          <a:noFill/>
                          <a:ln>
                            <a:noFill/>
                          </a:ln>
                        </pic:spPr>
                      </pic:pic>
                    </a:graphicData>
                  </a:graphic>
                </wp:inline>
              </w:drawing>
            </w:r>
          </w:p>
        </w:tc>
        <w:tc>
          <w:tcPr>
            <w:tcW w:w="4860" w:type="dxa"/>
          </w:tcPr>
          <w:p w:rsidR="003A062F" w:rsidRDefault="003A062F">
            <w:pPr>
              <w:pStyle w:val="TableText"/>
              <w:widowControl w:val="0"/>
              <w:rPr>
                <w:lang w:val="en-US"/>
              </w:rPr>
            </w:pPr>
            <w:r>
              <w:rPr>
                <w:b/>
                <w:lang w:val="en-US"/>
              </w:rPr>
              <w:t>Components</w:t>
            </w:r>
          </w:p>
          <w:p w:rsidR="003A062F" w:rsidRDefault="003A062F">
            <w:pPr>
              <w:pStyle w:val="TableText"/>
              <w:widowControl w:val="0"/>
              <w:rPr>
                <w:lang w:val="en-US"/>
              </w:rPr>
            </w:pPr>
            <w:r>
              <w:rPr>
                <w:lang w:val="en-US"/>
              </w:rPr>
              <w:t>•</w:t>
            </w:r>
            <w:r>
              <w:rPr>
                <w:lang w:val="en-US"/>
              </w:rPr>
              <w:tab/>
              <w:t>Service Function: Video Server,</w:t>
            </w:r>
            <w:r>
              <w:rPr>
                <w:lang w:val="en-US"/>
              </w:rPr>
              <w:br/>
            </w:r>
            <w:r>
              <w:rPr>
                <w:lang w:val="en-US"/>
              </w:rPr>
              <w:tab/>
              <w:t>Video Service Delivery Point, IP Router</w:t>
            </w:r>
          </w:p>
          <w:p w:rsidR="003A062F" w:rsidRDefault="003A062F">
            <w:pPr>
              <w:pStyle w:val="TableText"/>
              <w:widowControl w:val="0"/>
              <w:rPr>
                <w:lang w:val="en-US"/>
              </w:rPr>
            </w:pPr>
            <w:r>
              <w:rPr>
                <w:lang w:val="en-US"/>
              </w:rPr>
              <w:t>•</w:t>
            </w:r>
            <w:r>
              <w:rPr>
                <w:lang w:val="en-US"/>
              </w:rPr>
              <w:tab/>
              <w:t>Core network: N-ISDN or PSTN, B-ISDN</w:t>
            </w:r>
          </w:p>
          <w:p w:rsidR="003A062F" w:rsidRPr="00A32FD6" w:rsidRDefault="003A062F">
            <w:pPr>
              <w:pStyle w:val="TableText"/>
              <w:widowControl w:val="0"/>
              <w:ind w:left="284" w:hanging="284"/>
              <w:rPr>
                <w:highlight w:val="yellow"/>
                <w:lang w:val="en-US"/>
              </w:rPr>
            </w:pPr>
            <w:r>
              <w:rPr>
                <w:lang w:val="en-US"/>
              </w:rPr>
              <w:t>•</w:t>
            </w:r>
            <w:r>
              <w:rPr>
                <w:lang w:val="en-US"/>
              </w:rPr>
              <w:tab/>
            </w:r>
            <w:r w:rsidRPr="00A32FD6">
              <w:rPr>
                <w:highlight w:val="yellow"/>
                <w:lang w:val="en-US"/>
              </w:rPr>
              <w:t>Access Network: Cable Distribution Network</w:t>
            </w:r>
          </w:p>
          <w:p w:rsidR="003A062F" w:rsidRDefault="003A062F">
            <w:pPr>
              <w:pStyle w:val="TableText"/>
              <w:widowControl w:val="0"/>
              <w:rPr>
                <w:lang w:val="en-US"/>
              </w:rPr>
            </w:pPr>
            <w:r w:rsidRPr="00A32FD6">
              <w:rPr>
                <w:highlight w:val="yellow"/>
                <w:lang w:val="en-US"/>
              </w:rPr>
              <w:t>•</w:t>
            </w:r>
            <w:r w:rsidRPr="00A32FD6">
              <w:rPr>
                <w:highlight w:val="yellow"/>
                <w:lang w:val="en-US"/>
              </w:rPr>
              <w:tab/>
              <w:t>CPN: TV, PC, Tel Terminal</w:t>
            </w:r>
            <w:r>
              <w:rPr>
                <w:lang w:val="en-US"/>
              </w:rPr>
              <w:br/>
            </w:r>
            <w:r>
              <w:rPr>
                <w:lang w:val="en-US"/>
              </w:rPr>
              <w:tab/>
              <w:t>Access Unit for N-ISDN or PSTN, CATV</w:t>
            </w:r>
          </w:p>
          <w:p w:rsidR="003A062F" w:rsidRDefault="003A062F">
            <w:pPr>
              <w:pStyle w:val="TableText"/>
              <w:widowControl w:val="0"/>
              <w:rPr>
                <w:lang w:val="en-US"/>
              </w:rPr>
            </w:pPr>
          </w:p>
          <w:p w:rsidR="003A062F" w:rsidRDefault="003A062F">
            <w:pPr>
              <w:pStyle w:val="TableText"/>
              <w:widowControl w:val="0"/>
              <w:ind w:left="284" w:hanging="284"/>
              <w:rPr>
                <w:lang w:val="en-US"/>
              </w:rPr>
            </w:pPr>
            <w:r>
              <w:rPr>
                <w:lang w:val="en-US"/>
              </w:rPr>
              <w:t>–</w:t>
            </w:r>
            <w:r>
              <w:rPr>
                <w:lang w:val="en-US"/>
              </w:rPr>
              <w:tab/>
              <w:t>Access Network for PSTN or ISDN is needed.</w:t>
            </w:r>
          </w:p>
        </w:tc>
      </w:tr>
      <w:tr w:rsidR="003A062F">
        <w:trPr>
          <w:cantSplit/>
        </w:trPr>
        <w:tc>
          <w:tcPr>
            <w:tcW w:w="9720" w:type="dxa"/>
            <w:gridSpan w:val="2"/>
          </w:tcPr>
          <w:p w:rsidR="003A062F" w:rsidRDefault="003A062F">
            <w:pPr>
              <w:pStyle w:val="Standard1"/>
              <w:rPr>
                <w:sz w:val="21"/>
                <w:lang w:val="en-US"/>
              </w:rPr>
            </w:pPr>
            <w:r>
              <w:rPr>
                <w:lang w:val="en-US"/>
              </w:rPr>
              <w:t>Physical representation</w:t>
            </w:r>
          </w:p>
        </w:tc>
      </w:tr>
      <w:tr w:rsidR="003A062F">
        <w:trPr>
          <w:cantSplit/>
        </w:trPr>
        <w:tc>
          <w:tcPr>
            <w:tcW w:w="9720" w:type="dxa"/>
            <w:gridSpan w:val="2"/>
          </w:tcPr>
          <w:p w:rsidR="003A062F" w:rsidRDefault="006F3F94">
            <w:pPr>
              <w:pStyle w:val="Standard1"/>
              <w:rPr>
                <w:sz w:val="21"/>
                <w:lang w:val="en-US"/>
              </w:rPr>
            </w:pPr>
            <w:r>
              <w:rPr>
                <w:noProof/>
                <w:sz w:val="20"/>
                <w:lang w:val="en-GB" w:eastAsia="zh-CN"/>
              </w:rPr>
              <w:drawing>
                <wp:inline distT="0" distB="0" distL="0" distR="0">
                  <wp:extent cx="5995670" cy="3441700"/>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95670" cy="3441700"/>
                          </a:xfrm>
                          <a:prstGeom prst="rect">
                            <a:avLst/>
                          </a:prstGeom>
                          <a:noFill/>
                          <a:ln>
                            <a:noFill/>
                          </a:ln>
                        </pic:spPr>
                      </pic:pic>
                    </a:graphicData>
                  </a:graphic>
                </wp:inline>
              </w:drawing>
            </w:r>
          </w:p>
        </w:tc>
      </w:tr>
    </w:tbl>
    <w:p w:rsidR="003A062F" w:rsidRDefault="003A062F">
      <w:pPr>
        <w:pStyle w:val="Figure0"/>
        <w:keepNext w:val="0"/>
        <w:widowControl w:val="0"/>
        <w:spacing w:before="360"/>
        <w:rPr>
          <w:lang w:val="en-US"/>
        </w:rPr>
      </w:pPr>
      <w:r>
        <w:rPr>
          <w:lang w:val="en-US"/>
        </w:rPr>
        <w:t>FigURE 2</w:t>
      </w:r>
      <w:r>
        <w:rPr>
          <w:caps w:val="0"/>
          <w:lang w:val="en-US"/>
        </w:rPr>
        <w:t>a</w:t>
      </w:r>
    </w:p>
    <w:p w:rsidR="003A062F" w:rsidRDefault="003A062F">
      <w:pPr>
        <w:pStyle w:val="FigureTitle"/>
        <w:keepLines w:val="0"/>
        <w:widowControl w:val="0"/>
        <w:spacing w:after="0"/>
        <w:rPr>
          <w:lang w:val="en-US"/>
        </w:rPr>
      </w:pPr>
      <w:r>
        <w:rPr>
          <w:lang w:val="en-US"/>
        </w:rPr>
        <w:t>Provision of Voice/Data/Video Services over one-way Cable Networks using</w:t>
      </w:r>
      <w:r>
        <w:rPr>
          <w:lang w:val="en-US"/>
        </w:rPr>
        <w:br/>
        <w:t>B-ISDN with independent control channel</w:t>
      </w:r>
    </w:p>
    <w:p w:rsidR="003A062F" w:rsidRDefault="003A062F">
      <w:pPr>
        <w:pStyle w:val="heading0"/>
        <w:keepNext w:val="0"/>
        <w:keepLines w:val="0"/>
        <w:widowControl w:val="0"/>
        <w:rPr>
          <w:rFonts w:ascii="Times New Roman"/>
          <w:lang w:val="en-US"/>
        </w:rPr>
      </w:pPr>
      <w:r>
        <w:rPr>
          <w:rFonts w:ascii="Times New Roman"/>
          <w:lang w:val="en-US"/>
        </w:rPr>
        <w:t>Flow information for Figure 2a)</w:t>
      </w:r>
    </w:p>
    <w:p w:rsidR="003A062F" w:rsidRDefault="003A062F">
      <w:pPr>
        <w:pStyle w:val="Standard1"/>
        <w:rPr>
          <w:lang w:val="en-US"/>
        </w:rPr>
      </w:pPr>
      <w:r>
        <w:rPr>
          <w:lang w:val="en-US"/>
        </w:rPr>
        <w:t>Video services can be delivered to the customer's premise:</w:t>
      </w:r>
    </w:p>
    <w:p w:rsidR="003A062F" w:rsidRDefault="003A062F">
      <w:pPr>
        <w:pStyle w:val="enumlev1"/>
        <w:widowControl w:val="0"/>
        <w:rPr>
          <w:lang w:val="en-US"/>
        </w:rPr>
      </w:pPr>
      <w:r>
        <w:rPr>
          <w:lang w:val="en-US"/>
        </w:rPr>
        <w:lastRenderedPageBreak/>
        <w:t>a)</w:t>
      </w:r>
      <w:r>
        <w:rPr>
          <w:lang w:val="en-US"/>
        </w:rPr>
        <w:tab/>
        <w:t>from B</w:t>
      </w:r>
      <w:r>
        <w:rPr>
          <w:sz w:val="16"/>
          <w:lang w:val="en-US"/>
        </w:rPr>
        <w:t>VIDEO</w:t>
      </w:r>
      <w:r>
        <w:rPr>
          <w:lang w:val="en-US"/>
        </w:rPr>
        <w:t xml:space="preserve"> via XNI</w:t>
      </w:r>
      <w:r>
        <w:rPr>
          <w:sz w:val="16"/>
          <w:lang w:val="en-US"/>
        </w:rPr>
        <w:t>CX1</w:t>
      </w:r>
      <w:r>
        <w:rPr>
          <w:lang w:val="en-US"/>
        </w:rPr>
        <w:t>, or</w:t>
      </w:r>
    </w:p>
    <w:p w:rsidR="003A062F" w:rsidRDefault="003A062F">
      <w:pPr>
        <w:pStyle w:val="enumlev1"/>
        <w:widowControl w:val="0"/>
        <w:spacing w:before="0"/>
        <w:rPr>
          <w:lang w:val="en-US"/>
        </w:rPr>
      </w:pPr>
      <w:r>
        <w:rPr>
          <w:lang w:val="en-US"/>
        </w:rPr>
        <w:t>b)</w:t>
      </w:r>
      <w:r>
        <w:rPr>
          <w:lang w:val="en-US"/>
        </w:rPr>
        <w:tab/>
        <w:t>from the video servers via SNI</w:t>
      </w:r>
      <w:r>
        <w:rPr>
          <w:sz w:val="16"/>
          <w:lang w:val="en-US"/>
        </w:rPr>
        <w:t>C2</w:t>
      </w:r>
      <w:r>
        <w:rPr>
          <w:lang w:val="en-US"/>
        </w:rPr>
        <w:t xml:space="preserve"> to the head end and then via XNI</w:t>
      </w:r>
      <w:r>
        <w:rPr>
          <w:sz w:val="16"/>
          <w:lang w:val="en-US"/>
        </w:rPr>
        <w:t>CX1</w:t>
      </w:r>
      <w:r>
        <w:rPr>
          <w:lang w:val="en-US"/>
        </w:rPr>
        <w:t>.</w:t>
      </w:r>
    </w:p>
    <w:p w:rsidR="003A062F" w:rsidRDefault="003A062F">
      <w:pPr>
        <w:pStyle w:val="Standard1"/>
        <w:rPr>
          <w:lang w:val="en-US"/>
        </w:rPr>
      </w:pPr>
      <w:r>
        <w:rPr>
          <w:lang w:val="en-US"/>
        </w:rPr>
        <w:t>Control information for video services may be exchanged:</w:t>
      </w:r>
    </w:p>
    <w:p w:rsidR="003A062F" w:rsidRDefault="003A062F">
      <w:pPr>
        <w:pStyle w:val="enumlev1"/>
        <w:widowControl w:val="0"/>
        <w:rPr>
          <w:lang w:val="en-US"/>
        </w:rPr>
      </w:pPr>
      <w:r>
        <w:rPr>
          <w:lang w:val="en-US"/>
        </w:rPr>
        <w:t>a)</w:t>
      </w:r>
      <w:r>
        <w:rPr>
          <w:lang w:val="en-US"/>
        </w:rPr>
        <w:tab/>
        <w:t>via XNI</w:t>
      </w:r>
      <w:r>
        <w:rPr>
          <w:sz w:val="16"/>
          <w:lang w:val="en-US"/>
        </w:rPr>
        <w:t xml:space="preserve">CP2 </w:t>
      </w:r>
      <w:r>
        <w:rPr>
          <w:lang w:val="en-US"/>
        </w:rPr>
        <w:t>and SNI</w:t>
      </w:r>
      <w:r>
        <w:rPr>
          <w:vertAlign w:val="subscript"/>
          <w:lang w:val="en-US"/>
        </w:rPr>
        <w:t>C1</w:t>
      </w:r>
      <w:r>
        <w:rPr>
          <w:lang w:val="en-US"/>
        </w:rPr>
        <w:t xml:space="preserve"> to the video server through the core network</w:t>
      </w:r>
    </w:p>
    <w:p w:rsidR="003A062F" w:rsidRDefault="003A062F" w:rsidP="007C364C">
      <w:pPr>
        <w:pStyle w:val="enumlev1"/>
        <w:widowControl w:val="0"/>
        <w:numPr>
          <w:ilvl w:val="0"/>
          <w:numId w:val="7"/>
        </w:numPr>
        <w:tabs>
          <w:tab w:val="clear" w:pos="794"/>
          <w:tab w:val="left" w:pos="795"/>
        </w:tabs>
        <w:spacing w:before="0"/>
        <w:ind w:left="794" w:hanging="794"/>
        <w:rPr>
          <w:lang w:val="en-US"/>
        </w:rPr>
      </w:pPr>
      <w:r>
        <w:rPr>
          <w:lang w:val="en-US"/>
        </w:rPr>
        <w:t>via XNI</w:t>
      </w:r>
      <w:r>
        <w:rPr>
          <w:sz w:val="16"/>
          <w:lang w:val="en-US"/>
        </w:rPr>
        <w:t>CP1</w:t>
      </w:r>
      <w:r>
        <w:rPr>
          <w:lang w:val="en-US"/>
        </w:rPr>
        <w:t xml:space="preserve"> to the video server, and/or head end via SNI</w:t>
      </w:r>
      <w:r>
        <w:rPr>
          <w:sz w:val="16"/>
          <w:lang w:val="en-US"/>
        </w:rPr>
        <w:t>C2</w:t>
      </w:r>
      <w:r>
        <w:rPr>
          <w:lang w:val="en-US"/>
        </w:rPr>
        <w:t>.</w:t>
      </w:r>
    </w:p>
    <w:p w:rsidR="003A062F" w:rsidRDefault="003A062F">
      <w:pPr>
        <w:pStyle w:val="Heading3"/>
        <w:keepNext w:val="0"/>
        <w:keepLines w:val="0"/>
        <w:widowControl w:val="0"/>
        <w:rPr>
          <w:lang w:val="en-US"/>
        </w:rPr>
      </w:pPr>
      <w:bookmarkStart w:id="130" w:name="_Toc479830606"/>
      <w:bookmarkStart w:id="131" w:name="_Toc480262088"/>
      <w:bookmarkStart w:id="132" w:name="_Toc482087563"/>
      <w:bookmarkStart w:id="133" w:name="_Toc528396624"/>
      <w:bookmarkStart w:id="134" w:name="_Toc361761750"/>
      <w:r>
        <w:rPr>
          <w:lang w:val="en-US"/>
        </w:rPr>
        <w:t>A1.7.2</w:t>
      </w:r>
      <w:r>
        <w:rPr>
          <w:lang w:val="en-US"/>
        </w:rPr>
        <w:tab/>
        <w:t>Provision of Voice/Data/Video Services over two-way Cable Networks using B</w:t>
      </w:r>
      <w:r>
        <w:rPr>
          <w:lang w:val="en-US"/>
        </w:rPr>
        <w:noBreakHyphen/>
        <w:t>ISDN</w:t>
      </w:r>
      <w:bookmarkEnd w:id="130"/>
      <w:bookmarkEnd w:id="131"/>
      <w:bookmarkEnd w:id="132"/>
      <w:bookmarkEnd w:id="133"/>
      <w:bookmarkEnd w:id="134"/>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rPr>
                <w:sz w:val="21"/>
                <w:lang w:val="en-US"/>
              </w:rPr>
            </w:pPr>
            <w:r>
              <w:rPr>
                <w:lang w:val="en-US"/>
              </w:rPr>
              <w:t>Logical representation:</w:t>
            </w:r>
          </w:p>
        </w:tc>
        <w:tc>
          <w:tcPr>
            <w:tcW w:w="4860" w:type="dxa"/>
          </w:tcPr>
          <w:p w:rsidR="003A062F" w:rsidRDefault="003A062F">
            <w:pPr>
              <w:pStyle w:val="Standard1"/>
              <w:rPr>
                <w:lang w:val="en-US"/>
              </w:rPr>
            </w:pPr>
          </w:p>
        </w:tc>
      </w:tr>
      <w:tr w:rsidR="003A062F">
        <w:trPr>
          <w:cantSplit/>
        </w:trPr>
        <w:tc>
          <w:tcPr>
            <w:tcW w:w="4860" w:type="dxa"/>
          </w:tcPr>
          <w:p w:rsidR="003A062F" w:rsidRDefault="006F3F94">
            <w:pPr>
              <w:pStyle w:val="Standard1"/>
              <w:rPr>
                <w:lang w:val="en-US"/>
              </w:rPr>
            </w:pPr>
            <w:r>
              <w:rPr>
                <w:noProof/>
                <w:sz w:val="20"/>
                <w:lang w:val="en-GB" w:eastAsia="zh-CN"/>
              </w:rPr>
              <w:drawing>
                <wp:inline distT="0" distB="0" distL="0" distR="0">
                  <wp:extent cx="2846705" cy="20878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46705" cy="2087880"/>
                          </a:xfrm>
                          <a:prstGeom prst="rect">
                            <a:avLst/>
                          </a:prstGeom>
                          <a:noFill/>
                          <a:ln>
                            <a:noFill/>
                          </a:ln>
                        </pic:spPr>
                      </pic:pic>
                    </a:graphicData>
                  </a:graphic>
                </wp:inline>
              </w:drawing>
            </w:r>
          </w:p>
          <w:p w:rsidR="003A062F" w:rsidRDefault="003A062F">
            <w:pPr>
              <w:pStyle w:val="Standard1"/>
              <w:spacing w:after="240"/>
              <w:rPr>
                <w:lang w:val="en-US"/>
              </w:rPr>
            </w:pPr>
          </w:p>
        </w:tc>
        <w:tc>
          <w:tcPr>
            <w:tcW w:w="4860" w:type="dxa"/>
          </w:tcPr>
          <w:p w:rsidR="003A062F" w:rsidRDefault="003A062F">
            <w:pPr>
              <w:pStyle w:val="TableText"/>
              <w:widowControl w:val="0"/>
              <w:rPr>
                <w:lang w:val="en-US"/>
              </w:rPr>
            </w:pPr>
            <w:r>
              <w:rPr>
                <w:b/>
                <w:lang w:val="en-US"/>
              </w:rPr>
              <w:t>Components</w:t>
            </w:r>
          </w:p>
          <w:p w:rsidR="003A062F" w:rsidRDefault="003A062F">
            <w:pPr>
              <w:pStyle w:val="TableText"/>
              <w:widowControl w:val="0"/>
              <w:rPr>
                <w:lang w:val="en-US"/>
              </w:rPr>
            </w:pPr>
            <w:r>
              <w:rPr>
                <w:lang w:val="en-US"/>
              </w:rPr>
              <w:t>•</w:t>
            </w:r>
            <w:r>
              <w:rPr>
                <w:lang w:val="en-US"/>
              </w:rPr>
              <w:tab/>
              <w:t>Service Function: Video Server, IP Router</w:t>
            </w:r>
          </w:p>
          <w:p w:rsidR="003A062F" w:rsidRDefault="003A062F">
            <w:pPr>
              <w:pStyle w:val="TableText"/>
              <w:widowControl w:val="0"/>
              <w:rPr>
                <w:lang w:val="en-US"/>
              </w:rPr>
            </w:pPr>
            <w:r>
              <w:rPr>
                <w:lang w:val="en-US"/>
              </w:rPr>
              <w:t>•</w:t>
            </w:r>
            <w:r>
              <w:rPr>
                <w:lang w:val="en-US"/>
              </w:rPr>
              <w:tab/>
              <w:t>Core network: B-ISDN</w:t>
            </w:r>
          </w:p>
          <w:p w:rsidR="003A062F" w:rsidRDefault="003A062F">
            <w:pPr>
              <w:pStyle w:val="TableText"/>
              <w:widowControl w:val="0"/>
              <w:ind w:left="284" w:hanging="284"/>
              <w:rPr>
                <w:lang w:val="en-US"/>
              </w:rPr>
            </w:pPr>
            <w:r>
              <w:rPr>
                <w:lang w:val="en-US"/>
              </w:rPr>
              <w:t>•</w:t>
            </w:r>
            <w:r>
              <w:rPr>
                <w:lang w:val="en-US"/>
              </w:rPr>
              <w:tab/>
              <w:t>Access Network: Cable Distribution Network</w:t>
            </w:r>
          </w:p>
          <w:p w:rsidR="003A062F" w:rsidRDefault="003A062F">
            <w:pPr>
              <w:pStyle w:val="TableText"/>
              <w:widowControl w:val="0"/>
              <w:rPr>
                <w:lang w:val="en-US"/>
              </w:rPr>
            </w:pPr>
            <w:r>
              <w:rPr>
                <w:lang w:val="en-US"/>
              </w:rPr>
              <w:t>•</w:t>
            </w:r>
            <w:r>
              <w:rPr>
                <w:lang w:val="en-US"/>
              </w:rPr>
              <w:tab/>
              <w:t>CPN: TV, PC, Tel Terminal</w:t>
            </w:r>
            <w:r>
              <w:rPr>
                <w:lang w:val="en-US"/>
              </w:rPr>
              <w:br/>
            </w:r>
            <w:r>
              <w:rPr>
                <w:lang w:val="en-US"/>
              </w:rPr>
              <w:tab/>
              <w:t>Access Unit for CATV</w:t>
            </w:r>
          </w:p>
        </w:tc>
      </w:tr>
      <w:tr w:rsidR="003A062F">
        <w:trPr>
          <w:cantSplit/>
        </w:trPr>
        <w:tc>
          <w:tcPr>
            <w:tcW w:w="9720" w:type="dxa"/>
            <w:gridSpan w:val="2"/>
          </w:tcPr>
          <w:p w:rsidR="003A062F" w:rsidRDefault="003A062F">
            <w:pPr>
              <w:pStyle w:val="Standard1"/>
              <w:spacing w:before="0"/>
              <w:rPr>
                <w:sz w:val="21"/>
                <w:lang w:val="en-US"/>
              </w:rPr>
            </w:pPr>
            <w:r>
              <w:rPr>
                <w:lang w:val="en-US"/>
              </w:rPr>
              <w:t xml:space="preserve">Physical representation </w:t>
            </w:r>
          </w:p>
        </w:tc>
      </w:tr>
      <w:tr w:rsidR="003A062F">
        <w:trPr>
          <w:cantSplit/>
        </w:trPr>
        <w:tc>
          <w:tcPr>
            <w:tcW w:w="9720" w:type="dxa"/>
            <w:gridSpan w:val="2"/>
          </w:tcPr>
          <w:p w:rsidR="003A062F" w:rsidRDefault="006F3F94">
            <w:pPr>
              <w:pStyle w:val="Standard1"/>
              <w:rPr>
                <w:sz w:val="21"/>
                <w:lang w:val="en-US"/>
              </w:rPr>
            </w:pPr>
            <w:r>
              <w:rPr>
                <w:noProof/>
                <w:sz w:val="20"/>
                <w:lang w:val="en-GB" w:eastAsia="zh-CN"/>
              </w:rPr>
              <w:drawing>
                <wp:inline distT="0" distB="0" distL="0" distR="0">
                  <wp:extent cx="5055235" cy="30022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055235" cy="3002280"/>
                          </a:xfrm>
                          <a:prstGeom prst="rect">
                            <a:avLst/>
                          </a:prstGeom>
                          <a:noFill/>
                          <a:ln>
                            <a:noFill/>
                          </a:ln>
                        </pic:spPr>
                      </pic:pic>
                    </a:graphicData>
                  </a:graphic>
                </wp:inline>
              </w:drawing>
            </w:r>
          </w:p>
        </w:tc>
      </w:tr>
    </w:tbl>
    <w:p w:rsidR="003A062F" w:rsidRDefault="003A062F" w:rsidP="00244727">
      <w:pPr>
        <w:pStyle w:val="Figure0"/>
        <w:keepNext w:val="0"/>
        <w:widowControl w:val="0"/>
        <w:spacing w:before="120"/>
        <w:rPr>
          <w:lang w:val="en-US"/>
        </w:rPr>
      </w:pPr>
      <w:r>
        <w:rPr>
          <w:lang w:val="en-US"/>
        </w:rPr>
        <w:t>FigURE 2</w:t>
      </w:r>
      <w:r>
        <w:rPr>
          <w:caps w:val="0"/>
          <w:lang w:val="en-US"/>
        </w:rPr>
        <w:t>b</w:t>
      </w:r>
    </w:p>
    <w:p w:rsidR="003A062F" w:rsidRDefault="003A062F" w:rsidP="00244727">
      <w:pPr>
        <w:pStyle w:val="FigureTitle"/>
        <w:keepLines w:val="0"/>
        <w:widowControl w:val="0"/>
        <w:spacing w:before="120" w:after="120"/>
        <w:rPr>
          <w:lang w:val="en-US"/>
        </w:rPr>
      </w:pPr>
      <w:r>
        <w:rPr>
          <w:lang w:val="en-US"/>
        </w:rPr>
        <w:t>Provision of Voice/Data/Video Services over two-way Cable Networks using B</w:t>
      </w:r>
      <w:r>
        <w:rPr>
          <w:lang w:val="en-US"/>
        </w:rPr>
        <w:noBreakHyphen/>
        <w:t>ISDN</w:t>
      </w:r>
    </w:p>
    <w:p w:rsidR="00244727" w:rsidRPr="00865883" w:rsidRDefault="003A062F" w:rsidP="00244727">
      <w:pPr>
        <w:pStyle w:val="Standard1"/>
        <w:rPr>
          <w:lang w:val="en-US"/>
        </w:rPr>
      </w:pPr>
      <w:r w:rsidRPr="00865883">
        <w:rPr>
          <w:lang w:val="en-US"/>
        </w:rPr>
        <w:t>Figure 2b shows a similar configuration to Figure 1b, except that B-ISDN is considered.</w:t>
      </w:r>
      <w:r w:rsidR="00244727" w:rsidRPr="00865883">
        <w:rPr>
          <w:lang w:val="en-US"/>
        </w:rPr>
        <w:t xml:space="preserve">  </w:t>
      </w:r>
      <w:r w:rsidRPr="00865883">
        <w:rPr>
          <w:lang w:val="en-US"/>
        </w:rPr>
        <w:t>In this scenario, video service can be delivered to the customer premise either via the SNI</w:t>
      </w:r>
      <w:r w:rsidRPr="00865883">
        <w:rPr>
          <w:sz w:val="16"/>
          <w:lang w:val="en-US"/>
        </w:rPr>
        <w:t>S1</w:t>
      </w:r>
      <w:r w:rsidRPr="00865883">
        <w:rPr>
          <w:lang w:val="en-US"/>
        </w:rPr>
        <w:t xml:space="preserve"> or SNI</w:t>
      </w:r>
      <w:r w:rsidRPr="00865883">
        <w:rPr>
          <w:sz w:val="16"/>
          <w:lang w:val="en-US"/>
        </w:rPr>
        <w:t>C2</w:t>
      </w:r>
      <w:r w:rsidRPr="00865883">
        <w:rPr>
          <w:lang w:val="en-US"/>
        </w:rPr>
        <w:t xml:space="preserve"> interfaces.</w:t>
      </w:r>
      <w:bookmarkStart w:id="135" w:name="_Toc479830607"/>
      <w:bookmarkStart w:id="136" w:name="_Toc480262089"/>
      <w:bookmarkStart w:id="137" w:name="_Toc482087564"/>
      <w:bookmarkStart w:id="138" w:name="_Toc528396625"/>
    </w:p>
    <w:p w:rsidR="003A062F" w:rsidRPr="00244727" w:rsidRDefault="00244727" w:rsidP="00244727">
      <w:pPr>
        <w:pStyle w:val="Heading3"/>
        <w:keepNext w:val="0"/>
        <w:keepLines w:val="0"/>
        <w:widowControl w:val="0"/>
        <w:rPr>
          <w:lang w:val="en-US"/>
        </w:rPr>
      </w:pPr>
      <w:r>
        <w:br w:type="page"/>
      </w:r>
      <w:bookmarkStart w:id="139" w:name="_Toc361761751"/>
      <w:r w:rsidR="003A062F" w:rsidRPr="00244727">
        <w:rPr>
          <w:lang w:val="en-US"/>
        </w:rPr>
        <w:lastRenderedPageBreak/>
        <w:t>A1.8</w:t>
      </w:r>
      <w:r w:rsidR="003A062F" w:rsidRPr="00244727">
        <w:rPr>
          <w:lang w:val="en-US"/>
        </w:rPr>
        <w:tab/>
        <w:t>Scenario 3 - The use of ADSL or VDSL to provide video bandwidth over copper pairs</w:t>
      </w:r>
      <w:bookmarkEnd w:id="135"/>
      <w:bookmarkEnd w:id="136"/>
      <w:bookmarkEnd w:id="137"/>
      <w:bookmarkEnd w:id="138"/>
      <w:bookmarkEnd w:id="139"/>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rPr>
                <w:sz w:val="21"/>
                <w:lang w:val="en-US"/>
              </w:rPr>
            </w:pPr>
            <w:r>
              <w:rPr>
                <w:lang w:val="en-US"/>
              </w:rPr>
              <w:t>Logical representation:</w:t>
            </w:r>
          </w:p>
        </w:tc>
        <w:tc>
          <w:tcPr>
            <w:tcW w:w="4860" w:type="dxa"/>
          </w:tcPr>
          <w:p w:rsidR="003A062F" w:rsidRDefault="003A062F">
            <w:pPr>
              <w:pStyle w:val="Standard1"/>
              <w:rPr>
                <w:lang w:val="en-US"/>
              </w:rPr>
            </w:pPr>
          </w:p>
        </w:tc>
      </w:tr>
      <w:tr w:rsidR="003A062F">
        <w:trPr>
          <w:cantSplit/>
        </w:trPr>
        <w:tc>
          <w:tcPr>
            <w:tcW w:w="4860" w:type="dxa"/>
          </w:tcPr>
          <w:p w:rsidR="003A062F" w:rsidRDefault="006F3F94">
            <w:pPr>
              <w:pStyle w:val="Standard1"/>
              <w:rPr>
                <w:lang w:val="en-US"/>
              </w:rPr>
            </w:pPr>
            <w:bookmarkStart w:id="140" w:name="_962004294"/>
            <w:bookmarkEnd w:id="140"/>
            <w:r>
              <w:rPr>
                <w:noProof/>
                <w:sz w:val="20"/>
                <w:lang w:val="en-GB" w:eastAsia="zh-CN"/>
              </w:rPr>
              <w:drawing>
                <wp:inline distT="0" distB="0" distL="0" distR="0">
                  <wp:extent cx="2872740" cy="2087880"/>
                  <wp:effectExtent l="0" t="0" r="381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72740" cy="2087880"/>
                          </a:xfrm>
                          <a:prstGeom prst="rect">
                            <a:avLst/>
                          </a:prstGeom>
                          <a:noFill/>
                          <a:ln>
                            <a:noFill/>
                          </a:ln>
                        </pic:spPr>
                      </pic:pic>
                    </a:graphicData>
                  </a:graphic>
                </wp:inline>
              </w:drawing>
            </w:r>
          </w:p>
          <w:p w:rsidR="003A062F" w:rsidRDefault="003A062F">
            <w:pPr>
              <w:pStyle w:val="Standard1"/>
              <w:rPr>
                <w:lang w:val="en-US"/>
              </w:rPr>
            </w:pPr>
          </w:p>
        </w:tc>
        <w:tc>
          <w:tcPr>
            <w:tcW w:w="4860" w:type="dxa"/>
          </w:tcPr>
          <w:p w:rsidR="003A062F" w:rsidRDefault="003A062F">
            <w:pPr>
              <w:pStyle w:val="TableText"/>
              <w:widowControl w:val="0"/>
              <w:rPr>
                <w:lang w:val="en-US"/>
              </w:rPr>
            </w:pPr>
            <w:r>
              <w:rPr>
                <w:b/>
                <w:lang w:val="en-US"/>
              </w:rPr>
              <w:t>Components</w:t>
            </w:r>
          </w:p>
          <w:p w:rsidR="003A062F" w:rsidRDefault="003A062F">
            <w:pPr>
              <w:pStyle w:val="TableText"/>
              <w:widowControl w:val="0"/>
              <w:rPr>
                <w:lang w:val="en-US"/>
              </w:rPr>
            </w:pPr>
            <w:r>
              <w:rPr>
                <w:lang w:val="en-US"/>
              </w:rPr>
              <w:t>•</w:t>
            </w:r>
            <w:r>
              <w:rPr>
                <w:lang w:val="en-US"/>
              </w:rPr>
              <w:tab/>
              <w:t>Service Function: Video Server</w:t>
            </w:r>
          </w:p>
          <w:p w:rsidR="003A062F" w:rsidRDefault="003A062F">
            <w:pPr>
              <w:pStyle w:val="TableText"/>
              <w:widowControl w:val="0"/>
              <w:rPr>
                <w:lang w:val="en-US"/>
              </w:rPr>
            </w:pPr>
            <w:r>
              <w:rPr>
                <w:lang w:val="en-US"/>
              </w:rPr>
              <w:t>•</w:t>
            </w:r>
            <w:r>
              <w:rPr>
                <w:lang w:val="en-US"/>
              </w:rPr>
              <w:tab/>
              <w:t>Core network: B-ISDN</w:t>
            </w:r>
          </w:p>
          <w:p w:rsidR="003A062F" w:rsidRDefault="003A062F">
            <w:pPr>
              <w:pStyle w:val="TableText"/>
              <w:widowControl w:val="0"/>
              <w:rPr>
                <w:lang w:val="en-US"/>
              </w:rPr>
            </w:pPr>
            <w:r>
              <w:rPr>
                <w:lang w:val="en-US"/>
              </w:rPr>
              <w:t>•</w:t>
            </w:r>
            <w:r>
              <w:rPr>
                <w:lang w:val="en-US"/>
              </w:rPr>
              <w:tab/>
              <w:t>Access Network: ADSL, VDSL</w:t>
            </w:r>
          </w:p>
          <w:p w:rsidR="003A062F" w:rsidRDefault="003A062F">
            <w:pPr>
              <w:pStyle w:val="TableText"/>
              <w:widowControl w:val="0"/>
              <w:rPr>
                <w:lang w:val="en-US"/>
              </w:rPr>
            </w:pPr>
            <w:r>
              <w:rPr>
                <w:lang w:val="en-US"/>
              </w:rPr>
              <w:t>•</w:t>
            </w:r>
            <w:r>
              <w:rPr>
                <w:lang w:val="en-US"/>
              </w:rPr>
              <w:tab/>
              <w:t>CPN: TV, PC, Tel Terminal</w:t>
            </w:r>
            <w:r>
              <w:rPr>
                <w:lang w:val="en-US"/>
              </w:rPr>
              <w:br/>
            </w:r>
            <w:r>
              <w:rPr>
                <w:lang w:val="en-US"/>
              </w:rPr>
              <w:tab/>
              <w:t>Access Unit for ADSL, VDSL</w:t>
            </w:r>
          </w:p>
          <w:p w:rsidR="003A062F" w:rsidRDefault="003A062F">
            <w:pPr>
              <w:pStyle w:val="TableText"/>
              <w:widowControl w:val="0"/>
              <w:rPr>
                <w:lang w:val="en-US"/>
              </w:rPr>
            </w:pPr>
          </w:p>
        </w:tc>
      </w:tr>
      <w:tr w:rsidR="003A062F">
        <w:trPr>
          <w:cantSplit/>
        </w:trPr>
        <w:tc>
          <w:tcPr>
            <w:tcW w:w="9720" w:type="dxa"/>
            <w:gridSpan w:val="2"/>
          </w:tcPr>
          <w:p w:rsidR="003A062F" w:rsidRDefault="003A062F">
            <w:pPr>
              <w:pStyle w:val="Standard1"/>
              <w:rPr>
                <w:sz w:val="21"/>
                <w:lang w:val="en-US"/>
              </w:rPr>
            </w:pPr>
            <w:r>
              <w:rPr>
                <w:lang w:val="en-US"/>
              </w:rPr>
              <w:t xml:space="preserve">Physical representation </w:t>
            </w:r>
          </w:p>
        </w:tc>
      </w:tr>
      <w:tr w:rsidR="003A062F">
        <w:trPr>
          <w:cantSplit/>
        </w:trPr>
        <w:tc>
          <w:tcPr>
            <w:tcW w:w="9720" w:type="dxa"/>
            <w:gridSpan w:val="2"/>
          </w:tcPr>
          <w:p w:rsidR="003A062F" w:rsidRDefault="006F3F94">
            <w:pPr>
              <w:pStyle w:val="Standard1"/>
              <w:rPr>
                <w:lang w:val="en-US"/>
              </w:rPr>
            </w:pPr>
            <w:r>
              <w:rPr>
                <w:noProof/>
                <w:sz w:val="20"/>
                <w:lang w:val="en-GB" w:eastAsia="zh-CN"/>
              </w:rPr>
              <w:drawing>
                <wp:inline distT="0" distB="0" distL="0" distR="0">
                  <wp:extent cx="3743960" cy="3536950"/>
                  <wp:effectExtent l="0" t="0" r="889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3960" cy="3536950"/>
                          </a:xfrm>
                          <a:prstGeom prst="rect">
                            <a:avLst/>
                          </a:prstGeom>
                          <a:noFill/>
                          <a:ln>
                            <a:noFill/>
                          </a:ln>
                        </pic:spPr>
                      </pic:pic>
                    </a:graphicData>
                  </a:graphic>
                </wp:inline>
              </w:drawing>
            </w:r>
            <w:r w:rsidR="003A062F">
              <w:rPr>
                <w:lang w:val="en-US"/>
              </w:rPr>
              <w:t xml:space="preserve"> </w:t>
            </w:r>
          </w:p>
        </w:tc>
      </w:tr>
    </w:tbl>
    <w:p w:rsidR="003A062F" w:rsidRDefault="003A062F">
      <w:pPr>
        <w:pStyle w:val="Figure0"/>
        <w:keepNext w:val="0"/>
        <w:widowControl w:val="0"/>
        <w:rPr>
          <w:lang w:val="en-US"/>
        </w:rPr>
      </w:pPr>
      <w:r>
        <w:rPr>
          <w:lang w:val="en-US"/>
        </w:rPr>
        <w:t xml:space="preserve">Figure 3 </w:t>
      </w:r>
    </w:p>
    <w:p w:rsidR="003A062F" w:rsidRDefault="003A062F">
      <w:pPr>
        <w:pStyle w:val="FigureTitle"/>
        <w:keepLines w:val="0"/>
        <w:widowControl w:val="0"/>
        <w:rPr>
          <w:lang w:val="en-US"/>
        </w:rPr>
      </w:pPr>
      <w:r>
        <w:rPr>
          <w:lang w:val="en-US"/>
        </w:rPr>
        <w:t>Provision of video over copper pairs</w:t>
      </w:r>
    </w:p>
    <w:p w:rsidR="003A062F" w:rsidRDefault="003A062F">
      <w:pPr>
        <w:widowControl w:val="0"/>
        <w:rPr>
          <w:lang w:val="en-US"/>
        </w:rPr>
      </w:pPr>
      <w:r>
        <w:rPr>
          <w:lang w:val="en-US"/>
        </w:rPr>
        <w:t xml:space="preserve">Techniques have been developed for transmitting relatively high bandwidths (1.5 - 50 MHz) over the existing copper local network, but this works only for relatively short distances. Standardized asymmetrical digital subscriber loop (ADSL) systems have downstream (to the subscriber) bit rates up to 8.192 Mbit/s and upstream rates up to 640 kbit/s. For 2 Mbit/s downstream rate, the range </w:t>
      </w:r>
      <w:r>
        <w:rPr>
          <w:lang w:val="en-US"/>
        </w:rPr>
        <w:lastRenderedPageBreak/>
        <w:t>may be as far as 5 km depending on cable gauge, with a reduction of range with increase of bit rate. Very high rate DSL (VDSL) is being developed for the range 25 to 50 Mbit/s (downstream), but for much shorter distances (50-500 m). In this case fibre is used as transport to a convenient cross-connect in the local network, before conversion to copper for the remainder of the connection.</w:t>
      </w:r>
    </w:p>
    <w:p w:rsidR="003A062F" w:rsidRDefault="003A062F">
      <w:pPr>
        <w:pStyle w:val="heading0"/>
        <w:keepNext w:val="0"/>
        <w:keepLines w:val="0"/>
        <w:widowControl w:val="0"/>
        <w:rPr>
          <w:rFonts w:ascii="Times New Roman"/>
          <w:lang w:val="en-US"/>
        </w:rPr>
      </w:pPr>
      <w:r>
        <w:rPr>
          <w:rFonts w:ascii="Times New Roman"/>
          <w:lang w:val="en-US"/>
        </w:rPr>
        <w:t>Flow information for Figure 3</w:t>
      </w:r>
    </w:p>
    <w:p w:rsidR="003A062F" w:rsidRDefault="003A062F">
      <w:pPr>
        <w:widowControl w:val="0"/>
        <w:rPr>
          <w:lang w:val="en-US"/>
        </w:rPr>
      </w:pPr>
      <w:r>
        <w:rPr>
          <w:lang w:val="en-US"/>
        </w:rPr>
        <w:t>Video services can be delivered to the customer's premise:</w:t>
      </w:r>
    </w:p>
    <w:p w:rsidR="003A062F" w:rsidRDefault="003A062F">
      <w:pPr>
        <w:pStyle w:val="enumlev1"/>
        <w:widowControl w:val="0"/>
        <w:rPr>
          <w:lang w:val="en-US"/>
        </w:rPr>
      </w:pPr>
      <w:r>
        <w:rPr>
          <w:lang w:val="en-US"/>
        </w:rPr>
        <w:t>a)</w:t>
      </w:r>
      <w:r>
        <w:rPr>
          <w:lang w:val="en-US"/>
        </w:rPr>
        <w:tab/>
        <w:t>from the video server via SNI</w:t>
      </w:r>
      <w:r>
        <w:rPr>
          <w:vertAlign w:val="subscript"/>
          <w:lang w:val="en-US"/>
        </w:rPr>
        <w:t>S1</w:t>
      </w:r>
      <w:r>
        <w:rPr>
          <w:lang w:val="en-US"/>
        </w:rPr>
        <w:t xml:space="preserve"> and XNI</w:t>
      </w:r>
      <w:r>
        <w:rPr>
          <w:sz w:val="16"/>
          <w:lang w:val="en-US"/>
        </w:rPr>
        <w:t>CP2</w:t>
      </w:r>
      <w:r>
        <w:rPr>
          <w:lang w:val="en-US"/>
        </w:rPr>
        <w:t>;</w:t>
      </w:r>
    </w:p>
    <w:p w:rsidR="003A062F" w:rsidRDefault="003A062F">
      <w:pPr>
        <w:pStyle w:val="enumlev1"/>
        <w:widowControl w:val="0"/>
        <w:rPr>
          <w:lang w:val="en-US"/>
        </w:rPr>
      </w:pPr>
      <w:r>
        <w:rPr>
          <w:lang w:val="en-US"/>
        </w:rPr>
        <w:t>b)</w:t>
      </w:r>
      <w:r>
        <w:rPr>
          <w:lang w:val="en-US"/>
        </w:rPr>
        <w:tab/>
        <w:t>from the video servers via SNI</w:t>
      </w:r>
      <w:r>
        <w:rPr>
          <w:sz w:val="16"/>
          <w:lang w:val="en-US"/>
        </w:rPr>
        <w:t>S1</w:t>
      </w:r>
      <w:r>
        <w:rPr>
          <w:lang w:val="en-US"/>
        </w:rPr>
        <w:t>, SNI</w:t>
      </w:r>
      <w:r>
        <w:rPr>
          <w:sz w:val="16"/>
          <w:lang w:val="en-US"/>
        </w:rPr>
        <w:t>C3</w:t>
      </w:r>
      <w:r>
        <w:rPr>
          <w:lang w:val="en-US"/>
        </w:rPr>
        <w:t xml:space="preserve"> and SNI</w:t>
      </w:r>
      <w:r>
        <w:rPr>
          <w:sz w:val="16"/>
          <w:lang w:val="en-US"/>
        </w:rPr>
        <w:t>C4</w:t>
      </w:r>
      <w:r>
        <w:rPr>
          <w:lang w:val="en-US"/>
        </w:rPr>
        <w:t xml:space="preserve"> to the cabinet and then via XNI</w:t>
      </w:r>
      <w:r>
        <w:rPr>
          <w:sz w:val="16"/>
          <w:lang w:val="en-US"/>
        </w:rPr>
        <w:t>CP3</w:t>
      </w:r>
      <w:r>
        <w:rPr>
          <w:lang w:val="en-US"/>
        </w:rPr>
        <w:t>, or</w:t>
      </w:r>
    </w:p>
    <w:p w:rsidR="003A062F" w:rsidRDefault="003A062F">
      <w:pPr>
        <w:pStyle w:val="enumlev1"/>
        <w:widowControl w:val="0"/>
        <w:rPr>
          <w:lang w:val="en-US"/>
        </w:rPr>
      </w:pPr>
      <w:r>
        <w:rPr>
          <w:lang w:val="en-US"/>
        </w:rPr>
        <w:t>c)</w:t>
      </w:r>
      <w:r>
        <w:rPr>
          <w:lang w:val="en-US"/>
        </w:rPr>
        <w:tab/>
        <w:t>from the video server via the core network and SNI</w:t>
      </w:r>
      <w:r>
        <w:rPr>
          <w:sz w:val="16"/>
          <w:lang w:val="en-US"/>
        </w:rPr>
        <w:t>C4</w:t>
      </w:r>
      <w:r>
        <w:rPr>
          <w:lang w:val="en-US"/>
        </w:rPr>
        <w:t xml:space="preserve"> to the cabinet and then via XNI</w:t>
      </w:r>
      <w:r>
        <w:rPr>
          <w:sz w:val="16"/>
          <w:lang w:val="en-US"/>
        </w:rPr>
        <w:t>CP3</w:t>
      </w:r>
      <w:r>
        <w:rPr>
          <w:lang w:val="en-US"/>
        </w:rPr>
        <w:t>.</w:t>
      </w:r>
    </w:p>
    <w:p w:rsidR="003A062F" w:rsidRDefault="003A062F">
      <w:pPr>
        <w:widowControl w:val="0"/>
        <w:rPr>
          <w:lang w:val="en-US"/>
        </w:rPr>
      </w:pPr>
      <w:r>
        <w:rPr>
          <w:lang w:val="en-US"/>
        </w:rPr>
        <w:t>Control information for video services may be exchanged:</w:t>
      </w:r>
    </w:p>
    <w:p w:rsidR="003A062F" w:rsidRDefault="003A062F">
      <w:pPr>
        <w:pStyle w:val="enumlev1"/>
        <w:widowControl w:val="0"/>
        <w:rPr>
          <w:lang w:val="en-US"/>
        </w:rPr>
      </w:pPr>
      <w:r>
        <w:rPr>
          <w:lang w:val="en-US"/>
        </w:rPr>
        <w:t>a)</w:t>
      </w:r>
      <w:r>
        <w:rPr>
          <w:lang w:val="en-US"/>
        </w:rPr>
        <w:tab/>
        <w:t>via XNI</w:t>
      </w:r>
      <w:r>
        <w:rPr>
          <w:sz w:val="16"/>
          <w:lang w:val="en-US"/>
        </w:rPr>
        <w:t>CP2</w:t>
      </w:r>
      <w:r>
        <w:rPr>
          <w:lang w:val="en-US"/>
        </w:rPr>
        <w:t xml:space="preserve"> to the video server via SNI</w:t>
      </w:r>
      <w:r>
        <w:rPr>
          <w:sz w:val="16"/>
          <w:lang w:val="en-US"/>
        </w:rPr>
        <w:t>S1</w:t>
      </w:r>
      <w:r>
        <w:rPr>
          <w:lang w:val="en-US"/>
        </w:rPr>
        <w:t>;</w:t>
      </w:r>
    </w:p>
    <w:p w:rsidR="003A062F" w:rsidRDefault="003A062F">
      <w:pPr>
        <w:pStyle w:val="enumlev1"/>
        <w:widowControl w:val="0"/>
        <w:rPr>
          <w:lang w:val="en-US"/>
        </w:rPr>
      </w:pPr>
      <w:r>
        <w:rPr>
          <w:lang w:val="en-US"/>
        </w:rPr>
        <w:t>b)</w:t>
      </w:r>
      <w:r>
        <w:rPr>
          <w:lang w:val="en-US"/>
        </w:rPr>
        <w:tab/>
        <w:t>via XNI</w:t>
      </w:r>
      <w:r>
        <w:rPr>
          <w:sz w:val="16"/>
          <w:lang w:val="en-US"/>
        </w:rPr>
        <w:t>CP3</w:t>
      </w:r>
      <w:r>
        <w:rPr>
          <w:lang w:val="en-US"/>
        </w:rPr>
        <w:t>, SNI</w:t>
      </w:r>
      <w:r>
        <w:rPr>
          <w:sz w:val="16"/>
          <w:lang w:val="en-US"/>
        </w:rPr>
        <w:t>C3</w:t>
      </w:r>
      <w:r>
        <w:rPr>
          <w:lang w:val="en-US"/>
        </w:rPr>
        <w:t>, SNI</w:t>
      </w:r>
      <w:r>
        <w:rPr>
          <w:sz w:val="16"/>
          <w:lang w:val="en-US"/>
        </w:rPr>
        <w:t>C3</w:t>
      </w:r>
      <w:r>
        <w:rPr>
          <w:lang w:val="en-US"/>
        </w:rPr>
        <w:t xml:space="preserve"> and SNI</w:t>
      </w:r>
      <w:r>
        <w:rPr>
          <w:sz w:val="16"/>
          <w:lang w:val="en-US"/>
        </w:rPr>
        <w:t xml:space="preserve">S1 </w:t>
      </w:r>
      <w:r>
        <w:rPr>
          <w:lang w:val="en-US"/>
        </w:rPr>
        <w:t>to the video server, or</w:t>
      </w:r>
    </w:p>
    <w:p w:rsidR="003A062F" w:rsidRDefault="003A062F">
      <w:pPr>
        <w:pStyle w:val="enumlev1"/>
        <w:widowControl w:val="0"/>
        <w:rPr>
          <w:lang w:val="en-US"/>
        </w:rPr>
      </w:pPr>
      <w:r>
        <w:rPr>
          <w:lang w:val="en-US"/>
        </w:rPr>
        <w:t>c)</w:t>
      </w:r>
      <w:r>
        <w:rPr>
          <w:lang w:val="en-US"/>
        </w:rPr>
        <w:tab/>
        <w:t>via XNI</w:t>
      </w:r>
      <w:r>
        <w:rPr>
          <w:sz w:val="16"/>
          <w:lang w:val="en-US"/>
        </w:rPr>
        <w:t>CP3</w:t>
      </w:r>
      <w:r>
        <w:rPr>
          <w:lang w:val="en-US"/>
        </w:rPr>
        <w:t>, SNI</w:t>
      </w:r>
      <w:r>
        <w:rPr>
          <w:sz w:val="16"/>
          <w:lang w:val="en-US"/>
        </w:rPr>
        <w:t xml:space="preserve">C3 </w:t>
      </w:r>
      <w:r>
        <w:rPr>
          <w:lang w:val="en-US"/>
        </w:rPr>
        <w:t>and the core network to the video server.</w:t>
      </w:r>
    </w:p>
    <w:p w:rsidR="003A062F" w:rsidRDefault="003A062F">
      <w:pPr>
        <w:pStyle w:val="Heading1"/>
        <w:keepNext w:val="0"/>
        <w:keepLines w:val="0"/>
        <w:widowControl w:val="0"/>
        <w:rPr>
          <w:lang w:val="en-US"/>
        </w:rPr>
      </w:pPr>
    </w:p>
    <w:p w:rsidR="003A062F" w:rsidRDefault="003A062F">
      <w:pPr>
        <w:pStyle w:val="Heading2"/>
        <w:keepNext w:val="0"/>
        <w:keepLines w:val="0"/>
        <w:widowControl w:val="0"/>
        <w:rPr>
          <w:lang w:val="es-ES"/>
        </w:rPr>
      </w:pPr>
      <w:r w:rsidRPr="009D0CD2">
        <w:rPr>
          <w:lang w:val="en-US"/>
        </w:rPr>
        <w:br w:type="page"/>
      </w:r>
      <w:bookmarkStart w:id="141" w:name="_Toc479830608"/>
      <w:bookmarkStart w:id="142" w:name="_Toc480262090"/>
      <w:bookmarkStart w:id="143" w:name="_Toc482087565"/>
      <w:bookmarkStart w:id="144" w:name="_Toc528396626"/>
      <w:bookmarkStart w:id="145" w:name="_Toc361761752"/>
      <w:r>
        <w:rPr>
          <w:lang w:val="es-ES"/>
        </w:rPr>
        <w:lastRenderedPageBreak/>
        <w:t>A1.9</w:t>
      </w:r>
      <w:r>
        <w:rPr>
          <w:lang w:val="es-ES"/>
        </w:rPr>
        <w:tab/>
        <w:t>Scenario 4 - Fibre Access</w:t>
      </w:r>
      <w:bookmarkEnd w:id="141"/>
      <w:bookmarkEnd w:id="142"/>
      <w:bookmarkEnd w:id="143"/>
      <w:bookmarkEnd w:id="144"/>
      <w:bookmarkEnd w:id="145"/>
      <w:r>
        <w:rPr>
          <w:lang w:val="es-ES"/>
        </w:rPr>
        <w:t xml:space="preserve"> </w:t>
      </w:r>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spacing w:before="0"/>
              <w:rPr>
                <w:sz w:val="21"/>
                <w:lang w:val="en-US"/>
              </w:rPr>
            </w:pPr>
            <w:r>
              <w:rPr>
                <w:lang w:val="en-US"/>
              </w:rPr>
              <w:t>Logical representation:</w:t>
            </w:r>
          </w:p>
        </w:tc>
        <w:tc>
          <w:tcPr>
            <w:tcW w:w="4860" w:type="dxa"/>
          </w:tcPr>
          <w:p w:rsidR="003A062F" w:rsidRDefault="003A062F">
            <w:pPr>
              <w:pStyle w:val="Standard1"/>
              <w:spacing w:before="0"/>
              <w:rPr>
                <w:lang w:val="en-US"/>
              </w:rPr>
            </w:pPr>
          </w:p>
        </w:tc>
      </w:tr>
      <w:tr w:rsidR="003A062F">
        <w:trPr>
          <w:cantSplit/>
        </w:trPr>
        <w:tc>
          <w:tcPr>
            <w:tcW w:w="4860" w:type="dxa"/>
          </w:tcPr>
          <w:p w:rsidR="003A062F" w:rsidRDefault="006F3F94">
            <w:pPr>
              <w:pStyle w:val="Standard1"/>
              <w:rPr>
                <w:lang w:val="en-US"/>
              </w:rPr>
            </w:pPr>
            <w:r>
              <w:rPr>
                <w:noProof/>
                <w:sz w:val="20"/>
                <w:lang w:val="en-GB" w:eastAsia="zh-CN"/>
              </w:rPr>
              <w:drawing>
                <wp:inline distT="0" distB="0" distL="0" distR="0">
                  <wp:extent cx="2639695" cy="194945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639695" cy="1949450"/>
                          </a:xfrm>
                          <a:prstGeom prst="rect">
                            <a:avLst/>
                          </a:prstGeom>
                          <a:noFill/>
                          <a:ln>
                            <a:noFill/>
                          </a:ln>
                        </pic:spPr>
                      </pic:pic>
                    </a:graphicData>
                  </a:graphic>
                </wp:inline>
              </w:drawing>
            </w:r>
          </w:p>
          <w:p w:rsidR="003A062F" w:rsidRDefault="003A062F">
            <w:pPr>
              <w:pStyle w:val="Standard1"/>
              <w:rPr>
                <w:lang w:val="en-US"/>
              </w:rPr>
            </w:pPr>
          </w:p>
        </w:tc>
        <w:tc>
          <w:tcPr>
            <w:tcW w:w="4860" w:type="dxa"/>
          </w:tcPr>
          <w:p w:rsidR="003A062F" w:rsidRDefault="003A062F">
            <w:pPr>
              <w:pStyle w:val="TableText"/>
              <w:widowControl w:val="0"/>
              <w:rPr>
                <w:lang w:val="en-US"/>
              </w:rPr>
            </w:pPr>
            <w:r>
              <w:rPr>
                <w:b/>
                <w:lang w:val="en-US"/>
              </w:rPr>
              <w:t>Components</w:t>
            </w:r>
          </w:p>
          <w:p w:rsidR="003A062F" w:rsidRDefault="003A062F">
            <w:pPr>
              <w:pStyle w:val="TableText"/>
              <w:widowControl w:val="0"/>
              <w:rPr>
                <w:lang w:val="en-US"/>
              </w:rPr>
            </w:pPr>
            <w:r>
              <w:rPr>
                <w:lang w:val="en-US"/>
              </w:rPr>
              <w:t>•</w:t>
            </w:r>
            <w:r>
              <w:rPr>
                <w:lang w:val="en-US"/>
              </w:rPr>
              <w:tab/>
              <w:t>Service Function: Video Server, IP Router</w:t>
            </w:r>
          </w:p>
          <w:p w:rsidR="003A062F" w:rsidRDefault="003A062F">
            <w:pPr>
              <w:pStyle w:val="TableText"/>
              <w:widowControl w:val="0"/>
              <w:rPr>
                <w:lang w:val="en-US"/>
              </w:rPr>
            </w:pPr>
            <w:r>
              <w:rPr>
                <w:lang w:val="en-US"/>
              </w:rPr>
              <w:t>•</w:t>
            </w:r>
            <w:r>
              <w:rPr>
                <w:lang w:val="en-US"/>
              </w:rPr>
              <w:tab/>
              <w:t>Core network: B-ISDN</w:t>
            </w:r>
          </w:p>
          <w:p w:rsidR="003A062F" w:rsidRDefault="003A062F">
            <w:pPr>
              <w:pStyle w:val="TableText"/>
              <w:widowControl w:val="0"/>
              <w:rPr>
                <w:lang w:val="en-US"/>
              </w:rPr>
            </w:pPr>
            <w:r>
              <w:rPr>
                <w:lang w:val="en-US"/>
              </w:rPr>
              <w:t>•</w:t>
            </w:r>
            <w:r>
              <w:rPr>
                <w:lang w:val="en-US"/>
              </w:rPr>
              <w:tab/>
              <w:t>Access Network: FTTH, FTTC</w:t>
            </w:r>
          </w:p>
          <w:p w:rsidR="003A062F" w:rsidRDefault="003A062F">
            <w:pPr>
              <w:pStyle w:val="TableText"/>
              <w:widowControl w:val="0"/>
              <w:rPr>
                <w:lang w:val="en-US"/>
              </w:rPr>
            </w:pPr>
            <w:r>
              <w:rPr>
                <w:lang w:val="en-US"/>
              </w:rPr>
              <w:t>•</w:t>
            </w:r>
            <w:r>
              <w:rPr>
                <w:lang w:val="en-US"/>
              </w:rPr>
              <w:tab/>
              <w:t>CPN: TV, PC, Tel Terminal</w:t>
            </w:r>
            <w:r>
              <w:rPr>
                <w:lang w:val="en-US"/>
              </w:rPr>
              <w:br/>
            </w:r>
            <w:r>
              <w:rPr>
                <w:lang w:val="en-US"/>
              </w:rPr>
              <w:tab/>
              <w:t>Access Unit for FTTH, FTTC</w:t>
            </w:r>
          </w:p>
          <w:p w:rsidR="003A062F" w:rsidRDefault="003A062F">
            <w:pPr>
              <w:pStyle w:val="TableText"/>
              <w:widowControl w:val="0"/>
              <w:rPr>
                <w:lang w:val="en-US"/>
              </w:rPr>
            </w:pPr>
          </w:p>
        </w:tc>
      </w:tr>
      <w:tr w:rsidR="003A062F">
        <w:trPr>
          <w:cantSplit/>
        </w:trPr>
        <w:tc>
          <w:tcPr>
            <w:tcW w:w="9720" w:type="dxa"/>
            <w:gridSpan w:val="2"/>
          </w:tcPr>
          <w:p w:rsidR="003A062F" w:rsidRDefault="003A062F">
            <w:pPr>
              <w:pStyle w:val="Standard1"/>
              <w:spacing w:before="0"/>
              <w:rPr>
                <w:sz w:val="21"/>
                <w:lang w:val="en-US"/>
              </w:rPr>
            </w:pPr>
            <w:r>
              <w:rPr>
                <w:lang w:val="en-US"/>
              </w:rPr>
              <w:t xml:space="preserve">Physical representation </w:t>
            </w:r>
          </w:p>
        </w:tc>
      </w:tr>
      <w:tr w:rsidR="003A062F">
        <w:trPr>
          <w:cantSplit/>
        </w:trPr>
        <w:tc>
          <w:tcPr>
            <w:tcW w:w="9720" w:type="dxa"/>
            <w:gridSpan w:val="2"/>
          </w:tcPr>
          <w:p w:rsidR="003A062F" w:rsidRDefault="006F3F94">
            <w:pPr>
              <w:pStyle w:val="Standard1"/>
              <w:spacing w:before="0"/>
              <w:rPr>
                <w:sz w:val="21"/>
                <w:lang w:val="en-US"/>
              </w:rPr>
            </w:pPr>
            <w:r>
              <w:rPr>
                <w:noProof/>
                <w:sz w:val="20"/>
                <w:lang w:val="en-GB" w:eastAsia="zh-CN"/>
              </w:rPr>
              <w:drawing>
                <wp:inline distT="0" distB="0" distL="0" distR="0">
                  <wp:extent cx="4080510" cy="559879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080510" cy="5598795"/>
                          </a:xfrm>
                          <a:prstGeom prst="rect">
                            <a:avLst/>
                          </a:prstGeom>
                          <a:noFill/>
                          <a:ln>
                            <a:noFill/>
                          </a:ln>
                        </pic:spPr>
                      </pic:pic>
                    </a:graphicData>
                  </a:graphic>
                </wp:inline>
              </w:drawing>
            </w:r>
          </w:p>
        </w:tc>
      </w:tr>
    </w:tbl>
    <w:p w:rsidR="003A062F" w:rsidRDefault="003A062F">
      <w:pPr>
        <w:pStyle w:val="Figure0"/>
        <w:keepNext w:val="0"/>
        <w:widowControl w:val="0"/>
        <w:spacing w:before="80" w:after="0"/>
        <w:rPr>
          <w:lang w:val="en-US"/>
        </w:rPr>
      </w:pPr>
      <w:r>
        <w:rPr>
          <w:lang w:val="en-US"/>
        </w:rPr>
        <w:t>Figure 4 - Fibre Access Scenario</w:t>
      </w:r>
    </w:p>
    <w:p w:rsidR="003A062F" w:rsidRDefault="003A062F">
      <w:pPr>
        <w:pStyle w:val="heading0"/>
        <w:keepNext w:val="0"/>
        <w:keepLines w:val="0"/>
        <w:widowControl w:val="0"/>
        <w:rPr>
          <w:rFonts w:ascii="Times New Roman"/>
          <w:lang w:val="en-US"/>
        </w:rPr>
      </w:pPr>
      <w:r>
        <w:rPr>
          <w:rFonts w:ascii="Times New Roman"/>
          <w:lang w:val="en-US"/>
        </w:rPr>
        <w:lastRenderedPageBreak/>
        <w:t>Flow information for Figure 4</w:t>
      </w:r>
    </w:p>
    <w:p w:rsidR="003A062F" w:rsidRDefault="003A062F">
      <w:pPr>
        <w:pStyle w:val="Standard1"/>
        <w:rPr>
          <w:lang w:val="en-US"/>
        </w:rPr>
      </w:pPr>
      <w:r>
        <w:rPr>
          <w:lang w:val="en-US"/>
        </w:rPr>
        <w:t>Video services can be delivered to the customer's premise:</w:t>
      </w:r>
    </w:p>
    <w:p w:rsidR="003A062F" w:rsidRDefault="003A062F">
      <w:pPr>
        <w:pStyle w:val="enumlev1"/>
        <w:widowControl w:val="0"/>
        <w:rPr>
          <w:lang w:val="en-US"/>
        </w:rPr>
      </w:pPr>
      <w:r>
        <w:rPr>
          <w:lang w:val="en-US"/>
        </w:rPr>
        <w:t>a)</w:t>
      </w:r>
      <w:r>
        <w:rPr>
          <w:lang w:val="en-US"/>
        </w:rPr>
        <w:tab/>
        <w:t>from A</w:t>
      </w:r>
      <w:r>
        <w:rPr>
          <w:sz w:val="16"/>
          <w:lang w:val="en-US"/>
        </w:rPr>
        <w:t>VIDEO</w:t>
      </w:r>
      <w:r>
        <w:rPr>
          <w:lang w:val="en-US"/>
        </w:rPr>
        <w:t xml:space="preserve"> via SNI</w:t>
      </w:r>
      <w:r>
        <w:rPr>
          <w:sz w:val="16"/>
          <w:lang w:val="en-US"/>
        </w:rPr>
        <w:t>C5</w:t>
      </w:r>
      <w:r>
        <w:rPr>
          <w:lang w:val="en-US"/>
        </w:rPr>
        <w:t xml:space="preserve"> and XNI</w:t>
      </w:r>
      <w:r>
        <w:rPr>
          <w:sz w:val="16"/>
          <w:lang w:val="en-US"/>
        </w:rPr>
        <w:t>OP1</w:t>
      </w:r>
      <w:r>
        <w:rPr>
          <w:lang w:val="en-US"/>
        </w:rPr>
        <w:t>, or</w:t>
      </w:r>
    </w:p>
    <w:p w:rsidR="003A062F" w:rsidRDefault="003A062F">
      <w:pPr>
        <w:pStyle w:val="enumlev1"/>
        <w:widowControl w:val="0"/>
        <w:ind w:left="0" w:firstLine="0"/>
        <w:rPr>
          <w:lang w:val="en-US"/>
        </w:rPr>
      </w:pPr>
      <w:r>
        <w:rPr>
          <w:lang w:val="en-US"/>
        </w:rPr>
        <w:t>b)</w:t>
      </w:r>
      <w:r>
        <w:rPr>
          <w:lang w:val="en-US"/>
        </w:rPr>
        <w:tab/>
        <w:t>from A</w:t>
      </w:r>
      <w:r>
        <w:rPr>
          <w:sz w:val="16"/>
          <w:lang w:val="en-US"/>
        </w:rPr>
        <w:t>VIDEO</w:t>
      </w:r>
      <w:r>
        <w:rPr>
          <w:lang w:val="en-US"/>
        </w:rPr>
        <w:t xml:space="preserve"> via SNI</w:t>
      </w:r>
      <w:r>
        <w:rPr>
          <w:sz w:val="16"/>
          <w:lang w:val="en-US"/>
        </w:rPr>
        <w:t>C6</w:t>
      </w:r>
      <w:r>
        <w:rPr>
          <w:lang w:val="en-US"/>
        </w:rPr>
        <w:t xml:space="preserve"> and XNI</w:t>
      </w:r>
      <w:r>
        <w:rPr>
          <w:sz w:val="16"/>
          <w:lang w:val="en-US"/>
        </w:rPr>
        <w:t>CP3/4</w:t>
      </w:r>
      <w:r>
        <w:rPr>
          <w:lang w:val="en-US"/>
        </w:rPr>
        <w:t>.</w:t>
      </w:r>
    </w:p>
    <w:p w:rsidR="003A062F" w:rsidRDefault="003A062F">
      <w:pPr>
        <w:pStyle w:val="Standard1"/>
        <w:rPr>
          <w:lang w:val="en-US"/>
        </w:rPr>
      </w:pPr>
      <w:r>
        <w:rPr>
          <w:lang w:val="en-US"/>
        </w:rPr>
        <w:t>Control information for video services may be exchanged:</w:t>
      </w:r>
    </w:p>
    <w:p w:rsidR="003A062F" w:rsidRDefault="003A062F">
      <w:pPr>
        <w:pStyle w:val="enumlev1"/>
        <w:widowControl w:val="0"/>
        <w:rPr>
          <w:lang w:val="en-US"/>
        </w:rPr>
      </w:pPr>
      <w:r>
        <w:rPr>
          <w:lang w:val="en-US"/>
        </w:rPr>
        <w:t>a)</w:t>
      </w:r>
      <w:r>
        <w:rPr>
          <w:lang w:val="en-US"/>
        </w:rPr>
        <w:tab/>
        <w:t>via XNI</w:t>
      </w:r>
      <w:r>
        <w:rPr>
          <w:sz w:val="16"/>
          <w:lang w:val="en-US"/>
        </w:rPr>
        <w:t>OA1</w:t>
      </w:r>
      <w:r>
        <w:rPr>
          <w:lang w:val="en-US"/>
        </w:rPr>
        <w:t>, SNI</w:t>
      </w:r>
      <w:r>
        <w:rPr>
          <w:sz w:val="16"/>
          <w:lang w:val="en-US"/>
        </w:rPr>
        <w:t>C5</w:t>
      </w:r>
      <w:r>
        <w:rPr>
          <w:lang w:val="en-US"/>
        </w:rPr>
        <w:t xml:space="preserve"> and the core network to the video server;</w:t>
      </w:r>
    </w:p>
    <w:p w:rsidR="003A062F" w:rsidRDefault="003A062F">
      <w:pPr>
        <w:pStyle w:val="enumlev1"/>
        <w:widowControl w:val="0"/>
        <w:numPr>
          <w:ilvl w:val="0"/>
          <w:numId w:val="8"/>
        </w:numPr>
        <w:rPr>
          <w:lang w:val="en-US"/>
        </w:rPr>
      </w:pPr>
      <w:r>
        <w:rPr>
          <w:lang w:val="en-US"/>
        </w:rPr>
        <w:t>via XNI</w:t>
      </w:r>
      <w:r>
        <w:rPr>
          <w:sz w:val="16"/>
          <w:lang w:val="en-US"/>
        </w:rPr>
        <w:t>CP3/4</w:t>
      </w:r>
      <w:r>
        <w:rPr>
          <w:lang w:val="en-US"/>
        </w:rPr>
        <w:t>, SNI</w:t>
      </w:r>
      <w:r>
        <w:rPr>
          <w:sz w:val="16"/>
          <w:lang w:val="en-US"/>
        </w:rPr>
        <w:t>C6</w:t>
      </w:r>
      <w:r>
        <w:rPr>
          <w:lang w:val="en-US"/>
        </w:rPr>
        <w:t xml:space="preserve"> and the core network to the video server.</w:t>
      </w:r>
    </w:p>
    <w:p w:rsidR="003A062F" w:rsidRDefault="003A062F" w:rsidP="00546FF5">
      <w:pPr>
        <w:pStyle w:val="Heading2"/>
        <w:keepNext w:val="0"/>
        <w:keepLines w:val="0"/>
        <w:widowControl w:val="0"/>
        <w:rPr>
          <w:lang w:val="en-US"/>
        </w:rPr>
      </w:pPr>
      <w:r>
        <w:rPr>
          <w:lang w:val="en-US"/>
        </w:rPr>
        <w:br w:type="page"/>
      </w:r>
      <w:bookmarkStart w:id="146" w:name="_Toc479830609"/>
      <w:bookmarkStart w:id="147" w:name="_Toc480262091"/>
      <w:bookmarkStart w:id="148" w:name="_Toc482087566"/>
      <w:bookmarkStart w:id="149" w:name="_Toc528396627"/>
      <w:bookmarkStart w:id="150" w:name="_Toc361761753"/>
      <w:r>
        <w:rPr>
          <w:lang w:val="en-US"/>
        </w:rPr>
        <w:lastRenderedPageBreak/>
        <w:t>A1.10</w:t>
      </w:r>
      <w:r>
        <w:rPr>
          <w:lang w:val="en-US"/>
        </w:rPr>
        <w:tab/>
        <w:t xml:space="preserve">Scenario 5 - </w:t>
      </w:r>
      <w:r w:rsidR="00546FF5" w:rsidRPr="00546FF5">
        <w:rPr>
          <w:lang w:val="en-US"/>
        </w:rPr>
        <w:t>Wireless Access</w:t>
      </w:r>
      <w:bookmarkEnd w:id="146"/>
      <w:bookmarkEnd w:id="147"/>
      <w:bookmarkEnd w:id="148"/>
      <w:bookmarkEnd w:id="149"/>
      <w:bookmarkEnd w:id="150"/>
    </w:p>
    <w:p w:rsidR="000B110A" w:rsidRPr="000E6FB3" w:rsidRDefault="006F3F94">
      <w:pPr>
        <w:pStyle w:val="Heading3"/>
        <w:keepNext w:val="0"/>
        <w:keepLines w:val="0"/>
        <w:widowControl w:val="0"/>
        <w:rPr>
          <w:lang w:val="en-US"/>
        </w:rPr>
      </w:pPr>
      <w:bookmarkStart w:id="151" w:name="_Toc361761754"/>
      <w:bookmarkStart w:id="152" w:name="_Toc479830610"/>
      <w:bookmarkStart w:id="153" w:name="_Toc480262092"/>
      <w:bookmarkStart w:id="154" w:name="_Toc482087567"/>
      <w:bookmarkStart w:id="155" w:name="_Toc528396628"/>
      <w:r w:rsidRPr="000E6FB3">
        <w:rPr>
          <w:noProof/>
          <w:lang w:eastAsia="zh-CN"/>
        </w:rPr>
        <w:drawing>
          <wp:inline distT="0" distB="0" distL="0" distR="0">
            <wp:extent cx="6116320" cy="3631565"/>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116320" cy="3631565"/>
                    </a:xfrm>
                    <a:prstGeom prst="rect">
                      <a:avLst/>
                    </a:prstGeom>
                    <a:noFill/>
                    <a:ln>
                      <a:noFill/>
                    </a:ln>
                  </pic:spPr>
                </pic:pic>
              </a:graphicData>
            </a:graphic>
          </wp:inline>
        </w:drawing>
      </w:r>
      <w:bookmarkEnd w:id="151"/>
    </w:p>
    <w:p w:rsidR="000E6FB3" w:rsidRDefault="000E6FB3" w:rsidP="000E6FB3">
      <w:pPr>
        <w:pStyle w:val="Figure0"/>
        <w:keepNext w:val="0"/>
        <w:widowControl w:val="0"/>
        <w:spacing w:before="120"/>
        <w:rPr>
          <w:lang w:val="en-US"/>
        </w:rPr>
      </w:pPr>
      <w:r>
        <w:rPr>
          <w:lang w:val="en-US"/>
        </w:rPr>
        <w:t>FigURE 5</w:t>
      </w:r>
      <w:r>
        <w:rPr>
          <w:caps w:val="0"/>
          <w:lang w:val="en-US"/>
        </w:rPr>
        <w:t>a</w:t>
      </w:r>
    </w:p>
    <w:p w:rsidR="000E6FB3" w:rsidRDefault="000E6FB3" w:rsidP="000E6FB3">
      <w:pPr>
        <w:pStyle w:val="FigureTitle"/>
        <w:keepLines w:val="0"/>
        <w:widowControl w:val="0"/>
        <w:spacing w:after="160"/>
        <w:rPr>
          <w:lang w:val="en-US"/>
        </w:rPr>
      </w:pPr>
      <w:r>
        <w:rPr>
          <w:lang w:val="en-US"/>
        </w:rPr>
        <w:t>Wireless access networks overview</w:t>
      </w:r>
    </w:p>
    <w:p w:rsidR="000E6FB3" w:rsidRPr="00A869C6" w:rsidRDefault="008B444B" w:rsidP="008C7241">
      <w:pPr>
        <w:pStyle w:val="Standard1"/>
        <w:spacing w:after="120"/>
        <w:rPr>
          <w:lang w:val="en-US"/>
        </w:rPr>
      </w:pPr>
      <w:r>
        <w:rPr>
          <w:lang w:val="en-US"/>
        </w:rPr>
        <w:t xml:space="preserve">Figure 5a was contributed as </w:t>
      </w:r>
      <w:r w:rsidRPr="008B444B">
        <w:rPr>
          <w:lang w:val="en-US"/>
        </w:rPr>
        <w:t>Figure 4 from Rec. ITU-R M.1645</w:t>
      </w:r>
      <w:r>
        <w:rPr>
          <w:lang w:val="en-US"/>
        </w:rPr>
        <w:t xml:space="preserve"> demonstrating a </w:t>
      </w:r>
      <w:r w:rsidR="000E6FB3" w:rsidRPr="00A869C6">
        <w:rPr>
          <w:lang w:val="en-US"/>
        </w:rPr>
        <w:t xml:space="preserve">variety of wireless </w:t>
      </w:r>
      <w:r w:rsidRPr="00A869C6">
        <w:rPr>
          <w:lang w:val="en-US"/>
        </w:rPr>
        <w:t>access</w:t>
      </w:r>
      <w:r w:rsidR="000E6FB3" w:rsidRPr="00A869C6">
        <w:rPr>
          <w:lang w:val="en-US"/>
        </w:rPr>
        <w:t xml:space="preserve"> technologies are show tom demonstrate the role of wireless technology in access network, both in relationship to the core </w:t>
      </w:r>
      <w:r w:rsidR="00DB5483" w:rsidRPr="00A869C6">
        <w:rPr>
          <w:lang w:val="en-US"/>
        </w:rPr>
        <w:t>network</w:t>
      </w:r>
      <w:r w:rsidR="000E6FB3" w:rsidRPr="00A869C6">
        <w:rPr>
          <w:lang w:val="en-US"/>
        </w:rPr>
        <w:t xml:space="preserve"> and other access technologies.</w:t>
      </w:r>
    </w:p>
    <w:p w:rsidR="003A062F" w:rsidRDefault="003A062F">
      <w:pPr>
        <w:pStyle w:val="Heading3"/>
        <w:keepNext w:val="0"/>
        <w:keepLines w:val="0"/>
        <w:widowControl w:val="0"/>
        <w:rPr>
          <w:lang w:val="en-US"/>
        </w:rPr>
      </w:pPr>
      <w:bookmarkStart w:id="156" w:name="_Toc361761755"/>
      <w:r>
        <w:rPr>
          <w:lang w:val="en-US"/>
        </w:rPr>
        <w:t>A1.10.1</w:t>
      </w:r>
      <w:r>
        <w:rPr>
          <w:lang w:val="en-US"/>
        </w:rPr>
        <w:tab/>
      </w:r>
      <w:r w:rsidR="00951166">
        <w:rPr>
          <w:lang w:val="en-US"/>
        </w:rPr>
        <w:tab/>
      </w:r>
      <w:r>
        <w:rPr>
          <w:lang w:val="en-US"/>
        </w:rPr>
        <w:t>Short-term provision of radio services</w:t>
      </w:r>
      <w:bookmarkEnd w:id="152"/>
      <w:bookmarkEnd w:id="153"/>
      <w:bookmarkEnd w:id="154"/>
      <w:bookmarkEnd w:id="155"/>
      <w:bookmarkEnd w:id="156"/>
    </w:p>
    <w:tbl>
      <w:tblPr>
        <w:tblW w:w="0" w:type="auto"/>
        <w:tblLayout w:type="fixed"/>
        <w:tblLook w:val="0000" w:firstRow="0" w:lastRow="0" w:firstColumn="0" w:lastColumn="0" w:noHBand="0" w:noVBand="0"/>
      </w:tblPr>
      <w:tblGrid>
        <w:gridCol w:w="4860"/>
        <w:gridCol w:w="4860"/>
        <w:gridCol w:w="288"/>
      </w:tblGrid>
      <w:tr w:rsidR="003A062F">
        <w:trPr>
          <w:gridAfter w:val="1"/>
          <w:wAfter w:w="288" w:type="dxa"/>
          <w:cantSplit/>
        </w:trPr>
        <w:tc>
          <w:tcPr>
            <w:tcW w:w="4860" w:type="dxa"/>
          </w:tcPr>
          <w:p w:rsidR="003A062F" w:rsidRDefault="003A062F">
            <w:pPr>
              <w:pStyle w:val="Standard1"/>
              <w:rPr>
                <w:sz w:val="21"/>
                <w:lang w:val="en-US"/>
              </w:rPr>
            </w:pPr>
            <w:r>
              <w:rPr>
                <w:lang w:val="en-US"/>
              </w:rPr>
              <w:t>Logical representation:</w:t>
            </w:r>
          </w:p>
        </w:tc>
        <w:tc>
          <w:tcPr>
            <w:tcW w:w="4860" w:type="dxa"/>
          </w:tcPr>
          <w:p w:rsidR="003A062F" w:rsidRDefault="003A062F">
            <w:pPr>
              <w:pStyle w:val="Standard1"/>
              <w:rPr>
                <w:lang w:val="en-US"/>
              </w:rPr>
            </w:pPr>
          </w:p>
        </w:tc>
      </w:tr>
      <w:tr w:rsidR="003A062F">
        <w:trPr>
          <w:gridAfter w:val="1"/>
          <w:wAfter w:w="288" w:type="dxa"/>
          <w:cantSplit/>
        </w:trPr>
        <w:tc>
          <w:tcPr>
            <w:tcW w:w="4860" w:type="dxa"/>
          </w:tcPr>
          <w:p w:rsidR="003A062F" w:rsidRDefault="006F3F94">
            <w:pPr>
              <w:pStyle w:val="Standard1"/>
              <w:rPr>
                <w:lang w:val="en-US"/>
              </w:rPr>
            </w:pPr>
            <w:r>
              <w:rPr>
                <w:noProof/>
                <w:sz w:val="20"/>
                <w:lang w:val="en-GB" w:eastAsia="zh-CN"/>
              </w:rPr>
              <w:drawing>
                <wp:inline distT="0" distB="0" distL="0" distR="0">
                  <wp:extent cx="2846705" cy="20961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46705" cy="2096135"/>
                          </a:xfrm>
                          <a:prstGeom prst="rect">
                            <a:avLst/>
                          </a:prstGeom>
                          <a:noFill/>
                          <a:ln>
                            <a:noFill/>
                          </a:ln>
                        </pic:spPr>
                      </pic:pic>
                    </a:graphicData>
                  </a:graphic>
                </wp:inline>
              </w:drawing>
            </w:r>
          </w:p>
        </w:tc>
        <w:tc>
          <w:tcPr>
            <w:tcW w:w="4860" w:type="dxa"/>
          </w:tcPr>
          <w:p w:rsidR="003A062F" w:rsidRDefault="003A062F">
            <w:pPr>
              <w:pStyle w:val="TableText"/>
              <w:widowControl w:val="0"/>
              <w:rPr>
                <w:lang w:val="en-US"/>
              </w:rPr>
            </w:pPr>
            <w:r>
              <w:rPr>
                <w:b/>
                <w:lang w:val="en-US"/>
              </w:rPr>
              <w:t>Components</w:t>
            </w:r>
          </w:p>
          <w:p w:rsidR="003A062F" w:rsidRDefault="003A062F">
            <w:pPr>
              <w:pStyle w:val="TableText"/>
              <w:widowControl w:val="0"/>
              <w:rPr>
                <w:lang w:val="en-US"/>
              </w:rPr>
            </w:pPr>
            <w:r>
              <w:rPr>
                <w:lang w:val="en-US"/>
              </w:rPr>
              <w:t>•</w:t>
            </w:r>
            <w:r>
              <w:rPr>
                <w:lang w:val="en-US"/>
              </w:rPr>
              <w:tab/>
              <w:t>Service Function: Video Services</w:t>
            </w:r>
          </w:p>
          <w:p w:rsidR="003A062F" w:rsidRDefault="003A062F">
            <w:pPr>
              <w:pStyle w:val="TableText"/>
              <w:widowControl w:val="0"/>
              <w:rPr>
                <w:lang w:val="en-US"/>
              </w:rPr>
            </w:pPr>
            <w:r>
              <w:rPr>
                <w:lang w:val="en-US"/>
              </w:rPr>
              <w:t>•</w:t>
            </w:r>
            <w:r>
              <w:rPr>
                <w:lang w:val="en-US"/>
              </w:rPr>
              <w:tab/>
              <w:t>Core network: N-ISDN</w:t>
            </w:r>
          </w:p>
          <w:p w:rsidR="003A062F" w:rsidRDefault="003A062F">
            <w:pPr>
              <w:pStyle w:val="TableText"/>
              <w:widowControl w:val="0"/>
              <w:ind w:left="284" w:hanging="284"/>
              <w:rPr>
                <w:lang w:val="en-US"/>
              </w:rPr>
            </w:pPr>
            <w:r>
              <w:rPr>
                <w:lang w:val="en-US"/>
              </w:rPr>
              <w:t>•</w:t>
            </w:r>
            <w:r>
              <w:rPr>
                <w:lang w:val="en-US"/>
              </w:rPr>
              <w:tab/>
              <w:t>Access Network: Cable Distribution Network, Wireless Network</w:t>
            </w:r>
          </w:p>
          <w:p w:rsidR="003A062F" w:rsidRDefault="003A062F">
            <w:pPr>
              <w:pStyle w:val="TableText"/>
              <w:widowControl w:val="0"/>
              <w:rPr>
                <w:lang w:val="en-US"/>
              </w:rPr>
            </w:pPr>
            <w:r>
              <w:rPr>
                <w:lang w:val="en-US"/>
              </w:rPr>
              <w:t>•</w:t>
            </w:r>
            <w:r>
              <w:rPr>
                <w:lang w:val="en-US"/>
              </w:rPr>
              <w:tab/>
              <w:t>CPN: TV, PC, Tel, Wireless Terminal</w:t>
            </w:r>
            <w:r>
              <w:rPr>
                <w:lang w:val="en-US"/>
              </w:rPr>
              <w:br/>
            </w:r>
            <w:r>
              <w:rPr>
                <w:lang w:val="en-US"/>
              </w:rPr>
              <w:tab/>
              <w:t>Access Unit for CATV, N-ISDN</w:t>
            </w:r>
          </w:p>
          <w:p w:rsidR="003A062F" w:rsidRDefault="003A062F">
            <w:pPr>
              <w:pStyle w:val="TableText"/>
              <w:widowControl w:val="0"/>
              <w:rPr>
                <w:lang w:val="en-US"/>
              </w:rPr>
            </w:pPr>
          </w:p>
          <w:p w:rsidR="003A062F" w:rsidRDefault="003A062F">
            <w:pPr>
              <w:pStyle w:val="TableText"/>
              <w:widowControl w:val="0"/>
              <w:ind w:left="284" w:hanging="284"/>
              <w:rPr>
                <w:lang w:val="en-US"/>
              </w:rPr>
            </w:pPr>
            <w:r>
              <w:rPr>
                <w:lang w:val="en-US"/>
              </w:rPr>
              <w:t>–</w:t>
            </w:r>
            <w:r>
              <w:rPr>
                <w:lang w:val="en-US"/>
              </w:rPr>
              <w:tab/>
              <w:t>Access Network for PSTN or ISDN is needed.</w:t>
            </w:r>
          </w:p>
        </w:tc>
      </w:tr>
      <w:tr w:rsidR="003A062F">
        <w:trPr>
          <w:cantSplit/>
        </w:trPr>
        <w:tc>
          <w:tcPr>
            <w:tcW w:w="10008" w:type="dxa"/>
            <w:gridSpan w:val="3"/>
          </w:tcPr>
          <w:p w:rsidR="003A062F" w:rsidRDefault="003A062F">
            <w:pPr>
              <w:pStyle w:val="Standard1"/>
              <w:rPr>
                <w:sz w:val="21"/>
                <w:lang w:val="en-US"/>
              </w:rPr>
            </w:pPr>
            <w:r>
              <w:rPr>
                <w:lang w:val="en-US"/>
              </w:rPr>
              <w:t xml:space="preserve">Physical representation </w:t>
            </w:r>
          </w:p>
        </w:tc>
      </w:tr>
      <w:tr w:rsidR="003A062F">
        <w:trPr>
          <w:cantSplit/>
        </w:trPr>
        <w:tc>
          <w:tcPr>
            <w:tcW w:w="10008" w:type="dxa"/>
            <w:gridSpan w:val="3"/>
          </w:tcPr>
          <w:p w:rsidR="003A062F" w:rsidRDefault="006F3F94">
            <w:pPr>
              <w:pStyle w:val="Standard1"/>
              <w:rPr>
                <w:lang w:val="en-US"/>
              </w:rPr>
            </w:pPr>
            <w:bookmarkStart w:id="157" w:name="_964264761"/>
            <w:bookmarkEnd w:id="157"/>
            <w:r>
              <w:rPr>
                <w:noProof/>
                <w:sz w:val="20"/>
                <w:lang w:val="en-GB" w:eastAsia="zh-CN"/>
              </w:rPr>
              <w:lastRenderedPageBreak/>
              <w:drawing>
                <wp:inline distT="0" distB="0" distL="0" distR="0">
                  <wp:extent cx="4718685" cy="3924935"/>
                  <wp:effectExtent l="0" t="0" r="571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718685" cy="3924935"/>
                          </a:xfrm>
                          <a:prstGeom prst="rect">
                            <a:avLst/>
                          </a:prstGeom>
                          <a:noFill/>
                          <a:ln>
                            <a:noFill/>
                          </a:ln>
                        </pic:spPr>
                      </pic:pic>
                    </a:graphicData>
                  </a:graphic>
                </wp:inline>
              </w:drawing>
            </w:r>
          </w:p>
        </w:tc>
      </w:tr>
    </w:tbl>
    <w:p w:rsidR="003A062F" w:rsidRDefault="003A062F" w:rsidP="000E6FB3">
      <w:pPr>
        <w:pStyle w:val="Figure0"/>
        <w:keepNext w:val="0"/>
        <w:widowControl w:val="0"/>
        <w:spacing w:before="120"/>
        <w:rPr>
          <w:lang w:val="en-US"/>
        </w:rPr>
      </w:pPr>
      <w:r>
        <w:rPr>
          <w:lang w:val="en-US"/>
        </w:rPr>
        <w:t xml:space="preserve">FigURE </w:t>
      </w:r>
      <w:r w:rsidR="000E6FB3">
        <w:rPr>
          <w:lang w:val="en-US"/>
        </w:rPr>
        <w:t>5</w:t>
      </w:r>
      <w:r w:rsidR="000E6FB3">
        <w:rPr>
          <w:caps w:val="0"/>
          <w:lang w:val="en-US"/>
        </w:rPr>
        <w:t>b</w:t>
      </w:r>
    </w:p>
    <w:p w:rsidR="003A062F" w:rsidRDefault="003A062F">
      <w:pPr>
        <w:pStyle w:val="FigureTitle"/>
        <w:keepLines w:val="0"/>
        <w:widowControl w:val="0"/>
        <w:spacing w:after="160"/>
        <w:rPr>
          <w:lang w:val="en-US"/>
        </w:rPr>
      </w:pPr>
      <w:r>
        <w:rPr>
          <w:lang w:val="en-US"/>
        </w:rPr>
        <w:t>Short-term provision of radio services</w:t>
      </w:r>
    </w:p>
    <w:p w:rsidR="003A062F" w:rsidRDefault="003A062F">
      <w:pPr>
        <w:pStyle w:val="Standard1"/>
        <w:spacing w:after="120"/>
        <w:rPr>
          <w:lang w:val="en-US"/>
        </w:rPr>
      </w:pPr>
      <w:r>
        <w:rPr>
          <w:lang w:val="en-US"/>
        </w:rPr>
        <w:br w:type="page"/>
      </w:r>
      <w:r>
        <w:rPr>
          <w:lang w:val="en-US"/>
        </w:rPr>
        <w:lastRenderedPageBreak/>
        <w:t>Voice/data are provided to the end user through the access facilities of the local network operator. Those facilities can be either wireless through a public residential base station or wireline (in the latter case it is still possible that the user has a terminal phone if a home wireless equipment e.g. a domestic cordless equipment is attached to the wireline access). Video services are provided through the residential cable network (see "XNI</w:t>
      </w:r>
      <w:r>
        <w:rPr>
          <w:vertAlign w:val="subscript"/>
          <w:lang w:val="en-US"/>
        </w:rPr>
        <w:t>CX1</w:t>
      </w:r>
      <w:r>
        <w:rPr>
          <w:lang w:val="en-US"/>
        </w:rPr>
        <w:t>" reference point).</w:t>
      </w:r>
    </w:p>
    <w:p w:rsidR="003A062F" w:rsidRDefault="003A062F">
      <w:pPr>
        <w:pStyle w:val="Standard1"/>
        <w:rPr>
          <w:lang w:val="en-US"/>
        </w:rPr>
      </w:pPr>
      <w:r>
        <w:rPr>
          <w:lang w:val="en-US"/>
        </w:rPr>
        <w:t>As in scenario 1a, the end user can interact with the head end (i.e. to select a particular movie e.g. for VOD-like services) by sending appropriate control data via "XNI</w:t>
      </w:r>
      <w:r>
        <w:rPr>
          <w:vertAlign w:val="subscript"/>
          <w:lang w:val="en-US"/>
        </w:rPr>
        <w:t>CP1</w:t>
      </w:r>
      <w:r>
        <w:rPr>
          <w:lang w:val="en-US"/>
        </w:rPr>
        <w:t>" reference point. The public switch interprets these commands, eventually prompts the user and instructs the head end via the "SNI</w:t>
      </w:r>
      <w:r>
        <w:rPr>
          <w:vertAlign w:val="subscript"/>
          <w:lang w:val="en-US"/>
        </w:rPr>
        <w:t>C2</w:t>
      </w:r>
      <w:r>
        <w:rPr>
          <w:lang w:val="en-US"/>
        </w:rPr>
        <w:t>" reference point. The advantage of this approach is the re-use of existing infrastructure (i.e. both wireline and wireless transport and control level capabilities).</w:t>
      </w:r>
    </w:p>
    <w:p w:rsidR="003A062F" w:rsidRDefault="003A062F">
      <w:pPr>
        <w:pStyle w:val="enumlev1"/>
        <w:widowControl w:val="0"/>
        <w:tabs>
          <w:tab w:val="clear" w:pos="794"/>
          <w:tab w:val="left" w:pos="795"/>
        </w:tabs>
        <w:rPr>
          <w:lang w:val="en-US"/>
        </w:rPr>
      </w:pPr>
    </w:p>
    <w:p w:rsidR="003A062F" w:rsidRDefault="003A062F" w:rsidP="00546FF5">
      <w:pPr>
        <w:pStyle w:val="Heading3"/>
        <w:keepNext w:val="0"/>
        <w:keepLines w:val="0"/>
        <w:widowControl w:val="0"/>
      </w:pPr>
      <w:bookmarkStart w:id="158" w:name="_Toc361761756"/>
      <w:bookmarkStart w:id="159" w:name="_Toc479830612"/>
      <w:bookmarkStart w:id="160" w:name="_Toc480262094"/>
      <w:bookmarkStart w:id="161" w:name="_Toc482087569"/>
      <w:bookmarkStart w:id="162" w:name="_Toc528396630"/>
      <w:r>
        <w:t>A1.10.2</w:t>
      </w:r>
      <w:r>
        <w:tab/>
      </w:r>
      <w:r>
        <w:tab/>
      </w:r>
      <w:r w:rsidR="00546FF5">
        <w:rPr>
          <w:lang w:val="en-US"/>
        </w:rPr>
        <w:t xml:space="preserve">Wireless Access </w:t>
      </w:r>
      <w:r w:rsidR="002E1BC1">
        <w:rPr>
          <w:lang w:val="en-US"/>
        </w:rPr>
        <w:t>Network</w:t>
      </w:r>
      <w:bookmarkEnd w:id="158"/>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rPr>
                <w:sz w:val="21"/>
                <w:lang w:val="en-US"/>
              </w:rPr>
            </w:pPr>
            <w:r>
              <w:rPr>
                <w:lang w:val="en-US"/>
              </w:rPr>
              <w:t>Logical representation:</w:t>
            </w:r>
          </w:p>
        </w:tc>
        <w:tc>
          <w:tcPr>
            <w:tcW w:w="4860" w:type="dxa"/>
          </w:tcPr>
          <w:p w:rsidR="003A062F" w:rsidRDefault="003A062F">
            <w:pPr>
              <w:pStyle w:val="Standard1"/>
              <w:rPr>
                <w:lang w:val="en-US"/>
              </w:rPr>
            </w:pPr>
          </w:p>
        </w:tc>
      </w:tr>
      <w:tr w:rsidR="003A062F">
        <w:trPr>
          <w:cantSplit/>
        </w:trPr>
        <w:tc>
          <w:tcPr>
            <w:tcW w:w="4860" w:type="dxa"/>
          </w:tcPr>
          <w:p w:rsidR="003A062F" w:rsidRDefault="006F3F94">
            <w:pPr>
              <w:pStyle w:val="Standard1"/>
              <w:rPr>
                <w:lang w:val="en-US"/>
              </w:rPr>
            </w:pPr>
            <w:r>
              <w:rPr>
                <w:noProof/>
                <w:sz w:val="20"/>
                <w:lang w:val="en-GB" w:eastAsia="zh-CN"/>
              </w:rPr>
              <w:drawing>
                <wp:inline distT="0" distB="0" distL="0" distR="0">
                  <wp:extent cx="2682875" cy="190627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682875" cy="1906270"/>
                          </a:xfrm>
                          <a:prstGeom prst="rect">
                            <a:avLst/>
                          </a:prstGeom>
                          <a:noFill/>
                          <a:ln>
                            <a:noFill/>
                          </a:ln>
                        </pic:spPr>
                      </pic:pic>
                    </a:graphicData>
                  </a:graphic>
                </wp:inline>
              </w:drawing>
            </w:r>
          </w:p>
        </w:tc>
        <w:tc>
          <w:tcPr>
            <w:tcW w:w="4860" w:type="dxa"/>
          </w:tcPr>
          <w:p w:rsidR="003A062F" w:rsidRDefault="003A062F">
            <w:pPr>
              <w:pStyle w:val="TableText"/>
              <w:widowControl w:val="0"/>
              <w:ind w:left="284" w:hanging="284"/>
              <w:rPr>
                <w:lang w:val="en-US"/>
              </w:rPr>
            </w:pPr>
            <w:r>
              <w:rPr>
                <w:b/>
                <w:lang w:val="en-US"/>
              </w:rPr>
              <w:t>Components</w:t>
            </w:r>
          </w:p>
          <w:p w:rsidR="003A062F" w:rsidRDefault="003A062F">
            <w:pPr>
              <w:pStyle w:val="TableText"/>
              <w:widowControl w:val="0"/>
              <w:ind w:left="284" w:hanging="284"/>
              <w:rPr>
                <w:lang w:val="en-US"/>
              </w:rPr>
            </w:pPr>
            <w:r>
              <w:rPr>
                <w:lang w:val="en-US"/>
              </w:rPr>
              <w:t>•</w:t>
            </w:r>
            <w:r>
              <w:rPr>
                <w:lang w:val="en-US"/>
              </w:rPr>
              <w:tab/>
              <w:t>Service Function: Voice, data and Video Services</w:t>
            </w:r>
          </w:p>
          <w:p w:rsidR="003A062F" w:rsidRDefault="003A062F">
            <w:pPr>
              <w:pStyle w:val="TableText"/>
              <w:widowControl w:val="0"/>
              <w:ind w:left="284" w:hanging="284"/>
              <w:rPr>
                <w:lang w:val="en-US"/>
              </w:rPr>
            </w:pPr>
            <w:r>
              <w:rPr>
                <w:lang w:val="en-US"/>
              </w:rPr>
              <w:t>•</w:t>
            </w:r>
            <w:r>
              <w:rPr>
                <w:lang w:val="en-US"/>
              </w:rPr>
              <w:tab/>
              <w:t>Core network: N-ISDN or B-ISDN</w:t>
            </w:r>
          </w:p>
          <w:p w:rsidR="003A062F" w:rsidRDefault="003A062F">
            <w:pPr>
              <w:pStyle w:val="TableText"/>
              <w:widowControl w:val="0"/>
              <w:ind w:left="284" w:hanging="284"/>
              <w:rPr>
                <w:lang w:val="en-US"/>
              </w:rPr>
            </w:pPr>
            <w:r>
              <w:rPr>
                <w:lang w:val="en-US"/>
              </w:rPr>
              <w:t>•</w:t>
            </w:r>
            <w:r>
              <w:rPr>
                <w:lang w:val="en-US"/>
              </w:rPr>
              <w:tab/>
              <w:t>Access Network: Wireless Network</w:t>
            </w:r>
          </w:p>
          <w:p w:rsidR="003A062F" w:rsidRDefault="003A062F">
            <w:pPr>
              <w:pStyle w:val="TableText"/>
              <w:widowControl w:val="0"/>
              <w:ind w:left="284" w:hanging="284"/>
              <w:rPr>
                <w:lang w:val="en-US" w:eastAsia="ja-JP"/>
              </w:rPr>
            </w:pPr>
            <w:r>
              <w:rPr>
                <w:lang w:val="en-US"/>
              </w:rPr>
              <w:t>•</w:t>
            </w:r>
            <w:r>
              <w:rPr>
                <w:lang w:val="en-US"/>
              </w:rPr>
              <w:tab/>
              <w:t>CPN: TV, PC, Tel, Wireless Terminal</w:t>
            </w:r>
            <w:r>
              <w:rPr>
                <w:lang w:val="en-US"/>
              </w:rPr>
              <w:br/>
              <w:t xml:space="preserve">Access Unit for </w:t>
            </w:r>
            <w:r>
              <w:rPr>
                <w:rFonts w:hint="eastAsia"/>
                <w:u w:val="single"/>
                <w:lang w:val="en-US" w:eastAsia="ja-JP"/>
              </w:rPr>
              <w:t>FWA</w:t>
            </w:r>
          </w:p>
          <w:p w:rsidR="003A062F" w:rsidRDefault="003A062F">
            <w:pPr>
              <w:pStyle w:val="TableText"/>
              <w:widowControl w:val="0"/>
              <w:ind w:left="284" w:hanging="284"/>
              <w:rPr>
                <w:lang w:val="en-US"/>
              </w:rPr>
            </w:pPr>
          </w:p>
        </w:tc>
      </w:tr>
      <w:tr w:rsidR="003A062F">
        <w:trPr>
          <w:cantSplit/>
        </w:trPr>
        <w:tc>
          <w:tcPr>
            <w:tcW w:w="9720" w:type="dxa"/>
            <w:gridSpan w:val="2"/>
          </w:tcPr>
          <w:p w:rsidR="003A062F" w:rsidRDefault="003A062F">
            <w:pPr>
              <w:pStyle w:val="Standard1"/>
              <w:rPr>
                <w:sz w:val="21"/>
                <w:lang w:val="en-US" w:eastAsia="ja-JP"/>
              </w:rPr>
            </w:pPr>
            <w:r>
              <w:rPr>
                <w:lang w:val="en-US"/>
              </w:rPr>
              <w:t>Physical representation</w:t>
            </w:r>
          </w:p>
        </w:tc>
      </w:tr>
      <w:tr w:rsidR="003A062F">
        <w:trPr>
          <w:cantSplit/>
        </w:trPr>
        <w:tc>
          <w:tcPr>
            <w:tcW w:w="9720" w:type="dxa"/>
            <w:gridSpan w:val="2"/>
          </w:tcPr>
          <w:p w:rsidR="003A062F" w:rsidRDefault="00197BBA">
            <w:pPr>
              <w:pStyle w:val="Standard1"/>
              <w:spacing w:before="120"/>
              <w:rPr>
                <w:lang w:val="en-US"/>
              </w:rPr>
            </w:pPr>
            <w:r>
              <w:rPr>
                <w:noProof/>
                <w:sz w:val="20"/>
                <w:lang w:val="en-GB" w:eastAsia="zh-CN"/>
              </w:rPr>
              <mc:AlternateContent>
                <mc:Choice Requires="wps">
                  <w:drawing>
                    <wp:anchor distT="0" distB="0" distL="114300" distR="114300" simplePos="0" relativeHeight="251657728" behindDoc="0" locked="0" layoutInCell="0" allowOverlap="1">
                      <wp:simplePos x="0" y="0"/>
                      <wp:positionH relativeFrom="column">
                        <wp:posOffset>1556385</wp:posOffset>
                      </wp:positionH>
                      <wp:positionV relativeFrom="paragraph">
                        <wp:posOffset>2961005</wp:posOffset>
                      </wp:positionV>
                      <wp:extent cx="638175" cy="352425"/>
                      <wp:effectExtent l="0" t="0" r="0" b="9525"/>
                      <wp:wrapNone/>
                      <wp:docPr id="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4E02" w:rsidRDefault="00084E02">
                                  <w:pPr>
                                    <w:pStyle w:val="toc0"/>
                                    <w:tabs>
                                      <w:tab w:val="left" w:pos="794"/>
                                      <w:tab w:val="left" w:pos="1191"/>
                                      <w:tab w:val="left" w:pos="1588"/>
                                      <w:tab w:val="left" w:pos="1985"/>
                                    </w:tabs>
                                    <w:rPr>
                                      <w:position w:val="6"/>
                                      <w:sz w:val="21"/>
                                      <w:lang w:val="en-US" w:eastAsia="ja-JP"/>
                                    </w:rPr>
                                  </w:pPr>
                                  <w:r>
                                    <w:rPr>
                                      <w:rFonts w:hint="eastAsia"/>
                                      <w:position w:val="6"/>
                                      <w:sz w:val="21"/>
                                      <w:lang w:val="en-US" w:eastAsia="ja-JP"/>
                                    </w:rPr>
                                    <w:t>MWA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22.55pt;margin-top:233.15pt;width:50.2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3AntQIAALk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" o:allowincell="f" filled="f" stroked="f">
                      <v:textbox>
                        <w:txbxContent>
                          <w:p w:rsidR="00084E02" w:rsidRDefault="00084E02">
                            <w:pPr>
                              <w:pStyle w:val="toc0"/>
                              <w:tabs>
                                <w:tab w:val="left" w:pos="794"/>
                                <w:tab w:val="left" w:pos="1191"/>
                                <w:tab w:val="left" w:pos="1588"/>
                                <w:tab w:val="left" w:pos="1985"/>
                              </w:tabs>
                              <w:rPr>
                                <w:position w:val="6"/>
                                <w:sz w:val="21"/>
                                <w:lang w:val="en-US" w:eastAsia="ja-JP"/>
                              </w:rPr>
                            </w:pPr>
                            <w:r>
                              <w:rPr>
                                <w:rFonts w:hint="eastAsia"/>
                                <w:position w:val="6"/>
                                <w:sz w:val="21"/>
                                <w:lang w:val="en-US" w:eastAsia="ja-JP"/>
                              </w:rPr>
                              <w:t>MWA</w:t>
                            </w:r>
                          </w:p>
                        </w:txbxContent>
                      </v:textbox>
                    </v:shape>
                  </w:pict>
                </mc:Fallback>
              </mc:AlternateContent>
            </w:r>
            <w:r>
              <w:rPr>
                <w:noProof/>
                <w:sz w:val="20"/>
                <w:lang w:val="en-GB" w:eastAsia="zh-CN"/>
              </w:rPr>
              <mc:AlternateContent>
                <mc:Choice Requires="wps">
                  <w:drawing>
                    <wp:anchor distT="0" distB="0" distL="114300" distR="114300" simplePos="0" relativeHeight="251658752" behindDoc="0" locked="0" layoutInCell="0" allowOverlap="1">
                      <wp:simplePos x="0" y="0"/>
                      <wp:positionH relativeFrom="column">
                        <wp:posOffset>3128010</wp:posOffset>
                      </wp:positionH>
                      <wp:positionV relativeFrom="paragraph">
                        <wp:posOffset>2970530</wp:posOffset>
                      </wp:positionV>
                      <wp:extent cx="2152650" cy="295275"/>
                      <wp:effectExtent l="0" t="0" r="0" b="9525"/>
                      <wp:wrapNone/>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4E02" w:rsidRDefault="00084E02">
                                  <w:pPr>
                                    <w:rPr>
                                      <w:position w:val="6"/>
                                      <w:lang w:eastAsia="ja-JP"/>
                                    </w:rPr>
                                  </w:pPr>
                                  <w:r>
                                    <w:rPr>
                                      <w:rFonts w:hint="eastAsia"/>
                                      <w:b/>
                                      <w:position w:val="6"/>
                                      <w:lang w:eastAsia="ja-JP"/>
                                    </w:rPr>
                                    <w:t>MWA</w:t>
                                  </w:r>
                                  <w:r>
                                    <w:rPr>
                                      <w:rFonts w:hint="eastAsia"/>
                                      <w:position w:val="6"/>
                                      <w:lang w:eastAsia="ja-JP"/>
                                    </w:rPr>
                                    <w:t xml:space="preserve">: </w:t>
                                  </w:r>
                                  <w:smartTag w:uri="urn:schemas-microsoft-com:office:smarttags" w:element="place">
                                    <w:r>
                                      <w:rPr>
                                        <w:rFonts w:hint="eastAsia"/>
                                        <w:position w:val="6"/>
                                        <w:lang w:eastAsia="ja-JP"/>
                                      </w:rPr>
                                      <w:t>Mobile</w:t>
                                    </w:r>
                                  </w:smartTag>
                                  <w:r>
                                    <w:rPr>
                                      <w:rFonts w:hint="eastAsia"/>
                                      <w:position w:val="6"/>
                                      <w:lang w:eastAsia="ja-JP"/>
                                    </w:rPr>
                                    <w:t xml:space="preserve"> Wireless Access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46.3pt;margin-top:233.9pt;width:169.5pt;height: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bSW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" o:allowincell="f" filled="f" stroked="f">
                      <v:textbox>
                        <w:txbxContent>
                          <w:p w:rsidR="00084E02" w:rsidRDefault="00084E02">
                            <w:pPr>
                              <w:rPr>
                                <w:position w:val="6"/>
                                <w:lang w:eastAsia="ja-JP"/>
                              </w:rPr>
                            </w:pPr>
                            <w:r>
                              <w:rPr>
                                <w:rFonts w:hint="eastAsia"/>
                                <w:b/>
                                <w:position w:val="6"/>
                                <w:lang w:eastAsia="ja-JP"/>
                              </w:rPr>
                              <w:t>MWA</w:t>
                            </w:r>
                            <w:r>
                              <w:rPr>
                                <w:rFonts w:hint="eastAsia"/>
                                <w:position w:val="6"/>
                                <w:lang w:eastAsia="ja-JP"/>
                              </w:rPr>
                              <w:t xml:space="preserve">: </w:t>
                            </w:r>
                            <w:smartTag w:uri="urn:schemas-microsoft-com:office:smarttags" w:element="place">
                              <w:r>
                                <w:rPr>
                                  <w:rFonts w:hint="eastAsia"/>
                                  <w:position w:val="6"/>
                                  <w:lang w:eastAsia="ja-JP"/>
                                </w:rPr>
                                <w:t>Mobile</w:t>
                              </w:r>
                            </w:smartTag>
                            <w:r>
                              <w:rPr>
                                <w:rFonts w:hint="eastAsia"/>
                                <w:position w:val="6"/>
                                <w:lang w:eastAsia="ja-JP"/>
                              </w:rPr>
                              <w:t xml:space="preserve"> Wireless Access</w:t>
                            </w:r>
                          </w:p>
                        </w:txbxContent>
                      </v:textbox>
                    </v:shape>
                  </w:pict>
                </mc:Fallback>
              </mc:AlternateContent>
            </w:r>
            <w:r w:rsidR="006F3F94">
              <w:rPr>
                <w:noProof/>
                <w:sz w:val="20"/>
                <w:lang w:val="en-GB" w:eastAsia="zh-CN"/>
              </w:rPr>
              <w:drawing>
                <wp:inline distT="0" distB="0" distL="0" distR="0">
                  <wp:extent cx="5883275" cy="3122930"/>
                  <wp:effectExtent l="0" t="0" r="3175"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883275" cy="3122930"/>
                          </a:xfrm>
                          <a:prstGeom prst="rect">
                            <a:avLst/>
                          </a:prstGeom>
                          <a:noFill/>
                          <a:ln>
                            <a:noFill/>
                          </a:ln>
                        </pic:spPr>
                      </pic:pic>
                    </a:graphicData>
                  </a:graphic>
                </wp:inline>
              </w:drawing>
            </w:r>
          </w:p>
        </w:tc>
      </w:tr>
    </w:tbl>
    <w:p w:rsidR="003A062F" w:rsidRDefault="003A062F" w:rsidP="000E6FB3">
      <w:pPr>
        <w:pStyle w:val="FigureNo"/>
        <w:keepNext w:val="0"/>
        <w:keepLines w:val="0"/>
        <w:widowControl w:val="0"/>
        <w:spacing w:before="120"/>
        <w:rPr>
          <w:lang w:val="en-US"/>
        </w:rPr>
      </w:pPr>
      <w:r>
        <w:rPr>
          <w:lang w:val="en-US"/>
        </w:rPr>
        <w:t xml:space="preserve">FigURE </w:t>
      </w:r>
      <w:r w:rsidR="000E6FB3">
        <w:rPr>
          <w:lang w:val="en-US"/>
        </w:rPr>
        <w:t>5</w:t>
      </w:r>
      <w:r w:rsidR="000E6FB3">
        <w:rPr>
          <w:caps w:val="0"/>
          <w:lang w:val="en-US"/>
        </w:rPr>
        <w:t xml:space="preserve">c </w:t>
      </w:r>
      <w:r>
        <w:rPr>
          <w:caps w:val="0"/>
          <w:lang w:val="en-US"/>
        </w:rPr>
        <w:t xml:space="preserve">- </w:t>
      </w:r>
      <w:r w:rsidR="000B110A" w:rsidRPr="000B110A">
        <w:rPr>
          <w:lang w:val="en-US"/>
        </w:rPr>
        <w:t>Wireless Access Network</w:t>
      </w:r>
    </w:p>
    <w:p w:rsidR="003A062F" w:rsidRDefault="003A062F">
      <w:pPr>
        <w:widowControl w:val="0"/>
        <w:spacing w:before="0"/>
        <w:rPr>
          <w:lang w:val="en-US"/>
        </w:rPr>
      </w:pPr>
      <w:r>
        <w:rPr>
          <w:lang w:val="en-US"/>
        </w:rPr>
        <w:t xml:space="preserve">Figure 5b shows the configuration of the access to core network by using the radio in the access </w:t>
      </w:r>
      <w:r>
        <w:rPr>
          <w:lang w:val="en-US"/>
        </w:rPr>
        <w:lastRenderedPageBreak/>
        <w:t>network. As shown in this figure, voice/data and video services may be provided via the radio</w:t>
      </w:r>
      <w:r w:rsidRPr="00F94EF1">
        <w:rPr>
          <w:lang w:val="en-US"/>
        </w:rPr>
        <w:t xml:space="preserve"> </w:t>
      </w:r>
      <w:r w:rsidRPr="00F94EF1">
        <w:rPr>
          <w:rFonts w:hint="eastAsia"/>
          <w:lang w:val="en-US" w:eastAsia="ja-JP"/>
        </w:rPr>
        <w:t xml:space="preserve">in the </w:t>
      </w:r>
      <w:r>
        <w:rPr>
          <w:lang w:val="en-US"/>
        </w:rPr>
        <w:t xml:space="preserve">access network, which adopts the mobile wireless access </w:t>
      </w:r>
      <w:r w:rsidRPr="00F94EF1">
        <w:rPr>
          <w:lang w:val="en-US"/>
        </w:rPr>
        <w:t>(</w:t>
      </w:r>
      <w:r w:rsidRPr="00F94EF1">
        <w:rPr>
          <w:rFonts w:hint="eastAsia"/>
          <w:lang w:val="en-US" w:eastAsia="ja-JP"/>
        </w:rPr>
        <w:t>MWA</w:t>
      </w:r>
      <w:r w:rsidRPr="00F94EF1">
        <w:rPr>
          <w:lang w:val="en-US" w:eastAsia="ja-JP"/>
        </w:rPr>
        <w:t>)</w:t>
      </w:r>
      <w:r w:rsidRPr="00F94EF1">
        <w:rPr>
          <w:rFonts w:hint="eastAsia"/>
          <w:lang w:val="en-US" w:eastAsia="ja-JP"/>
        </w:rPr>
        <w:t xml:space="preserve"> (</w:t>
      </w:r>
      <w:r w:rsidRPr="00F94EF1">
        <w:rPr>
          <w:lang w:val="en-US" w:eastAsia="ja-JP"/>
        </w:rPr>
        <w:t xml:space="preserve">e.g. </w:t>
      </w:r>
      <w:r w:rsidRPr="00F94EF1">
        <w:rPr>
          <w:rFonts w:hint="eastAsia"/>
          <w:lang w:val="en-US" w:eastAsia="ja-JP"/>
        </w:rPr>
        <w:t>IMT-2000)</w:t>
      </w:r>
      <w:r>
        <w:rPr>
          <w:lang w:val="en-US"/>
        </w:rPr>
        <w:t xml:space="preserve"> and the fixed wireless</w:t>
      </w:r>
      <w:r w:rsidRPr="00F94EF1">
        <w:rPr>
          <w:lang w:val="en-US"/>
        </w:rPr>
        <w:t xml:space="preserve"> </w:t>
      </w:r>
      <w:r w:rsidRPr="00F94EF1">
        <w:rPr>
          <w:rFonts w:hint="eastAsia"/>
          <w:lang w:val="en-US" w:eastAsia="ja-JP"/>
        </w:rPr>
        <w:t>access</w:t>
      </w:r>
      <w:r w:rsidRPr="00F94EF1">
        <w:rPr>
          <w:lang w:val="en-US"/>
        </w:rPr>
        <w:t xml:space="preserve"> (</w:t>
      </w:r>
      <w:r w:rsidRPr="00F94EF1">
        <w:rPr>
          <w:rFonts w:hint="eastAsia"/>
          <w:lang w:val="en-US" w:eastAsia="ja-JP"/>
        </w:rPr>
        <w:t>FWA</w:t>
      </w:r>
      <w:r w:rsidRPr="00F94EF1">
        <w:rPr>
          <w:lang w:val="en-US"/>
        </w:rPr>
        <w:t>)</w:t>
      </w:r>
      <w:r>
        <w:rPr>
          <w:lang w:val="en-US"/>
        </w:rPr>
        <w:t xml:space="preserve"> technologies efficiently and feasibly in both rural and urban areas. </w:t>
      </w:r>
    </w:p>
    <w:p w:rsidR="003A062F" w:rsidRDefault="003A062F">
      <w:pPr>
        <w:widowControl w:val="0"/>
        <w:rPr>
          <w:lang w:val="en-US"/>
        </w:rPr>
      </w:pPr>
      <w:r>
        <w:rPr>
          <w:lang w:val="en-US"/>
        </w:rPr>
        <w:t>Video services can be delivered to the customer's premise:</w:t>
      </w:r>
    </w:p>
    <w:p w:rsidR="003A062F" w:rsidRDefault="003A062F">
      <w:pPr>
        <w:pStyle w:val="enumlev1"/>
        <w:widowControl w:val="0"/>
        <w:spacing w:before="40"/>
        <w:rPr>
          <w:lang w:val="en-US"/>
        </w:rPr>
      </w:pPr>
      <w:r>
        <w:rPr>
          <w:lang w:val="en-US"/>
        </w:rPr>
        <w:t>a)</w:t>
      </w:r>
      <w:r>
        <w:rPr>
          <w:lang w:val="en-US"/>
        </w:rPr>
        <w:tab/>
        <w:t>from SNI</w:t>
      </w:r>
      <w:r>
        <w:rPr>
          <w:vertAlign w:val="subscript"/>
          <w:lang w:val="en-US"/>
        </w:rPr>
        <w:t>S1</w:t>
      </w:r>
      <w:r>
        <w:rPr>
          <w:lang w:val="en-US"/>
        </w:rPr>
        <w:t xml:space="preserve"> to the Control Cluster and then via XNI</w:t>
      </w:r>
      <w:r>
        <w:rPr>
          <w:vertAlign w:val="subscript"/>
          <w:lang w:val="en-US"/>
        </w:rPr>
        <w:t>WI1/2</w:t>
      </w:r>
      <w:r>
        <w:rPr>
          <w:lang w:val="en-US"/>
        </w:rPr>
        <w:t xml:space="preserve"> </w:t>
      </w:r>
    </w:p>
    <w:p w:rsidR="003A062F" w:rsidRDefault="003A062F">
      <w:pPr>
        <w:pStyle w:val="Heading2"/>
        <w:keepNext w:val="0"/>
        <w:keepLines w:val="0"/>
        <w:widowControl w:val="0"/>
        <w:ind w:left="0" w:firstLine="0"/>
        <w:rPr>
          <w:lang w:val="en-US" w:eastAsia="ja-JP"/>
        </w:rPr>
      </w:pPr>
    </w:p>
    <w:p w:rsidR="003A062F" w:rsidRDefault="003A062F">
      <w:pPr>
        <w:pStyle w:val="Heading2"/>
        <w:keepNext w:val="0"/>
        <w:keepLines w:val="0"/>
        <w:widowControl w:val="0"/>
        <w:rPr>
          <w:lang w:val="en-US"/>
        </w:rPr>
      </w:pPr>
      <w:bookmarkStart w:id="163" w:name="_Toc361761757"/>
      <w:r>
        <w:rPr>
          <w:lang w:val="en-US"/>
        </w:rPr>
        <w:t>A1.11</w:t>
      </w:r>
      <w:r>
        <w:rPr>
          <w:lang w:val="en-US"/>
        </w:rPr>
        <w:tab/>
        <w:t>Scenario 6 - Access using satellites</w:t>
      </w:r>
      <w:bookmarkEnd w:id="159"/>
      <w:bookmarkEnd w:id="160"/>
      <w:bookmarkEnd w:id="161"/>
      <w:bookmarkEnd w:id="162"/>
      <w:bookmarkEnd w:id="163"/>
    </w:p>
    <w:p w:rsidR="003A062F" w:rsidRDefault="003A062F">
      <w:pPr>
        <w:pStyle w:val="Standard1"/>
        <w:rPr>
          <w:lang w:val="en-US"/>
        </w:rPr>
      </w:pPr>
      <w:r>
        <w:rPr>
          <w:lang w:val="en-US"/>
        </w:rPr>
        <w:t xml:space="preserve">The following scenario describes B-ISDN, Internet and mobile communications services which are supported by satellite networks and the pathways by which they can be delivered to the customer premise. In this diagram, satellite radio-frequency links are indicated by dotted lines and terrestrial links (fibre, coaxial cable, wireless, etc.) by solid lines. </w:t>
      </w:r>
    </w:p>
    <w:p w:rsidR="003A062F" w:rsidRDefault="003A062F">
      <w:pPr>
        <w:pStyle w:val="Standard1"/>
        <w:rPr>
          <w:lang w:val="en-US"/>
        </w:rPr>
      </w:pPr>
      <w:r>
        <w:rPr>
          <w:lang w:val="en-US"/>
        </w:rPr>
        <w:t>Video and broadcast services via satellite are not part of this scenario.</w:t>
      </w:r>
    </w:p>
    <w:p w:rsidR="003A062F" w:rsidRDefault="003A062F">
      <w:pPr>
        <w:pStyle w:val="heading0"/>
        <w:keepNext w:val="0"/>
        <w:keepLines w:val="0"/>
        <w:widowControl w:val="0"/>
        <w:spacing w:before="200"/>
        <w:jc w:val="both"/>
        <w:rPr>
          <w:rFonts w:ascii="Times New Roman"/>
          <w:lang w:val="en-US"/>
        </w:rPr>
      </w:pPr>
      <w:r>
        <w:rPr>
          <w:rFonts w:ascii="Times New Roman"/>
          <w:lang w:val="en-US"/>
        </w:rPr>
        <w:tab/>
        <w:t>B-ISDN</w:t>
      </w:r>
    </w:p>
    <w:p w:rsidR="003A062F" w:rsidRDefault="003A062F">
      <w:pPr>
        <w:pStyle w:val="Standard1"/>
        <w:rPr>
          <w:lang w:val="en-US"/>
        </w:rPr>
      </w:pPr>
      <w:r>
        <w:rPr>
          <w:lang w:val="en-US"/>
        </w:rPr>
        <w:t>Satellite networks capable of supporting B-ISDN can deliver full asynchronous transfer mode services either directly to a customer premise earth station ("access unit") or via a gateway earth station which is not customer equipment. The same satellite system can carry B-ISDN traffic to and from a terrestrial carrier network through such a gateway. These paths are represented by the set of reference points L</w:t>
      </w:r>
      <w:r>
        <w:rPr>
          <w:vertAlign w:val="subscript"/>
          <w:lang w:val="en-US"/>
        </w:rPr>
        <w:t>A</w:t>
      </w:r>
      <w:r>
        <w:rPr>
          <w:lang w:val="en-US"/>
        </w:rPr>
        <w:t>, XNI</w:t>
      </w:r>
      <w:r>
        <w:rPr>
          <w:vertAlign w:val="subscript"/>
          <w:lang w:val="en-US"/>
        </w:rPr>
        <w:t>SA1</w:t>
      </w:r>
      <w:r>
        <w:rPr>
          <w:lang w:val="en-US"/>
        </w:rPr>
        <w:t>, SNI</w:t>
      </w:r>
      <w:r>
        <w:rPr>
          <w:vertAlign w:val="subscript"/>
          <w:lang w:val="en-US"/>
        </w:rPr>
        <w:t>C8</w:t>
      </w:r>
      <w:r>
        <w:rPr>
          <w:lang w:val="en-US"/>
        </w:rPr>
        <w:t xml:space="preserve"> and XNI</w:t>
      </w:r>
      <w:r>
        <w:rPr>
          <w:vertAlign w:val="subscript"/>
          <w:lang w:val="en-US"/>
        </w:rPr>
        <w:t>CP5</w:t>
      </w:r>
      <w:r>
        <w:rPr>
          <w:lang w:val="en-US"/>
        </w:rPr>
        <w:t>. Depending on the characteristics of the satellite network, key interfaces may be present at points SNI</w:t>
      </w:r>
      <w:r>
        <w:rPr>
          <w:vertAlign w:val="subscript"/>
          <w:lang w:val="en-US"/>
        </w:rPr>
        <w:t>C8</w:t>
      </w:r>
      <w:r>
        <w:rPr>
          <w:lang w:val="en-US"/>
        </w:rPr>
        <w:t>, XNI</w:t>
      </w:r>
      <w:r>
        <w:rPr>
          <w:vertAlign w:val="subscript"/>
          <w:lang w:val="en-US"/>
        </w:rPr>
        <w:t>CP5</w:t>
      </w:r>
      <w:r>
        <w:rPr>
          <w:lang w:val="en-US"/>
        </w:rPr>
        <w:t>. These interfaces maintain end-to-end ATM quality of service parameters between the satellite and terrestrial carrier networks or between the satellite network and the Customer Premise network (CPN).</w:t>
      </w:r>
    </w:p>
    <w:p w:rsidR="003A062F" w:rsidRDefault="003A062F">
      <w:pPr>
        <w:pStyle w:val="heading0"/>
        <w:keepNext w:val="0"/>
        <w:keepLines w:val="0"/>
        <w:widowControl w:val="0"/>
        <w:spacing w:before="200"/>
        <w:jc w:val="both"/>
        <w:rPr>
          <w:rFonts w:ascii="Times New Roman"/>
          <w:lang w:val="en-US"/>
        </w:rPr>
      </w:pPr>
      <w:r>
        <w:rPr>
          <w:rFonts w:ascii="Times New Roman"/>
          <w:lang w:val="en-US"/>
        </w:rPr>
        <w:tab/>
        <w:t>Internet</w:t>
      </w:r>
    </w:p>
    <w:p w:rsidR="003A062F" w:rsidRDefault="003A062F">
      <w:pPr>
        <w:pStyle w:val="Standard1"/>
        <w:rPr>
          <w:lang w:val="en-US"/>
        </w:rPr>
      </w:pPr>
      <w:r>
        <w:rPr>
          <w:lang w:val="en-US"/>
        </w:rPr>
        <w:t>In the case of the Internet backbone satellite network, the Internet service provider uses the satellite network to deliver Internet traffic either directly to the customer premise or to a shared gateway. This service is represented by reference points L</w:t>
      </w:r>
      <w:r>
        <w:rPr>
          <w:vertAlign w:val="subscript"/>
          <w:lang w:val="en-US"/>
        </w:rPr>
        <w:t>B</w:t>
      </w:r>
      <w:r>
        <w:rPr>
          <w:lang w:val="en-US"/>
        </w:rPr>
        <w:t xml:space="preserve">, </w:t>
      </w:r>
      <w:r w:rsidR="007D661D">
        <w:rPr>
          <w:lang w:val="en-US"/>
        </w:rPr>
        <w:t>XNI</w:t>
      </w:r>
      <w:r w:rsidR="007D661D">
        <w:rPr>
          <w:vertAlign w:val="subscript"/>
          <w:lang w:val="en-US"/>
        </w:rPr>
        <w:t>S</w:t>
      </w:r>
      <w:r w:rsidR="007D661D">
        <w:rPr>
          <w:lang w:val="en-US"/>
        </w:rPr>
        <w:t xml:space="preserve"> </w:t>
      </w:r>
      <w:r>
        <w:rPr>
          <w:lang w:val="en-US"/>
        </w:rPr>
        <w:t>and XNI</w:t>
      </w:r>
      <w:r>
        <w:rPr>
          <w:vertAlign w:val="subscript"/>
          <w:lang w:val="en-US"/>
        </w:rPr>
        <w:t>SA1</w:t>
      </w:r>
      <w:r>
        <w:rPr>
          <w:lang w:val="en-US"/>
        </w:rPr>
        <w:t>. Since certain TCP/IP flow and congestion control protocols can perform relatively poorly over high-delay links, key interfaces may be present at reference points L</w:t>
      </w:r>
      <w:r>
        <w:rPr>
          <w:vertAlign w:val="subscript"/>
          <w:lang w:val="en-US"/>
        </w:rPr>
        <w:t>B</w:t>
      </w:r>
      <w:r>
        <w:rPr>
          <w:lang w:val="en-US"/>
        </w:rPr>
        <w:t>, XNI</w:t>
      </w:r>
      <w:r>
        <w:rPr>
          <w:vertAlign w:val="subscript"/>
          <w:lang w:val="en-US"/>
        </w:rPr>
        <w:t>SA1</w:t>
      </w:r>
      <w:r>
        <w:rPr>
          <w:lang w:val="en-US"/>
        </w:rPr>
        <w:t xml:space="preserve"> and (possibly) </w:t>
      </w:r>
      <w:r w:rsidR="007D661D">
        <w:rPr>
          <w:lang w:val="en-US"/>
        </w:rPr>
        <w:t>XNI</w:t>
      </w:r>
      <w:r w:rsidR="007D661D">
        <w:rPr>
          <w:vertAlign w:val="subscript"/>
          <w:lang w:val="en-US"/>
        </w:rPr>
        <w:t xml:space="preserve">CP1 </w:t>
      </w:r>
      <w:r>
        <w:rPr>
          <w:lang w:val="en-US"/>
        </w:rPr>
        <w:t>to provide optimal TCP/IP interworking between the satellite and terrestrial network pathways.</w:t>
      </w:r>
    </w:p>
    <w:p w:rsidR="003A062F" w:rsidRDefault="003A062F">
      <w:pPr>
        <w:pStyle w:val="heading0"/>
        <w:keepNext w:val="0"/>
        <w:keepLines w:val="0"/>
        <w:widowControl w:val="0"/>
        <w:spacing w:before="200"/>
        <w:jc w:val="both"/>
        <w:rPr>
          <w:rFonts w:ascii="Times New Roman"/>
          <w:lang w:val="en-US"/>
        </w:rPr>
      </w:pPr>
      <w:r>
        <w:rPr>
          <w:rFonts w:ascii="Times New Roman"/>
          <w:lang w:val="en-US"/>
        </w:rPr>
        <w:tab/>
        <w:t>Mobile-Satellite Services</w:t>
      </w:r>
    </w:p>
    <w:p w:rsidR="003A062F" w:rsidRDefault="003A062F">
      <w:pPr>
        <w:pStyle w:val="Standard1"/>
        <w:rPr>
          <w:lang w:val="en-US"/>
        </w:rPr>
      </w:pPr>
      <w:r>
        <w:rPr>
          <w:lang w:val="en-US"/>
        </w:rPr>
        <w:t>Mobile-satellite systems provide voice, fax and low-rate data services to the customer. Several service pathways are indicated by reference points XNI</w:t>
      </w:r>
      <w:r>
        <w:rPr>
          <w:vertAlign w:val="subscript"/>
          <w:lang w:val="en-US"/>
        </w:rPr>
        <w:t>WI3</w:t>
      </w:r>
      <w:r>
        <w:rPr>
          <w:lang w:val="en-US"/>
        </w:rPr>
        <w:t>, , L</w:t>
      </w:r>
      <w:r>
        <w:rPr>
          <w:vertAlign w:val="subscript"/>
          <w:lang w:val="en-US"/>
        </w:rPr>
        <w:t>F</w:t>
      </w:r>
      <w:r>
        <w:rPr>
          <w:lang w:val="en-US"/>
        </w:rPr>
        <w:t xml:space="preserve"> , SNI</w:t>
      </w:r>
      <w:r>
        <w:rPr>
          <w:vertAlign w:val="subscript"/>
          <w:lang w:val="en-US"/>
        </w:rPr>
        <w:t>C8</w:t>
      </w:r>
      <w:r>
        <w:rPr>
          <w:lang w:val="en-US"/>
        </w:rPr>
        <w:t xml:space="preserve">, </w:t>
      </w:r>
      <w:r w:rsidR="00813013">
        <w:rPr>
          <w:lang w:val="en-US"/>
        </w:rPr>
        <w:t>XNI</w:t>
      </w:r>
      <w:r w:rsidR="00813013">
        <w:rPr>
          <w:vertAlign w:val="subscript"/>
          <w:lang w:val="en-US"/>
        </w:rPr>
        <w:t>CP5</w:t>
      </w:r>
      <w:r>
        <w:rPr>
          <w:lang w:val="en-US"/>
        </w:rPr>
        <w:t>, XNI</w:t>
      </w:r>
      <w:r>
        <w:rPr>
          <w:vertAlign w:val="subscript"/>
          <w:lang w:val="en-US"/>
        </w:rPr>
        <w:t>CO1</w:t>
      </w:r>
      <w:r>
        <w:rPr>
          <w:lang w:val="en-US"/>
        </w:rPr>
        <w:t>, and XNI</w:t>
      </w:r>
      <w:r>
        <w:rPr>
          <w:vertAlign w:val="subscript"/>
          <w:lang w:val="en-US"/>
        </w:rPr>
        <w:t>SA</w:t>
      </w:r>
      <w:r>
        <w:rPr>
          <w:lang w:val="en-US"/>
        </w:rPr>
        <w:t>. In this case, traffic to and from the mobile user appliances flows into the mobile-satellite service network (XNI</w:t>
      </w:r>
      <w:r>
        <w:rPr>
          <w:vertAlign w:val="subscript"/>
          <w:lang w:val="en-US"/>
        </w:rPr>
        <w:t>WI3</w:t>
      </w:r>
      <w:r>
        <w:rPr>
          <w:lang w:val="en-US"/>
        </w:rPr>
        <w:t>, XNI</w:t>
      </w:r>
      <w:r>
        <w:rPr>
          <w:vertAlign w:val="subscript"/>
          <w:lang w:val="en-US"/>
        </w:rPr>
        <w:t>WI1</w:t>
      </w:r>
      <w:r>
        <w:rPr>
          <w:lang w:val="en-US"/>
        </w:rPr>
        <w:t>). From there it can be delivered to customer premises via several possible paths (for example, through XNI</w:t>
      </w:r>
      <w:r>
        <w:rPr>
          <w:vertAlign w:val="subscript"/>
          <w:lang w:val="en-US"/>
        </w:rPr>
        <w:t>SA1</w:t>
      </w:r>
      <w:r>
        <w:rPr>
          <w:lang w:val="en-US"/>
        </w:rPr>
        <w:t>, or L</w:t>
      </w:r>
      <w:r>
        <w:rPr>
          <w:vertAlign w:val="subscript"/>
          <w:lang w:val="en-US"/>
        </w:rPr>
        <w:t>F</w:t>
      </w:r>
      <w:r>
        <w:rPr>
          <w:lang w:val="en-US"/>
        </w:rPr>
        <w:t xml:space="preserve"> - SNI</w:t>
      </w:r>
      <w:r>
        <w:rPr>
          <w:vertAlign w:val="subscript"/>
          <w:lang w:val="en-US"/>
        </w:rPr>
        <w:t>C8</w:t>
      </w:r>
      <w:r>
        <w:rPr>
          <w:lang w:val="en-US"/>
        </w:rPr>
        <w:t>- XNI</w:t>
      </w:r>
      <w:r>
        <w:rPr>
          <w:vertAlign w:val="subscript"/>
          <w:lang w:val="en-US"/>
        </w:rPr>
        <w:t>CP1</w:t>
      </w:r>
      <w:r>
        <w:rPr>
          <w:lang w:val="en-US"/>
        </w:rPr>
        <w:t>). The speech compression techniques typically used in mobile services may indicate a need for key interfaces between the mobile appliance and the fixed appliance in order to maintain voice quality of service. Candidate reference points for this type of interface are XNI</w:t>
      </w:r>
      <w:r>
        <w:rPr>
          <w:vertAlign w:val="subscript"/>
          <w:lang w:val="en-US"/>
        </w:rPr>
        <w:t>SA1</w:t>
      </w:r>
      <w:r>
        <w:rPr>
          <w:lang w:val="en-US"/>
        </w:rPr>
        <w:t>, XNI</w:t>
      </w:r>
      <w:r>
        <w:rPr>
          <w:vertAlign w:val="subscript"/>
          <w:lang w:val="en-US"/>
        </w:rPr>
        <w:t>CP5</w:t>
      </w:r>
      <w:r>
        <w:rPr>
          <w:lang w:val="en-US"/>
        </w:rPr>
        <w:t>, SNI</w:t>
      </w:r>
      <w:r>
        <w:rPr>
          <w:vertAlign w:val="subscript"/>
          <w:lang w:val="en-US"/>
        </w:rPr>
        <w:t>C8</w:t>
      </w:r>
      <w:r>
        <w:rPr>
          <w:lang w:val="en-US"/>
        </w:rPr>
        <w:t>and/or XNI</w:t>
      </w:r>
      <w:r>
        <w:rPr>
          <w:vertAlign w:val="subscript"/>
          <w:lang w:val="en-US"/>
        </w:rPr>
        <w:t>SA1</w:t>
      </w:r>
      <w:r>
        <w:rPr>
          <w:lang w:val="en-US"/>
        </w:rPr>
        <w:t>.</w:t>
      </w:r>
    </w:p>
    <w:p w:rsidR="003A062F" w:rsidRDefault="003A062F">
      <w:pPr>
        <w:pStyle w:val="Standard1"/>
        <w:rPr>
          <w:lang w:val="en-US"/>
        </w:rPr>
      </w:pPr>
      <w:r>
        <w:rPr>
          <w:lang w:val="en-US"/>
        </w:rPr>
        <w:t>It should be noted that several combinations of these services can be supported by this scenario (e.g. mobile Internet); however, for purposes of brevity they are not discussed here.</w:t>
      </w:r>
    </w:p>
    <w:p w:rsidR="003A062F" w:rsidRDefault="003A062F">
      <w:pPr>
        <w:widowControl w:val="0"/>
        <w:rPr>
          <w:lang w:val="en-US"/>
        </w:rPr>
      </w:pPr>
    </w:p>
    <w:p w:rsidR="00127707" w:rsidRDefault="00127707">
      <w:pPr>
        <w:widowControl w:val="0"/>
        <w:rPr>
          <w:lang w:val="en-US"/>
        </w:rPr>
      </w:pPr>
    </w:p>
    <w:p w:rsidR="00127707" w:rsidRDefault="00127707">
      <w:pPr>
        <w:widowControl w:val="0"/>
        <w:rPr>
          <w:lang w:val="en-US"/>
        </w:rPr>
      </w:pPr>
    </w:p>
    <w:tbl>
      <w:tblPr>
        <w:tblW w:w="0" w:type="auto"/>
        <w:tblLayout w:type="fixed"/>
        <w:tblLook w:val="0000" w:firstRow="0" w:lastRow="0" w:firstColumn="0" w:lastColumn="0" w:noHBand="0" w:noVBand="0"/>
      </w:tblPr>
      <w:tblGrid>
        <w:gridCol w:w="9889"/>
      </w:tblGrid>
      <w:tr w:rsidR="003A062F">
        <w:trPr>
          <w:cantSplit/>
        </w:trPr>
        <w:tc>
          <w:tcPr>
            <w:tcW w:w="9889" w:type="dxa"/>
          </w:tcPr>
          <w:p w:rsidR="003A062F" w:rsidRDefault="003A062F" w:rsidP="00951166">
            <w:pPr>
              <w:pStyle w:val="Heading3"/>
              <w:keepNext w:val="0"/>
              <w:keepLines w:val="0"/>
              <w:widowControl w:val="0"/>
              <w:rPr>
                <w:lang w:val="en-US"/>
              </w:rPr>
            </w:pPr>
            <w:bookmarkStart w:id="164" w:name="_Toc479830613"/>
            <w:bookmarkStart w:id="165" w:name="_Toc480262095"/>
            <w:bookmarkStart w:id="166" w:name="_Toc482087570"/>
            <w:bookmarkStart w:id="167" w:name="_Toc528396631"/>
            <w:bookmarkStart w:id="168" w:name="_Toc361761758"/>
            <w:r>
              <w:rPr>
                <w:lang w:val="en-US"/>
              </w:rPr>
              <w:t>A1.11.1</w:t>
            </w:r>
            <w:r w:rsidR="00217A37">
              <w:rPr>
                <w:lang w:val="en-US"/>
              </w:rPr>
              <w:t xml:space="preserve"> </w:t>
            </w:r>
            <w:r>
              <w:rPr>
                <w:lang w:val="en-US"/>
              </w:rPr>
              <w:t>Network Configuration</w:t>
            </w:r>
            <w:bookmarkEnd w:id="164"/>
            <w:bookmarkEnd w:id="165"/>
            <w:bookmarkEnd w:id="166"/>
            <w:bookmarkEnd w:id="167"/>
            <w:bookmarkEnd w:id="168"/>
          </w:p>
        </w:tc>
      </w:tr>
      <w:tr w:rsidR="003A062F">
        <w:trPr>
          <w:cantSplit/>
        </w:trPr>
        <w:tc>
          <w:tcPr>
            <w:tcW w:w="9889" w:type="dxa"/>
          </w:tcPr>
          <w:p w:rsidR="003A062F" w:rsidRDefault="006F3F94">
            <w:pPr>
              <w:pStyle w:val="Standard1"/>
              <w:rPr>
                <w:lang w:val="en-US"/>
              </w:rPr>
            </w:pPr>
            <w:r>
              <w:rPr>
                <w:noProof/>
                <w:sz w:val="20"/>
                <w:lang w:val="en-GB" w:eastAsia="zh-CN"/>
              </w:rPr>
              <w:drawing>
                <wp:inline distT="0" distB="0" distL="0" distR="0">
                  <wp:extent cx="5866130" cy="5520690"/>
                  <wp:effectExtent l="0" t="0" r="127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866130" cy="5520690"/>
                          </a:xfrm>
                          <a:prstGeom prst="rect">
                            <a:avLst/>
                          </a:prstGeom>
                          <a:noFill/>
                          <a:ln>
                            <a:noFill/>
                          </a:ln>
                        </pic:spPr>
                      </pic:pic>
                    </a:graphicData>
                  </a:graphic>
                </wp:inline>
              </w:drawing>
            </w:r>
          </w:p>
        </w:tc>
      </w:tr>
      <w:tr w:rsidR="003A062F">
        <w:trPr>
          <w:cantSplit/>
        </w:trPr>
        <w:tc>
          <w:tcPr>
            <w:tcW w:w="9889" w:type="dxa"/>
          </w:tcPr>
          <w:p w:rsidR="003A062F" w:rsidRDefault="003A062F">
            <w:pPr>
              <w:pStyle w:val="Standard1"/>
              <w:rPr>
                <w:lang w:val="en-US"/>
              </w:rPr>
            </w:pPr>
          </w:p>
        </w:tc>
      </w:tr>
      <w:tr w:rsidR="003A062F">
        <w:trPr>
          <w:cantSplit/>
        </w:trPr>
        <w:tc>
          <w:tcPr>
            <w:tcW w:w="9889" w:type="dxa"/>
          </w:tcPr>
          <w:p w:rsidR="003A062F" w:rsidRDefault="003A062F">
            <w:pPr>
              <w:pStyle w:val="Figure0"/>
              <w:keepNext w:val="0"/>
              <w:widowControl w:val="0"/>
              <w:rPr>
                <w:lang w:val="en-US"/>
              </w:rPr>
            </w:pPr>
            <w:r>
              <w:rPr>
                <w:lang w:val="en-US"/>
              </w:rPr>
              <w:t>Figure 6</w:t>
            </w:r>
          </w:p>
          <w:p w:rsidR="003A062F" w:rsidRDefault="003A062F">
            <w:pPr>
              <w:pStyle w:val="FigureTitle"/>
              <w:keepLines w:val="0"/>
              <w:widowControl w:val="0"/>
              <w:rPr>
                <w:lang w:val="en-US"/>
              </w:rPr>
            </w:pPr>
            <w:r>
              <w:rPr>
                <w:lang w:val="en-US"/>
              </w:rPr>
              <w:t>Access Network Transport - Access using satellites scenario</w:t>
            </w:r>
          </w:p>
        </w:tc>
      </w:tr>
    </w:tbl>
    <w:p w:rsidR="003A062F" w:rsidRDefault="003A062F">
      <w:pPr>
        <w:pStyle w:val="Heading2"/>
        <w:keepNext w:val="0"/>
        <w:keepLines w:val="0"/>
        <w:widowControl w:val="0"/>
        <w:rPr>
          <w:lang w:val="en-US"/>
        </w:rPr>
      </w:pPr>
      <w:r>
        <w:rPr>
          <w:lang w:val="en-US"/>
        </w:rPr>
        <w:br w:type="page"/>
      </w:r>
      <w:bookmarkStart w:id="169" w:name="_Toc479830614"/>
      <w:bookmarkStart w:id="170" w:name="_Toc480262096"/>
      <w:bookmarkStart w:id="171" w:name="_Toc482087571"/>
      <w:bookmarkStart w:id="172" w:name="_Toc528396632"/>
      <w:bookmarkStart w:id="173" w:name="_Toc361761759"/>
      <w:r>
        <w:rPr>
          <w:lang w:val="en-US"/>
        </w:rPr>
        <w:lastRenderedPageBreak/>
        <w:t>A1.12</w:t>
      </w:r>
      <w:r>
        <w:rPr>
          <w:lang w:val="en-US"/>
        </w:rPr>
        <w:tab/>
        <w:t>Scenario 7 - Example of Internet Access</w:t>
      </w:r>
      <w:bookmarkEnd w:id="169"/>
      <w:bookmarkEnd w:id="170"/>
      <w:bookmarkEnd w:id="171"/>
      <w:bookmarkEnd w:id="172"/>
      <w:bookmarkEnd w:id="173"/>
    </w:p>
    <w:p w:rsidR="003A062F" w:rsidRDefault="003A062F">
      <w:pPr>
        <w:pStyle w:val="Standard1"/>
        <w:rPr>
          <w:lang w:val="en-US"/>
        </w:rPr>
      </w:pPr>
      <w:r>
        <w:rPr>
          <w:lang w:val="en-US"/>
        </w:rPr>
        <w:t>The Internet requires individual, two-way and preferably high-speed connections. The scenario below shows fast access to the Internet (case 1) and internetworking between the Internet and a high-speed ATM network as backbone (case 2).</w:t>
      </w:r>
    </w:p>
    <w:p w:rsidR="003A062F" w:rsidRDefault="003A062F">
      <w:pPr>
        <w:pStyle w:val="heading0"/>
        <w:keepNext w:val="0"/>
        <w:keepLines w:val="0"/>
        <w:widowControl w:val="0"/>
        <w:rPr>
          <w:rFonts w:ascii="Times New Roman"/>
          <w:lang w:val="en-US"/>
        </w:rPr>
      </w:pPr>
      <w:r>
        <w:rPr>
          <w:rFonts w:ascii="Times New Roman"/>
          <w:lang w:val="en-US"/>
        </w:rPr>
        <w:t>Description</w:t>
      </w:r>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rPr>
                <w:sz w:val="21"/>
                <w:lang w:val="en-US"/>
              </w:rPr>
            </w:pPr>
            <w:r>
              <w:rPr>
                <w:lang w:val="en-US"/>
              </w:rPr>
              <w:t>Logical representation:</w:t>
            </w:r>
          </w:p>
        </w:tc>
        <w:tc>
          <w:tcPr>
            <w:tcW w:w="4860" w:type="dxa"/>
          </w:tcPr>
          <w:p w:rsidR="003A062F" w:rsidRDefault="003A062F">
            <w:pPr>
              <w:pStyle w:val="Standard1"/>
              <w:rPr>
                <w:lang w:val="en-US"/>
              </w:rPr>
            </w:pPr>
          </w:p>
        </w:tc>
      </w:tr>
      <w:tr w:rsidR="003A062F">
        <w:trPr>
          <w:cantSplit/>
        </w:trPr>
        <w:tc>
          <w:tcPr>
            <w:tcW w:w="4860" w:type="dxa"/>
          </w:tcPr>
          <w:p w:rsidR="003A062F" w:rsidRDefault="006F3F94">
            <w:pPr>
              <w:pStyle w:val="Standard1"/>
              <w:rPr>
                <w:lang w:val="en-US"/>
              </w:rPr>
            </w:pPr>
            <w:bookmarkStart w:id="174" w:name="_964265247"/>
            <w:bookmarkEnd w:id="174"/>
            <w:r>
              <w:rPr>
                <w:noProof/>
                <w:sz w:val="20"/>
                <w:lang w:val="en-GB" w:eastAsia="zh-CN"/>
              </w:rPr>
              <w:drawing>
                <wp:inline distT="0" distB="0" distL="0" distR="0">
                  <wp:extent cx="2915920" cy="2087880"/>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915920" cy="2087880"/>
                          </a:xfrm>
                          <a:prstGeom prst="rect">
                            <a:avLst/>
                          </a:prstGeom>
                          <a:noFill/>
                          <a:ln>
                            <a:noFill/>
                          </a:ln>
                        </pic:spPr>
                      </pic:pic>
                    </a:graphicData>
                  </a:graphic>
                </wp:inline>
              </w:drawing>
            </w:r>
          </w:p>
        </w:tc>
        <w:tc>
          <w:tcPr>
            <w:tcW w:w="4860" w:type="dxa"/>
          </w:tcPr>
          <w:p w:rsidR="003A062F" w:rsidRDefault="003A062F">
            <w:pPr>
              <w:pStyle w:val="TableText"/>
              <w:widowControl w:val="0"/>
              <w:ind w:left="284" w:hanging="284"/>
              <w:rPr>
                <w:lang w:val="en-US"/>
              </w:rPr>
            </w:pPr>
            <w:r>
              <w:rPr>
                <w:b/>
                <w:lang w:val="en-US"/>
              </w:rPr>
              <w:t>Components</w:t>
            </w:r>
          </w:p>
          <w:p w:rsidR="003A062F" w:rsidRDefault="003A062F">
            <w:pPr>
              <w:pStyle w:val="TableText"/>
              <w:widowControl w:val="0"/>
              <w:ind w:left="284" w:hanging="284"/>
              <w:rPr>
                <w:lang w:val="en-US"/>
              </w:rPr>
            </w:pPr>
            <w:r>
              <w:rPr>
                <w:lang w:val="en-US"/>
              </w:rPr>
              <w:t>•</w:t>
            </w:r>
            <w:r>
              <w:rPr>
                <w:lang w:val="en-US"/>
              </w:rPr>
              <w:tab/>
              <w:t>Service Function: Video on Demand, POP/ IP-Router</w:t>
            </w:r>
          </w:p>
          <w:p w:rsidR="003A062F" w:rsidRDefault="003A062F">
            <w:pPr>
              <w:pStyle w:val="TableText"/>
              <w:widowControl w:val="0"/>
              <w:ind w:left="284" w:hanging="284"/>
              <w:rPr>
                <w:lang w:val="en-US"/>
              </w:rPr>
            </w:pPr>
            <w:r>
              <w:rPr>
                <w:lang w:val="en-US"/>
              </w:rPr>
              <w:t>•</w:t>
            </w:r>
            <w:r>
              <w:rPr>
                <w:lang w:val="en-US"/>
              </w:rPr>
              <w:tab/>
              <w:t>Core network: N-ISDN, POTS, ATM, Frame Relay</w:t>
            </w:r>
          </w:p>
          <w:p w:rsidR="003A062F" w:rsidRDefault="003A062F">
            <w:pPr>
              <w:pStyle w:val="TableText"/>
              <w:widowControl w:val="0"/>
              <w:ind w:left="284" w:hanging="284"/>
              <w:rPr>
                <w:lang w:val="en-US"/>
              </w:rPr>
            </w:pPr>
            <w:r>
              <w:rPr>
                <w:lang w:val="en-US"/>
              </w:rPr>
              <w:t>•</w:t>
            </w:r>
            <w:r>
              <w:rPr>
                <w:lang w:val="en-US"/>
              </w:rPr>
              <w:tab/>
              <w:t>Access Network: ADSL</w:t>
            </w:r>
          </w:p>
          <w:p w:rsidR="003A062F" w:rsidRDefault="003A062F">
            <w:pPr>
              <w:pStyle w:val="TableText"/>
              <w:widowControl w:val="0"/>
              <w:ind w:left="284" w:hanging="284"/>
              <w:rPr>
                <w:lang w:val="en-US"/>
              </w:rPr>
            </w:pPr>
            <w:r>
              <w:rPr>
                <w:lang w:val="en-US"/>
              </w:rPr>
              <w:t>•</w:t>
            </w:r>
            <w:r>
              <w:rPr>
                <w:lang w:val="en-US"/>
              </w:rPr>
              <w:tab/>
              <w:t>CPN: TV, PC, Tel Terminal</w:t>
            </w:r>
            <w:r>
              <w:rPr>
                <w:lang w:val="en-US"/>
              </w:rPr>
              <w:br/>
              <w:t>Access Unit for ADSL</w:t>
            </w:r>
          </w:p>
          <w:p w:rsidR="003A062F" w:rsidRDefault="003A062F">
            <w:pPr>
              <w:pStyle w:val="TableText"/>
              <w:widowControl w:val="0"/>
              <w:spacing w:before="0"/>
              <w:ind w:left="284" w:hanging="284"/>
              <w:rPr>
                <w:lang w:val="en-US"/>
              </w:rPr>
            </w:pPr>
          </w:p>
          <w:p w:rsidR="003A062F" w:rsidRDefault="003A062F">
            <w:pPr>
              <w:pStyle w:val="TableText"/>
              <w:widowControl w:val="0"/>
              <w:ind w:left="284" w:hanging="284"/>
              <w:rPr>
                <w:lang w:val="en-US"/>
              </w:rPr>
            </w:pPr>
          </w:p>
        </w:tc>
      </w:tr>
    </w:tbl>
    <w:p w:rsidR="003A062F" w:rsidRDefault="003A062F">
      <w:pPr>
        <w:pStyle w:val="Standard1"/>
        <w:spacing w:after="120"/>
        <w:rPr>
          <w:lang w:val="en-US"/>
        </w:rPr>
      </w:pPr>
      <w:r>
        <w:rPr>
          <w:b/>
          <w:lang w:val="en-US"/>
        </w:rPr>
        <w:t>Case 1</w:t>
      </w:r>
      <w:r>
        <w:rPr>
          <w:lang w:val="en-US"/>
        </w:rPr>
        <w:t xml:space="preserve">: The broadband data traffic from the Internet point of presence (POP) comes through high-speed ATM or Frame Relay connections to an edge device; it is transmitted to residential (or business) premises via e.g. high-speed ADSL (asymmetric digital subscriber line) connections. Analogue telephone traffic from the exchange of the local network is combined and separated at both ends of the ADSL link. </w:t>
      </w:r>
      <w:r w:rsidR="00C277AE">
        <w:rPr>
          <w:lang w:val="en-US"/>
        </w:rPr>
        <w:t xml:space="preserve">  Alternatively, transmission to the residence may be by satellite link in which case legacy analog telephony is not part of the signal.</w:t>
      </w:r>
      <w:r w:rsidR="00383887">
        <w:rPr>
          <w:lang w:val="en-US"/>
        </w:rPr>
        <w:t xml:space="preserve">  Note that satellite internet access is often only provided in one direction, to the subscriber (i.e. “downstream”) and that upstream return signals are often carried by a different network, e.g. the public phone network. </w:t>
      </w:r>
    </w:p>
    <w:p w:rsidR="003A062F" w:rsidRDefault="003A062F">
      <w:pPr>
        <w:widowControl w:val="0"/>
        <w:rPr>
          <w:lang w:val="en-US"/>
        </w:rPr>
      </w:pPr>
      <w:r>
        <w:rPr>
          <w:lang w:val="en-US"/>
        </w:rPr>
        <w:br w:type="page"/>
      </w:r>
    </w:p>
    <w:tbl>
      <w:tblPr>
        <w:tblW w:w="0" w:type="auto"/>
        <w:tblLayout w:type="fixed"/>
        <w:tblLook w:val="0000" w:firstRow="0" w:lastRow="0" w:firstColumn="0" w:lastColumn="0" w:noHBand="0" w:noVBand="0"/>
      </w:tblPr>
      <w:tblGrid>
        <w:gridCol w:w="9720"/>
      </w:tblGrid>
      <w:tr w:rsidR="003A062F">
        <w:trPr>
          <w:cantSplit/>
        </w:trPr>
        <w:tc>
          <w:tcPr>
            <w:tcW w:w="9720" w:type="dxa"/>
          </w:tcPr>
          <w:p w:rsidR="003A062F" w:rsidRDefault="003A062F">
            <w:pPr>
              <w:pStyle w:val="Standard1"/>
              <w:rPr>
                <w:sz w:val="21"/>
                <w:lang w:val="en-US"/>
              </w:rPr>
            </w:pPr>
            <w:r>
              <w:rPr>
                <w:lang w:val="en-US"/>
              </w:rPr>
              <w:lastRenderedPageBreak/>
              <w:t xml:space="preserve">Physical representation </w:t>
            </w:r>
          </w:p>
        </w:tc>
      </w:tr>
      <w:tr w:rsidR="003A062F">
        <w:trPr>
          <w:cantSplit/>
        </w:trPr>
        <w:tc>
          <w:tcPr>
            <w:tcW w:w="9720" w:type="dxa"/>
          </w:tcPr>
          <w:p w:rsidR="003A062F" w:rsidRDefault="006F3F94">
            <w:pPr>
              <w:pStyle w:val="Standard1"/>
              <w:rPr>
                <w:lang w:val="en-US"/>
              </w:rPr>
            </w:pPr>
            <w:r>
              <w:rPr>
                <w:noProof/>
                <w:sz w:val="20"/>
                <w:lang w:val="en-GB" w:eastAsia="zh-CN"/>
              </w:rPr>
              <w:drawing>
                <wp:inline distT="0" distB="0" distL="0" distR="0">
                  <wp:extent cx="5382895" cy="223393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82895" cy="2233930"/>
                          </a:xfrm>
                          <a:prstGeom prst="rect">
                            <a:avLst/>
                          </a:prstGeom>
                          <a:noFill/>
                          <a:ln>
                            <a:noFill/>
                          </a:ln>
                        </pic:spPr>
                      </pic:pic>
                    </a:graphicData>
                  </a:graphic>
                </wp:inline>
              </w:drawing>
            </w:r>
          </w:p>
          <w:p w:rsidR="003A062F" w:rsidRDefault="003A062F">
            <w:pPr>
              <w:pStyle w:val="Standard1"/>
              <w:rPr>
                <w:lang w:val="en-US"/>
              </w:rPr>
            </w:pPr>
          </w:p>
          <w:p w:rsidR="003A062F" w:rsidRDefault="003A062F">
            <w:pPr>
              <w:pStyle w:val="Standard1"/>
              <w:rPr>
                <w:lang w:val="en-US"/>
              </w:rPr>
            </w:pPr>
            <w:r>
              <w:rPr>
                <w:lang w:val="en-US"/>
              </w:rPr>
              <w:t>1) This interface transports analogue POTS-signals</w:t>
            </w:r>
          </w:p>
          <w:p w:rsidR="003A062F" w:rsidRDefault="003A062F">
            <w:pPr>
              <w:pStyle w:val="Standard1"/>
              <w:rPr>
                <w:lang w:val="en-US"/>
              </w:rPr>
            </w:pPr>
            <w:r>
              <w:rPr>
                <w:lang w:val="en-US"/>
              </w:rPr>
              <w:t>2) This interface transports data component of the ADSL-Signal</w:t>
            </w:r>
          </w:p>
          <w:p w:rsidR="003A062F" w:rsidRDefault="003A062F">
            <w:pPr>
              <w:pStyle w:val="Standard1"/>
              <w:rPr>
                <w:lang w:val="en-US"/>
              </w:rPr>
            </w:pPr>
          </w:p>
          <w:p w:rsidR="003A062F" w:rsidRDefault="003A062F">
            <w:pPr>
              <w:pStyle w:val="Standard1"/>
              <w:rPr>
                <w:lang w:val="en-US"/>
              </w:rPr>
            </w:pPr>
            <w:r>
              <w:rPr>
                <w:lang w:val="en-US"/>
              </w:rPr>
              <w:t>Note 1: This presentation shows the configuration using ADSL in the Access Network as an example, other implementations might lead to a slightly different configuration.</w:t>
            </w:r>
          </w:p>
          <w:p w:rsidR="003A062F" w:rsidRDefault="003A062F">
            <w:pPr>
              <w:pStyle w:val="Header"/>
              <w:widowControl w:val="0"/>
              <w:rPr>
                <w:lang w:val="en-US"/>
              </w:rPr>
            </w:pPr>
            <w:r>
              <w:rPr>
                <w:lang w:val="en-US"/>
              </w:rPr>
              <w:t>Note 2: The use of a splitter may not be required in many implementations.</w:t>
            </w:r>
          </w:p>
          <w:p w:rsidR="003A062F" w:rsidRDefault="003A062F">
            <w:pPr>
              <w:pStyle w:val="Standard1"/>
              <w:rPr>
                <w:sz w:val="21"/>
                <w:lang w:val="en-US"/>
              </w:rPr>
            </w:pPr>
          </w:p>
        </w:tc>
      </w:tr>
    </w:tbl>
    <w:p w:rsidR="003A062F" w:rsidRDefault="003A062F">
      <w:pPr>
        <w:pStyle w:val="Figure0"/>
        <w:keepNext w:val="0"/>
        <w:widowControl w:val="0"/>
        <w:spacing w:before="80"/>
        <w:rPr>
          <w:lang w:val="en-US"/>
        </w:rPr>
      </w:pPr>
      <w:r>
        <w:rPr>
          <w:lang w:val="en-US"/>
        </w:rPr>
        <w:t>Figure</w:t>
      </w:r>
      <w:r>
        <w:rPr>
          <w:caps w:val="0"/>
          <w:lang w:val="en-US"/>
        </w:rPr>
        <w:t xml:space="preserve"> 7a </w:t>
      </w:r>
      <w:r>
        <w:rPr>
          <w:lang w:val="en-US"/>
        </w:rPr>
        <w:t>for case 1</w:t>
      </w:r>
    </w:p>
    <w:p w:rsidR="003A062F" w:rsidRDefault="003A062F">
      <w:pPr>
        <w:pStyle w:val="FigureTitle"/>
        <w:keepLines w:val="0"/>
        <w:widowControl w:val="0"/>
        <w:spacing w:after="240"/>
        <w:rPr>
          <w:lang w:val="en-US"/>
        </w:rPr>
      </w:pPr>
      <w:r>
        <w:rPr>
          <w:lang w:val="en-US"/>
        </w:rPr>
        <w:t>Fast Internet access</w:t>
      </w:r>
    </w:p>
    <w:p w:rsidR="003A062F" w:rsidRDefault="003A062F">
      <w:pPr>
        <w:pStyle w:val="Standard1"/>
        <w:rPr>
          <w:lang w:val="en-US"/>
        </w:rPr>
      </w:pPr>
      <w:r>
        <w:rPr>
          <w:b/>
          <w:lang w:val="en-US"/>
        </w:rPr>
        <w:t>Case 2</w:t>
      </w:r>
      <w:r>
        <w:rPr>
          <w:lang w:val="en-US"/>
        </w:rPr>
        <w:t xml:space="preserve">: ATM is a prime candidate to provide the high bandwidth and quality of service that the Internet needs. The internetworking between the Internet and an ATM network as a backbone is demonstrated. </w:t>
      </w:r>
    </w:p>
    <w:p w:rsidR="003A062F" w:rsidRDefault="003A062F">
      <w:pPr>
        <w:pStyle w:val="Standard1"/>
        <w:rPr>
          <w:lang w:val="en-US"/>
        </w:rPr>
      </w:pPr>
      <w:r>
        <w:rPr>
          <w:lang w:val="en-US"/>
        </w:rPr>
        <w:t>Voice, video and/or data from residential or business premises are forwarded to the Internet point of presence (POP), a router which connects via interface A</w:t>
      </w:r>
      <w:r>
        <w:rPr>
          <w:vertAlign w:val="subscript"/>
          <w:lang w:val="en-US"/>
        </w:rPr>
        <w:t>INTERNET</w:t>
      </w:r>
      <w:r>
        <w:rPr>
          <w:lang w:val="en-US"/>
        </w:rPr>
        <w:t xml:space="preserve"> to the ATM backbone. Before the information can be transmitted further across the ATM backbone, a virtual connection between the ATM end devices has to be established. A support function hereby falls to what is called a "service node" in the scenario, offering for example route server functions. A service node may also provide various functions such as address resolution, configuration and coordination, processing of broadcasts, multicasts and lost packets.</w:t>
      </w:r>
    </w:p>
    <w:p w:rsidR="003A062F" w:rsidRDefault="003A062F">
      <w:pPr>
        <w:pStyle w:val="Standard1"/>
        <w:rPr>
          <w:lang w:val="en-US"/>
        </w:rPr>
      </w:pPr>
    </w:p>
    <w:p w:rsidR="003A062F" w:rsidRDefault="003A062F">
      <w:pPr>
        <w:widowControl w:val="0"/>
        <w:rPr>
          <w:lang w:val="en-US"/>
        </w:rPr>
      </w:pPr>
      <w:r>
        <w:rPr>
          <w:lang w:val="en-US"/>
        </w:rPr>
        <w:br w:type="page"/>
      </w:r>
    </w:p>
    <w:tbl>
      <w:tblPr>
        <w:tblW w:w="0" w:type="auto"/>
        <w:tblLayout w:type="fixed"/>
        <w:tblLook w:val="0000" w:firstRow="0" w:lastRow="0" w:firstColumn="0" w:lastColumn="0" w:noHBand="0" w:noVBand="0"/>
      </w:tblPr>
      <w:tblGrid>
        <w:gridCol w:w="4860"/>
        <w:gridCol w:w="4860"/>
      </w:tblGrid>
      <w:tr w:rsidR="003A062F">
        <w:trPr>
          <w:cantSplit/>
        </w:trPr>
        <w:tc>
          <w:tcPr>
            <w:tcW w:w="4860" w:type="dxa"/>
          </w:tcPr>
          <w:p w:rsidR="003A062F" w:rsidRDefault="003A062F">
            <w:pPr>
              <w:pStyle w:val="Standard1"/>
              <w:rPr>
                <w:sz w:val="21"/>
                <w:lang w:val="en-US"/>
              </w:rPr>
            </w:pPr>
            <w:r>
              <w:rPr>
                <w:lang w:val="en-US"/>
              </w:rPr>
              <w:lastRenderedPageBreak/>
              <w:t>Logical representation:</w:t>
            </w:r>
          </w:p>
        </w:tc>
        <w:tc>
          <w:tcPr>
            <w:tcW w:w="4860" w:type="dxa"/>
          </w:tcPr>
          <w:p w:rsidR="003A062F" w:rsidRDefault="003A062F">
            <w:pPr>
              <w:pStyle w:val="Standard1"/>
              <w:rPr>
                <w:lang w:val="en-US"/>
              </w:rPr>
            </w:pPr>
          </w:p>
        </w:tc>
      </w:tr>
      <w:tr w:rsidR="003A062F">
        <w:trPr>
          <w:cantSplit/>
        </w:trPr>
        <w:tc>
          <w:tcPr>
            <w:tcW w:w="4860" w:type="dxa"/>
          </w:tcPr>
          <w:p w:rsidR="003A062F" w:rsidRDefault="006F3F94">
            <w:pPr>
              <w:pStyle w:val="Standard1"/>
              <w:rPr>
                <w:lang w:val="en-US"/>
              </w:rPr>
            </w:pPr>
            <w:r>
              <w:rPr>
                <w:noProof/>
                <w:sz w:val="20"/>
                <w:lang w:val="en-GB" w:eastAsia="zh-CN"/>
              </w:rPr>
              <w:drawing>
                <wp:inline distT="0" distB="0" distL="0" distR="0">
                  <wp:extent cx="2872740" cy="2087880"/>
                  <wp:effectExtent l="0" t="0" r="381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872740" cy="2087880"/>
                          </a:xfrm>
                          <a:prstGeom prst="rect">
                            <a:avLst/>
                          </a:prstGeom>
                          <a:noFill/>
                          <a:ln>
                            <a:noFill/>
                          </a:ln>
                        </pic:spPr>
                      </pic:pic>
                    </a:graphicData>
                  </a:graphic>
                </wp:inline>
              </w:drawing>
            </w:r>
          </w:p>
        </w:tc>
        <w:tc>
          <w:tcPr>
            <w:tcW w:w="4860" w:type="dxa"/>
          </w:tcPr>
          <w:p w:rsidR="003A062F" w:rsidRDefault="003A062F">
            <w:pPr>
              <w:pStyle w:val="TableText"/>
              <w:widowControl w:val="0"/>
              <w:ind w:left="284" w:hanging="284"/>
              <w:rPr>
                <w:lang w:val="en-US"/>
              </w:rPr>
            </w:pPr>
            <w:r>
              <w:rPr>
                <w:b/>
                <w:lang w:val="en-US"/>
              </w:rPr>
              <w:t>Components</w:t>
            </w:r>
          </w:p>
          <w:p w:rsidR="003A062F" w:rsidRDefault="003A062F">
            <w:pPr>
              <w:pStyle w:val="TableText"/>
              <w:widowControl w:val="0"/>
              <w:ind w:left="284" w:hanging="284"/>
              <w:rPr>
                <w:lang w:val="en-US"/>
              </w:rPr>
            </w:pPr>
            <w:r>
              <w:rPr>
                <w:lang w:val="en-US"/>
              </w:rPr>
              <w:t>•</w:t>
            </w:r>
            <w:r>
              <w:rPr>
                <w:lang w:val="en-US"/>
              </w:rPr>
              <w:tab/>
              <w:t>Service Function: Service Node, POP/ IP-Router</w:t>
            </w:r>
          </w:p>
          <w:p w:rsidR="003A062F" w:rsidRDefault="003A062F">
            <w:pPr>
              <w:pStyle w:val="TableText"/>
              <w:widowControl w:val="0"/>
              <w:ind w:left="284" w:hanging="284"/>
              <w:rPr>
                <w:lang w:val="en-US"/>
              </w:rPr>
            </w:pPr>
            <w:r>
              <w:rPr>
                <w:lang w:val="en-US"/>
              </w:rPr>
              <w:t>•</w:t>
            </w:r>
            <w:r>
              <w:rPr>
                <w:lang w:val="en-US"/>
              </w:rPr>
              <w:tab/>
              <w:t>Core network: B-ISDN Backbone, Internet</w:t>
            </w:r>
          </w:p>
          <w:p w:rsidR="003A062F" w:rsidRDefault="003A062F">
            <w:pPr>
              <w:pStyle w:val="TableText"/>
              <w:widowControl w:val="0"/>
              <w:ind w:left="284" w:hanging="284"/>
              <w:rPr>
                <w:lang w:val="en-US"/>
              </w:rPr>
            </w:pPr>
            <w:r>
              <w:rPr>
                <w:lang w:val="en-US"/>
              </w:rPr>
              <w:t>•</w:t>
            </w:r>
            <w:r>
              <w:rPr>
                <w:lang w:val="en-US"/>
              </w:rPr>
              <w:tab/>
              <w:t>Access Network: LAN, PON, PBX, PSTN/ISDN, HFC</w:t>
            </w:r>
          </w:p>
          <w:p w:rsidR="003A062F" w:rsidRDefault="003A062F">
            <w:pPr>
              <w:pStyle w:val="TableText"/>
              <w:widowControl w:val="0"/>
              <w:ind w:left="284" w:hanging="284"/>
              <w:rPr>
                <w:lang w:val="en-US"/>
              </w:rPr>
            </w:pPr>
            <w:r>
              <w:rPr>
                <w:lang w:val="en-US"/>
              </w:rPr>
              <w:t>•</w:t>
            </w:r>
            <w:r>
              <w:rPr>
                <w:lang w:val="en-US"/>
              </w:rPr>
              <w:tab/>
              <w:t>CPN: TV, PC, Tel Terminal</w:t>
            </w:r>
            <w:r>
              <w:rPr>
                <w:lang w:val="en-US"/>
              </w:rPr>
              <w:br/>
              <w:t>Access Unit for many services</w:t>
            </w:r>
          </w:p>
          <w:p w:rsidR="003A062F" w:rsidRDefault="003A062F">
            <w:pPr>
              <w:pStyle w:val="TableText"/>
              <w:widowControl w:val="0"/>
              <w:ind w:left="284" w:hanging="284"/>
              <w:rPr>
                <w:lang w:val="en-US"/>
              </w:rPr>
            </w:pPr>
          </w:p>
        </w:tc>
      </w:tr>
      <w:tr w:rsidR="003A062F">
        <w:trPr>
          <w:cantSplit/>
        </w:trPr>
        <w:tc>
          <w:tcPr>
            <w:tcW w:w="9720" w:type="dxa"/>
            <w:gridSpan w:val="2"/>
          </w:tcPr>
          <w:p w:rsidR="003A062F" w:rsidRDefault="003A062F">
            <w:pPr>
              <w:pStyle w:val="Standard1"/>
              <w:rPr>
                <w:sz w:val="21"/>
                <w:lang w:val="en-US"/>
              </w:rPr>
            </w:pPr>
            <w:r>
              <w:rPr>
                <w:lang w:val="en-US"/>
              </w:rPr>
              <w:t xml:space="preserve">Physical representation </w:t>
            </w:r>
          </w:p>
        </w:tc>
      </w:tr>
      <w:tr w:rsidR="003A062F">
        <w:trPr>
          <w:cantSplit/>
        </w:trPr>
        <w:tc>
          <w:tcPr>
            <w:tcW w:w="9720" w:type="dxa"/>
            <w:gridSpan w:val="2"/>
          </w:tcPr>
          <w:p w:rsidR="003A062F" w:rsidRDefault="006F3F94">
            <w:pPr>
              <w:pStyle w:val="Standard1"/>
              <w:rPr>
                <w:sz w:val="21"/>
                <w:lang w:val="en-US"/>
              </w:rPr>
            </w:pPr>
            <w:r>
              <w:rPr>
                <w:noProof/>
                <w:sz w:val="20"/>
                <w:lang w:val="en-GB" w:eastAsia="zh-CN"/>
              </w:rPr>
              <w:drawing>
                <wp:inline distT="0" distB="0" distL="0" distR="0">
                  <wp:extent cx="5477510" cy="4054475"/>
                  <wp:effectExtent l="0" t="0" r="889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77510" cy="4054475"/>
                          </a:xfrm>
                          <a:prstGeom prst="rect">
                            <a:avLst/>
                          </a:prstGeom>
                          <a:noFill/>
                          <a:ln>
                            <a:noFill/>
                          </a:ln>
                        </pic:spPr>
                      </pic:pic>
                    </a:graphicData>
                  </a:graphic>
                </wp:inline>
              </w:drawing>
            </w:r>
          </w:p>
        </w:tc>
      </w:tr>
    </w:tbl>
    <w:p w:rsidR="003A062F" w:rsidRDefault="003A062F">
      <w:pPr>
        <w:pStyle w:val="Figure0"/>
        <w:keepNext w:val="0"/>
        <w:widowControl w:val="0"/>
        <w:spacing w:before="0"/>
        <w:rPr>
          <w:lang w:val="en-US"/>
        </w:rPr>
      </w:pPr>
    </w:p>
    <w:p w:rsidR="003A062F" w:rsidRDefault="003A062F">
      <w:pPr>
        <w:pStyle w:val="Figure0"/>
        <w:keepNext w:val="0"/>
        <w:widowControl w:val="0"/>
        <w:spacing w:before="0"/>
        <w:rPr>
          <w:lang w:val="en-US"/>
        </w:rPr>
      </w:pPr>
      <w:r>
        <w:rPr>
          <w:lang w:val="en-US"/>
        </w:rPr>
        <w:t>Figure 7</w:t>
      </w:r>
      <w:r>
        <w:rPr>
          <w:caps w:val="0"/>
          <w:lang w:val="en-US"/>
        </w:rPr>
        <w:t>b</w:t>
      </w:r>
      <w:r>
        <w:rPr>
          <w:lang w:val="en-US"/>
        </w:rPr>
        <w:t xml:space="preserve"> for case 2</w:t>
      </w:r>
    </w:p>
    <w:p w:rsidR="003A062F" w:rsidRDefault="003A062F">
      <w:pPr>
        <w:pStyle w:val="Head"/>
        <w:widowControl w:val="0"/>
        <w:tabs>
          <w:tab w:val="clear" w:pos="6663"/>
        </w:tabs>
        <w:spacing w:after="240" w:line="240" w:lineRule="exact"/>
        <w:jc w:val="center"/>
        <w:rPr>
          <w:b/>
          <w:lang w:val="en-US"/>
        </w:rPr>
      </w:pPr>
      <w:r>
        <w:rPr>
          <w:b/>
          <w:lang w:val="en-US"/>
        </w:rPr>
        <w:t>Internetworking between the Internet and B-ISDN Network</w:t>
      </w:r>
    </w:p>
    <w:p w:rsidR="003A062F" w:rsidRDefault="003A062F">
      <w:pPr>
        <w:widowControl w:val="0"/>
        <w:rPr>
          <w:lang w:val="en-US"/>
        </w:rPr>
      </w:pPr>
      <w:r>
        <w:rPr>
          <w:lang w:val="en-US"/>
        </w:rPr>
        <w:br w:type="page"/>
      </w:r>
    </w:p>
    <w:p w:rsidR="003A062F" w:rsidRDefault="003A062F">
      <w:pPr>
        <w:pStyle w:val="Heading2"/>
        <w:keepNext w:val="0"/>
        <w:keepLines w:val="0"/>
        <w:widowControl w:val="0"/>
        <w:rPr>
          <w:lang w:val="en-US"/>
        </w:rPr>
      </w:pPr>
      <w:bookmarkStart w:id="175" w:name="_Toc528396633"/>
      <w:bookmarkStart w:id="176" w:name="_Toc361761760"/>
      <w:r>
        <w:rPr>
          <w:lang w:val="en-US"/>
        </w:rPr>
        <w:lastRenderedPageBreak/>
        <w:t>A1.13</w:t>
      </w:r>
      <w:r>
        <w:rPr>
          <w:lang w:val="en-US"/>
        </w:rPr>
        <w:tab/>
        <w:t>Scenario 8 - Power Line Transmission (PLT)</w:t>
      </w:r>
      <w:bookmarkEnd w:id="175"/>
      <w:bookmarkEnd w:id="176"/>
    </w:p>
    <w:p w:rsidR="003A062F" w:rsidRDefault="003A062F">
      <w:pPr>
        <w:widowControl w:val="0"/>
      </w:pPr>
    </w:p>
    <w:p w:rsidR="003A062F" w:rsidRDefault="003A062F">
      <w:pPr>
        <w:widowControl w:val="0"/>
        <w:rPr>
          <w:b/>
        </w:rPr>
      </w:pPr>
      <w:r>
        <w:rPr>
          <w:b/>
        </w:rPr>
        <w:t>Introduction</w:t>
      </w:r>
    </w:p>
    <w:p w:rsidR="003A062F" w:rsidRDefault="003A062F">
      <w:pPr>
        <w:widowControl w:val="0"/>
      </w:pPr>
    </w:p>
    <w:p w:rsidR="003A062F" w:rsidRDefault="003A062F">
      <w:pPr>
        <w:widowControl w:val="0"/>
      </w:pPr>
      <w:r>
        <w:t>PLT (Power Line Transmission) is deploying worldwide. There are Standardization activities within ETSI as well as in a Forum (PLT-Forum) and other groups. Contributions proposing activities in ITU-T (SG15 WP1/Q.4) to develop related Recommendations have been submitted.</w:t>
      </w:r>
    </w:p>
    <w:p w:rsidR="003A062F" w:rsidRDefault="003A062F">
      <w:pPr>
        <w:widowControl w:val="0"/>
      </w:pPr>
      <w:r>
        <w:t xml:space="preserve">This Scenario may serve as a placeholder. Details will be added as soon as they are specified.  </w:t>
      </w:r>
    </w:p>
    <w:p w:rsidR="003A062F" w:rsidRDefault="003A062F">
      <w:pPr>
        <w:widowControl w:val="0"/>
      </w:pPr>
    </w:p>
    <w:p w:rsidR="003A062F" w:rsidRDefault="003A062F">
      <w:pPr>
        <w:widowControl w:val="0"/>
      </w:pPr>
    </w:p>
    <w:p w:rsidR="003A062F" w:rsidRDefault="00834D4B">
      <w:pPr>
        <w:widowControl w:val="0"/>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489.15pt;height:151pt;z-index:251656704" o:allowincell="f">
            <v:imagedata r:id="rId41" o:title=""/>
            <w10:wrap type="topAndBottom"/>
          </v:shape>
          <o:OLEObject Type="Embed" ProgID="Designer.Drawing.7" ShapeID="_x0000_s1028" DrawAspect="Content" ObjectID="_1496236254" r:id="rId42"/>
        </w:object>
      </w:r>
    </w:p>
    <w:p w:rsidR="003A062F" w:rsidRDefault="003A062F">
      <w:pPr>
        <w:widowControl w:val="0"/>
        <w:rPr>
          <w:b/>
        </w:rPr>
      </w:pPr>
      <w:r>
        <w:rPr>
          <w:b/>
        </w:rPr>
        <w:t>Figure 8, Power Line Transmission</w:t>
      </w:r>
    </w:p>
    <w:p w:rsidR="003A062F" w:rsidRDefault="003A062F">
      <w:pPr>
        <w:widowControl w:val="0"/>
      </w:pPr>
    </w:p>
    <w:p w:rsidR="003A062F" w:rsidRDefault="003A062F">
      <w:pPr>
        <w:widowControl w:val="0"/>
        <w:rPr>
          <w:b/>
        </w:rPr>
      </w:pPr>
      <w:r>
        <w:rPr>
          <w:b/>
        </w:rPr>
        <w:t>Interfaces:</w:t>
      </w:r>
    </w:p>
    <w:p w:rsidR="003A062F" w:rsidRDefault="003A062F">
      <w:pPr>
        <w:widowControl w:val="0"/>
      </w:pPr>
      <w:r>
        <w:t>XNI, Customer side of the NT: POTS, ISDN, S2M (to be completed)</w:t>
      </w:r>
    </w:p>
    <w:p w:rsidR="003A062F" w:rsidRDefault="003A062F">
      <w:pPr>
        <w:widowControl w:val="0"/>
      </w:pPr>
      <w:r>
        <w:t xml:space="preserve">XNI, Network side of the NT:  Power Line, HF modulated with digital data signals, to be standardized </w:t>
      </w:r>
    </w:p>
    <w:p w:rsidR="003A062F" w:rsidRDefault="003A062F">
      <w:pPr>
        <w:widowControl w:val="0"/>
      </w:pPr>
    </w:p>
    <w:p w:rsidR="003A062F" w:rsidRDefault="003A062F">
      <w:pPr>
        <w:widowControl w:val="0"/>
      </w:pPr>
      <w:r>
        <w:t>SNI:  POTS, ISDN, S2M  (to be completed) multiplexed in digital data signals transported over Copper, Fibre, Radio ...(to be standardized)</w:t>
      </w:r>
    </w:p>
    <w:p w:rsidR="003A062F" w:rsidRDefault="003A062F">
      <w:pPr>
        <w:widowControl w:val="0"/>
      </w:pPr>
    </w:p>
    <w:p w:rsidR="003A062F" w:rsidRPr="003A062F" w:rsidRDefault="003A062F">
      <w:pPr>
        <w:widowControl w:val="0"/>
        <w:rPr>
          <w:lang w:val="en-US"/>
        </w:rPr>
      </w:pPr>
    </w:p>
    <w:p w:rsidR="003A062F" w:rsidRPr="003A062F" w:rsidRDefault="003A062F">
      <w:pPr>
        <w:widowControl w:val="0"/>
        <w:rPr>
          <w:lang w:val="en-US"/>
        </w:rPr>
      </w:pPr>
    </w:p>
    <w:p w:rsidR="003A062F" w:rsidRPr="003A062F" w:rsidRDefault="003A062F">
      <w:pPr>
        <w:widowControl w:val="0"/>
        <w:rPr>
          <w:lang w:val="en-US"/>
        </w:rPr>
        <w:sectPr w:rsidR="003A062F" w:rsidRPr="003A062F" w:rsidSect="003D7510">
          <w:pgSz w:w="11907" w:h="16840" w:code="9"/>
          <w:pgMar w:top="1417" w:right="1134" w:bottom="1417" w:left="1134" w:header="720" w:footer="720" w:gutter="0"/>
          <w:cols w:space="720"/>
          <w:docGrid w:linePitch="326"/>
        </w:sectPr>
      </w:pPr>
    </w:p>
    <w:p w:rsidR="003A062F" w:rsidRPr="003A062F" w:rsidRDefault="003A062F">
      <w:pPr>
        <w:pStyle w:val="Heading1"/>
        <w:keepNext w:val="0"/>
        <w:keepLines w:val="0"/>
        <w:widowControl w:val="0"/>
        <w:rPr>
          <w:lang w:val="en-US"/>
        </w:rPr>
      </w:pPr>
      <w:bookmarkStart w:id="177" w:name="_Toc479830615"/>
      <w:bookmarkStart w:id="178" w:name="_Toc480262097"/>
      <w:bookmarkStart w:id="179" w:name="_Toc482087572"/>
      <w:bookmarkStart w:id="180" w:name="_Toc528396634"/>
      <w:bookmarkStart w:id="181" w:name="_Toc361761761"/>
      <w:r w:rsidRPr="003A062F">
        <w:rPr>
          <w:lang w:val="en-US"/>
        </w:rPr>
        <w:lastRenderedPageBreak/>
        <w:t>Annex 2 ANT-Relevant Standards</w:t>
      </w:r>
      <w:bookmarkEnd w:id="177"/>
      <w:bookmarkEnd w:id="178"/>
      <w:bookmarkEnd w:id="179"/>
      <w:bookmarkEnd w:id="180"/>
      <w:bookmarkEnd w:id="181"/>
    </w:p>
    <w:p w:rsidR="003A062F" w:rsidRDefault="003A062F">
      <w:pPr>
        <w:pStyle w:val="Heading2"/>
        <w:keepNext w:val="0"/>
        <w:keepLines w:val="0"/>
        <w:widowControl w:val="0"/>
        <w:rPr>
          <w:lang w:val="en-US"/>
        </w:rPr>
      </w:pPr>
      <w:bookmarkStart w:id="182" w:name="top"/>
      <w:bookmarkStart w:id="183" w:name="_Toc479830616"/>
      <w:bookmarkStart w:id="184" w:name="_Toc480262098"/>
      <w:bookmarkStart w:id="185" w:name="_Toc482087573"/>
      <w:bookmarkStart w:id="186" w:name="_Toc528396635"/>
      <w:bookmarkStart w:id="187" w:name="_Toc361761762"/>
      <w:bookmarkStart w:id="188" w:name="Annex_2_1"/>
      <w:bookmarkEnd w:id="182"/>
      <w:r>
        <w:rPr>
          <w:lang w:val="en-US"/>
        </w:rPr>
        <w:t>Annex 2.1, Standards related to interface and transport functionality</w:t>
      </w:r>
      <w:bookmarkEnd w:id="183"/>
      <w:bookmarkEnd w:id="184"/>
      <w:bookmarkEnd w:id="185"/>
      <w:bookmarkEnd w:id="186"/>
      <w:bookmarkEnd w:id="187"/>
    </w:p>
    <w:bookmarkEnd w:id="188"/>
    <w:p w:rsidR="003A062F" w:rsidRDefault="003A062F" w:rsidP="00E22217">
      <w:pPr>
        <w:pStyle w:val="Standard1"/>
        <w:rPr>
          <w:lang w:val="en-US"/>
        </w:rPr>
      </w:pPr>
      <w:r>
        <w:rPr>
          <w:lang w:val="en-US"/>
        </w:rPr>
        <w:t xml:space="preserve">Some of the listed Documents, mostly those under development, are not public available. Interested people may contact the person mentioned </w:t>
      </w:r>
      <w:r w:rsidR="00980FB3">
        <w:rPr>
          <w:lang w:val="en-US"/>
        </w:rPr>
        <w:t>under the</w:t>
      </w:r>
      <w:r>
        <w:rPr>
          <w:lang w:val="en-US"/>
        </w:rPr>
        <w:t xml:space="preserve"> responsible standardization group in the list of contacts in </w:t>
      </w:r>
      <w:r w:rsidR="00E22217">
        <w:rPr>
          <w:lang w:val="en-US"/>
        </w:rPr>
        <w:t xml:space="preserve">Section 3.2 of the </w:t>
      </w:r>
      <w:r>
        <w:rPr>
          <w:lang w:val="en-US"/>
        </w:rPr>
        <w:t>ANT Standards Work Plan.</w:t>
      </w:r>
    </w:p>
    <w:p w:rsidR="003A062F" w:rsidRDefault="003A062F">
      <w:pPr>
        <w:pStyle w:val="Standard1"/>
        <w:rPr>
          <w:lang w:val="en-US"/>
        </w:rPr>
      </w:pPr>
    </w:p>
    <w:tbl>
      <w:tblPr>
        <w:tblW w:w="0" w:type="auto"/>
        <w:tblLayout w:type="fixed"/>
        <w:tblCellMar>
          <w:left w:w="36" w:type="dxa"/>
          <w:right w:w="36" w:type="dxa"/>
        </w:tblCellMar>
        <w:tblLook w:val="0000" w:firstRow="0" w:lastRow="0" w:firstColumn="0" w:lastColumn="0" w:noHBand="0" w:noVBand="0"/>
      </w:tblPr>
      <w:tblGrid>
        <w:gridCol w:w="14526"/>
      </w:tblGrid>
      <w:tr w:rsidR="003A062F">
        <w:trPr>
          <w:cantSplit/>
          <w:tblHeader/>
        </w:trPr>
        <w:tc>
          <w:tcPr>
            <w:tcW w:w="14526" w:type="dxa"/>
          </w:tcPr>
          <w:p w:rsidR="003A062F" w:rsidRDefault="003A062F">
            <w:pPr>
              <w:pStyle w:val="Standard1"/>
              <w:spacing w:before="0"/>
              <w:jc w:val="center"/>
              <w:rPr>
                <w:sz w:val="20"/>
                <w:lang w:val="en-US"/>
              </w:rPr>
            </w:pPr>
            <w:r>
              <w:rPr>
                <w:b/>
                <w:sz w:val="28"/>
                <w:lang w:val="en-US"/>
              </w:rPr>
              <w:t>Organization of ANT Relevant Standards by Type and Scenario Reference</w:t>
            </w:r>
          </w:p>
          <w:p w:rsidR="003A062F" w:rsidRDefault="003A062F">
            <w:pPr>
              <w:pStyle w:val="Standard1"/>
              <w:spacing w:before="0"/>
              <w:rPr>
                <w:sz w:val="20"/>
                <w:lang w:val="en-US"/>
              </w:rPr>
            </w:pPr>
            <w:r>
              <w:rPr>
                <w:b/>
                <w:sz w:val="20"/>
                <w:lang w:val="en-US"/>
              </w:rPr>
              <w:t>Classification:</w:t>
            </w:r>
            <w:r>
              <w:rPr>
                <w:sz w:val="20"/>
                <w:lang w:val="en-US"/>
              </w:rPr>
              <w:t xml:space="preserve"> </w:t>
            </w:r>
            <w:r>
              <w:rPr>
                <w:b/>
                <w:sz w:val="20"/>
                <w:lang w:val="en-US"/>
              </w:rPr>
              <w:t>G</w:t>
            </w:r>
            <w:r>
              <w:rPr>
                <w:sz w:val="20"/>
                <w:lang w:val="en-US"/>
              </w:rPr>
              <w:t xml:space="preserve">= General; </w:t>
            </w:r>
            <w:r>
              <w:rPr>
                <w:b/>
                <w:sz w:val="20"/>
                <w:lang w:val="en-US"/>
              </w:rPr>
              <w:t>O</w:t>
            </w:r>
            <w:r>
              <w:rPr>
                <w:sz w:val="20"/>
                <w:lang w:val="en-US"/>
              </w:rPr>
              <w:t xml:space="preserve">= Overview; </w:t>
            </w:r>
            <w:r>
              <w:rPr>
                <w:b/>
                <w:sz w:val="20"/>
                <w:lang w:val="en-US"/>
              </w:rPr>
              <w:t>A</w:t>
            </w:r>
            <w:r>
              <w:rPr>
                <w:sz w:val="20"/>
                <w:lang w:val="en-US"/>
              </w:rPr>
              <w:t xml:space="preserve">= Architecture; </w:t>
            </w:r>
            <w:r>
              <w:rPr>
                <w:b/>
                <w:sz w:val="20"/>
                <w:lang w:val="en-US"/>
              </w:rPr>
              <w:t>Q</w:t>
            </w:r>
            <w:r>
              <w:rPr>
                <w:sz w:val="20"/>
                <w:lang w:val="en-US"/>
              </w:rPr>
              <w:t>= Network Management Access</w:t>
            </w:r>
            <w:r>
              <w:rPr>
                <w:sz w:val="20"/>
                <w:lang w:val="en-US"/>
              </w:rPr>
              <w:br/>
            </w:r>
            <w:r>
              <w:rPr>
                <w:b/>
                <w:sz w:val="20"/>
                <w:lang w:val="en-US"/>
              </w:rPr>
              <w:t>Medium:</w:t>
            </w:r>
            <w:r>
              <w:rPr>
                <w:sz w:val="20"/>
                <w:lang w:val="en-US"/>
              </w:rPr>
              <w:t xml:space="preserve"> </w:t>
            </w:r>
            <w:r>
              <w:rPr>
                <w:b/>
                <w:sz w:val="20"/>
                <w:lang w:val="en-US"/>
              </w:rPr>
              <w:t>F</w:t>
            </w:r>
            <w:r>
              <w:rPr>
                <w:sz w:val="20"/>
                <w:lang w:val="en-US"/>
              </w:rPr>
              <w:t xml:space="preserve">= Fiber; </w:t>
            </w:r>
            <w:r>
              <w:rPr>
                <w:b/>
                <w:sz w:val="20"/>
                <w:lang w:val="en-US"/>
              </w:rPr>
              <w:t>C</w:t>
            </w:r>
            <w:r>
              <w:rPr>
                <w:sz w:val="20"/>
                <w:lang w:val="en-US"/>
              </w:rPr>
              <w:t xml:space="preserve">= COAX; </w:t>
            </w:r>
            <w:r>
              <w:rPr>
                <w:b/>
                <w:sz w:val="20"/>
                <w:lang w:val="en-US"/>
              </w:rPr>
              <w:t>P</w:t>
            </w:r>
            <w:r>
              <w:rPr>
                <w:sz w:val="20"/>
                <w:lang w:val="en-US"/>
              </w:rPr>
              <w:t xml:space="preserve">= Twisted pair; </w:t>
            </w:r>
            <w:r>
              <w:rPr>
                <w:b/>
                <w:sz w:val="20"/>
                <w:lang w:val="en-US"/>
              </w:rPr>
              <w:t>A</w:t>
            </w:r>
            <w:r>
              <w:rPr>
                <w:sz w:val="20"/>
                <w:lang w:val="en-US"/>
              </w:rPr>
              <w:t>= Wireless</w:t>
            </w:r>
            <w:r>
              <w:rPr>
                <w:sz w:val="20"/>
                <w:lang w:val="en-US"/>
              </w:rPr>
              <w:br/>
            </w:r>
            <w:r>
              <w:rPr>
                <w:b/>
                <w:sz w:val="20"/>
                <w:lang w:val="en-US"/>
              </w:rPr>
              <w:t>Interface: J</w:t>
            </w:r>
            <w:r>
              <w:rPr>
                <w:sz w:val="20"/>
                <w:lang w:val="en-US"/>
              </w:rPr>
              <w:t xml:space="preserve">= User/Access Network; </w:t>
            </w:r>
            <w:r>
              <w:rPr>
                <w:b/>
                <w:sz w:val="20"/>
                <w:lang w:val="en-US"/>
              </w:rPr>
              <w:t>H</w:t>
            </w:r>
            <w:r>
              <w:rPr>
                <w:sz w:val="20"/>
                <w:lang w:val="en-US"/>
              </w:rPr>
              <w:t xml:space="preserve">= Service Node/Access Network; </w:t>
            </w:r>
            <w:r>
              <w:rPr>
                <w:b/>
                <w:sz w:val="20"/>
                <w:lang w:val="en-US"/>
              </w:rPr>
              <w:t>B</w:t>
            </w:r>
            <w:r>
              <w:rPr>
                <w:sz w:val="20"/>
                <w:lang w:val="en-US"/>
              </w:rPr>
              <w:t xml:space="preserve">= Direct Server/Access Network; </w:t>
            </w:r>
            <w:r>
              <w:rPr>
                <w:b/>
                <w:sz w:val="20"/>
                <w:lang w:val="en-US"/>
              </w:rPr>
              <w:t>W</w:t>
            </w:r>
            <w:r>
              <w:rPr>
                <w:sz w:val="20"/>
                <w:lang w:val="en-US"/>
              </w:rPr>
              <w:t>= User/Wireless Access Network</w:t>
            </w:r>
          </w:p>
        </w:tc>
      </w:tr>
    </w:tbl>
    <w:p w:rsidR="003A062F" w:rsidRDefault="003A062F">
      <w:pPr>
        <w:widowControl w:val="0"/>
        <w:rPr>
          <w:lang w:val="en-US"/>
        </w:rPr>
      </w:pPr>
    </w:p>
    <w:tbl>
      <w:tblPr>
        <w:tblW w:w="14706" w:type="dxa"/>
        <w:tblLayout w:type="fixed"/>
        <w:tblCellMar>
          <w:left w:w="36" w:type="dxa"/>
          <w:right w:w="36" w:type="dxa"/>
        </w:tblCellMar>
        <w:tblLook w:val="0000" w:firstRow="0" w:lastRow="0" w:firstColumn="0" w:lastColumn="0" w:noHBand="0" w:noVBand="0"/>
      </w:tblPr>
      <w:tblGrid>
        <w:gridCol w:w="745"/>
        <w:gridCol w:w="1796"/>
        <w:gridCol w:w="4556"/>
        <w:gridCol w:w="736"/>
        <w:gridCol w:w="26"/>
        <w:gridCol w:w="450"/>
        <w:gridCol w:w="471"/>
        <w:gridCol w:w="468"/>
        <w:gridCol w:w="461"/>
        <w:gridCol w:w="460"/>
        <w:gridCol w:w="459"/>
        <w:gridCol w:w="459"/>
        <w:gridCol w:w="458"/>
        <w:gridCol w:w="10"/>
        <w:gridCol w:w="448"/>
        <w:gridCol w:w="11"/>
        <w:gridCol w:w="457"/>
        <w:gridCol w:w="12"/>
        <w:gridCol w:w="360"/>
        <w:gridCol w:w="459"/>
        <w:gridCol w:w="1404"/>
      </w:tblGrid>
      <w:tr w:rsidR="003A062F" w:rsidTr="00045415">
        <w:trPr>
          <w:cantSplit/>
          <w:tblHeader/>
        </w:trPr>
        <w:tc>
          <w:tcPr>
            <w:tcW w:w="745" w:type="dxa"/>
            <w:tcBorders>
              <w:top w:val="single" w:sz="12" w:space="0" w:color="auto"/>
              <w:left w:val="single" w:sz="12" w:space="0" w:color="auto"/>
              <w:right w:val="single" w:sz="6" w:space="0" w:color="auto"/>
            </w:tcBorders>
          </w:tcPr>
          <w:p w:rsidR="003A062F" w:rsidRDefault="003A062F" w:rsidP="007B5B1A">
            <w:pPr>
              <w:pStyle w:val="Standard1"/>
              <w:spacing w:before="0" w:line="260" w:lineRule="exact"/>
              <w:rPr>
                <w:b/>
                <w:sz w:val="20"/>
                <w:lang w:val="en-US"/>
              </w:rPr>
            </w:pPr>
            <w:r>
              <w:rPr>
                <w:b/>
                <w:sz w:val="20"/>
                <w:lang w:val="en-US"/>
              </w:rPr>
              <w:t xml:space="preserve">Stds </w:t>
            </w:r>
          </w:p>
        </w:tc>
        <w:tc>
          <w:tcPr>
            <w:tcW w:w="1796" w:type="dxa"/>
            <w:tcBorders>
              <w:top w:val="single" w:sz="12" w:space="0" w:color="auto"/>
              <w:left w:val="single" w:sz="6" w:space="0" w:color="auto"/>
              <w:right w:val="single" w:sz="6" w:space="0" w:color="auto"/>
            </w:tcBorders>
          </w:tcPr>
          <w:p w:rsidR="003A062F" w:rsidRDefault="003A062F" w:rsidP="007B5B1A">
            <w:pPr>
              <w:pStyle w:val="Standard1"/>
              <w:spacing w:before="0" w:line="260" w:lineRule="exact"/>
              <w:rPr>
                <w:b/>
                <w:sz w:val="20"/>
                <w:lang w:val="en-US"/>
              </w:rPr>
            </w:pPr>
            <w:r>
              <w:rPr>
                <w:b/>
                <w:sz w:val="20"/>
                <w:lang w:val="en-US"/>
              </w:rPr>
              <w:t>Number</w:t>
            </w:r>
          </w:p>
        </w:tc>
        <w:tc>
          <w:tcPr>
            <w:tcW w:w="4556" w:type="dxa"/>
            <w:tcBorders>
              <w:top w:val="single" w:sz="12" w:space="0" w:color="auto"/>
              <w:left w:val="single" w:sz="6" w:space="0" w:color="auto"/>
              <w:right w:val="single" w:sz="6" w:space="0" w:color="auto"/>
            </w:tcBorders>
          </w:tcPr>
          <w:p w:rsidR="003A062F" w:rsidRDefault="003A062F" w:rsidP="007B5B1A">
            <w:pPr>
              <w:pStyle w:val="Standard1"/>
              <w:spacing w:before="0" w:line="260" w:lineRule="exact"/>
              <w:rPr>
                <w:b/>
                <w:sz w:val="20"/>
                <w:lang w:val="en-US"/>
              </w:rPr>
            </w:pPr>
            <w:r>
              <w:rPr>
                <w:b/>
                <w:sz w:val="20"/>
                <w:lang w:val="en-US"/>
              </w:rPr>
              <w:t>Title</w:t>
            </w:r>
          </w:p>
        </w:tc>
        <w:tc>
          <w:tcPr>
            <w:tcW w:w="762" w:type="dxa"/>
            <w:gridSpan w:val="2"/>
            <w:tcBorders>
              <w:top w:val="single" w:sz="12" w:space="0" w:color="auto"/>
              <w:left w:val="single" w:sz="6" w:space="0" w:color="auto"/>
              <w:right w:val="single" w:sz="6" w:space="0" w:color="auto"/>
            </w:tcBorders>
          </w:tcPr>
          <w:p w:rsidR="003A062F" w:rsidRDefault="003A062F" w:rsidP="007B5B1A">
            <w:pPr>
              <w:pStyle w:val="Standard1"/>
              <w:spacing w:before="0" w:line="260" w:lineRule="exact"/>
              <w:rPr>
                <w:b/>
                <w:sz w:val="20"/>
                <w:lang w:val="en-US"/>
              </w:rPr>
            </w:pPr>
            <w:r>
              <w:rPr>
                <w:b/>
                <w:sz w:val="20"/>
                <w:lang w:val="en-US"/>
              </w:rPr>
              <w:t>Scen.</w:t>
            </w:r>
          </w:p>
        </w:tc>
        <w:tc>
          <w:tcPr>
            <w:tcW w:w="1850" w:type="dxa"/>
            <w:gridSpan w:val="4"/>
            <w:tcBorders>
              <w:top w:val="single" w:sz="12" w:space="0" w:color="auto"/>
              <w:bottom w:val="single" w:sz="6"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Classification</w:t>
            </w:r>
          </w:p>
        </w:tc>
        <w:tc>
          <w:tcPr>
            <w:tcW w:w="1846" w:type="dxa"/>
            <w:gridSpan w:val="5"/>
            <w:tcBorders>
              <w:top w:val="single" w:sz="12"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Medium</w:t>
            </w:r>
          </w:p>
        </w:tc>
        <w:tc>
          <w:tcPr>
            <w:tcW w:w="1747" w:type="dxa"/>
            <w:gridSpan w:val="6"/>
            <w:tcBorders>
              <w:top w:val="single" w:sz="12"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Interface</w:t>
            </w:r>
          </w:p>
        </w:tc>
        <w:tc>
          <w:tcPr>
            <w:tcW w:w="1404" w:type="dxa"/>
            <w:tcBorders>
              <w:top w:val="single" w:sz="12" w:space="0" w:color="auto"/>
              <w:right w:val="single" w:sz="12" w:space="0" w:color="auto"/>
            </w:tcBorders>
          </w:tcPr>
          <w:p w:rsidR="003A062F" w:rsidRDefault="003A062F" w:rsidP="007B5B1A">
            <w:pPr>
              <w:pStyle w:val="Standard1"/>
              <w:spacing w:before="0" w:line="260" w:lineRule="exact"/>
              <w:rPr>
                <w:b/>
                <w:sz w:val="20"/>
                <w:lang w:val="en-US"/>
              </w:rPr>
            </w:pPr>
            <w:r>
              <w:rPr>
                <w:b/>
                <w:sz w:val="20"/>
                <w:lang w:val="en-US"/>
              </w:rPr>
              <w:t>Pub Date/</w:t>
            </w:r>
          </w:p>
        </w:tc>
      </w:tr>
      <w:tr w:rsidR="003A062F" w:rsidTr="00045415">
        <w:trPr>
          <w:cantSplit/>
          <w:tblHeader/>
        </w:trPr>
        <w:tc>
          <w:tcPr>
            <w:tcW w:w="745" w:type="dxa"/>
            <w:tcBorders>
              <w:left w:val="single" w:sz="12" w:space="0" w:color="auto"/>
              <w:bottom w:val="single" w:sz="12" w:space="0" w:color="auto"/>
              <w:right w:val="single" w:sz="6" w:space="0" w:color="auto"/>
            </w:tcBorders>
          </w:tcPr>
          <w:p w:rsidR="003A062F" w:rsidRDefault="003A062F" w:rsidP="007B5B1A">
            <w:pPr>
              <w:pStyle w:val="Standard1"/>
              <w:spacing w:before="0" w:line="260" w:lineRule="exact"/>
              <w:rPr>
                <w:b/>
                <w:sz w:val="20"/>
                <w:lang w:val="en-US"/>
              </w:rPr>
            </w:pPr>
            <w:r>
              <w:rPr>
                <w:b/>
                <w:sz w:val="20"/>
                <w:lang w:val="en-US"/>
              </w:rPr>
              <w:t>Body</w:t>
            </w:r>
          </w:p>
        </w:tc>
        <w:tc>
          <w:tcPr>
            <w:tcW w:w="1796" w:type="dxa"/>
            <w:tcBorders>
              <w:left w:val="single" w:sz="6" w:space="0" w:color="auto"/>
              <w:bottom w:val="single" w:sz="12" w:space="0" w:color="auto"/>
              <w:right w:val="single" w:sz="6" w:space="0" w:color="auto"/>
            </w:tcBorders>
          </w:tcPr>
          <w:p w:rsidR="003A062F" w:rsidRDefault="003A062F" w:rsidP="007B5B1A">
            <w:pPr>
              <w:pStyle w:val="Standard1"/>
              <w:spacing w:before="0" w:line="260" w:lineRule="exact"/>
              <w:rPr>
                <w:b/>
                <w:sz w:val="20"/>
                <w:lang w:val="en-US"/>
              </w:rPr>
            </w:pPr>
          </w:p>
        </w:tc>
        <w:tc>
          <w:tcPr>
            <w:tcW w:w="4556" w:type="dxa"/>
            <w:tcBorders>
              <w:left w:val="single" w:sz="6" w:space="0" w:color="auto"/>
              <w:bottom w:val="single" w:sz="12" w:space="0" w:color="auto"/>
              <w:right w:val="single" w:sz="6" w:space="0" w:color="auto"/>
            </w:tcBorders>
          </w:tcPr>
          <w:p w:rsidR="003A062F" w:rsidRDefault="003A062F" w:rsidP="007B5B1A">
            <w:pPr>
              <w:pStyle w:val="Standard1"/>
              <w:spacing w:before="0" w:line="260" w:lineRule="exact"/>
              <w:rPr>
                <w:b/>
                <w:sz w:val="20"/>
                <w:lang w:val="en-US"/>
              </w:rPr>
            </w:pPr>
          </w:p>
        </w:tc>
        <w:tc>
          <w:tcPr>
            <w:tcW w:w="762" w:type="dxa"/>
            <w:gridSpan w:val="2"/>
            <w:tcBorders>
              <w:left w:val="single" w:sz="6" w:space="0" w:color="auto"/>
              <w:bottom w:val="single" w:sz="12" w:space="0" w:color="auto"/>
              <w:right w:val="single" w:sz="6" w:space="0" w:color="auto"/>
            </w:tcBorders>
          </w:tcPr>
          <w:p w:rsidR="003A062F" w:rsidRDefault="003A062F" w:rsidP="007B5B1A">
            <w:pPr>
              <w:pStyle w:val="Standard1"/>
              <w:spacing w:before="0" w:line="260" w:lineRule="exact"/>
              <w:rPr>
                <w:b/>
                <w:sz w:val="20"/>
                <w:lang w:val="es-ES"/>
              </w:rPr>
            </w:pPr>
            <w:r>
              <w:rPr>
                <w:b/>
                <w:sz w:val="20"/>
                <w:lang w:val="es-ES"/>
              </w:rPr>
              <w:t>Ref.</w:t>
            </w:r>
          </w:p>
        </w:tc>
        <w:tc>
          <w:tcPr>
            <w:tcW w:w="450" w:type="dxa"/>
            <w:tcBorders>
              <w:top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s-ES"/>
              </w:rPr>
            </w:pPr>
            <w:r>
              <w:rPr>
                <w:b/>
                <w:sz w:val="20"/>
                <w:lang w:val="es-ES"/>
              </w:rPr>
              <w:t>G</w:t>
            </w:r>
          </w:p>
        </w:tc>
        <w:tc>
          <w:tcPr>
            <w:tcW w:w="471" w:type="dxa"/>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s-ES"/>
              </w:rPr>
            </w:pPr>
            <w:r>
              <w:rPr>
                <w:b/>
                <w:sz w:val="20"/>
                <w:lang w:val="es-ES"/>
              </w:rPr>
              <w:t>O</w:t>
            </w:r>
          </w:p>
        </w:tc>
        <w:tc>
          <w:tcPr>
            <w:tcW w:w="468" w:type="dxa"/>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A</w:t>
            </w:r>
          </w:p>
        </w:tc>
        <w:tc>
          <w:tcPr>
            <w:tcW w:w="461" w:type="dxa"/>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Q</w:t>
            </w:r>
          </w:p>
        </w:tc>
        <w:tc>
          <w:tcPr>
            <w:tcW w:w="460" w:type="dxa"/>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F</w:t>
            </w:r>
          </w:p>
        </w:tc>
        <w:tc>
          <w:tcPr>
            <w:tcW w:w="459" w:type="dxa"/>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C</w:t>
            </w:r>
          </w:p>
        </w:tc>
        <w:tc>
          <w:tcPr>
            <w:tcW w:w="459" w:type="dxa"/>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P</w:t>
            </w:r>
          </w:p>
        </w:tc>
        <w:tc>
          <w:tcPr>
            <w:tcW w:w="458" w:type="dxa"/>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A</w:t>
            </w:r>
          </w:p>
        </w:tc>
        <w:tc>
          <w:tcPr>
            <w:tcW w:w="458" w:type="dxa"/>
            <w:gridSpan w:val="2"/>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J</w:t>
            </w:r>
          </w:p>
        </w:tc>
        <w:tc>
          <w:tcPr>
            <w:tcW w:w="468" w:type="dxa"/>
            <w:gridSpan w:val="2"/>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H</w:t>
            </w:r>
          </w:p>
        </w:tc>
        <w:tc>
          <w:tcPr>
            <w:tcW w:w="372" w:type="dxa"/>
            <w:gridSpan w:val="2"/>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B</w:t>
            </w:r>
          </w:p>
        </w:tc>
        <w:tc>
          <w:tcPr>
            <w:tcW w:w="459" w:type="dxa"/>
            <w:tcBorders>
              <w:top w:val="single" w:sz="6" w:space="0" w:color="auto"/>
              <w:left w:val="single" w:sz="6" w:space="0" w:color="auto"/>
              <w:bottom w:val="single" w:sz="12" w:space="0" w:color="auto"/>
              <w:right w:val="single" w:sz="6" w:space="0" w:color="auto"/>
            </w:tcBorders>
          </w:tcPr>
          <w:p w:rsidR="003A062F" w:rsidRDefault="003A062F" w:rsidP="009A539F">
            <w:pPr>
              <w:pStyle w:val="Standard1"/>
              <w:spacing w:before="0" w:line="260" w:lineRule="exact"/>
              <w:jc w:val="center"/>
              <w:rPr>
                <w:b/>
                <w:sz w:val="20"/>
                <w:lang w:val="en-US"/>
              </w:rPr>
            </w:pPr>
            <w:r>
              <w:rPr>
                <w:b/>
                <w:sz w:val="20"/>
                <w:lang w:val="en-US"/>
              </w:rPr>
              <w:t>W</w:t>
            </w:r>
          </w:p>
        </w:tc>
        <w:tc>
          <w:tcPr>
            <w:tcW w:w="1404" w:type="dxa"/>
            <w:tcBorders>
              <w:bottom w:val="single" w:sz="12" w:space="0" w:color="auto"/>
              <w:right w:val="single" w:sz="12" w:space="0" w:color="auto"/>
            </w:tcBorders>
          </w:tcPr>
          <w:p w:rsidR="003A062F" w:rsidRDefault="003A062F" w:rsidP="007B5B1A">
            <w:pPr>
              <w:pStyle w:val="Standard1"/>
              <w:spacing w:before="0" w:line="260" w:lineRule="exact"/>
              <w:rPr>
                <w:b/>
                <w:sz w:val="20"/>
                <w:lang w:val="en-US"/>
              </w:rPr>
            </w:pPr>
            <w:r>
              <w:rPr>
                <w:b/>
                <w:sz w:val="20"/>
                <w:lang w:val="en-US"/>
              </w:rPr>
              <w:t>Prop. Rev.</w:t>
            </w:r>
          </w:p>
        </w:tc>
      </w:tr>
      <w:tr w:rsidR="003A062F" w:rsidTr="00045415">
        <w:trPr>
          <w:cantSplit/>
        </w:trPr>
        <w:tc>
          <w:tcPr>
            <w:tcW w:w="745" w:type="dxa"/>
            <w:tcBorders>
              <w:left w:val="single" w:sz="12" w:space="0" w:color="auto"/>
              <w:bottom w:val="single" w:sz="6" w:space="0" w:color="auto"/>
              <w:right w:val="single" w:sz="6" w:space="0" w:color="auto"/>
            </w:tcBorders>
          </w:tcPr>
          <w:p w:rsidR="00973100" w:rsidRDefault="00973100" w:rsidP="007B5B1A">
            <w:pPr>
              <w:pStyle w:val="Standard1"/>
              <w:tabs>
                <w:tab w:val="left" w:pos="326"/>
              </w:tabs>
              <w:spacing w:before="0" w:line="260" w:lineRule="exact"/>
              <w:rPr>
                <w:sz w:val="20"/>
                <w:lang w:val="en-US"/>
              </w:rPr>
            </w:pPr>
            <w:r>
              <w:rPr>
                <w:sz w:val="20"/>
                <w:lang w:val="en-US"/>
              </w:rPr>
              <w:t>BBF</w:t>
            </w:r>
          </w:p>
        </w:tc>
        <w:tc>
          <w:tcPr>
            <w:tcW w:w="1796" w:type="dxa"/>
            <w:tcBorders>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TR001</w:t>
            </w:r>
          </w:p>
        </w:tc>
        <w:tc>
          <w:tcPr>
            <w:tcW w:w="4556" w:type="dxa"/>
            <w:tcBorders>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ADSL Reference</w:t>
            </w:r>
          </w:p>
        </w:tc>
        <w:tc>
          <w:tcPr>
            <w:tcW w:w="762" w:type="dxa"/>
            <w:gridSpan w:val="2"/>
            <w:tcBorders>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3</w:t>
            </w:r>
          </w:p>
        </w:tc>
        <w:tc>
          <w:tcPr>
            <w:tcW w:w="450"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71"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gridSpan w:val="2"/>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ANSI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T1.102.01-1996</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fr-FR"/>
              </w:rPr>
            </w:pPr>
            <w:r>
              <w:rPr>
                <w:sz w:val="20"/>
                <w:lang w:val="fr-FR"/>
              </w:rPr>
              <w:t>VT1.5 Electrical Interfaces</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1 .. 6</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1996</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T1.101-1994</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Synchronization Interface Standards for Digital Networks</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TH"/>
              <w:keepNext w:val="0"/>
              <w:keepLines w:val="0"/>
              <w:spacing w:after="0" w:line="260" w:lineRule="exact"/>
              <w:rPr>
                <w:rFonts w:ascii="Times New Roman" w:hAnsi="Times New Roman"/>
                <w:lang w:val="en-US"/>
              </w:rPr>
            </w:pPr>
          </w:p>
        </w:tc>
        <w:tc>
          <w:tcPr>
            <w:tcW w:w="471" w:type="dxa"/>
            <w:tcBorders>
              <w:top w:val="single" w:sz="6" w:space="0" w:color="auto"/>
              <w:left w:val="single" w:sz="6" w:space="0" w:color="auto"/>
              <w:bottom w:val="single" w:sz="6" w:space="0" w:color="auto"/>
              <w:right w:val="single" w:sz="6" w:space="0" w:color="auto"/>
            </w:tcBorders>
          </w:tcPr>
          <w:p w:rsidR="003A062F" w:rsidRDefault="009A539F" w:rsidP="009A539F">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1994</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T1.102-1993</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fr-FR"/>
              </w:rPr>
            </w:pPr>
            <w:r>
              <w:rPr>
                <w:sz w:val="20"/>
                <w:lang w:val="fr-FR"/>
              </w:rPr>
              <w:t>Digital Hierarchy: Electrical Interfaces</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1 .. 3, 7</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1993</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T1.105-1996</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Synchronous Optical Network (SONET) - Basic Description Including Multiplex Structure, Rates and Formats (NA equivalent to G.707)</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en-US"/>
              </w:rPr>
              <w:t xml:space="preserve"> </w:t>
            </w:r>
            <w:r>
              <w:rPr>
                <w:sz w:val="20"/>
                <w:lang w:val="fr-FR"/>
              </w:rPr>
              <w:t>1, 2, 4</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1996</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T1.107-1995</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fr-FR"/>
              </w:rPr>
            </w:pPr>
            <w:r>
              <w:rPr>
                <w:sz w:val="20"/>
                <w:lang w:val="fr-FR"/>
              </w:rPr>
              <w:t>Digital Hierarchy – Formats Specifications</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1 .. 6</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fr-FR"/>
              </w:rPr>
              <w:lastRenderedPageBreak/>
              <w:t xml:space="preserve">ATIS Comm. </w:t>
            </w:r>
            <w:r>
              <w:rPr>
                <w:sz w:val="20"/>
                <w:lang w:val="en-US"/>
              </w:rPr>
              <w:t>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T1.117-1991</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Digital Hierarchy Optical Interface Specifications (short reach)</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4</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en-US"/>
              </w:rPr>
            </w:pPr>
            <w:r>
              <w:rPr>
                <w:sz w:val="20"/>
                <w:lang w:val="en-US"/>
              </w:rPr>
              <w:t>1991</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T1.401.01-1994</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Interface Between Carriers and customer Installations - Analog Voicegrade Switched Access Lines Using Loop-Start and Ground-Start Signaling with Line-Side Answer supervision Feature</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2a,b</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1994</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T1.401.02-1995</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Interface between Carriers and Customer Installations - Analog Voicegrade Switched Access Lines with Distinctive Alerting Features</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2a,b</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T1.403-1994</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Carrier to Customer Installation, DS1 Metallic Interface</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1994</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tabs>
                <w:tab w:val="left" w:pos="326"/>
              </w:tabs>
              <w:spacing w:before="0" w:line="260" w:lineRule="exact"/>
              <w:rPr>
                <w:sz w:val="20"/>
                <w:lang w:val="en-US"/>
              </w:rPr>
            </w:pPr>
            <w:r>
              <w:rPr>
                <w:sz w:val="20"/>
                <w:lang w:val="fr-FR"/>
              </w:rPr>
              <w:t xml:space="preserve">ATIS Comm. </w:t>
            </w:r>
            <w:r>
              <w:rPr>
                <w:sz w:val="20"/>
                <w:lang w:val="en-US"/>
              </w:rPr>
              <w:t>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T1.404-1994</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Network-to-Customer Installation - DS3 metallic interface specification.</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3</w:t>
            </w:r>
          </w:p>
          <w:p w:rsidR="003A062F" w:rsidRDefault="003A062F" w:rsidP="007B5B1A">
            <w:pPr>
              <w:pStyle w:val="Standard1"/>
              <w:spacing w:before="0" w:line="260" w:lineRule="exact"/>
              <w:rPr>
                <w:sz w:val="20"/>
                <w:lang w:val="fr-FR"/>
              </w:rPr>
            </w:pPr>
            <w:r>
              <w:rPr>
                <w:sz w:val="20"/>
                <w:lang w:val="fr-FR"/>
              </w:rPr>
              <w:t>4</w:t>
            </w:r>
            <w:r>
              <w:rPr>
                <w:sz w:val="20"/>
                <w:lang w:val="fr-FR"/>
              </w:rPr>
              <w:br/>
              <w:t>5a</w:t>
            </w:r>
          </w:p>
          <w:p w:rsidR="003A062F" w:rsidRDefault="003A062F" w:rsidP="007B5B1A">
            <w:pPr>
              <w:pStyle w:val="Standard1"/>
              <w:spacing w:before="0" w:line="260" w:lineRule="exact"/>
              <w:rPr>
                <w:sz w:val="20"/>
                <w:lang w:val="fr-FR"/>
              </w:rPr>
            </w:pPr>
            <w:r>
              <w:rPr>
                <w:sz w:val="20"/>
                <w:lang w:val="fr-FR"/>
              </w:rPr>
              <w:t>6</w:t>
            </w:r>
          </w:p>
          <w:p w:rsidR="003A062F" w:rsidRDefault="003A062F" w:rsidP="007B5B1A">
            <w:pPr>
              <w:pStyle w:val="Standard1"/>
              <w:spacing w:before="0" w:line="260" w:lineRule="exact"/>
              <w:rPr>
                <w:sz w:val="20"/>
                <w:lang w:val="fr-FR"/>
              </w:rPr>
            </w:pPr>
            <w:r>
              <w:rPr>
                <w:sz w:val="20"/>
                <w:lang w:val="fr-FR"/>
              </w:rPr>
              <w:t>7a/b</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br/>
            </w:r>
            <w:r>
              <w:rPr>
                <w:sz w:val="20"/>
                <w:lang w:val="fr-FR"/>
              </w:rPr>
              <w:br/>
            </w:r>
            <w:r>
              <w:rPr>
                <w:sz w:val="20"/>
                <w:lang w:val="fr-FR"/>
              </w:rPr>
              <w:br/>
            </w:r>
            <w:r>
              <w:rPr>
                <w:sz w:val="20"/>
                <w:lang w:val="fr-FR"/>
              </w:rPr>
              <w:b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1994</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T1.404a-1995</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Network-to-Customer Installation - DS3 metallic interface specification. (</w:t>
            </w:r>
            <w:r>
              <w:rPr>
                <w:i/>
                <w:sz w:val="20"/>
                <w:lang w:val="en-US"/>
              </w:rPr>
              <w:t>Supplement)</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fr-FR"/>
              </w:rPr>
              <w:t xml:space="preserve">ATIS Comm. </w:t>
            </w:r>
            <w:r>
              <w:rPr>
                <w:sz w:val="20"/>
                <w:lang w:val="en-US"/>
              </w:rPr>
              <w:t>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T1.408-1990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ISDN Primary Rate - Customer Installation Metallic Interfaces, Layer 1 Specification</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1 .. 3</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1990</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T1.413</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Asymmetric Digital Subscriber Line (ADSL) Transceivers</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3</w:t>
            </w:r>
          </w:p>
          <w:p w:rsidR="003A062F" w:rsidRDefault="003A062F" w:rsidP="007B5B1A">
            <w:pPr>
              <w:pStyle w:val="Standard1"/>
              <w:spacing w:before="0" w:line="260" w:lineRule="exact"/>
              <w:rPr>
                <w:sz w:val="20"/>
                <w:lang w:val="fr-FR"/>
              </w:rPr>
            </w:pPr>
            <w:r>
              <w:rPr>
                <w:sz w:val="20"/>
                <w:lang w:val="fr-FR"/>
              </w:rPr>
              <w:t>5a,b</w:t>
            </w:r>
          </w:p>
          <w:p w:rsidR="003A062F" w:rsidRDefault="003A062F" w:rsidP="007B5B1A">
            <w:pPr>
              <w:pStyle w:val="Standard1"/>
              <w:spacing w:before="0" w:line="260" w:lineRule="exact"/>
              <w:rPr>
                <w:sz w:val="20"/>
                <w:lang w:val="fr-FR"/>
              </w:rPr>
            </w:pPr>
            <w:r>
              <w:rPr>
                <w:sz w:val="20"/>
                <w:lang w:val="fr-FR"/>
              </w:rPr>
              <w:t>6</w:t>
            </w:r>
          </w:p>
          <w:p w:rsidR="003A062F" w:rsidRDefault="003A062F" w:rsidP="007B5B1A">
            <w:pPr>
              <w:pStyle w:val="Standard1"/>
              <w:spacing w:before="0" w:line="260" w:lineRule="exact"/>
              <w:rPr>
                <w:sz w:val="20"/>
                <w:lang w:val="fr-FR"/>
              </w:rPr>
            </w:pPr>
            <w:r>
              <w:rPr>
                <w:sz w:val="20"/>
                <w:lang w:val="fr-FR"/>
              </w:rPr>
              <w:t>7a</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1998</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lastRenderedPageBreak/>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T1.413 -issue 2</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Interface Between Networks and Customer Installation - Asymmetric Digital Subscriber Line (ADSL) Metallic Interface</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3</w:t>
            </w:r>
          </w:p>
          <w:p w:rsidR="003A062F" w:rsidRDefault="003A062F" w:rsidP="007B5B1A">
            <w:pPr>
              <w:pStyle w:val="Standard1"/>
              <w:spacing w:before="0" w:line="260" w:lineRule="exact"/>
              <w:rPr>
                <w:sz w:val="20"/>
                <w:lang w:val="fr-FR"/>
              </w:rPr>
            </w:pPr>
            <w:r>
              <w:rPr>
                <w:sz w:val="20"/>
                <w:lang w:val="fr-FR"/>
              </w:rPr>
              <w:t>4</w:t>
            </w:r>
          </w:p>
          <w:p w:rsidR="003A062F" w:rsidRDefault="003A062F" w:rsidP="007B5B1A">
            <w:pPr>
              <w:pStyle w:val="Standard1"/>
              <w:spacing w:before="0" w:line="260" w:lineRule="exact"/>
              <w:rPr>
                <w:sz w:val="20"/>
                <w:lang w:val="fr-FR"/>
              </w:rPr>
            </w:pPr>
            <w:r>
              <w:rPr>
                <w:sz w:val="20"/>
                <w:lang w:val="fr-FR"/>
              </w:rPr>
              <w:t>6</w:t>
            </w:r>
          </w:p>
          <w:p w:rsidR="003A062F" w:rsidRDefault="003A062F" w:rsidP="007B5B1A">
            <w:pPr>
              <w:pStyle w:val="Standard1"/>
              <w:spacing w:before="0" w:line="260" w:lineRule="exact"/>
              <w:rPr>
                <w:sz w:val="20"/>
                <w:lang w:val="fr-FR"/>
              </w:rPr>
            </w:pPr>
            <w:r>
              <w:rPr>
                <w:sz w:val="20"/>
                <w:lang w:val="fr-FR"/>
              </w:rPr>
              <w:t>7a</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C5202D">
            <w:pPr>
              <w:pStyle w:val="Standard1"/>
              <w:spacing w:before="0" w:line="260" w:lineRule="exact"/>
              <w:rPr>
                <w:sz w:val="20"/>
                <w:lang w:val="fr-FR"/>
              </w:rPr>
            </w:pPr>
            <w:r>
              <w:rPr>
                <w:sz w:val="20"/>
                <w:lang w:val="fr-FR"/>
              </w:rPr>
              <w:t>Prop. Draft Revision Pub (1995)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T1.418</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High Bitrate Digital Subscriber Line - 2</w:t>
            </w:r>
            <w:r>
              <w:rPr>
                <w:sz w:val="20"/>
                <w:vertAlign w:val="superscript"/>
                <w:lang w:val="en-US"/>
              </w:rPr>
              <w:t>nd</w:t>
            </w:r>
            <w:r>
              <w:rPr>
                <w:sz w:val="20"/>
                <w:lang w:val="en-US"/>
              </w:rPr>
              <w:t xml:space="preserve"> Generation (HDSL)</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s-ES"/>
              </w:rPr>
            </w:pPr>
            <w:r>
              <w:rPr>
                <w:sz w:val="20"/>
                <w:lang w:val="es-ES"/>
              </w:rPr>
              <w:t>3</w:t>
            </w:r>
          </w:p>
          <w:p w:rsidR="003A062F" w:rsidRDefault="003A062F" w:rsidP="007B5B1A">
            <w:pPr>
              <w:pStyle w:val="Standard1"/>
              <w:spacing w:before="0" w:line="260" w:lineRule="exact"/>
              <w:rPr>
                <w:sz w:val="20"/>
                <w:lang w:val="es-ES"/>
              </w:rPr>
            </w:pPr>
            <w:r>
              <w:rPr>
                <w:sz w:val="20"/>
                <w:lang w:val="es-ES"/>
              </w:rPr>
              <w:t>5a,b</w:t>
            </w:r>
          </w:p>
          <w:p w:rsidR="003A062F" w:rsidRDefault="003A062F" w:rsidP="007B5B1A">
            <w:pPr>
              <w:pStyle w:val="Standard1"/>
              <w:spacing w:before="0" w:line="260" w:lineRule="exact"/>
              <w:rPr>
                <w:sz w:val="20"/>
                <w:lang w:val="es-ES"/>
              </w:rPr>
            </w:pPr>
            <w:r>
              <w:rPr>
                <w:sz w:val="20"/>
                <w:lang w:val="es-ES"/>
              </w:rPr>
              <w:t>6</w:t>
            </w:r>
          </w:p>
          <w:p w:rsidR="003A062F" w:rsidRDefault="003A062F" w:rsidP="007B5B1A">
            <w:pPr>
              <w:pStyle w:val="Standard1"/>
              <w:spacing w:before="0" w:line="260" w:lineRule="exact"/>
              <w:rPr>
                <w:sz w:val="20"/>
                <w:lang w:val="es-ES"/>
              </w:rPr>
            </w:pPr>
            <w:r>
              <w:rPr>
                <w:sz w:val="20"/>
                <w:lang w:val="es-ES"/>
              </w:rPr>
              <w:t>7a</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r>
              <w:rPr>
                <w:sz w:val="20"/>
                <w:lang w:val="es-ES"/>
              </w:rPr>
              <w:t>X</w:t>
            </w:r>
          </w:p>
          <w:p w:rsidR="003A062F" w:rsidRDefault="003A062F" w:rsidP="009A539F">
            <w:pPr>
              <w:pStyle w:val="Standard1"/>
              <w:spacing w:before="0" w:line="260" w:lineRule="exact"/>
              <w:jc w:val="center"/>
              <w:rPr>
                <w:sz w:val="20"/>
                <w:lang w:val="es-ES"/>
              </w:rPr>
            </w:pPr>
            <w:r>
              <w:rPr>
                <w:sz w:val="20"/>
                <w:lang w:val="es-E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p w:rsidR="003A062F" w:rsidRDefault="003A062F" w:rsidP="009A539F">
            <w:pPr>
              <w:pStyle w:val="Standard1"/>
              <w:spacing w:before="0" w:line="260" w:lineRule="exact"/>
              <w:jc w:val="center"/>
              <w:rPr>
                <w:sz w:val="20"/>
                <w:lang w:val="es-ES"/>
              </w:rPr>
            </w:pPr>
          </w:p>
          <w:p w:rsidR="003A062F" w:rsidRDefault="003A062F" w:rsidP="009A539F">
            <w:pPr>
              <w:pStyle w:val="Standard1"/>
              <w:spacing w:before="0" w:line="260" w:lineRule="exact"/>
              <w:jc w:val="center"/>
              <w:rPr>
                <w:sz w:val="20"/>
                <w:lang w:val="es-ES"/>
              </w:rPr>
            </w:pPr>
            <w:r>
              <w:rPr>
                <w:sz w:val="20"/>
                <w:lang w:val="es-ES"/>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p w:rsidR="003A062F" w:rsidRDefault="003A062F" w:rsidP="009A539F">
            <w:pPr>
              <w:pStyle w:val="Standard1"/>
              <w:spacing w:before="0" w:line="260" w:lineRule="exact"/>
              <w:jc w:val="center"/>
              <w:rPr>
                <w:sz w:val="20"/>
                <w:lang w:val="es-ES"/>
              </w:rPr>
            </w:pPr>
          </w:p>
          <w:p w:rsidR="003A062F" w:rsidRDefault="003A062F" w:rsidP="009A539F">
            <w:pPr>
              <w:pStyle w:val="Standard1"/>
              <w:spacing w:before="0" w:line="260" w:lineRule="exact"/>
              <w:jc w:val="center"/>
              <w:rPr>
                <w:sz w:val="20"/>
                <w:lang w:val="es-ES"/>
              </w:rPr>
            </w:pPr>
          </w:p>
          <w:p w:rsidR="003A062F" w:rsidRDefault="003A062F" w:rsidP="009A539F">
            <w:pPr>
              <w:pStyle w:val="Standard1"/>
              <w:spacing w:before="0" w:line="260" w:lineRule="exact"/>
              <w:jc w:val="center"/>
              <w:rPr>
                <w:sz w:val="20"/>
                <w:lang w:val="es-ES"/>
              </w:rPr>
            </w:pPr>
            <w:r>
              <w:rPr>
                <w:sz w:val="20"/>
                <w:lang w:val="es-ES"/>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rPr>
                <w:sz w:val="20"/>
                <w:lang w:val="es-ES"/>
              </w:rPr>
            </w:pPr>
            <w:r>
              <w:rPr>
                <w:sz w:val="20"/>
                <w:lang w:val="es-ES"/>
              </w:rPr>
              <w:t>T1E1.4/2</w:t>
            </w:r>
          </w:p>
          <w:p w:rsidR="003A062F" w:rsidRDefault="003A062F" w:rsidP="007B5B1A">
            <w:pPr>
              <w:pStyle w:val="Standard1"/>
              <w:spacing w:before="0" w:line="260" w:lineRule="exact"/>
              <w:rPr>
                <w:sz w:val="20"/>
                <w:lang w:val="fr-FR"/>
              </w:rPr>
            </w:pPr>
            <w:r>
              <w:rPr>
                <w:sz w:val="20"/>
                <w:lang w:val="fr-FR"/>
              </w:rPr>
              <w:t>000-006</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T1.4UB</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Very-High-Speed Digital Subscriber Line (VDSL) Metallic Interface, Part 1 - 3</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3</w:t>
            </w:r>
          </w:p>
          <w:p w:rsidR="003A062F" w:rsidRDefault="003A062F" w:rsidP="007B5B1A">
            <w:pPr>
              <w:pStyle w:val="Standard1"/>
              <w:spacing w:before="0" w:line="260" w:lineRule="exact"/>
              <w:rPr>
                <w:sz w:val="20"/>
                <w:lang w:val="en-US"/>
              </w:rPr>
            </w:pPr>
            <w:r>
              <w:rPr>
                <w:sz w:val="20"/>
                <w:lang w:val="en-US"/>
              </w:rPr>
              <w:t>5a,b</w:t>
            </w:r>
          </w:p>
          <w:p w:rsidR="003A062F" w:rsidRDefault="003A062F" w:rsidP="007B5B1A">
            <w:pPr>
              <w:pStyle w:val="Standard1"/>
              <w:spacing w:before="0" w:line="260" w:lineRule="exact"/>
              <w:rPr>
                <w:sz w:val="20"/>
                <w:lang w:val="en-US"/>
              </w:rPr>
            </w:pPr>
            <w:r>
              <w:rPr>
                <w:sz w:val="20"/>
                <w:lang w:val="en-US"/>
              </w:rPr>
              <w:t>6</w:t>
            </w:r>
          </w:p>
          <w:p w:rsidR="003A062F" w:rsidRDefault="003A062F" w:rsidP="007B5B1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p w:rsidR="003A062F" w:rsidRDefault="003A062F"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p w:rsidR="003A062F" w:rsidRDefault="003A062F" w:rsidP="009A539F">
            <w:pPr>
              <w:pStyle w:val="Standard1"/>
              <w:spacing w:before="0" w:line="260" w:lineRule="exact"/>
              <w:jc w:val="center"/>
              <w:rPr>
                <w:sz w:val="20"/>
                <w:lang w:val="en-US"/>
              </w:rPr>
            </w:pPr>
          </w:p>
          <w:p w:rsidR="003A062F" w:rsidRDefault="003A062F"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p w:rsidR="003A062F" w:rsidRDefault="003A062F" w:rsidP="009A539F">
            <w:pPr>
              <w:pStyle w:val="Standard1"/>
              <w:spacing w:before="0" w:line="260" w:lineRule="exact"/>
              <w:jc w:val="center"/>
              <w:rPr>
                <w:sz w:val="20"/>
                <w:lang w:val="en-US"/>
              </w:rPr>
            </w:pPr>
          </w:p>
          <w:p w:rsidR="003A062F" w:rsidRDefault="003A062F" w:rsidP="009A539F">
            <w:pPr>
              <w:pStyle w:val="Standard1"/>
              <w:spacing w:before="0" w:line="260" w:lineRule="exact"/>
              <w:jc w:val="center"/>
              <w:rPr>
                <w:sz w:val="20"/>
                <w:lang w:val="en-US"/>
              </w:rPr>
            </w:pPr>
          </w:p>
          <w:p w:rsidR="003A062F" w:rsidRDefault="003A062F"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en-US"/>
              </w:rPr>
            </w:pPr>
            <w:r>
              <w:rPr>
                <w:sz w:val="20"/>
                <w:lang w:val="en-US"/>
              </w:rPr>
              <w:t>Under development</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T1.601-1992</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Integrated Services Digital Network (ISDN)- Basic Access Interface for Use on Metallic Loops for Application on the Network Side of the NT (Layer 1 Specification). (The U-interface defined in US)</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2a</w:t>
            </w:r>
          </w:p>
          <w:p w:rsidR="003A062F" w:rsidRDefault="003A062F" w:rsidP="007B5B1A">
            <w:pPr>
              <w:pStyle w:val="Standard1"/>
              <w:spacing w:before="0" w:line="260" w:lineRule="exact"/>
              <w:rPr>
                <w:sz w:val="20"/>
                <w:lang w:val="fr-FR"/>
              </w:rPr>
            </w:pPr>
            <w:r>
              <w:rPr>
                <w:sz w:val="20"/>
                <w:lang w:val="fr-FR"/>
              </w:rPr>
              <w:t>4</w:t>
            </w:r>
            <w:r>
              <w:rPr>
                <w:sz w:val="20"/>
                <w:lang w:val="fr-FR"/>
              </w:rPr>
              <w:br/>
              <w:t>5a</w:t>
            </w:r>
          </w:p>
          <w:p w:rsidR="003A062F" w:rsidRDefault="003A062F" w:rsidP="007B5B1A">
            <w:pPr>
              <w:pStyle w:val="Standard1"/>
              <w:spacing w:before="0" w:line="260" w:lineRule="exact"/>
              <w:rPr>
                <w:sz w:val="20"/>
                <w:lang w:val="fr-FR"/>
              </w:rPr>
            </w:pPr>
            <w:r>
              <w:rPr>
                <w:sz w:val="20"/>
                <w:lang w:val="fr-FR"/>
              </w:rPr>
              <w:t>6</w:t>
            </w:r>
          </w:p>
          <w:p w:rsidR="003A062F" w:rsidRDefault="003A062F" w:rsidP="007B5B1A">
            <w:pPr>
              <w:pStyle w:val="Standard1"/>
              <w:spacing w:before="0" w:line="260" w:lineRule="exact"/>
              <w:rPr>
                <w:sz w:val="20"/>
                <w:lang w:val="fr-FR"/>
              </w:rPr>
            </w:pPr>
            <w:r>
              <w:rPr>
                <w:sz w:val="20"/>
                <w:lang w:val="fr-FR"/>
              </w:rPr>
              <w:t>7a</w:t>
            </w:r>
          </w:p>
          <w:p w:rsidR="003A062F" w:rsidRDefault="003A062F" w:rsidP="007B5B1A">
            <w:pPr>
              <w:pStyle w:val="Standard1"/>
              <w:spacing w:before="0" w:line="260" w:lineRule="exact"/>
              <w:rPr>
                <w:sz w:val="20"/>
                <w:lang w:val="fr-FR"/>
              </w:rPr>
            </w:pPr>
            <w:r>
              <w:rPr>
                <w:sz w:val="20"/>
                <w:lang w:val="fr-FR"/>
              </w:rPr>
              <w:t>7b</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p>
          <w:p w:rsidR="003A062F" w:rsidRDefault="003A062F" w:rsidP="009A539F">
            <w:pPr>
              <w:pStyle w:val="Standard1"/>
              <w:spacing w:before="0" w:line="260" w:lineRule="exact"/>
              <w:jc w:val="center"/>
              <w:rPr>
                <w:sz w:val="20"/>
                <w:lang w:val="fr-FR"/>
              </w:rPr>
            </w:pPr>
            <w:r>
              <w:rPr>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1992</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T1.605-1992</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 xml:space="preserve">ISDN Basic Access Interface for use on Metallic Loops for Application at the Network Side of NT Layer 1 Specification </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1 .. 3</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1992</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T1.646-1995</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Broadband ISDN – Physical Layer Specification for User-Network Interfaces Including DS1/!TM (Supersedes T1.624-1993)</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1 .. 6</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T1.646a-1997</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Broadband ISDN – Physical Layer Specification for User-Network Interfaces Including DS1/!TM (S</w:t>
            </w:r>
            <w:r>
              <w:rPr>
                <w:i/>
                <w:sz w:val="20"/>
                <w:lang w:val="en-US"/>
              </w:rPr>
              <w:t>upplement)</w:t>
            </w:r>
            <w:r>
              <w:rPr>
                <w:sz w:val="20"/>
                <w:lang w:val="en-US"/>
              </w:rPr>
              <w:t>)</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1 .. 6</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1997</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fr-FR"/>
              </w:rPr>
              <w:t xml:space="preserve">ATIS Comm. </w:t>
            </w:r>
            <w:r>
              <w:rPr>
                <w:sz w:val="20"/>
                <w:lang w:val="en-US"/>
              </w:rPr>
              <w:t>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T1.800.03-1995</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Frame Structure for Audiovisual Services at 56 to 1920 kbit/s</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t>1 ..4, 7</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fr-FR"/>
              </w:rPr>
            </w:pPr>
            <w:r>
              <w:rPr>
                <w:sz w:val="20"/>
                <w:lang w:val="fr-FR"/>
              </w:rPr>
              <w:t>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fr-FR"/>
              </w:rPr>
            </w:pPr>
            <w:r>
              <w:rPr>
                <w:sz w:val="20"/>
                <w:lang w:val="fr-FR"/>
              </w:rPr>
              <w:lastRenderedPageBreak/>
              <w:t>ATIS Comm. T1</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fr-FR"/>
              </w:rPr>
            </w:pPr>
            <w:r>
              <w:rPr>
                <w:sz w:val="20"/>
                <w:lang w:val="fr-FR"/>
              </w:rPr>
              <w:t>T1E1/97-104R2a</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Draft Proposed American National Standard - Interface Between Networks and Customer Installation - Rate Adaptive Digital Subscriber Line (RADSL) Metallic Interface</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s-ES"/>
              </w:rPr>
            </w:pPr>
            <w:r>
              <w:rPr>
                <w:sz w:val="20"/>
                <w:lang w:val="es-ES"/>
              </w:rPr>
              <w:t>4</w:t>
            </w:r>
          </w:p>
          <w:p w:rsidR="003A062F" w:rsidRDefault="003A062F" w:rsidP="007B5B1A">
            <w:pPr>
              <w:pStyle w:val="Standard1"/>
              <w:spacing w:before="0" w:line="260" w:lineRule="exact"/>
              <w:rPr>
                <w:sz w:val="20"/>
                <w:lang w:val="es-ES"/>
              </w:rPr>
            </w:pPr>
            <w:r>
              <w:rPr>
                <w:sz w:val="20"/>
                <w:lang w:val="es-ES"/>
              </w:rPr>
              <w:t>6</w:t>
            </w:r>
          </w:p>
          <w:p w:rsidR="003A062F" w:rsidRDefault="003A062F" w:rsidP="007B5B1A">
            <w:pPr>
              <w:pStyle w:val="Standard1"/>
              <w:spacing w:before="0" w:line="260" w:lineRule="exact"/>
              <w:rPr>
                <w:sz w:val="20"/>
                <w:lang w:val="es-ES"/>
              </w:rPr>
            </w:pPr>
            <w:r>
              <w:rPr>
                <w:sz w:val="20"/>
                <w:lang w:val="es-ES"/>
              </w:rPr>
              <w:t>7a</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r>
              <w:rPr>
                <w:sz w:val="20"/>
                <w:lang w:val="es-E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p w:rsidR="003A062F" w:rsidRDefault="003A062F" w:rsidP="009A539F">
            <w:pPr>
              <w:pStyle w:val="Standard1"/>
              <w:spacing w:before="0" w:line="260" w:lineRule="exact"/>
              <w:jc w:val="center"/>
              <w:rPr>
                <w:sz w:val="20"/>
                <w:lang w:val="es-ES"/>
              </w:rPr>
            </w:pPr>
            <w:r>
              <w:rPr>
                <w:sz w:val="20"/>
                <w:lang w:val="es-ES"/>
              </w:rPr>
              <w:t>X</w:t>
            </w:r>
          </w:p>
          <w:p w:rsidR="003A062F" w:rsidRDefault="003A062F" w:rsidP="009A539F">
            <w:pPr>
              <w:pStyle w:val="Standard1"/>
              <w:spacing w:before="0" w:line="260" w:lineRule="exact"/>
              <w:jc w:val="center"/>
              <w:rPr>
                <w:sz w:val="20"/>
                <w:lang w:val="es-ES"/>
              </w:rPr>
            </w:pPr>
            <w:r>
              <w:rPr>
                <w:sz w:val="20"/>
                <w:lang w:val="es-ES"/>
              </w:rPr>
              <w:t>X</w:t>
            </w: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s-E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es-ES"/>
              </w:rPr>
            </w:pP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rPr>
                <w:sz w:val="20"/>
                <w:lang w:val="es-ES"/>
              </w:rPr>
            </w:pPr>
            <w:r>
              <w:rPr>
                <w:sz w:val="20"/>
                <w:lang w:val="es-ES"/>
              </w:rPr>
              <w:t>ATMF</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af-nm-0019.000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Customer Network Management (CNM) for ATM Public Network Service</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TH"/>
              <w:keepNext w:val="0"/>
              <w:keepLines w:val="0"/>
              <w:spacing w:after="0" w:line="240" w:lineRule="auto"/>
              <w:jc w:val="left"/>
              <w:rPr>
                <w:rFonts w:ascii="Times New Roman" w:hAnsi="Times New Roman"/>
                <w:lang w:val="en-US"/>
              </w:rPr>
            </w:pPr>
            <w:r>
              <w:rPr>
                <w:rFonts w:ascii="Times New Roman" w:hAnsi="Times New Roman"/>
                <w:lang w:val="en-US"/>
              </w:rPr>
              <w:t>7</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jc w:val="both"/>
              <w:rPr>
                <w:sz w:val="20"/>
                <w:lang w:val="en-US"/>
              </w:rPr>
            </w:pPr>
            <w:r>
              <w:rPr>
                <w:sz w:val="20"/>
                <w:lang w:val="en-US"/>
              </w:rPr>
              <w:t>Oct, 1994</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af-phy-0015.000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ATM Physical Medium Dependent Interface Specification for 155 Mb/s over Twisted Pair Cable</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rPr>
                <w:lang w:val="en-US"/>
              </w:rPr>
            </w:pPr>
            <w:r>
              <w:rPr>
                <w:lang w:val="en-US"/>
              </w:rPr>
              <w:t>7</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jc w:val="both"/>
              <w:rPr>
                <w:sz w:val="20"/>
                <w:lang w:val="en-US"/>
              </w:rPr>
            </w:pPr>
            <w:r>
              <w:rPr>
                <w:sz w:val="20"/>
                <w:lang w:val="en-US"/>
              </w:rPr>
              <w:t>Sep, 1994</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af-phy-0016.000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DS1 Physical Layer Specification</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jc w:val="both"/>
              <w:rPr>
                <w:sz w:val="20"/>
                <w:lang w:val="en-US"/>
              </w:rPr>
            </w:pPr>
            <w:r>
              <w:rPr>
                <w:sz w:val="20"/>
                <w:lang w:val="en-US"/>
              </w:rPr>
              <w:t>Sep, 1994</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af-phy-0029.000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fr-FR"/>
              </w:rPr>
            </w:pPr>
            <w:r>
              <w:rPr>
                <w:sz w:val="20"/>
                <w:lang w:val="fr-FR"/>
              </w:rPr>
              <w:t>6,312 Kbps UNI Specification</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rPr>
                <w:sz w:val="20"/>
                <w:lang w:val="fr-FR"/>
              </w:rPr>
            </w:pPr>
            <w:r>
              <w:rPr>
                <w:sz w:val="20"/>
                <w:lang w:val="fr-FR"/>
              </w:rPr>
              <w:t>2 .. 4, 7</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jc w:val="both"/>
              <w:rPr>
                <w:sz w:val="20"/>
                <w:lang w:val="en-US"/>
              </w:rPr>
            </w:pPr>
            <w:r>
              <w:rPr>
                <w:sz w:val="20"/>
                <w:lang w:val="en-US"/>
              </w:rPr>
              <w:t>June, 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fr-FR"/>
              </w:rPr>
            </w:pPr>
            <w:r>
              <w:rPr>
                <w:sz w:val="20"/>
                <w:lang w:val="fr-FR"/>
              </w:rPr>
              <w:t>af-phy-0034.000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fr-FR"/>
              </w:rPr>
            </w:pPr>
            <w:r>
              <w:rPr>
                <w:sz w:val="20"/>
                <w:lang w:val="fr-FR"/>
              </w:rPr>
              <w:t>E3 UNI</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rPr>
                <w:sz w:val="20"/>
                <w:lang w:val="fr-FR"/>
              </w:rPr>
            </w:pPr>
            <w:r>
              <w:rPr>
                <w:sz w:val="20"/>
                <w:lang w:val="fr-FR"/>
              </w:rPr>
              <w:t>2 .. 4, 7</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jc w:val="both"/>
              <w:rPr>
                <w:sz w:val="20"/>
                <w:lang w:val="en-US"/>
              </w:rPr>
            </w:pPr>
            <w:r>
              <w:rPr>
                <w:sz w:val="20"/>
                <w:lang w:val="en-US"/>
              </w:rPr>
              <w:t>Aug, 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af-phy-0040.000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jc w:val="both"/>
              <w:rPr>
                <w:sz w:val="20"/>
                <w:lang w:val="en-US"/>
              </w:rPr>
            </w:pPr>
            <w:r>
              <w:rPr>
                <w:sz w:val="20"/>
                <w:lang w:val="en-US"/>
              </w:rPr>
              <w:t>Physical Layer Interface Specification for 25.6 Mbit/s over Twisted Pair Cable</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line="260" w:lineRule="exact"/>
              <w:rPr>
                <w:sz w:val="20"/>
                <w:lang w:val="en-US"/>
              </w:rPr>
            </w:pPr>
            <w:r>
              <w:rPr>
                <w:sz w:val="20"/>
                <w:lang w:val="en-US"/>
              </w:rPr>
              <w:t>3</w:t>
            </w:r>
          </w:p>
          <w:p w:rsidR="003A062F" w:rsidRDefault="003A062F" w:rsidP="007B5B1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p w:rsidR="003A062F" w:rsidRDefault="003A062F"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line="260" w:lineRule="exact"/>
              <w:jc w:val="both"/>
              <w:rPr>
                <w:sz w:val="20"/>
                <w:lang w:val="en-US"/>
              </w:rPr>
            </w:pPr>
            <w:r>
              <w:rPr>
                <w:sz w:val="20"/>
                <w:lang w:val="en-US"/>
              </w:rPr>
              <w:t>Nov 1995</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af-phy-0046.000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622.08 Mbps Physical Layer</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4</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3A062F" w:rsidP="007B5B1A">
            <w:pPr>
              <w:pStyle w:val="Standard1"/>
              <w:spacing w:before="0"/>
              <w:jc w:val="both"/>
              <w:rPr>
                <w:sz w:val="20"/>
                <w:lang w:val="en-US"/>
              </w:rPr>
            </w:pPr>
            <w:r>
              <w:rPr>
                <w:sz w:val="20"/>
                <w:lang w:val="en-US"/>
              </w:rPr>
              <w:t>Jan, 1996</w:t>
            </w:r>
          </w:p>
        </w:tc>
      </w:tr>
      <w:tr w:rsidR="003A062F" w:rsidTr="00045415">
        <w:trPr>
          <w:cantSplit/>
        </w:trPr>
        <w:tc>
          <w:tcPr>
            <w:tcW w:w="745" w:type="dxa"/>
            <w:tcBorders>
              <w:top w:val="single" w:sz="6" w:space="0" w:color="auto"/>
              <w:left w:val="single" w:sz="12"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af-phy-0047.000</w:t>
            </w:r>
          </w:p>
        </w:tc>
        <w:tc>
          <w:tcPr>
            <w:tcW w:w="4556" w:type="dxa"/>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jc w:val="both"/>
              <w:rPr>
                <w:sz w:val="20"/>
                <w:lang w:val="en-US"/>
              </w:rPr>
            </w:pPr>
            <w:r>
              <w:rPr>
                <w:sz w:val="20"/>
                <w:lang w:val="en-US"/>
              </w:rPr>
              <w:t>155.52 Mbps Physical Layer Specification for Category 3 UTP (See also UNI 3.1, af-uni-0010.002)</w:t>
            </w:r>
          </w:p>
        </w:tc>
        <w:tc>
          <w:tcPr>
            <w:tcW w:w="762" w:type="dxa"/>
            <w:gridSpan w:val="2"/>
            <w:tcBorders>
              <w:top w:val="single" w:sz="6" w:space="0" w:color="auto"/>
              <w:left w:val="single" w:sz="6" w:space="0" w:color="auto"/>
              <w:bottom w:val="single" w:sz="6" w:space="0" w:color="auto"/>
              <w:right w:val="single" w:sz="6" w:space="0" w:color="auto"/>
            </w:tcBorders>
          </w:tcPr>
          <w:p w:rsidR="003A062F" w:rsidRDefault="003A062F" w:rsidP="007B5B1A">
            <w:pPr>
              <w:pStyle w:val="Standard1"/>
              <w:spacing w:before="0"/>
              <w:rPr>
                <w:sz w:val="20"/>
                <w:lang w:val="en-US"/>
              </w:rPr>
            </w:pPr>
            <w:r>
              <w:rPr>
                <w:sz w:val="20"/>
                <w:lang w:val="en-US"/>
              </w:rPr>
              <w:t>2 .. 3, 7</w:t>
            </w:r>
          </w:p>
        </w:tc>
        <w:tc>
          <w:tcPr>
            <w:tcW w:w="45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A062F" w:rsidRDefault="003A062F"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A062F" w:rsidRDefault="00E9170B" w:rsidP="007B5B1A">
            <w:pPr>
              <w:pStyle w:val="Standard1"/>
              <w:spacing w:before="0"/>
              <w:jc w:val="both"/>
              <w:rPr>
                <w:sz w:val="20"/>
                <w:lang w:val="en-US"/>
              </w:rPr>
            </w:pPr>
            <w:r>
              <w:rPr>
                <w:sz w:val="20"/>
                <w:lang w:val="en-US"/>
              </w:rPr>
              <w:t>Nov 1995</w:t>
            </w:r>
          </w:p>
        </w:tc>
      </w:tr>
      <w:tr w:rsidR="00E9170B" w:rsidTr="00045415">
        <w:trPr>
          <w:cantSplit/>
        </w:trPr>
        <w:tc>
          <w:tcPr>
            <w:tcW w:w="745" w:type="dxa"/>
            <w:tcBorders>
              <w:top w:val="single" w:sz="6" w:space="0" w:color="auto"/>
              <w:left w:val="single" w:sz="12" w:space="0" w:color="auto"/>
              <w:bottom w:val="single" w:sz="6" w:space="0" w:color="auto"/>
              <w:right w:val="single" w:sz="6" w:space="0" w:color="auto"/>
            </w:tcBorders>
          </w:tcPr>
          <w:p w:rsidR="00E9170B" w:rsidRDefault="00E9170B" w:rsidP="007B5B1A">
            <w:pPr>
              <w:pStyle w:val="Standard1"/>
              <w:spacing w:before="0" w:line="260" w:lineRule="exact"/>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line="260" w:lineRule="exact"/>
              <w:jc w:val="both"/>
              <w:rPr>
                <w:sz w:val="20"/>
                <w:lang w:val="en-US"/>
              </w:rPr>
            </w:pPr>
            <w:r>
              <w:rPr>
                <w:sz w:val="20"/>
                <w:lang w:val="en-US"/>
              </w:rPr>
              <w:t>af-phy-0054.000</w:t>
            </w:r>
          </w:p>
        </w:tc>
        <w:tc>
          <w:tcPr>
            <w:tcW w:w="4556" w:type="dxa"/>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line="260" w:lineRule="exact"/>
              <w:jc w:val="both"/>
              <w:rPr>
                <w:sz w:val="20"/>
                <w:lang w:val="en-US"/>
              </w:rPr>
            </w:pPr>
            <w:r>
              <w:rPr>
                <w:sz w:val="20"/>
                <w:lang w:val="en-US"/>
              </w:rPr>
              <w:t>DS3 Physical Layer Interface Specification</w:t>
            </w:r>
          </w:p>
        </w:tc>
        <w:tc>
          <w:tcPr>
            <w:tcW w:w="762" w:type="dxa"/>
            <w:gridSpan w:val="2"/>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line="260" w:lineRule="exact"/>
              <w:rPr>
                <w:sz w:val="20"/>
                <w:lang w:val="en-US"/>
              </w:rPr>
            </w:pPr>
            <w:r>
              <w:rPr>
                <w:sz w:val="20"/>
                <w:lang w:val="en-US"/>
              </w:rPr>
              <w:t>3, 4, 5a,</w:t>
            </w:r>
          </w:p>
          <w:p w:rsidR="00E9170B" w:rsidRDefault="00E9170B" w:rsidP="007B5B1A">
            <w:pPr>
              <w:pStyle w:val="Standard1"/>
              <w:spacing w:before="0" w:line="260" w:lineRule="exact"/>
              <w:rPr>
                <w:sz w:val="20"/>
                <w:lang w:val="en-US"/>
              </w:rPr>
            </w:pPr>
            <w:r>
              <w:rPr>
                <w:sz w:val="20"/>
                <w:lang w:val="en-US"/>
              </w:rPr>
              <w:t>6, 7a</w:t>
            </w:r>
          </w:p>
        </w:tc>
        <w:tc>
          <w:tcPr>
            <w:tcW w:w="450"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p w:rsidR="00E9170B" w:rsidRDefault="00E9170B"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p w:rsidR="00E9170B" w:rsidRDefault="00E9170B"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E9170B" w:rsidRDefault="00E9170B" w:rsidP="007B5B1A">
            <w:pPr>
              <w:pStyle w:val="Standard1"/>
              <w:spacing w:before="0" w:line="260" w:lineRule="exact"/>
              <w:jc w:val="both"/>
              <w:rPr>
                <w:sz w:val="20"/>
                <w:lang w:val="en-US"/>
              </w:rPr>
            </w:pPr>
            <w:r>
              <w:rPr>
                <w:sz w:val="20"/>
                <w:lang w:val="en-US"/>
              </w:rPr>
              <w:t>Jan-96</w:t>
            </w:r>
          </w:p>
        </w:tc>
      </w:tr>
      <w:tr w:rsidR="00E9170B" w:rsidTr="00045415">
        <w:trPr>
          <w:cantSplit/>
        </w:trPr>
        <w:tc>
          <w:tcPr>
            <w:tcW w:w="745" w:type="dxa"/>
            <w:tcBorders>
              <w:top w:val="single" w:sz="6" w:space="0" w:color="auto"/>
              <w:left w:val="single" w:sz="12" w:space="0" w:color="auto"/>
              <w:bottom w:val="single" w:sz="6" w:space="0" w:color="auto"/>
              <w:right w:val="single" w:sz="6" w:space="0" w:color="auto"/>
            </w:tcBorders>
          </w:tcPr>
          <w:p w:rsidR="00E9170B" w:rsidRDefault="00E9170B"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jc w:val="both"/>
              <w:rPr>
                <w:sz w:val="20"/>
                <w:lang w:val="en-US"/>
              </w:rPr>
            </w:pPr>
            <w:r>
              <w:rPr>
                <w:sz w:val="20"/>
                <w:lang w:val="en-US"/>
              </w:rPr>
              <w:t>af-phy-0062.000</w:t>
            </w:r>
          </w:p>
        </w:tc>
        <w:tc>
          <w:tcPr>
            <w:tcW w:w="4556" w:type="dxa"/>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jc w:val="both"/>
              <w:rPr>
                <w:sz w:val="20"/>
                <w:lang w:val="en-US"/>
              </w:rPr>
            </w:pPr>
            <w:r>
              <w:rPr>
                <w:sz w:val="20"/>
                <w:lang w:val="en-US"/>
              </w:rPr>
              <w:t>155 Mbps over MMF Short Wave Length Lasers, Addendum to UNI 3.1</w:t>
            </w:r>
          </w:p>
        </w:tc>
        <w:tc>
          <w:tcPr>
            <w:tcW w:w="762" w:type="dxa"/>
            <w:gridSpan w:val="2"/>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rPr>
                <w:sz w:val="20"/>
                <w:lang w:val="en-US"/>
              </w:rPr>
            </w:pPr>
            <w:r>
              <w:rPr>
                <w:sz w:val="20"/>
                <w:lang w:val="en-US"/>
              </w:rPr>
              <w:t>4</w:t>
            </w:r>
          </w:p>
        </w:tc>
        <w:tc>
          <w:tcPr>
            <w:tcW w:w="450"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E9170B" w:rsidRDefault="00E9170B" w:rsidP="007B5B1A">
            <w:pPr>
              <w:pStyle w:val="Standard1"/>
              <w:spacing w:before="0"/>
              <w:jc w:val="both"/>
              <w:rPr>
                <w:sz w:val="20"/>
                <w:lang w:val="en-US"/>
              </w:rPr>
            </w:pPr>
            <w:r>
              <w:rPr>
                <w:sz w:val="20"/>
                <w:lang w:val="en-US"/>
              </w:rPr>
              <w:t>July, 1996</w:t>
            </w:r>
          </w:p>
        </w:tc>
      </w:tr>
      <w:tr w:rsidR="00E9170B" w:rsidTr="00045415">
        <w:trPr>
          <w:cantSplit/>
        </w:trPr>
        <w:tc>
          <w:tcPr>
            <w:tcW w:w="745" w:type="dxa"/>
            <w:tcBorders>
              <w:top w:val="single" w:sz="6" w:space="0" w:color="auto"/>
              <w:left w:val="single" w:sz="12" w:space="0" w:color="auto"/>
              <w:bottom w:val="single" w:sz="6" w:space="0" w:color="auto"/>
              <w:right w:val="single" w:sz="6" w:space="0" w:color="auto"/>
            </w:tcBorders>
          </w:tcPr>
          <w:p w:rsidR="00E9170B" w:rsidRDefault="00E9170B"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jc w:val="both"/>
              <w:rPr>
                <w:sz w:val="20"/>
                <w:lang w:val="en-US"/>
              </w:rPr>
            </w:pPr>
            <w:r>
              <w:rPr>
                <w:sz w:val="20"/>
                <w:lang w:val="en-US"/>
              </w:rPr>
              <w:t>af-phy-0063.000</w:t>
            </w:r>
          </w:p>
        </w:tc>
        <w:tc>
          <w:tcPr>
            <w:tcW w:w="4556" w:type="dxa"/>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jc w:val="both"/>
              <w:rPr>
                <w:sz w:val="20"/>
                <w:lang w:val="en-US"/>
              </w:rPr>
            </w:pPr>
            <w:r>
              <w:rPr>
                <w:sz w:val="20"/>
                <w:lang w:val="en-US"/>
              </w:rPr>
              <w:t>WIRE (PMD to TC layers)</w:t>
            </w:r>
          </w:p>
        </w:tc>
        <w:tc>
          <w:tcPr>
            <w:tcW w:w="762" w:type="dxa"/>
            <w:gridSpan w:val="2"/>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rPr>
                <w:sz w:val="20"/>
                <w:lang w:val="en-US"/>
              </w:rPr>
            </w:pPr>
            <w:r>
              <w:rPr>
                <w:sz w:val="20"/>
                <w:lang w:val="en-US"/>
              </w:rPr>
              <w:t>1 .. 3, 7</w:t>
            </w:r>
          </w:p>
        </w:tc>
        <w:tc>
          <w:tcPr>
            <w:tcW w:w="450"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E9170B" w:rsidRDefault="00E9170B" w:rsidP="007B5B1A">
            <w:pPr>
              <w:pStyle w:val="Standard1"/>
              <w:spacing w:before="0"/>
              <w:jc w:val="both"/>
              <w:rPr>
                <w:sz w:val="20"/>
                <w:lang w:val="en-US"/>
              </w:rPr>
            </w:pPr>
            <w:r>
              <w:rPr>
                <w:sz w:val="20"/>
                <w:lang w:val="en-US"/>
              </w:rPr>
              <w:t>July, 1996</w:t>
            </w:r>
          </w:p>
        </w:tc>
      </w:tr>
      <w:tr w:rsidR="00E9170B" w:rsidTr="00045415">
        <w:trPr>
          <w:cantSplit/>
        </w:trPr>
        <w:tc>
          <w:tcPr>
            <w:tcW w:w="745" w:type="dxa"/>
            <w:tcBorders>
              <w:top w:val="single" w:sz="6" w:space="0" w:color="auto"/>
              <w:left w:val="single" w:sz="12" w:space="0" w:color="auto"/>
              <w:bottom w:val="single" w:sz="6" w:space="0" w:color="auto"/>
              <w:right w:val="single" w:sz="6" w:space="0" w:color="auto"/>
            </w:tcBorders>
          </w:tcPr>
          <w:p w:rsidR="00E9170B" w:rsidRDefault="00E9170B"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jc w:val="both"/>
              <w:rPr>
                <w:sz w:val="20"/>
                <w:lang w:val="en-US"/>
              </w:rPr>
            </w:pPr>
            <w:r>
              <w:rPr>
                <w:sz w:val="20"/>
                <w:lang w:val="en-US"/>
              </w:rPr>
              <w:t>af-phy-0064.000</w:t>
            </w:r>
          </w:p>
        </w:tc>
        <w:tc>
          <w:tcPr>
            <w:tcW w:w="4556" w:type="dxa"/>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jc w:val="both"/>
              <w:rPr>
                <w:sz w:val="20"/>
                <w:lang w:val="en-US"/>
              </w:rPr>
            </w:pPr>
            <w:r>
              <w:rPr>
                <w:sz w:val="20"/>
                <w:lang w:val="en-US"/>
              </w:rPr>
              <w:t xml:space="preserve">E-1 Physical Layer Interface Specification </w:t>
            </w:r>
          </w:p>
        </w:tc>
        <w:tc>
          <w:tcPr>
            <w:tcW w:w="762" w:type="dxa"/>
            <w:gridSpan w:val="2"/>
            <w:tcBorders>
              <w:top w:val="single" w:sz="6" w:space="0" w:color="auto"/>
              <w:left w:val="single" w:sz="6" w:space="0" w:color="auto"/>
              <w:bottom w:val="single" w:sz="6" w:space="0" w:color="auto"/>
              <w:right w:val="single" w:sz="6" w:space="0" w:color="auto"/>
            </w:tcBorders>
          </w:tcPr>
          <w:p w:rsidR="00E9170B" w:rsidRDefault="00E9170B" w:rsidP="007B5B1A">
            <w:pPr>
              <w:pStyle w:val="Standard1"/>
              <w:spacing w:before="0"/>
              <w:rPr>
                <w:sz w:val="20"/>
                <w:lang w:val="en-US"/>
              </w:rPr>
            </w:pPr>
            <w:r>
              <w:rPr>
                <w:sz w:val="20"/>
                <w:lang w:val="en-US"/>
              </w:rPr>
              <w:t>2 .. 4, 7</w:t>
            </w:r>
          </w:p>
        </w:tc>
        <w:tc>
          <w:tcPr>
            <w:tcW w:w="450"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E9170B" w:rsidRDefault="00E9170B"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E9170B" w:rsidRDefault="00E9170B" w:rsidP="007B5B1A">
            <w:pPr>
              <w:pStyle w:val="Standard1"/>
              <w:spacing w:before="0"/>
              <w:jc w:val="both"/>
              <w:rPr>
                <w:sz w:val="20"/>
                <w:lang w:val="en-US"/>
              </w:rPr>
            </w:pPr>
            <w:r>
              <w:rPr>
                <w:sz w:val="20"/>
                <w:lang w:val="en-US"/>
              </w:rPr>
              <w:t>Sep, 1996</w:t>
            </w:r>
          </w:p>
        </w:tc>
      </w:tr>
      <w:tr w:rsidR="00B1653C" w:rsidTr="00045415">
        <w:trPr>
          <w:cantSplit/>
        </w:trPr>
        <w:tc>
          <w:tcPr>
            <w:tcW w:w="745" w:type="dxa"/>
            <w:tcBorders>
              <w:top w:val="single" w:sz="6" w:space="0" w:color="auto"/>
              <w:left w:val="single" w:sz="12" w:space="0" w:color="auto"/>
              <w:bottom w:val="single" w:sz="6" w:space="0" w:color="auto"/>
              <w:right w:val="single" w:sz="6" w:space="0" w:color="auto"/>
            </w:tcBorders>
          </w:tcPr>
          <w:p w:rsidR="00B1653C" w:rsidRDefault="00B1653C"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B1653C" w:rsidRDefault="00B1653C" w:rsidP="007B5B1A">
            <w:pPr>
              <w:pStyle w:val="Standard1"/>
              <w:spacing w:before="0"/>
              <w:jc w:val="both"/>
              <w:rPr>
                <w:sz w:val="20"/>
                <w:lang w:val="en-US"/>
              </w:rPr>
            </w:pPr>
            <w:r>
              <w:rPr>
                <w:sz w:val="20"/>
                <w:lang w:val="en-US"/>
              </w:rPr>
              <w:t>af-phy-00</w:t>
            </w:r>
            <w:r w:rsidR="003772A0">
              <w:rPr>
                <w:sz w:val="20"/>
                <w:lang w:val="en-US"/>
              </w:rPr>
              <w:t>79</w:t>
            </w:r>
            <w:r>
              <w:rPr>
                <w:sz w:val="20"/>
                <w:lang w:val="en-US"/>
              </w:rPr>
              <w:t>.00</w:t>
            </w:r>
            <w:r w:rsidR="003772A0">
              <w:rPr>
                <w:sz w:val="20"/>
                <w:lang w:val="en-US"/>
              </w:rPr>
              <w:t>1</w:t>
            </w:r>
          </w:p>
        </w:tc>
        <w:tc>
          <w:tcPr>
            <w:tcW w:w="4556" w:type="dxa"/>
            <w:tcBorders>
              <w:top w:val="single" w:sz="6" w:space="0" w:color="auto"/>
              <w:left w:val="single" w:sz="6" w:space="0" w:color="auto"/>
              <w:bottom w:val="single" w:sz="6" w:space="0" w:color="auto"/>
              <w:right w:val="single" w:sz="6" w:space="0" w:color="auto"/>
            </w:tcBorders>
          </w:tcPr>
          <w:p w:rsidR="00B1653C" w:rsidRPr="003772A0" w:rsidRDefault="003772A0" w:rsidP="007B5B1A">
            <w:pPr>
              <w:pStyle w:val="Standard1"/>
              <w:spacing w:before="0"/>
              <w:jc w:val="both"/>
              <w:rPr>
                <w:sz w:val="20"/>
                <w:lang w:val="en-US"/>
              </w:rPr>
            </w:pPr>
            <w:r w:rsidRPr="003772A0">
              <w:rPr>
                <w:sz w:val="20"/>
                <w:lang w:val="en-US"/>
              </w:rPr>
              <w:t>155 Mb/s Plastic Optical Fiber and Hard Polymer Clad Fiber PMD Specification Version 1.1</w:t>
            </w:r>
          </w:p>
        </w:tc>
        <w:tc>
          <w:tcPr>
            <w:tcW w:w="762" w:type="dxa"/>
            <w:gridSpan w:val="2"/>
            <w:tcBorders>
              <w:top w:val="single" w:sz="6" w:space="0" w:color="auto"/>
              <w:left w:val="single" w:sz="6" w:space="0" w:color="auto"/>
              <w:bottom w:val="single" w:sz="6" w:space="0" w:color="auto"/>
              <w:right w:val="single" w:sz="6" w:space="0" w:color="auto"/>
            </w:tcBorders>
          </w:tcPr>
          <w:p w:rsidR="00B1653C" w:rsidRDefault="003772A0" w:rsidP="007B5B1A">
            <w:pPr>
              <w:pStyle w:val="Standard1"/>
              <w:spacing w:before="0"/>
              <w:rPr>
                <w:sz w:val="20"/>
                <w:lang w:val="en-US"/>
              </w:rPr>
            </w:pPr>
            <w:r>
              <w:rPr>
                <w:sz w:val="20"/>
                <w:lang w:val="en-US"/>
              </w:rPr>
              <w:t>4, 7</w:t>
            </w:r>
          </w:p>
        </w:tc>
        <w:tc>
          <w:tcPr>
            <w:tcW w:w="450" w:type="dxa"/>
            <w:tcBorders>
              <w:top w:val="single" w:sz="6" w:space="0" w:color="auto"/>
              <w:left w:val="single" w:sz="6" w:space="0" w:color="auto"/>
              <w:bottom w:val="single" w:sz="6" w:space="0" w:color="auto"/>
              <w:right w:val="single" w:sz="6" w:space="0" w:color="auto"/>
            </w:tcBorders>
          </w:tcPr>
          <w:p w:rsidR="00B1653C" w:rsidRDefault="003772A0" w:rsidP="009A539F">
            <w:pPr>
              <w:pStyle w:val="Standard1"/>
              <w:spacing w:before="0"/>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B1653C"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B1653C"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B1653C" w:rsidRDefault="00B1653C"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B1653C" w:rsidRPr="003772A0" w:rsidRDefault="003772A0" w:rsidP="007B5B1A">
            <w:pPr>
              <w:pStyle w:val="Standard1"/>
              <w:spacing w:before="0"/>
              <w:jc w:val="both"/>
              <w:rPr>
                <w:sz w:val="20"/>
                <w:lang w:val="en-US"/>
              </w:rPr>
            </w:pPr>
            <w:r w:rsidRPr="003772A0">
              <w:rPr>
                <w:sz w:val="20"/>
                <w:lang w:val="en-US"/>
              </w:rPr>
              <w:t>Jan, 1999</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jc w:val="both"/>
              <w:rPr>
                <w:sz w:val="20"/>
                <w:lang w:val="en-US"/>
              </w:rPr>
            </w:pPr>
            <w:r>
              <w:rPr>
                <w:sz w:val="20"/>
                <w:lang w:val="en-US"/>
              </w:rPr>
              <w:t>af-phy-0110.000</w:t>
            </w:r>
          </w:p>
        </w:tc>
        <w:tc>
          <w:tcPr>
            <w:tcW w:w="4556" w:type="dxa"/>
            <w:tcBorders>
              <w:top w:val="single" w:sz="6" w:space="0" w:color="auto"/>
              <w:left w:val="single" w:sz="6" w:space="0" w:color="auto"/>
              <w:bottom w:val="single" w:sz="6" w:space="0" w:color="auto"/>
              <w:right w:val="single" w:sz="6" w:space="0" w:color="auto"/>
            </w:tcBorders>
          </w:tcPr>
          <w:p w:rsidR="003772A0" w:rsidRPr="003772A0" w:rsidRDefault="003772A0" w:rsidP="007B5B1A">
            <w:pPr>
              <w:pStyle w:val="Standard1"/>
              <w:spacing w:before="0"/>
              <w:jc w:val="both"/>
              <w:rPr>
                <w:sz w:val="20"/>
                <w:lang w:val="en-US"/>
              </w:rPr>
            </w:pPr>
            <w:r w:rsidRPr="003772A0">
              <w:rPr>
                <w:sz w:val="20"/>
                <w:lang w:val="en-US"/>
              </w:rPr>
              <w:t>Physical Layer High Density Glass Optical Fiber Annex</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rPr>
                <w:sz w:val="20"/>
                <w:lang w:val="en-US"/>
              </w:rPr>
            </w:pPr>
            <w:r>
              <w:rPr>
                <w:sz w:val="20"/>
                <w:lang w:val="en-US"/>
              </w:rPr>
              <w:t>4, 7</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jc w:val="both"/>
              <w:rPr>
                <w:sz w:val="20"/>
                <w:lang w:val="en-US"/>
              </w:rPr>
            </w:pPr>
            <w:r w:rsidRPr="003772A0">
              <w:rPr>
                <w:sz w:val="20"/>
                <w:lang w:val="en-US"/>
              </w:rPr>
              <w:t>Jan, 1999</w:t>
            </w:r>
          </w:p>
        </w:tc>
      </w:tr>
      <w:tr w:rsidR="00D635E7" w:rsidTr="00045415">
        <w:trPr>
          <w:cantSplit/>
        </w:trPr>
        <w:tc>
          <w:tcPr>
            <w:tcW w:w="745" w:type="dxa"/>
            <w:tcBorders>
              <w:top w:val="single" w:sz="6" w:space="0" w:color="auto"/>
              <w:left w:val="single" w:sz="12" w:space="0" w:color="auto"/>
              <w:bottom w:val="single" w:sz="6" w:space="0" w:color="auto"/>
              <w:right w:val="single" w:sz="6" w:space="0" w:color="auto"/>
            </w:tcBorders>
          </w:tcPr>
          <w:p w:rsidR="00D635E7" w:rsidRDefault="00D635E7" w:rsidP="0034665D">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jc w:val="both"/>
              <w:rPr>
                <w:sz w:val="20"/>
                <w:lang w:val="en-US"/>
              </w:rPr>
            </w:pPr>
            <w:r>
              <w:rPr>
                <w:sz w:val="20"/>
                <w:lang w:val="en-US"/>
              </w:rPr>
              <w:t>af-uni-010.000</w:t>
            </w:r>
          </w:p>
        </w:tc>
        <w:tc>
          <w:tcPr>
            <w:tcW w:w="4556"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jc w:val="both"/>
              <w:rPr>
                <w:sz w:val="20"/>
                <w:lang w:val="en-US"/>
              </w:rPr>
            </w:pPr>
            <w:r>
              <w:rPr>
                <w:sz w:val="20"/>
                <w:lang w:val="en-US"/>
              </w:rPr>
              <w:t>ATM User-Network Interface Specification V2.0</w:t>
            </w:r>
          </w:p>
        </w:tc>
        <w:tc>
          <w:tcPr>
            <w:tcW w:w="762" w:type="dxa"/>
            <w:gridSpan w:val="2"/>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rPr>
                <w:sz w:val="20"/>
                <w:lang w:val="fr-FR"/>
              </w:rPr>
            </w:pPr>
            <w:r>
              <w:rPr>
                <w:sz w:val="20"/>
                <w:lang w:val="fr-FR"/>
              </w:rPr>
              <w:t>7</w:t>
            </w:r>
          </w:p>
        </w:tc>
        <w:tc>
          <w:tcPr>
            <w:tcW w:w="450"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D635E7" w:rsidRDefault="00D635E7" w:rsidP="0034665D">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D635E7" w:rsidRDefault="00D635E7" w:rsidP="0034665D">
            <w:pPr>
              <w:pStyle w:val="Standard1"/>
              <w:spacing w:before="0"/>
              <w:jc w:val="both"/>
              <w:rPr>
                <w:sz w:val="20"/>
                <w:lang w:val="fr-FR"/>
              </w:rPr>
            </w:pPr>
            <w:r>
              <w:rPr>
                <w:sz w:val="20"/>
                <w:lang w:val="fr-FR"/>
              </w:rPr>
              <w:t>Jun, 1993</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rPr>
                <w:sz w:val="20"/>
                <w:lang w:val="en-US"/>
              </w:rPr>
            </w:pPr>
            <w:r>
              <w:rPr>
                <w:sz w:val="20"/>
                <w:lang w:val="en-US"/>
              </w:rPr>
              <w:t>ATMF</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jc w:val="both"/>
              <w:rPr>
                <w:sz w:val="20"/>
                <w:lang w:val="en-US"/>
              </w:rPr>
            </w:pPr>
            <w:r>
              <w:rPr>
                <w:sz w:val="20"/>
                <w:lang w:val="en-US"/>
              </w:rPr>
              <w:t>af-uni-0010.002</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tabs>
                <w:tab w:val="left" w:pos="108"/>
              </w:tabs>
              <w:spacing w:before="0"/>
              <w:rPr>
                <w:sz w:val="20"/>
                <w:lang w:val="en-US"/>
              </w:rPr>
            </w:pPr>
            <w:r>
              <w:rPr>
                <w:sz w:val="20"/>
                <w:lang w:val="en-US"/>
              </w:rPr>
              <w:t>Issued as part of UNI 3.1:</w:t>
            </w:r>
          </w:p>
          <w:p w:rsidR="003772A0" w:rsidRDefault="003772A0" w:rsidP="007B5B1A">
            <w:pPr>
              <w:pStyle w:val="Standard1"/>
              <w:spacing w:before="0"/>
              <w:ind w:left="108"/>
              <w:rPr>
                <w:sz w:val="20"/>
                <w:lang w:val="en-US"/>
              </w:rPr>
            </w:pPr>
            <w:r>
              <w:rPr>
                <w:sz w:val="20"/>
                <w:lang w:val="en-US"/>
              </w:rPr>
              <w:t>44.736 DS3 Mbps Physical Layer</w:t>
            </w:r>
          </w:p>
          <w:p w:rsidR="003772A0" w:rsidRDefault="003772A0" w:rsidP="007B5B1A">
            <w:pPr>
              <w:pStyle w:val="Standard1"/>
              <w:spacing w:before="0"/>
              <w:ind w:left="108"/>
              <w:rPr>
                <w:sz w:val="20"/>
                <w:lang w:val="en-US"/>
              </w:rPr>
            </w:pPr>
            <w:r>
              <w:rPr>
                <w:sz w:val="20"/>
                <w:lang w:val="en-US"/>
              </w:rPr>
              <w:t>100 Mbps Multimode Fiber Interface-Physical Layer</w:t>
            </w:r>
          </w:p>
          <w:p w:rsidR="003772A0" w:rsidRDefault="003772A0" w:rsidP="007B5B1A">
            <w:pPr>
              <w:pStyle w:val="Standard1"/>
              <w:spacing w:before="0"/>
              <w:ind w:left="108"/>
              <w:rPr>
                <w:sz w:val="20"/>
                <w:lang w:val="en-US"/>
              </w:rPr>
            </w:pPr>
            <w:r>
              <w:rPr>
                <w:sz w:val="20"/>
                <w:lang w:val="en-US"/>
              </w:rPr>
              <w:t>155.52 Mbps SONET STS-3c - Physical Layer</w:t>
            </w:r>
          </w:p>
          <w:p w:rsidR="003772A0" w:rsidRDefault="003772A0" w:rsidP="007B5B1A">
            <w:pPr>
              <w:pStyle w:val="Standard1"/>
              <w:spacing w:before="0"/>
              <w:ind w:left="108"/>
              <w:rPr>
                <w:sz w:val="20"/>
                <w:lang w:val="en-US"/>
              </w:rPr>
            </w:pPr>
            <w:r>
              <w:rPr>
                <w:sz w:val="20"/>
                <w:lang w:val="en-US"/>
              </w:rPr>
              <w:t>155.52 Mbps Physical Layer </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rPr>
                <w:sz w:val="20"/>
                <w:lang w:val="en-US"/>
              </w:rPr>
            </w:pPr>
            <w:r>
              <w:rPr>
                <w:sz w:val="20"/>
                <w:lang w:val="en-US"/>
              </w:rPr>
              <w:t>4</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F37FE7" w:rsidP="00F37FE7">
            <w:pPr>
              <w:pStyle w:val="Standard1"/>
              <w:spacing w:before="0" w:line="260" w:lineRule="exact"/>
              <w:rPr>
                <w:sz w:val="20"/>
                <w:lang w:val="en-US"/>
              </w:rPr>
            </w:pPr>
            <w:r>
              <w:rPr>
                <w:sz w:val="20"/>
                <w:lang w:val="en-US"/>
              </w:rPr>
              <w:t>DRAFT May 1994</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rPr>
                <w:sz w:val="20"/>
                <w:lang w:val="fr-FR"/>
              </w:rPr>
            </w:pPr>
            <w:r>
              <w:rPr>
                <w:sz w:val="20"/>
                <w:lang w:val="fr-FR"/>
              </w:rPr>
              <w:t>ATMF</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jc w:val="both"/>
              <w:rPr>
                <w:sz w:val="20"/>
                <w:lang w:val="fr-FR"/>
              </w:rPr>
            </w:pPr>
            <w:r>
              <w:rPr>
                <w:sz w:val="20"/>
                <w:lang w:val="fr-FR"/>
              </w:rPr>
              <w:t>af-uni-010.001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jc w:val="both"/>
              <w:rPr>
                <w:sz w:val="20"/>
                <w:lang w:val="en-US"/>
              </w:rPr>
            </w:pPr>
            <w:r>
              <w:rPr>
                <w:sz w:val="20"/>
                <w:lang w:val="en-US"/>
              </w:rPr>
              <w:t>ATM User-Network Interface Specification V3.0</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rPr>
                <w:sz w:val="20"/>
                <w:lang w:val="en-US"/>
              </w:rPr>
            </w:pPr>
            <w:r>
              <w:rPr>
                <w:sz w:val="20"/>
                <w:lang w:val="en-US"/>
              </w:rPr>
              <w:t>7</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jc w:val="both"/>
              <w:rPr>
                <w:sz w:val="20"/>
                <w:lang w:val="en-US"/>
              </w:rPr>
            </w:pPr>
            <w:r>
              <w:rPr>
                <w:sz w:val="20"/>
                <w:lang w:val="en-US"/>
              </w:rPr>
              <w:t>Sep, 1993</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lastRenderedPageBreak/>
              <w:t>CEPT</w:t>
            </w:r>
          </w:p>
        </w:tc>
        <w:tc>
          <w:tcPr>
            <w:tcW w:w="1796" w:type="dxa"/>
            <w:tcBorders>
              <w:top w:val="single" w:sz="6" w:space="0" w:color="auto"/>
              <w:left w:val="single" w:sz="6" w:space="0" w:color="auto"/>
              <w:bottom w:val="single" w:sz="6" w:space="0" w:color="auto"/>
              <w:right w:val="single" w:sz="6" w:space="0" w:color="auto"/>
            </w:tcBorders>
          </w:tcPr>
          <w:p w:rsidR="003772A0" w:rsidRPr="00216EC5" w:rsidRDefault="003772A0" w:rsidP="007B5B1A">
            <w:pPr>
              <w:pStyle w:val="Standard1"/>
              <w:spacing w:before="0" w:line="260" w:lineRule="exact"/>
              <w:jc w:val="both"/>
              <w:rPr>
                <w:sz w:val="20"/>
                <w:lang w:val="fr-FR"/>
              </w:rPr>
            </w:pPr>
            <w:r w:rsidRPr="00216EC5">
              <w:rPr>
                <w:sz w:val="20"/>
              </w:rPr>
              <w:t xml:space="preserve">ERC/REC 12-05 </w:t>
            </w:r>
            <w:r w:rsidR="00FC155D" w:rsidRPr="00216EC5">
              <w:rPr>
                <w:sz w:val="20"/>
              </w:rPr>
              <w:t>E</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sidRPr="00865883">
              <w:rPr>
                <w:caps/>
                <w:sz w:val="20"/>
                <w:lang w:val="en-US"/>
              </w:rPr>
              <w:t>Harmonised radio frequency channel arrangements for digital terrestrial fixed systems operating in the band 10.0 - 10.68 GH</w:t>
            </w:r>
            <w:r w:rsidRPr="00865883">
              <w:rPr>
                <w:sz w:val="20"/>
                <w:lang w:val="en-US"/>
              </w:rPr>
              <w:t>z</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FC155D" w:rsidRPr="00865883" w:rsidRDefault="00FC155D" w:rsidP="00216EC5">
            <w:pPr>
              <w:pStyle w:val="Standard1"/>
              <w:spacing w:before="0" w:line="260" w:lineRule="exact"/>
              <w:rPr>
                <w:sz w:val="20"/>
                <w:lang w:val="fr-FR"/>
              </w:rPr>
            </w:pPr>
            <w:r>
              <w:rPr>
                <w:sz w:val="20"/>
                <w:lang w:val="fr-FR"/>
              </w:rPr>
              <w:t xml:space="preserve">Rome </w:t>
            </w:r>
            <w:r w:rsidR="003772A0">
              <w:rPr>
                <w:sz w:val="20"/>
                <w:lang w:val="fr-FR"/>
              </w:rPr>
              <w:t>1996</w:t>
            </w:r>
            <w:r w:rsidRPr="00FC155D">
              <w:rPr>
                <w:rFonts w:eastAsia="Times New Roman"/>
                <w:sz w:val="20"/>
                <w:lang w:val="en-US"/>
              </w:rPr>
              <w:t>, revised June 2007</w:t>
            </w:r>
          </w:p>
          <w:p w:rsidR="00FC155D" w:rsidRDefault="00FC155D"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CEPT</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rPr>
              <w:t>ERC/REC 12-08</w:t>
            </w:r>
            <w:r>
              <w:rPr>
                <w:b/>
                <w:sz w:val="20"/>
              </w:rPr>
              <w:t xml:space="preserve"> </w:t>
            </w:r>
            <w:r w:rsidR="006F07FF" w:rsidRPr="00865883">
              <w:rPr>
                <w:sz w:val="20"/>
              </w:rPr>
              <w:t>E</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sidRPr="00865883">
              <w:rPr>
                <w:sz w:val="20"/>
                <w:lang w:val="en-US"/>
              </w:rPr>
              <w:t>HARMONISED RADIO FREQUENCY CHANNEL ARRANGEMENTS AND BLOCK ALLOCATIONS FOR LOW, MEDIUM AND HIGH CAPACITY SYSTEMS IN THE BAND 3600 MHz TO 4200 MHz</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6F07FF" w:rsidP="007B5B1A">
            <w:pPr>
              <w:pStyle w:val="Standard1"/>
              <w:spacing w:before="0" w:line="260" w:lineRule="exact"/>
              <w:jc w:val="both"/>
              <w:rPr>
                <w:sz w:val="20"/>
                <w:lang w:val="fr-FR"/>
              </w:rPr>
            </w:pPr>
            <w:r w:rsidRPr="00865883">
              <w:rPr>
                <w:rFonts w:eastAsia="Times New Roman"/>
                <w:sz w:val="20"/>
                <w:lang w:val="en-US"/>
              </w:rPr>
              <w:t>Podebrady 1997, Saariselkä</w:t>
            </w:r>
            <w:r>
              <w:t xml:space="preserve"> </w:t>
            </w:r>
            <w:r w:rsidR="00322822">
              <w:t xml:space="preserve"> Mai </w:t>
            </w:r>
            <w:r w:rsidR="003772A0">
              <w:rPr>
                <w:sz w:val="20"/>
                <w:lang w:val="fr-FR"/>
              </w:rPr>
              <w:t>1998</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CEPT</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rPr>
              <w:t>ERC/REC13-04</w:t>
            </w:r>
            <w:r w:rsidR="00E60A1C">
              <w:rPr>
                <w:sz w:val="20"/>
              </w:rPr>
              <w:t xml:space="preserve"> E</w:t>
            </w:r>
            <w:r>
              <w:rPr>
                <w:sz w:val="20"/>
              </w:rPr>
              <w:t xml:space="preserve"> </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sidRPr="00865883">
              <w:rPr>
                <w:sz w:val="20"/>
                <w:lang w:val="en-US"/>
              </w:rPr>
              <w:t xml:space="preserve">PREFERRED FREQUENCY BANDS FOR FIXED WIRELESS ACCESS </w:t>
            </w:r>
            <w:r>
              <w:rPr>
                <w:sz w:val="20"/>
                <w:lang w:val="en-GB"/>
              </w:rPr>
              <w:t>IN THE FREQUENCY RANGE BETWEEN 3 AND 29.5 GHz</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E60A1C" w:rsidP="007B5B1A">
            <w:pPr>
              <w:pStyle w:val="Standard1"/>
              <w:spacing w:before="0" w:line="260" w:lineRule="exact"/>
              <w:jc w:val="both"/>
              <w:rPr>
                <w:sz w:val="20"/>
                <w:lang w:val="fr-FR"/>
              </w:rPr>
            </w:pPr>
            <w:r>
              <w:rPr>
                <w:sz w:val="20"/>
                <w:lang w:val="fr-FR"/>
              </w:rPr>
              <w:t xml:space="preserve">Tallin </w:t>
            </w:r>
            <w:r w:rsidR="003772A0">
              <w:rPr>
                <w:sz w:val="20"/>
                <w:lang w:val="fr-FR"/>
              </w:rPr>
              <w:t>1998</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CEPT</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rPr>
              <w:t>ERC/REC 14-03</w:t>
            </w:r>
            <w:r w:rsidR="00E31B20">
              <w:rPr>
                <w:sz w:val="20"/>
              </w:rPr>
              <w:t xml:space="preserve"> E</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sidRPr="00865883">
              <w:rPr>
                <w:sz w:val="20"/>
                <w:lang w:val="en-US"/>
              </w:rPr>
              <w:t>HARMONISED RADIO FREQUENCY CHANNEL ARRANGEMENTS FOR LOW AND MEDIUM CAPACITY SYSTEMS IN THE BAND 3400 MHz TO 3600 MHz</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A60C4F" w:rsidP="00865883">
            <w:pPr>
              <w:pStyle w:val="Standard1"/>
              <w:spacing w:before="0" w:line="260" w:lineRule="exact"/>
              <w:rPr>
                <w:sz w:val="20"/>
                <w:lang w:val="fr-FR"/>
              </w:rPr>
            </w:pPr>
            <w:r w:rsidRPr="00865883">
              <w:rPr>
                <w:sz w:val="20"/>
                <w:lang w:val="fr-FR"/>
              </w:rPr>
              <w:t xml:space="preserve">Turku </w:t>
            </w:r>
            <w:r w:rsidR="003772A0">
              <w:rPr>
                <w:sz w:val="20"/>
                <w:lang w:val="fr-FR"/>
              </w:rPr>
              <w:t>1996</w:t>
            </w:r>
            <w:r w:rsidRPr="00865883">
              <w:rPr>
                <w:sz w:val="20"/>
                <w:lang w:val="fr-FR"/>
              </w:rPr>
              <w:t>, Podebrady 1997</w:t>
            </w:r>
          </w:p>
        </w:tc>
      </w:tr>
      <w:tr w:rsidR="009A4340" w:rsidTr="00045415">
        <w:trPr>
          <w:cantSplit/>
        </w:trPr>
        <w:tc>
          <w:tcPr>
            <w:tcW w:w="745" w:type="dxa"/>
            <w:tcBorders>
              <w:top w:val="single" w:sz="6" w:space="0" w:color="auto"/>
              <w:left w:val="single" w:sz="12" w:space="0" w:color="auto"/>
              <w:bottom w:val="single" w:sz="6" w:space="0" w:color="auto"/>
              <w:right w:val="single" w:sz="6" w:space="0" w:color="auto"/>
            </w:tcBorders>
          </w:tcPr>
          <w:p w:rsidR="009A4340" w:rsidRDefault="009A4340" w:rsidP="007B5B1A">
            <w:pPr>
              <w:pStyle w:val="Standard1"/>
              <w:spacing w:before="0" w:line="260" w:lineRule="exact"/>
              <w:rPr>
                <w:sz w:val="20"/>
                <w:lang w:val="fr-FR"/>
              </w:rPr>
            </w:pPr>
            <w:r>
              <w:rPr>
                <w:sz w:val="20"/>
                <w:lang w:val="fr-FR"/>
              </w:rPr>
              <w:t>CEPT</w:t>
            </w:r>
          </w:p>
        </w:tc>
        <w:tc>
          <w:tcPr>
            <w:tcW w:w="1796" w:type="dxa"/>
            <w:tcBorders>
              <w:top w:val="single" w:sz="6" w:space="0" w:color="auto"/>
              <w:left w:val="single" w:sz="6" w:space="0" w:color="auto"/>
              <w:bottom w:val="single" w:sz="6" w:space="0" w:color="auto"/>
              <w:right w:val="single" w:sz="6" w:space="0" w:color="auto"/>
            </w:tcBorders>
          </w:tcPr>
          <w:p w:rsidR="009A4340" w:rsidDel="00E31B20" w:rsidRDefault="00C222D3" w:rsidP="007B5B1A">
            <w:pPr>
              <w:pStyle w:val="Standard1"/>
              <w:spacing w:before="0" w:line="260" w:lineRule="exact"/>
              <w:jc w:val="both"/>
              <w:rPr>
                <w:sz w:val="20"/>
              </w:rPr>
            </w:pPr>
            <w:r w:rsidRPr="00C222D3">
              <w:rPr>
                <w:sz w:val="20"/>
              </w:rPr>
              <w:t>ECC/REC/(04)05</w:t>
            </w:r>
          </w:p>
        </w:tc>
        <w:tc>
          <w:tcPr>
            <w:tcW w:w="4556" w:type="dxa"/>
            <w:tcBorders>
              <w:top w:val="single" w:sz="6" w:space="0" w:color="auto"/>
              <w:left w:val="single" w:sz="6" w:space="0" w:color="auto"/>
              <w:bottom w:val="single" w:sz="6" w:space="0" w:color="auto"/>
              <w:right w:val="single" w:sz="6" w:space="0" w:color="auto"/>
            </w:tcBorders>
          </w:tcPr>
          <w:p w:rsidR="009A4340" w:rsidRPr="00865883" w:rsidRDefault="00C222D3" w:rsidP="007B5B1A">
            <w:pPr>
              <w:pStyle w:val="Standard1"/>
              <w:spacing w:before="0" w:line="260" w:lineRule="exact"/>
              <w:jc w:val="both"/>
              <w:rPr>
                <w:sz w:val="20"/>
                <w:lang w:val="en-US"/>
              </w:rPr>
            </w:pPr>
            <w:r w:rsidRPr="00C222D3">
              <w:rPr>
                <w:sz w:val="20"/>
                <w:lang w:val="en-US"/>
              </w:rPr>
              <w:t>Guidelines for accommodation and assignment of Multipoint Fixed Wireless systems in frequency bands 3.4-3-6 GHz and 3.6-3-8 GHz</w:t>
            </w:r>
          </w:p>
        </w:tc>
        <w:tc>
          <w:tcPr>
            <w:tcW w:w="762" w:type="dxa"/>
            <w:gridSpan w:val="2"/>
            <w:tcBorders>
              <w:top w:val="single" w:sz="6" w:space="0" w:color="auto"/>
              <w:left w:val="single" w:sz="6" w:space="0" w:color="auto"/>
              <w:bottom w:val="single" w:sz="6" w:space="0" w:color="auto"/>
              <w:right w:val="single" w:sz="6" w:space="0" w:color="auto"/>
            </w:tcBorders>
          </w:tcPr>
          <w:p w:rsidR="009A4340" w:rsidRPr="00EE476D" w:rsidRDefault="00C222D3"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9A4340" w:rsidRPr="00EE476D" w:rsidRDefault="00C222D3" w:rsidP="009A539F">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A4340" w:rsidRPr="00EE476D" w:rsidRDefault="009A434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9A4340" w:rsidRDefault="00C222D3" w:rsidP="00865883">
            <w:pPr>
              <w:pStyle w:val="Standard1"/>
              <w:spacing w:before="0" w:line="260" w:lineRule="exact"/>
              <w:rPr>
                <w:sz w:val="20"/>
                <w:lang w:val="en-US"/>
              </w:rPr>
            </w:pPr>
            <w:r w:rsidRPr="00C222D3">
              <w:rPr>
                <w:sz w:val="20"/>
                <w:lang w:val="en-US"/>
              </w:rPr>
              <w:t>Edition 160206</w:t>
            </w:r>
          </w:p>
          <w:p w:rsidR="00E55372" w:rsidRPr="00090E5E" w:rsidRDefault="00E55372" w:rsidP="00865883">
            <w:pPr>
              <w:pStyle w:val="Standard1"/>
              <w:spacing w:before="0" w:line="260" w:lineRule="exact"/>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CEPT</w:t>
            </w:r>
          </w:p>
        </w:tc>
        <w:tc>
          <w:tcPr>
            <w:tcW w:w="1796" w:type="dxa"/>
            <w:tcBorders>
              <w:top w:val="single" w:sz="6" w:space="0" w:color="auto"/>
              <w:left w:val="single" w:sz="6" w:space="0" w:color="auto"/>
              <w:bottom w:val="single" w:sz="6" w:space="0" w:color="auto"/>
              <w:right w:val="single" w:sz="6" w:space="0" w:color="auto"/>
            </w:tcBorders>
          </w:tcPr>
          <w:p w:rsidR="00424985" w:rsidRDefault="00424985" w:rsidP="00424985">
            <w:pPr>
              <w:pStyle w:val="Standard1"/>
              <w:spacing w:before="0" w:line="260" w:lineRule="exact"/>
              <w:jc w:val="both"/>
              <w:rPr>
                <w:sz w:val="20"/>
                <w:lang w:val="fr-FR"/>
              </w:rPr>
            </w:pPr>
            <w:r>
              <w:rPr>
                <w:sz w:val="20"/>
                <w:lang w:val="fr-FR"/>
              </w:rPr>
              <w:t>ECC/REC/(11)01</w:t>
            </w:r>
          </w:p>
        </w:tc>
        <w:tc>
          <w:tcPr>
            <w:tcW w:w="4556" w:type="dxa"/>
            <w:tcBorders>
              <w:top w:val="single" w:sz="6" w:space="0" w:color="auto"/>
              <w:left w:val="single" w:sz="6" w:space="0" w:color="auto"/>
              <w:bottom w:val="single" w:sz="6" w:space="0" w:color="auto"/>
              <w:right w:val="single" w:sz="6" w:space="0" w:color="auto"/>
            </w:tcBorders>
          </w:tcPr>
          <w:p w:rsidR="00424985" w:rsidRPr="00424985" w:rsidRDefault="00424985" w:rsidP="00424985">
            <w:pPr>
              <w:pStyle w:val="Standard1"/>
              <w:spacing w:before="0" w:line="260" w:lineRule="exact"/>
              <w:jc w:val="both"/>
              <w:rPr>
                <w:sz w:val="20"/>
                <w:lang w:val="en-US"/>
              </w:rPr>
            </w:pPr>
            <w:r w:rsidRPr="00424985">
              <w:rPr>
                <w:sz w:val="20"/>
                <w:lang w:val="en-US"/>
              </w:rPr>
              <w:t>Guidelines for assignment of frequency blocks for Fixed Wireless Systems in the bands 24.5-26.5 GHz, 27.5-29.5 GHz and 31.8-33.4 GHz.</w:t>
            </w:r>
          </w:p>
          <w:p w:rsidR="00424985" w:rsidRPr="00424985" w:rsidRDefault="00424985" w:rsidP="00424985">
            <w:pPr>
              <w:pStyle w:val="Standard1"/>
              <w:spacing w:before="0" w:line="260" w:lineRule="exact"/>
              <w:jc w:val="both"/>
              <w:rPr>
                <w:sz w:val="20"/>
                <w:lang w:val="en-US"/>
              </w:rPr>
            </w:pPr>
          </w:p>
          <w:p w:rsidR="00424985" w:rsidRDefault="00424985" w:rsidP="00424985">
            <w:pPr>
              <w:pStyle w:val="Standard1"/>
              <w:spacing w:before="0" w:line="260" w:lineRule="exact"/>
              <w:jc w:val="both"/>
              <w:rPr>
                <w:sz w:val="20"/>
                <w:lang w:val="en-US"/>
              </w:rPr>
            </w:pPr>
            <w:r>
              <w:rPr>
                <w:sz w:val="20"/>
                <w:lang w:val="en-US"/>
              </w:rPr>
              <w:t xml:space="preserve">Note! </w:t>
            </w:r>
            <w:r w:rsidRPr="00424985">
              <w:rPr>
                <w:sz w:val="20"/>
                <w:lang w:val="en-US"/>
              </w:rPr>
              <w:t>This Recommendation replaced ECC Recommendations (04)06, (01)03 and (00)05</w:t>
            </w:r>
          </w:p>
          <w:p w:rsidR="00424985" w:rsidRDefault="00424985" w:rsidP="007B5B1A">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424985" w:rsidRDefault="00424985" w:rsidP="007B5B1A">
            <w:pPr>
              <w:pStyle w:val="Standard1"/>
              <w:spacing w:before="0" w:line="260" w:lineRule="exact"/>
              <w:jc w:val="both"/>
              <w:rPr>
                <w:sz w:val="20"/>
                <w:lang w:val="fr-FR"/>
              </w:rPr>
            </w:pPr>
            <w:r>
              <w:rPr>
                <w:sz w:val="20"/>
                <w:lang w:val="fr-FR"/>
              </w:rPr>
              <w:t>January 2011</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CEPT</w:t>
            </w:r>
          </w:p>
        </w:tc>
        <w:tc>
          <w:tcPr>
            <w:tcW w:w="1796" w:type="dxa"/>
            <w:tcBorders>
              <w:top w:val="single" w:sz="6" w:space="0" w:color="auto"/>
              <w:left w:val="single" w:sz="6" w:space="0" w:color="auto"/>
              <w:bottom w:val="single" w:sz="6" w:space="0" w:color="auto"/>
              <w:right w:val="single" w:sz="6" w:space="0" w:color="auto"/>
            </w:tcBorders>
          </w:tcPr>
          <w:p w:rsidR="003772A0" w:rsidRDefault="00AE3754" w:rsidP="007B5B1A">
            <w:pPr>
              <w:pStyle w:val="Standard1"/>
              <w:spacing w:before="0" w:line="260" w:lineRule="exact"/>
              <w:jc w:val="both"/>
              <w:rPr>
                <w:sz w:val="20"/>
                <w:lang w:val="fr-FR"/>
              </w:rPr>
            </w:pPr>
            <w:r>
              <w:rPr>
                <w:sz w:val="20"/>
                <w:lang w:val="fr-FR"/>
              </w:rPr>
              <w:t xml:space="preserve">Recommendation </w:t>
            </w:r>
            <w:r w:rsidR="003772A0">
              <w:rPr>
                <w:sz w:val="20"/>
                <w:lang w:val="fr-FR"/>
              </w:rPr>
              <w:t>T/R 13-01</w:t>
            </w:r>
            <w:r>
              <w:rPr>
                <w:sz w:val="20"/>
                <w:lang w:val="fr-FR"/>
              </w:rPr>
              <w:t xml:space="preserve"> E</w:t>
            </w:r>
          </w:p>
        </w:tc>
        <w:tc>
          <w:tcPr>
            <w:tcW w:w="4556" w:type="dxa"/>
            <w:tcBorders>
              <w:top w:val="single" w:sz="6" w:space="0" w:color="auto"/>
              <w:left w:val="single" w:sz="6" w:space="0" w:color="auto"/>
              <w:bottom w:val="single" w:sz="6" w:space="0" w:color="auto"/>
              <w:right w:val="single" w:sz="6" w:space="0" w:color="auto"/>
            </w:tcBorders>
          </w:tcPr>
          <w:p w:rsidR="0028037B" w:rsidRDefault="003772A0" w:rsidP="0028037B">
            <w:pPr>
              <w:pStyle w:val="Standard1"/>
              <w:spacing w:before="0" w:line="260" w:lineRule="exact"/>
              <w:jc w:val="both"/>
              <w:rPr>
                <w:sz w:val="20"/>
                <w:lang w:val="en-US"/>
              </w:rPr>
            </w:pPr>
            <w:r>
              <w:rPr>
                <w:sz w:val="20"/>
                <w:lang w:val="en-US"/>
              </w:rPr>
              <w:t xml:space="preserve">Preferred channel arrangements for fixed services in the </w:t>
            </w:r>
            <w:r w:rsidR="0028037B">
              <w:rPr>
                <w:sz w:val="20"/>
                <w:lang w:val="en-US"/>
              </w:rPr>
              <w:t xml:space="preserve">frequency </w:t>
            </w:r>
            <w:r>
              <w:rPr>
                <w:sz w:val="20"/>
                <w:lang w:val="en-US"/>
              </w:rPr>
              <w:t xml:space="preserve">range 1 </w:t>
            </w:r>
            <w:r w:rsidR="00134F81">
              <w:rPr>
                <w:sz w:val="20"/>
                <w:lang w:val="en-US"/>
              </w:rPr>
              <w:t>–</w:t>
            </w:r>
            <w:r>
              <w:rPr>
                <w:sz w:val="20"/>
                <w:lang w:val="en-US"/>
              </w:rPr>
              <w:t xml:space="preserve"> </w:t>
            </w:r>
            <w:r w:rsidR="00134F81">
              <w:rPr>
                <w:sz w:val="20"/>
                <w:lang w:val="en-US"/>
              </w:rPr>
              <w:t>2.3 GHz</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28037B" w:rsidP="0028037B">
            <w:pPr>
              <w:pStyle w:val="Standard1"/>
              <w:spacing w:before="0" w:line="260" w:lineRule="exact"/>
              <w:jc w:val="both"/>
              <w:rPr>
                <w:sz w:val="20"/>
                <w:lang w:val="en-US"/>
              </w:rPr>
            </w:pPr>
            <w:r w:rsidRPr="00865883">
              <w:rPr>
                <w:sz w:val="20"/>
                <w:lang w:val="fr-FR"/>
              </w:rPr>
              <w:t xml:space="preserve">Montreux </w:t>
            </w:r>
            <w:r w:rsidR="003772A0" w:rsidRPr="00865883">
              <w:rPr>
                <w:sz w:val="20"/>
                <w:lang w:val="fr-FR"/>
              </w:rPr>
              <w:t>1993</w:t>
            </w:r>
            <w:r w:rsidRPr="00865883">
              <w:rPr>
                <w:sz w:val="20"/>
                <w:lang w:val="fr-FR"/>
              </w:rPr>
              <w:t>, Revised Rottach-Egern, February 2010</w:t>
            </w:r>
          </w:p>
        </w:tc>
      </w:tr>
      <w:tr w:rsidR="009A4340" w:rsidRPr="009A4340" w:rsidTr="00045415">
        <w:trPr>
          <w:cantSplit/>
        </w:trPr>
        <w:tc>
          <w:tcPr>
            <w:tcW w:w="745" w:type="dxa"/>
            <w:tcBorders>
              <w:top w:val="single" w:sz="6" w:space="0" w:color="auto"/>
              <w:left w:val="single" w:sz="12" w:space="0" w:color="auto"/>
              <w:bottom w:val="single" w:sz="6" w:space="0" w:color="auto"/>
              <w:right w:val="single" w:sz="6" w:space="0" w:color="auto"/>
            </w:tcBorders>
          </w:tcPr>
          <w:p w:rsidR="009A4340" w:rsidRDefault="009A4340" w:rsidP="007B5B1A">
            <w:pPr>
              <w:pStyle w:val="Standard1"/>
              <w:spacing w:before="0" w:line="260" w:lineRule="exact"/>
              <w:rPr>
                <w:sz w:val="20"/>
                <w:lang w:val="fr-FR"/>
              </w:rPr>
            </w:pPr>
            <w:r>
              <w:rPr>
                <w:sz w:val="20"/>
                <w:lang w:val="fr-FR"/>
              </w:rPr>
              <w:lastRenderedPageBreak/>
              <w:t>CEPT</w:t>
            </w:r>
          </w:p>
        </w:tc>
        <w:tc>
          <w:tcPr>
            <w:tcW w:w="1796" w:type="dxa"/>
            <w:tcBorders>
              <w:top w:val="single" w:sz="6" w:space="0" w:color="auto"/>
              <w:left w:val="single" w:sz="6" w:space="0" w:color="auto"/>
              <w:bottom w:val="single" w:sz="6" w:space="0" w:color="auto"/>
              <w:right w:val="single" w:sz="6" w:space="0" w:color="auto"/>
            </w:tcBorders>
          </w:tcPr>
          <w:p w:rsidR="009A4340" w:rsidRDefault="009A4340" w:rsidP="00E55372">
            <w:pPr>
              <w:pStyle w:val="Standard1"/>
              <w:spacing w:before="0" w:line="260" w:lineRule="exact"/>
              <w:rPr>
                <w:sz w:val="20"/>
                <w:lang w:val="fr-FR"/>
              </w:rPr>
            </w:pPr>
            <w:r>
              <w:rPr>
                <w:sz w:val="20"/>
                <w:lang w:val="fr-FR"/>
              </w:rPr>
              <w:t xml:space="preserve">Recommandation T/R </w:t>
            </w:r>
            <w:r w:rsidRPr="009A4340">
              <w:rPr>
                <w:sz w:val="20"/>
                <w:lang w:val="fr-FR"/>
              </w:rPr>
              <w:t>13-02 (Montreux 1993, amended Tromsø, May 2010</w:t>
            </w:r>
          </w:p>
        </w:tc>
        <w:tc>
          <w:tcPr>
            <w:tcW w:w="4556" w:type="dxa"/>
            <w:tcBorders>
              <w:top w:val="single" w:sz="6" w:space="0" w:color="auto"/>
              <w:left w:val="single" w:sz="6" w:space="0" w:color="auto"/>
              <w:bottom w:val="single" w:sz="6" w:space="0" w:color="auto"/>
              <w:right w:val="single" w:sz="6" w:space="0" w:color="auto"/>
            </w:tcBorders>
          </w:tcPr>
          <w:p w:rsidR="009A4340" w:rsidRPr="009A4340" w:rsidRDefault="009A4340" w:rsidP="0028037B">
            <w:pPr>
              <w:pStyle w:val="Standard1"/>
              <w:spacing w:before="0" w:line="260" w:lineRule="exact"/>
              <w:jc w:val="both"/>
              <w:rPr>
                <w:sz w:val="20"/>
                <w:lang w:val="en-US"/>
              </w:rPr>
            </w:pPr>
            <w:r w:rsidRPr="00E55372">
              <w:rPr>
                <w:sz w:val="20"/>
                <w:lang w:val="en-US"/>
              </w:rPr>
              <w:t>Preferred channel arrangements for fixed service systems in the frequency range 22.0-29.5 GHz</w:t>
            </w:r>
          </w:p>
        </w:tc>
        <w:tc>
          <w:tcPr>
            <w:tcW w:w="762" w:type="dxa"/>
            <w:gridSpan w:val="2"/>
            <w:tcBorders>
              <w:top w:val="single" w:sz="6" w:space="0" w:color="auto"/>
              <w:left w:val="single" w:sz="6" w:space="0" w:color="auto"/>
              <w:bottom w:val="single" w:sz="6" w:space="0" w:color="auto"/>
              <w:right w:val="single" w:sz="6" w:space="0" w:color="auto"/>
            </w:tcBorders>
          </w:tcPr>
          <w:p w:rsidR="009A4340" w:rsidRPr="00C222D3" w:rsidRDefault="00C222D3"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9A4340" w:rsidRPr="00C222D3" w:rsidRDefault="00C222D3" w:rsidP="009A539F">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9A4340" w:rsidRPr="009A4340" w:rsidRDefault="009A434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A4340" w:rsidRPr="00E55372" w:rsidRDefault="009A434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9A4340" w:rsidRPr="00865883" w:rsidRDefault="009A4340" w:rsidP="00E55372">
            <w:pPr>
              <w:pStyle w:val="Standard1"/>
              <w:spacing w:before="0" w:line="260" w:lineRule="exact"/>
              <w:rPr>
                <w:sz w:val="20"/>
                <w:lang w:val="fr-FR"/>
              </w:rPr>
            </w:pPr>
            <w:r w:rsidRPr="009A4340">
              <w:rPr>
                <w:sz w:val="20"/>
                <w:lang w:val="fr-FR"/>
              </w:rPr>
              <w:t>Montreux 1993, amended Tromsø, May 2010</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DAVIC</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1.0 Part 02</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System reference model and scenarios.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p w:rsidR="003772A0" w:rsidRDefault="003772A0" w:rsidP="007B5B1A">
            <w:pPr>
              <w:pStyle w:val="Standard1"/>
              <w:spacing w:before="0" w:line="260" w:lineRule="exact"/>
              <w:rPr>
                <w:sz w:val="20"/>
                <w:lang w:val="en-US"/>
              </w:rPr>
            </w:pPr>
            <w:r>
              <w:rPr>
                <w:sz w:val="20"/>
                <w:lang w:val="en-US"/>
              </w:rPr>
              <w:t>3</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DAVIC</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1.0 Part 04</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Delivery System Architecture and Interfaces.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p w:rsidR="003772A0" w:rsidRDefault="003772A0" w:rsidP="007B5B1A">
            <w:pPr>
              <w:pStyle w:val="Standard1"/>
              <w:spacing w:before="0" w:line="260" w:lineRule="exact"/>
              <w:rPr>
                <w:sz w:val="20"/>
                <w:lang w:val="en-US"/>
              </w:rPr>
            </w:pPr>
            <w:r>
              <w:rPr>
                <w:sz w:val="20"/>
                <w:lang w:val="en-US"/>
              </w:rPr>
              <w:t>3</w:t>
            </w:r>
          </w:p>
          <w:p w:rsidR="003772A0" w:rsidRDefault="003772A0" w:rsidP="007B5B1A">
            <w:pPr>
              <w:pStyle w:val="Standard1"/>
              <w:spacing w:before="0" w:line="260" w:lineRule="exact"/>
              <w:rPr>
                <w:sz w:val="20"/>
                <w:lang w:val="en-US"/>
              </w:rPr>
            </w:pPr>
            <w:r>
              <w:rPr>
                <w:sz w:val="20"/>
                <w:lang w:val="en-US"/>
              </w:rPr>
              <w:t>5a,b</w:t>
            </w:r>
          </w:p>
          <w:p w:rsidR="003772A0" w:rsidRDefault="003772A0"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DAVIC</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1.0 Part 08</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Lower layer protocols and physical interfaces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3b</w:t>
            </w:r>
          </w:p>
          <w:p w:rsidR="003772A0" w:rsidRDefault="003772A0" w:rsidP="007B5B1A">
            <w:pPr>
              <w:pStyle w:val="Standard1"/>
              <w:spacing w:before="0" w:line="260" w:lineRule="exact"/>
              <w:rPr>
                <w:sz w:val="20"/>
                <w:lang w:val="en-US"/>
              </w:rPr>
            </w:pPr>
            <w:r>
              <w:rPr>
                <w:sz w:val="20"/>
                <w:lang w:val="en-US"/>
              </w:rPr>
              <w:t>5a,b</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r>
              <w:rPr>
                <w:sz w:val="20"/>
                <w:lang w:val="en-US"/>
              </w:rPr>
              <w:t>March-96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DAVIC</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1.0, Part 4</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jc w:val="both"/>
              <w:rPr>
                <w:sz w:val="20"/>
                <w:lang w:val="en-US"/>
              </w:rPr>
            </w:pPr>
            <w:r>
              <w:rPr>
                <w:sz w:val="20"/>
                <w:lang w:val="en-US"/>
              </w:rPr>
              <w:t>Delivery System Architecture and Interfaces. (Includes TV distribution, NVOD, VOD and teleshopping)</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r>
              <w:rPr>
                <w:sz w:val="20"/>
                <w:lang w:val="en-US"/>
              </w:rPr>
              <w:t>Sept-95</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DAVIC</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1.1 Part 08</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Lower layer protocols and physical interfaces.</w:t>
            </w:r>
            <w:r>
              <w:rPr>
                <w:sz w:val="20"/>
                <w:u w:val="single"/>
                <w:lang w:val="en-US"/>
              </w:rPr>
              <w:t xml:space="preserve"> </w:t>
            </w:r>
            <w:r>
              <w:rPr>
                <w:sz w:val="20"/>
                <w:lang w:val="en-US"/>
              </w:rPr>
              <w:t>(Includes:</w:t>
            </w:r>
          </w:p>
          <w:p w:rsidR="003772A0" w:rsidRDefault="003772A0" w:rsidP="007B5B1A">
            <w:pPr>
              <w:pStyle w:val="Standard1"/>
              <w:spacing w:before="0" w:line="260" w:lineRule="exact"/>
              <w:ind w:left="324" w:hanging="180"/>
              <w:rPr>
                <w:sz w:val="20"/>
                <w:lang w:val="en-US"/>
              </w:rPr>
            </w:pPr>
            <w:r>
              <w:rPr>
                <w:sz w:val="20"/>
                <w:lang w:val="en-US"/>
              </w:rPr>
              <w:t>- Short-range baseband asymmetrical PHY on copper and coax.</w:t>
            </w:r>
          </w:p>
          <w:p w:rsidR="003772A0" w:rsidRDefault="003772A0" w:rsidP="007B5B1A">
            <w:pPr>
              <w:pStyle w:val="Standard1"/>
              <w:spacing w:before="0" w:line="260" w:lineRule="exact"/>
              <w:ind w:left="324" w:hanging="180"/>
              <w:rPr>
                <w:sz w:val="20"/>
                <w:lang w:val="en-US"/>
              </w:rPr>
            </w:pPr>
            <w:r>
              <w:rPr>
                <w:sz w:val="20"/>
                <w:lang w:val="en-US"/>
              </w:rPr>
              <w:t>- Passband unidirectional PHY on coax.</w:t>
            </w:r>
          </w:p>
          <w:p w:rsidR="003772A0" w:rsidRDefault="003772A0" w:rsidP="007B5B1A">
            <w:pPr>
              <w:pStyle w:val="Standard1"/>
              <w:spacing w:before="0" w:line="260" w:lineRule="exact"/>
              <w:ind w:left="324" w:hanging="180"/>
              <w:rPr>
                <w:sz w:val="20"/>
                <w:lang w:val="en-US"/>
              </w:rPr>
            </w:pPr>
            <w:r>
              <w:rPr>
                <w:sz w:val="20"/>
                <w:lang w:val="en-US"/>
              </w:rPr>
              <w:t>- Passband bi-directional PHY on coax</w:t>
            </w:r>
          </w:p>
          <w:p w:rsidR="003772A0" w:rsidRDefault="003772A0" w:rsidP="007B5B1A">
            <w:pPr>
              <w:pStyle w:val="Standard1"/>
              <w:spacing w:before="0" w:line="260" w:lineRule="exact"/>
              <w:ind w:left="324" w:hanging="180"/>
              <w:rPr>
                <w:sz w:val="20"/>
                <w:lang w:val="en-US"/>
              </w:rPr>
            </w:pPr>
            <w:r>
              <w:rPr>
                <w:sz w:val="20"/>
                <w:lang w:val="en-US"/>
              </w:rPr>
              <w:t>- Downstream Physical Interface Specification.</w:t>
            </w:r>
          </w:p>
          <w:p w:rsidR="003772A0" w:rsidRDefault="003772A0" w:rsidP="007B5B1A">
            <w:pPr>
              <w:pStyle w:val="Standard1"/>
              <w:spacing w:before="0" w:line="260" w:lineRule="exact"/>
              <w:ind w:left="324" w:hanging="180"/>
              <w:rPr>
                <w:sz w:val="20"/>
                <w:lang w:val="en-US"/>
              </w:rPr>
            </w:pPr>
            <w:r>
              <w:rPr>
                <w:sz w:val="20"/>
                <w:lang w:val="en-US"/>
              </w:rPr>
              <w:t>- Upstream Physical Interface Specification)</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r>
              <w:rPr>
                <w:sz w:val="20"/>
                <w:lang w:val="en-US"/>
              </w:rPr>
              <w:t>March-96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DAVIC</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1.2 Part 08</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Long range baseband asymmetrical PHY on copper</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3</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r>
              <w:rPr>
                <w:sz w:val="20"/>
                <w:lang w:val="en-US"/>
              </w:rPr>
              <w:t>March-96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02401F" w:rsidP="007B5B1A">
            <w:pPr>
              <w:pStyle w:val="Standard1"/>
              <w:spacing w:before="0" w:line="260" w:lineRule="exact"/>
              <w:rPr>
                <w:sz w:val="20"/>
                <w:lang w:val="en-GB"/>
              </w:rPr>
            </w:pPr>
            <w:r>
              <w:rPr>
                <w:sz w:val="20"/>
                <w:lang w:val="en-GB"/>
              </w:rPr>
              <w:t xml:space="preserve">ETSI </w:t>
            </w:r>
            <w:r w:rsidR="003772A0">
              <w:rPr>
                <w:sz w:val="20"/>
                <w:lang w:val="en-GB"/>
              </w:rPr>
              <w:t>DVB</w:t>
            </w:r>
          </w:p>
        </w:tc>
        <w:tc>
          <w:tcPr>
            <w:tcW w:w="1796" w:type="dxa"/>
            <w:tcBorders>
              <w:top w:val="single" w:sz="6" w:space="0" w:color="auto"/>
              <w:left w:val="single" w:sz="6" w:space="0" w:color="auto"/>
              <w:bottom w:val="single" w:sz="6" w:space="0" w:color="auto"/>
              <w:right w:val="single" w:sz="6" w:space="0" w:color="auto"/>
            </w:tcBorders>
          </w:tcPr>
          <w:p w:rsidR="003772A0" w:rsidRPr="00E55372" w:rsidRDefault="0002401F" w:rsidP="007B5B1A">
            <w:pPr>
              <w:pStyle w:val="Standard1"/>
              <w:spacing w:before="0" w:line="260" w:lineRule="exact"/>
              <w:rPr>
                <w:sz w:val="20"/>
                <w:lang w:val="nl-NL"/>
              </w:rPr>
            </w:pPr>
            <w:r w:rsidRPr="0002401F">
              <w:rPr>
                <w:sz w:val="20"/>
                <w:lang w:val="nl-NL"/>
              </w:rPr>
              <w:t>ETSI</w:t>
            </w:r>
            <w:r w:rsidRPr="00E55372">
              <w:rPr>
                <w:sz w:val="20"/>
                <w:lang w:val="nl-NL"/>
              </w:rPr>
              <w:t xml:space="preserve"> </w:t>
            </w:r>
            <w:r w:rsidR="003772A0" w:rsidRPr="00E55372">
              <w:rPr>
                <w:sz w:val="20"/>
                <w:lang w:val="nl-NL"/>
              </w:rPr>
              <w:t>EN 300 421</w:t>
            </w:r>
          </w:p>
          <w:p w:rsidR="003772A0" w:rsidRPr="00E55372" w:rsidRDefault="003772A0" w:rsidP="007B5B1A">
            <w:pPr>
              <w:pStyle w:val="Standard1"/>
              <w:spacing w:before="0" w:line="260" w:lineRule="exact"/>
              <w:rPr>
                <w:sz w:val="20"/>
                <w:lang w:val="nl-NL"/>
              </w:rPr>
            </w:pPr>
            <w:r w:rsidRPr="00E55372">
              <w:rPr>
                <w:sz w:val="20"/>
                <w:lang w:val="nl-NL"/>
              </w:rPr>
              <w:t>DVB: DTVB 1110 Rev.7</w:t>
            </w:r>
          </w:p>
        </w:tc>
        <w:tc>
          <w:tcPr>
            <w:tcW w:w="4556" w:type="dxa"/>
            <w:tcBorders>
              <w:top w:val="single" w:sz="6" w:space="0" w:color="auto"/>
              <w:left w:val="single" w:sz="6" w:space="0" w:color="auto"/>
              <w:bottom w:val="single" w:sz="6" w:space="0" w:color="auto"/>
              <w:right w:val="single" w:sz="6" w:space="0" w:color="auto"/>
            </w:tcBorders>
          </w:tcPr>
          <w:p w:rsidR="003772A0" w:rsidRDefault="006C1611" w:rsidP="007B5B1A">
            <w:pPr>
              <w:pStyle w:val="Standard1"/>
              <w:spacing w:before="0"/>
              <w:jc w:val="both"/>
              <w:rPr>
                <w:sz w:val="20"/>
                <w:lang w:val="en-GB"/>
              </w:rPr>
            </w:pPr>
            <w:r w:rsidRPr="00E55372">
              <w:rPr>
                <w:bCs/>
                <w:sz w:val="20"/>
                <w:lang w:val="en-GB"/>
              </w:rPr>
              <w:t>Digital Video Broadcasting (DVB);</w:t>
            </w:r>
            <w:r>
              <w:rPr>
                <w:bCs/>
                <w:sz w:val="20"/>
                <w:lang w:val="en-GB"/>
              </w:rPr>
              <w:t xml:space="preserve"> </w:t>
            </w:r>
            <w:r w:rsidR="003772A0">
              <w:rPr>
                <w:sz w:val="20"/>
                <w:lang w:val="en-GB"/>
              </w:rPr>
              <w:t>Framing structure, channel coding and modulation for 11/12 GHz satellite services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DC43BC" w:rsidP="007B5B1A">
            <w:pPr>
              <w:pStyle w:val="Standard1"/>
              <w:spacing w:before="0" w:line="260" w:lineRule="exact"/>
              <w:rPr>
                <w:sz w:val="20"/>
                <w:lang w:val="en-GB"/>
              </w:rPr>
            </w:pPr>
            <w:r>
              <w:rPr>
                <w:sz w:val="20"/>
                <w:lang w:val="en-GB"/>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rPr>
                <w:sz w:val="20"/>
                <w:lang w:val="fr-FR"/>
              </w:rPr>
            </w:pPr>
            <w:r>
              <w:rPr>
                <w:sz w:val="20"/>
                <w:lang w:val="fr-FR"/>
              </w:rPr>
              <w:t xml:space="preserve">ETSI: </w:t>
            </w:r>
            <w:r w:rsidR="0089428C">
              <w:rPr>
                <w:sz w:val="20"/>
                <w:lang w:val="fr-FR"/>
              </w:rPr>
              <w:t>V</w:t>
            </w:r>
            <w:r>
              <w:rPr>
                <w:sz w:val="20"/>
                <w:lang w:val="fr-FR"/>
              </w:rPr>
              <w:t xml:space="preserve">1.1.2, </w:t>
            </w:r>
            <w:r w:rsidR="003150C1">
              <w:rPr>
                <w:sz w:val="20"/>
                <w:lang w:val="fr-FR"/>
              </w:rPr>
              <w:t>(</w:t>
            </w:r>
            <w:r>
              <w:rPr>
                <w:sz w:val="20"/>
                <w:lang w:val="fr-FR"/>
              </w:rPr>
              <w:t>8/97</w:t>
            </w:r>
            <w:r w:rsidR="003150C1">
              <w:rPr>
                <w:sz w:val="20"/>
                <w:lang w:val="fr-FR"/>
              </w:rPr>
              <w:t>)</w:t>
            </w:r>
          </w:p>
          <w:p w:rsidR="003772A0" w:rsidRDefault="003772A0" w:rsidP="007B5B1A">
            <w:pPr>
              <w:pStyle w:val="Standard1"/>
              <w:spacing w:before="0" w:line="260" w:lineRule="exact"/>
              <w:rPr>
                <w:sz w:val="20"/>
                <w:lang w:val="en-GB"/>
              </w:rPr>
            </w:pPr>
            <w:r>
              <w:rPr>
                <w:sz w:val="20"/>
                <w:lang w:val="en-GB"/>
              </w:rPr>
              <w:t>DVB: SB 3(93) 9</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02401F" w:rsidRDefault="0002401F" w:rsidP="007B5B1A">
            <w:pPr>
              <w:pStyle w:val="Standard1"/>
              <w:spacing w:before="0" w:line="260" w:lineRule="exact"/>
              <w:rPr>
                <w:sz w:val="20"/>
                <w:lang w:val="en-GB"/>
              </w:rPr>
            </w:pPr>
            <w:r>
              <w:rPr>
                <w:sz w:val="20"/>
                <w:lang w:val="en-GB"/>
              </w:rPr>
              <w:lastRenderedPageBreak/>
              <w:t>ETSI</w:t>
            </w:r>
          </w:p>
          <w:p w:rsidR="003772A0" w:rsidRDefault="003772A0" w:rsidP="007B5B1A">
            <w:pPr>
              <w:pStyle w:val="Standard1"/>
              <w:spacing w:before="0" w:line="260" w:lineRule="exact"/>
              <w:rPr>
                <w:sz w:val="20"/>
                <w:lang w:val="en-GB"/>
              </w:rPr>
            </w:pPr>
            <w:r>
              <w:rPr>
                <w:sz w:val="20"/>
                <w:lang w:val="en-GB"/>
              </w:rPr>
              <w:t>DVB</w:t>
            </w:r>
          </w:p>
        </w:tc>
        <w:tc>
          <w:tcPr>
            <w:tcW w:w="1796" w:type="dxa"/>
            <w:tcBorders>
              <w:top w:val="single" w:sz="6" w:space="0" w:color="auto"/>
              <w:left w:val="single" w:sz="6" w:space="0" w:color="auto"/>
              <w:bottom w:val="single" w:sz="6" w:space="0" w:color="auto"/>
              <w:right w:val="single" w:sz="6" w:space="0" w:color="auto"/>
            </w:tcBorders>
          </w:tcPr>
          <w:p w:rsidR="003772A0" w:rsidRPr="00E55372" w:rsidRDefault="0002401F" w:rsidP="007B5B1A">
            <w:pPr>
              <w:pStyle w:val="Standard1"/>
              <w:spacing w:before="0" w:line="260" w:lineRule="exact"/>
              <w:rPr>
                <w:sz w:val="20"/>
                <w:lang w:val="nl-NL"/>
              </w:rPr>
            </w:pPr>
            <w:r w:rsidRPr="0002401F">
              <w:rPr>
                <w:sz w:val="20"/>
                <w:lang w:val="nl-NL"/>
              </w:rPr>
              <w:t>ETSI</w:t>
            </w:r>
            <w:r w:rsidRPr="00E55372">
              <w:rPr>
                <w:sz w:val="20"/>
                <w:lang w:val="nl-NL"/>
              </w:rPr>
              <w:t xml:space="preserve"> </w:t>
            </w:r>
            <w:r w:rsidR="003772A0" w:rsidRPr="00E55372">
              <w:rPr>
                <w:sz w:val="20"/>
                <w:lang w:val="nl-NL"/>
              </w:rPr>
              <w:t>EN 300 744</w:t>
            </w:r>
          </w:p>
          <w:p w:rsidR="003772A0" w:rsidRPr="00E55372" w:rsidRDefault="003772A0" w:rsidP="007B5B1A">
            <w:pPr>
              <w:pStyle w:val="Standard1"/>
              <w:spacing w:before="0" w:line="260" w:lineRule="exact"/>
              <w:rPr>
                <w:sz w:val="20"/>
                <w:lang w:val="nl-NL"/>
              </w:rPr>
            </w:pPr>
            <w:r w:rsidRPr="00E55372">
              <w:rPr>
                <w:sz w:val="20"/>
                <w:lang w:val="nl-NL"/>
              </w:rPr>
              <w:t>DVB: TM 1545, Rev5</w:t>
            </w:r>
          </w:p>
        </w:tc>
        <w:tc>
          <w:tcPr>
            <w:tcW w:w="4556" w:type="dxa"/>
            <w:tcBorders>
              <w:top w:val="single" w:sz="6" w:space="0" w:color="auto"/>
              <w:left w:val="single" w:sz="6" w:space="0" w:color="auto"/>
              <w:bottom w:val="single" w:sz="6" w:space="0" w:color="auto"/>
              <w:right w:val="single" w:sz="6" w:space="0" w:color="auto"/>
            </w:tcBorders>
          </w:tcPr>
          <w:p w:rsidR="003772A0" w:rsidRDefault="0028295B" w:rsidP="007B5B1A">
            <w:pPr>
              <w:pStyle w:val="Standard1"/>
              <w:spacing w:before="0"/>
              <w:jc w:val="both"/>
              <w:rPr>
                <w:sz w:val="20"/>
                <w:lang w:val="en-GB"/>
              </w:rPr>
            </w:pPr>
            <w:r w:rsidRPr="00EC0E26">
              <w:rPr>
                <w:bCs/>
                <w:sz w:val="20"/>
                <w:lang w:val="en-GB"/>
              </w:rPr>
              <w:t>Digital Video Broadcasting (DVB);</w:t>
            </w:r>
            <w:r>
              <w:rPr>
                <w:bCs/>
                <w:sz w:val="20"/>
                <w:lang w:val="en-GB"/>
              </w:rPr>
              <w:t xml:space="preserve"> </w:t>
            </w:r>
            <w:r w:rsidR="003772A0">
              <w:rPr>
                <w:sz w:val="20"/>
                <w:lang w:val="en-GB"/>
              </w:rPr>
              <w:t>Framing structure, channel coding and modulation for digital terrestrial television</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rPr>
                <w:sz w:val="20"/>
                <w:lang w:val="fr-FR"/>
              </w:rPr>
            </w:pPr>
            <w:r>
              <w:rPr>
                <w:sz w:val="20"/>
                <w:lang w:val="fr-FR"/>
              </w:rPr>
              <w:t xml:space="preserve">ETSI: </w:t>
            </w:r>
            <w:r w:rsidR="0089428C">
              <w:rPr>
                <w:sz w:val="20"/>
                <w:lang w:val="fr-FR"/>
              </w:rPr>
              <w:t>V</w:t>
            </w:r>
            <w:r>
              <w:rPr>
                <w:sz w:val="20"/>
                <w:lang w:val="fr-FR"/>
              </w:rPr>
              <w:t>1.</w:t>
            </w:r>
            <w:r w:rsidR="0028295B">
              <w:rPr>
                <w:sz w:val="20"/>
                <w:lang w:val="fr-FR"/>
              </w:rPr>
              <w:t>6</w:t>
            </w:r>
            <w:r>
              <w:rPr>
                <w:sz w:val="20"/>
                <w:lang w:val="fr-FR"/>
              </w:rPr>
              <w:t>.1 (</w:t>
            </w:r>
            <w:r w:rsidR="0028295B">
              <w:rPr>
                <w:sz w:val="20"/>
                <w:lang w:val="fr-FR"/>
              </w:rPr>
              <w:t>1</w:t>
            </w:r>
            <w:r>
              <w:rPr>
                <w:sz w:val="20"/>
                <w:lang w:val="fr-FR"/>
              </w:rPr>
              <w:t>/</w:t>
            </w:r>
            <w:r w:rsidR="0028295B">
              <w:rPr>
                <w:sz w:val="20"/>
                <w:lang w:val="fr-FR"/>
              </w:rPr>
              <w:t>2009</w:t>
            </w:r>
            <w:r>
              <w:rPr>
                <w:sz w:val="20"/>
                <w:lang w:val="fr-FR"/>
              </w:rPr>
              <w:t>)</w:t>
            </w:r>
          </w:p>
          <w:p w:rsidR="003772A0" w:rsidRDefault="003772A0" w:rsidP="007B5B1A">
            <w:pPr>
              <w:pStyle w:val="Standard1"/>
              <w:spacing w:before="0" w:line="260" w:lineRule="exact"/>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02401F" w:rsidP="007B5B1A">
            <w:pPr>
              <w:pStyle w:val="Standard1"/>
              <w:spacing w:before="0" w:line="260" w:lineRule="exact"/>
              <w:rPr>
                <w:sz w:val="20"/>
                <w:lang w:val="fr-FR"/>
              </w:rPr>
            </w:pPr>
            <w:r>
              <w:rPr>
                <w:sz w:val="20"/>
                <w:lang w:val="fr-FR"/>
              </w:rPr>
              <w:t xml:space="preserve">ETSI </w:t>
            </w:r>
            <w:r w:rsidR="003772A0">
              <w:rPr>
                <w:sz w:val="20"/>
                <w:lang w:val="fr-FR"/>
              </w:rPr>
              <w:t>DVB</w:t>
            </w:r>
          </w:p>
        </w:tc>
        <w:tc>
          <w:tcPr>
            <w:tcW w:w="1796" w:type="dxa"/>
            <w:tcBorders>
              <w:top w:val="single" w:sz="6" w:space="0" w:color="auto"/>
              <w:left w:val="single" w:sz="6" w:space="0" w:color="auto"/>
              <w:bottom w:val="single" w:sz="6" w:space="0" w:color="auto"/>
              <w:right w:val="single" w:sz="6" w:space="0" w:color="auto"/>
            </w:tcBorders>
          </w:tcPr>
          <w:p w:rsidR="003772A0" w:rsidRDefault="0002401F" w:rsidP="007B5B1A">
            <w:pPr>
              <w:pStyle w:val="Standard1"/>
              <w:spacing w:before="0" w:line="260" w:lineRule="exact"/>
              <w:rPr>
                <w:sz w:val="20"/>
                <w:lang w:val="en-GB"/>
              </w:rPr>
            </w:pPr>
            <w:r>
              <w:rPr>
                <w:sz w:val="20"/>
                <w:lang w:val="en-GB"/>
              </w:rPr>
              <w:t xml:space="preserve">ETSI </w:t>
            </w:r>
            <w:r w:rsidR="003772A0">
              <w:rPr>
                <w:sz w:val="20"/>
                <w:lang w:val="en-GB"/>
              </w:rPr>
              <w:t>EN 301 192</w:t>
            </w:r>
          </w:p>
          <w:p w:rsidR="003772A0" w:rsidRDefault="003772A0" w:rsidP="007B5B1A">
            <w:pPr>
              <w:pStyle w:val="Standard1"/>
              <w:spacing w:before="0" w:line="260" w:lineRule="exact"/>
              <w:rPr>
                <w:sz w:val="20"/>
                <w:lang w:val="en-GB"/>
              </w:rPr>
            </w:pPr>
            <w:r>
              <w:rPr>
                <w:sz w:val="20"/>
                <w:lang w:val="en-GB"/>
              </w:rPr>
              <w:t>TM 1872, Rev. 7</w:t>
            </w:r>
          </w:p>
        </w:tc>
        <w:tc>
          <w:tcPr>
            <w:tcW w:w="4556" w:type="dxa"/>
            <w:tcBorders>
              <w:top w:val="single" w:sz="6" w:space="0" w:color="auto"/>
              <w:left w:val="single" w:sz="6" w:space="0" w:color="auto"/>
              <w:bottom w:val="single" w:sz="6" w:space="0" w:color="auto"/>
              <w:right w:val="single" w:sz="6" w:space="0" w:color="auto"/>
            </w:tcBorders>
          </w:tcPr>
          <w:p w:rsidR="003772A0" w:rsidRDefault="001E26AE" w:rsidP="007B5B1A">
            <w:pPr>
              <w:pStyle w:val="Standard1"/>
              <w:spacing w:before="0"/>
              <w:jc w:val="both"/>
              <w:rPr>
                <w:sz w:val="20"/>
                <w:lang w:val="en-GB"/>
              </w:rPr>
            </w:pPr>
            <w:r w:rsidRPr="00EC0E26">
              <w:rPr>
                <w:bCs/>
                <w:sz w:val="20"/>
                <w:lang w:val="en-GB"/>
              </w:rPr>
              <w:t>Digital Video Broadcasting (DVB);</w:t>
            </w:r>
            <w:r>
              <w:rPr>
                <w:bCs/>
                <w:sz w:val="20"/>
                <w:lang w:val="en-GB"/>
              </w:rPr>
              <w:t xml:space="preserve"> </w:t>
            </w:r>
            <w:r w:rsidR="003772A0">
              <w:rPr>
                <w:sz w:val="20"/>
                <w:lang w:val="en-GB"/>
              </w:rPr>
              <w:t>Specification for data broadcasting</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833168" w:rsidRPr="00090E5E" w:rsidRDefault="003772A0" w:rsidP="007B5B1A">
            <w:pPr>
              <w:pStyle w:val="Standard1"/>
              <w:spacing w:before="0" w:line="260" w:lineRule="exact"/>
              <w:rPr>
                <w:sz w:val="20"/>
                <w:lang w:val="en-US"/>
              </w:rPr>
            </w:pPr>
            <w:r w:rsidRPr="00090E5E">
              <w:rPr>
                <w:sz w:val="20"/>
                <w:lang w:val="en-US"/>
              </w:rPr>
              <w:t xml:space="preserve">ETSI: </w:t>
            </w:r>
            <w:r w:rsidR="0089428C">
              <w:rPr>
                <w:sz w:val="20"/>
                <w:lang w:val="en-US"/>
              </w:rPr>
              <w:t>V1-5.</w:t>
            </w:r>
            <w:r w:rsidR="00833168" w:rsidRPr="00090E5E">
              <w:rPr>
                <w:sz w:val="20"/>
                <w:lang w:val="en-US"/>
              </w:rPr>
              <w:t>1 (2009-11)</w:t>
            </w:r>
          </w:p>
          <w:p w:rsidR="003772A0" w:rsidRPr="00090E5E" w:rsidRDefault="00833168" w:rsidP="007B5B1A">
            <w:pPr>
              <w:pStyle w:val="Standard1"/>
              <w:spacing w:before="0" w:line="260" w:lineRule="exact"/>
              <w:rPr>
                <w:sz w:val="20"/>
                <w:lang w:val="en-US"/>
              </w:rPr>
            </w:pPr>
            <w:r w:rsidRPr="00090E5E">
              <w:rPr>
                <w:sz w:val="20"/>
                <w:lang w:val="en-US"/>
              </w:rPr>
              <w:t>V</w:t>
            </w:r>
            <w:r w:rsidR="003772A0" w:rsidRPr="00090E5E">
              <w:rPr>
                <w:sz w:val="20"/>
                <w:lang w:val="en-US"/>
              </w:rPr>
              <w:t>1.</w:t>
            </w:r>
            <w:r w:rsidR="001E26AE" w:rsidRPr="00090E5E">
              <w:rPr>
                <w:sz w:val="20"/>
                <w:lang w:val="en-US"/>
              </w:rPr>
              <w:t>6</w:t>
            </w:r>
            <w:r w:rsidR="003772A0" w:rsidRPr="00090E5E">
              <w:rPr>
                <w:sz w:val="20"/>
                <w:lang w:val="en-US"/>
              </w:rPr>
              <w:t xml:space="preserve">.1 </w:t>
            </w:r>
            <w:r w:rsidRPr="00090E5E">
              <w:rPr>
                <w:sz w:val="20"/>
                <w:lang w:val="en-US"/>
              </w:rPr>
              <w:t xml:space="preserve">expected </w:t>
            </w:r>
            <w:r w:rsidR="001E26AE" w:rsidRPr="00090E5E">
              <w:rPr>
                <w:sz w:val="20"/>
                <w:lang w:val="en-US"/>
              </w:rPr>
              <w:t>xx</w:t>
            </w:r>
            <w:r w:rsidR="003772A0" w:rsidRPr="00090E5E">
              <w:rPr>
                <w:sz w:val="20"/>
                <w:lang w:val="en-US"/>
              </w:rPr>
              <w:t>/</w:t>
            </w:r>
            <w:r w:rsidR="001E26AE" w:rsidRPr="00090E5E">
              <w:rPr>
                <w:sz w:val="20"/>
                <w:lang w:val="en-US"/>
              </w:rPr>
              <w:t>2014</w:t>
            </w:r>
          </w:p>
          <w:p w:rsidR="003772A0" w:rsidRPr="00090E5E" w:rsidRDefault="003772A0" w:rsidP="007B5B1A">
            <w:pPr>
              <w:pStyle w:val="Standard1"/>
              <w:spacing w:before="0" w:line="260" w:lineRule="exact"/>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02401F" w:rsidRDefault="0002401F" w:rsidP="007B5B1A">
            <w:pPr>
              <w:pStyle w:val="Standard1"/>
              <w:spacing w:before="0" w:line="260" w:lineRule="exact"/>
              <w:rPr>
                <w:sz w:val="20"/>
                <w:lang w:val="fr-FR"/>
              </w:rPr>
            </w:pPr>
            <w:r>
              <w:rPr>
                <w:sz w:val="20"/>
                <w:lang w:val="fr-FR"/>
              </w:rPr>
              <w:t xml:space="preserve">ETSI </w:t>
            </w:r>
          </w:p>
          <w:p w:rsidR="003772A0" w:rsidRDefault="003772A0" w:rsidP="007B5B1A">
            <w:pPr>
              <w:pStyle w:val="Standard1"/>
              <w:spacing w:before="0" w:line="260" w:lineRule="exact"/>
              <w:rPr>
                <w:sz w:val="20"/>
                <w:lang w:val="fr-FR"/>
              </w:rPr>
            </w:pPr>
            <w:r>
              <w:rPr>
                <w:sz w:val="20"/>
                <w:lang w:val="fr-FR"/>
              </w:rPr>
              <w:t>DVB</w:t>
            </w:r>
          </w:p>
        </w:tc>
        <w:tc>
          <w:tcPr>
            <w:tcW w:w="1796" w:type="dxa"/>
            <w:tcBorders>
              <w:top w:val="single" w:sz="6" w:space="0" w:color="auto"/>
              <w:left w:val="single" w:sz="6" w:space="0" w:color="auto"/>
              <w:bottom w:val="single" w:sz="6" w:space="0" w:color="auto"/>
              <w:right w:val="single" w:sz="6" w:space="0" w:color="auto"/>
            </w:tcBorders>
          </w:tcPr>
          <w:p w:rsidR="003772A0" w:rsidRDefault="0002401F" w:rsidP="007B5B1A">
            <w:pPr>
              <w:pStyle w:val="Standard1"/>
              <w:spacing w:before="0" w:line="260" w:lineRule="exact"/>
              <w:rPr>
                <w:sz w:val="20"/>
                <w:lang w:val="fr-FR"/>
              </w:rPr>
            </w:pPr>
            <w:r>
              <w:rPr>
                <w:sz w:val="20"/>
                <w:lang w:val="fr-FR"/>
              </w:rPr>
              <w:t xml:space="preserve">ETSI </w:t>
            </w:r>
            <w:r w:rsidR="003772A0">
              <w:rPr>
                <w:sz w:val="20"/>
                <w:lang w:val="fr-FR"/>
              </w:rPr>
              <w:t>ETS 300 801</w:t>
            </w:r>
          </w:p>
          <w:p w:rsidR="003772A0" w:rsidRPr="00E55372" w:rsidRDefault="003772A0" w:rsidP="007B5B1A">
            <w:pPr>
              <w:pStyle w:val="Standard1"/>
              <w:spacing w:before="0" w:line="260" w:lineRule="exact"/>
              <w:rPr>
                <w:sz w:val="20"/>
                <w:lang w:val="fr-FR"/>
              </w:rPr>
            </w:pPr>
            <w:r w:rsidRPr="00E55372">
              <w:rPr>
                <w:sz w:val="20"/>
                <w:lang w:val="fr-FR"/>
              </w:rPr>
              <w:t>DVB: TM 1582 Rev. 5</w:t>
            </w:r>
          </w:p>
        </w:tc>
        <w:tc>
          <w:tcPr>
            <w:tcW w:w="4556" w:type="dxa"/>
            <w:tcBorders>
              <w:top w:val="single" w:sz="6" w:space="0" w:color="auto"/>
              <w:left w:val="single" w:sz="6" w:space="0" w:color="auto"/>
              <w:bottom w:val="single" w:sz="6" w:space="0" w:color="auto"/>
              <w:right w:val="single" w:sz="6" w:space="0" w:color="auto"/>
            </w:tcBorders>
          </w:tcPr>
          <w:p w:rsidR="003772A0" w:rsidRDefault="00B960E4" w:rsidP="007B5B1A">
            <w:pPr>
              <w:pStyle w:val="Standard1"/>
              <w:spacing w:before="0"/>
              <w:jc w:val="both"/>
              <w:rPr>
                <w:sz w:val="20"/>
                <w:lang w:val="en-GB"/>
              </w:rPr>
            </w:pPr>
            <w:r w:rsidRPr="00EC0E26">
              <w:rPr>
                <w:bCs/>
                <w:sz w:val="20"/>
                <w:lang w:val="en-GB"/>
              </w:rPr>
              <w:t>Digital Video Broadcasting (DVB);</w:t>
            </w:r>
            <w:r>
              <w:rPr>
                <w:bCs/>
                <w:sz w:val="20"/>
                <w:lang w:val="en-GB"/>
              </w:rPr>
              <w:t xml:space="preserve"> </w:t>
            </w:r>
            <w:r w:rsidR="003772A0">
              <w:rPr>
                <w:sz w:val="20"/>
                <w:lang w:val="en-GB"/>
              </w:rPr>
              <w:t xml:space="preserve">Interaction channel through </w:t>
            </w:r>
            <w:r w:rsidR="00D0317C" w:rsidRPr="00E55372">
              <w:rPr>
                <w:bCs/>
                <w:sz w:val="20"/>
                <w:lang w:val="en-GB"/>
              </w:rPr>
              <w:t xml:space="preserve">Public Switched Telecommunications Network </w:t>
            </w:r>
            <w:r w:rsidR="00D0317C">
              <w:rPr>
                <w:sz w:val="20"/>
                <w:lang w:val="en-GB"/>
              </w:rPr>
              <w:t>(</w:t>
            </w:r>
            <w:r w:rsidR="003772A0">
              <w:rPr>
                <w:sz w:val="20"/>
                <w:lang w:val="en-GB"/>
              </w:rPr>
              <w:t>PSTN</w:t>
            </w:r>
            <w:r w:rsidR="00D0317C">
              <w:rPr>
                <w:sz w:val="20"/>
                <w:lang w:val="en-GB"/>
              </w:rPr>
              <w:t>)</w:t>
            </w:r>
            <w:r w:rsidR="003772A0">
              <w:rPr>
                <w:sz w:val="20"/>
                <w:lang w:val="en-GB"/>
              </w:rPr>
              <w:t>/</w:t>
            </w:r>
            <w:r w:rsidR="00D0317C" w:rsidRPr="00D0317C">
              <w:rPr>
                <w:b/>
                <w:bCs/>
                <w:lang w:val="en-GB"/>
              </w:rPr>
              <w:t xml:space="preserve"> </w:t>
            </w:r>
            <w:r w:rsidR="00D0317C" w:rsidRPr="00E55372">
              <w:rPr>
                <w:bCs/>
                <w:sz w:val="20"/>
                <w:lang w:val="en-GB"/>
              </w:rPr>
              <w:t>Integrated Services Digital Networks</w:t>
            </w:r>
            <w:r w:rsidR="00D0317C">
              <w:rPr>
                <w:b/>
                <w:bCs/>
                <w:sz w:val="20"/>
                <w:lang w:val="en-GB"/>
              </w:rPr>
              <w:t xml:space="preserve"> (</w:t>
            </w:r>
            <w:r w:rsidR="003772A0">
              <w:rPr>
                <w:sz w:val="20"/>
                <w:lang w:val="en-GB"/>
              </w:rPr>
              <w:t>ISDN</w:t>
            </w:r>
            <w:r w:rsidR="00D0317C">
              <w:rPr>
                <w:sz w:val="20"/>
                <w:lang w:val="en-GB"/>
              </w:rPr>
              <w:t>)</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rPr>
                <w:sz w:val="20"/>
                <w:lang w:val="fr-FR"/>
              </w:rPr>
            </w:pPr>
            <w:r>
              <w:rPr>
                <w:sz w:val="20"/>
                <w:lang w:val="fr-FR"/>
              </w:rPr>
              <w:t xml:space="preserve">ETSI: </w:t>
            </w:r>
            <w:r w:rsidR="003150C1">
              <w:rPr>
                <w:sz w:val="20"/>
                <w:lang w:val="fr-FR"/>
              </w:rPr>
              <w:t>Edition 1 (</w:t>
            </w:r>
            <w:r>
              <w:rPr>
                <w:sz w:val="20"/>
                <w:lang w:val="fr-FR"/>
              </w:rPr>
              <w:t>8/97</w:t>
            </w:r>
            <w:r w:rsidR="003150C1">
              <w:rPr>
                <w:sz w:val="20"/>
                <w:lang w:val="fr-FR"/>
              </w:rPr>
              <w:t>)</w:t>
            </w:r>
          </w:p>
          <w:p w:rsidR="003772A0" w:rsidRDefault="003772A0" w:rsidP="007B5B1A">
            <w:pPr>
              <w:pStyle w:val="Standard1"/>
              <w:spacing w:before="0" w:line="260" w:lineRule="exact"/>
              <w:rPr>
                <w:sz w:val="20"/>
                <w:lang w:val="fr-FR"/>
              </w:rPr>
            </w:pPr>
            <w:r>
              <w:rPr>
                <w:sz w:val="20"/>
                <w:lang w:val="fr-FR"/>
              </w:rPr>
              <w:t>DVB:SB14 (96)10</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02401F" w:rsidRDefault="0002401F" w:rsidP="007B5B1A">
            <w:pPr>
              <w:pStyle w:val="Standard1"/>
              <w:spacing w:before="0" w:line="260" w:lineRule="exact"/>
              <w:rPr>
                <w:sz w:val="20"/>
                <w:lang w:val="en-GB"/>
              </w:rPr>
            </w:pPr>
            <w:r>
              <w:rPr>
                <w:sz w:val="20"/>
                <w:lang w:val="en-GB"/>
              </w:rPr>
              <w:t>ETSI</w:t>
            </w:r>
          </w:p>
          <w:p w:rsidR="003772A0" w:rsidRDefault="003772A0" w:rsidP="007B5B1A">
            <w:pPr>
              <w:pStyle w:val="Standard1"/>
              <w:spacing w:before="0" w:line="260" w:lineRule="exact"/>
              <w:rPr>
                <w:sz w:val="20"/>
                <w:lang w:val="en-GB"/>
              </w:rPr>
            </w:pPr>
            <w:r>
              <w:rPr>
                <w:sz w:val="20"/>
                <w:lang w:val="en-GB"/>
              </w:rPr>
              <w:t>DVB</w:t>
            </w:r>
          </w:p>
        </w:tc>
        <w:tc>
          <w:tcPr>
            <w:tcW w:w="1796" w:type="dxa"/>
            <w:tcBorders>
              <w:top w:val="single" w:sz="6" w:space="0" w:color="auto"/>
              <w:left w:val="single" w:sz="6" w:space="0" w:color="auto"/>
              <w:bottom w:val="single" w:sz="6" w:space="0" w:color="auto"/>
              <w:right w:val="single" w:sz="6" w:space="0" w:color="auto"/>
            </w:tcBorders>
          </w:tcPr>
          <w:p w:rsidR="003772A0" w:rsidRPr="00E55372" w:rsidRDefault="0002401F" w:rsidP="007B5B1A">
            <w:pPr>
              <w:pStyle w:val="Standard1"/>
              <w:spacing w:before="0" w:line="260" w:lineRule="exact"/>
              <w:rPr>
                <w:sz w:val="20"/>
                <w:lang w:val="fr-FR"/>
              </w:rPr>
            </w:pPr>
            <w:r w:rsidRPr="00E55372">
              <w:rPr>
                <w:sz w:val="20"/>
                <w:lang w:val="fr-FR"/>
              </w:rPr>
              <w:t xml:space="preserve">ETSI </w:t>
            </w:r>
            <w:r w:rsidR="003772A0" w:rsidRPr="00E55372">
              <w:rPr>
                <w:sz w:val="20"/>
                <w:lang w:val="fr-FR"/>
              </w:rPr>
              <w:t>ETS 300 802</w:t>
            </w:r>
          </w:p>
          <w:p w:rsidR="003772A0" w:rsidRPr="00E55372" w:rsidRDefault="003772A0" w:rsidP="007B5B1A">
            <w:pPr>
              <w:pStyle w:val="Standard1"/>
              <w:spacing w:before="0" w:line="260" w:lineRule="exact"/>
              <w:rPr>
                <w:sz w:val="20"/>
                <w:lang w:val="fr-FR"/>
              </w:rPr>
            </w:pPr>
            <w:r w:rsidRPr="00E55372">
              <w:rPr>
                <w:sz w:val="20"/>
                <w:lang w:val="fr-FR"/>
              </w:rPr>
              <w:t>DVB: TM 1594, Rev. 5</w:t>
            </w:r>
          </w:p>
        </w:tc>
        <w:tc>
          <w:tcPr>
            <w:tcW w:w="4556" w:type="dxa"/>
            <w:tcBorders>
              <w:top w:val="single" w:sz="6" w:space="0" w:color="auto"/>
              <w:left w:val="single" w:sz="6" w:space="0" w:color="auto"/>
              <w:bottom w:val="single" w:sz="6" w:space="0" w:color="auto"/>
              <w:right w:val="single" w:sz="6" w:space="0" w:color="auto"/>
            </w:tcBorders>
          </w:tcPr>
          <w:p w:rsidR="003772A0" w:rsidRDefault="009067B3" w:rsidP="007B5B1A">
            <w:pPr>
              <w:pStyle w:val="Standard1"/>
              <w:spacing w:before="0"/>
              <w:jc w:val="both"/>
              <w:rPr>
                <w:sz w:val="20"/>
                <w:lang w:val="en-GB"/>
              </w:rPr>
            </w:pPr>
            <w:r w:rsidRPr="00EC0E26">
              <w:rPr>
                <w:bCs/>
                <w:sz w:val="20"/>
                <w:lang w:val="en-GB"/>
              </w:rPr>
              <w:t>Digital Video Broadcasting (DVB);</w:t>
            </w:r>
            <w:r>
              <w:rPr>
                <w:bCs/>
                <w:sz w:val="20"/>
                <w:lang w:val="en-GB"/>
              </w:rPr>
              <w:t xml:space="preserve"> </w:t>
            </w:r>
            <w:r w:rsidR="003772A0">
              <w:rPr>
                <w:sz w:val="20"/>
                <w:lang w:val="en-GB"/>
              </w:rPr>
              <w:t>Network-independent protocols for DVB interactive services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rPr>
                <w:sz w:val="20"/>
                <w:lang w:val="fr-FR"/>
              </w:rPr>
            </w:pPr>
            <w:r>
              <w:rPr>
                <w:sz w:val="20"/>
                <w:lang w:val="fr-FR"/>
              </w:rPr>
              <w:t xml:space="preserve">ETSI: </w:t>
            </w:r>
            <w:r w:rsidR="009067B3">
              <w:rPr>
                <w:sz w:val="20"/>
                <w:lang w:val="fr-FR"/>
              </w:rPr>
              <w:t xml:space="preserve">Edition </w:t>
            </w:r>
            <w:r>
              <w:rPr>
                <w:sz w:val="20"/>
                <w:lang w:val="fr-FR"/>
              </w:rPr>
              <w:t>1 (11/97)</w:t>
            </w:r>
          </w:p>
          <w:p w:rsidR="003772A0" w:rsidRDefault="003772A0" w:rsidP="007B5B1A">
            <w:pPr>
              <w:pStyle w:val="Standard1"/>
              <w:spacing w:before="0" w:line="260" w:lineRule="exact"/>
              <w:rPr>
                <w:sz w:val="20"/>
                <w:lang w:val="fr-FR"/>
              </w:rPr>
            </w:pPr>
            <w:r>
              <w:rPr>
                <w:sz w:val="20"/>
                <w:lang w:val="fr-FR"/>
              </w:rPr>
              <w:t>DVB: SB14 (96)44</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02401F" w:rsidP="007B5B1A">
            <w:pPr>
              <w:pStyle w:val="Standard1"/>
              <w:spacing w:before="0" w:line="260" w:lineRule="exact"/>
              <w:rPr>
                <w:sz w:val="20"/>
                <w:lang w:val="en-GB"/>
              </w:rPr>
            </w:pPr>
            <w:r>
              <w:rPr>
                <w:sz w:val="20"/>
                <w:lang w:val="en-GB"/>
              </w:rPr>
              <w:t xml:space="preserve">ETSI </w:t>
            </w:r>
            <w:r w:rsidR="003772A0">
              <w:rPr>
                <w:sz w:val="20"/>
                <w:lang w:val="en-GB"/>
              </w:rPr>
              <w:t>DVB</w:t>
            </w:r>
          </w:p>
        </w:tc>
        <w:tc>
          <w:tcPr>
            <w:tcW w:w="1796" w:type="dxa"/>
            <w:tcBorders>
              <w:top w:val="single" w:sz="6" w:space="0" w:color="auto"/>
              <w:left w:val="single" w:sz="6" w:space="0" w:color="auto"/>
              <w:bottom w:val="single" w:sz="6" w:space="0" w:color="auto"/>
              <w:right w:val="single" w:sz="6" w:space="0" w:color="auto"/>
            </w:tcBorders>
          </w:tcPr>
          <w:p w:rsidR="003772A0" w:rsidRDefault="0002401F" w:rsidP="007B5B1A">
            <w:pPr>
              <w:pStyle w:val="Standard1"/>
              <w:spacing w:before="0" w:line="260" w:lineRule="exact"/>
              <w:rPr>
                <w:sz w:val="20"/>
                <w:lang w:val="en-GB"/>
              </w:rPr>
            </w:pPr>
            <w:r>
              <w:rPr>
                <w:sz w:val="20"/>
                <w:lang w:val="en-GB"/>
              </w:rPr>
              <w:t xml:space="preserve">ETSI </w:t>
            </w:r>
            <w:r w:rsidR="003772A0">
              <w:rPr>
                <w:sz w:val="20"/>
                <w:lang w:val="en-GB"/>
              </w:rPr>
              <w:t>TS 101 224</w:t>
            </w:r>
          </w:p>
          <w:p w:rsidR="003772A0" w:rsidRDefault="003772A0" w:rsidP="007B5B1A">
            <w:pPr>
              <w:pStyle w:val="Standard1"/>
              <w:spacing w:before="0" w:line="260" w:lineRule="exact"/>
              <w:rPr>
                <w:sz w:val="20"/>
                <w:lang w:val="en-GB"/>
              </w:rPr>
            </w:pPr>
            <w:r>
              <w:rPr>
                <w:sz w:val="20"/>
                <w:lang w:val="en-GB"/>
              </w:rPr>
              <w:t>DVB: TM 1969, Rev. 4</w:t>
            </w:r>
          </w:p>
        </w:tc>
        <w:tc>
          <w:tcPr>
            <w:tcW w:w="4556" w:type="dxa"/>
            <w:tcBorders>
              <w:top w:val="single" w:sz="6" w:space="0" w:color="auto"/>
              <w:left w:val="single" w:sz="6" w:space="0" w:color="auto"/>
              <w:bottom w:val="single" w:sz="6" w:space="0" w:color="auto"/>
              <w:right w:val="single" w:sz="6" w:space="0" w:color="auto"/>
            </w:tcBorders>
          </w:tcPr>
          <w:p w:rsidR="003772A0" w:rsidRDefault="00B440D4" w:rsidP="007B5B1A">
            <w:pPr>
              <w:pStyle w:val="Standard1"/>
              <w:spacing w:before="0"/>
              <w:jc w:val="both"/>
              <w:rPr>
                <w:sz w:val="20"/>
                <w:lang w:val="en-GB"/>
              </w:rPr>
            </w:pPr>
            <w:r w:rsidRPr="00EC0E26">
              <w:rPr>
                <w:bCs/>
                <w:sz w:val="20"/>
                <w:lang w:val="en-GB"/>
              </w:rPr>
              <w:t>Digital Video Broadcasting (DVB);</w:t>
            </w:r>
            <w:r>
              <w:rPr>
                <w:bCs/>
                <w:sz w:val="20"/>
                <w:lang w:val="en-GB"/>
              </w:rPr>
              <w:t xml:space="preserve"> </w:t>
            </w:r>
            <w:r w:rsidR="003772A0">
              <w:rPr>
                <w:sz w:val="20"/>
                <w:lang w:val="en-GB"/>
              </w:rPr>
              <w:t>Home Access Network (HAN) with an active Network Termination (NT)</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rPr>
                <w:sz w:val="20"/>
                <w:lang w:val="fr-FR"/>
              </w:rPr>
            </w:pPr>
            <w:r>
              <w:rPr>
                <w:sz w:val="20"/>
                <w:lang w:val="fr-FR"/>
              </w:rPr>
              <w:t xml:space="preserve">ETSI: </w:t>
            </w:r>
            <w:r w:rsidR="007656B1">
              <w:rPr>
                <w:sz w:val="20"/>
                <w:lang w:val="fr-FR"/>
              </w:rPr>
              <w:t>V</w:t>
            </w:r>
            <w:r>
              <w:rPr>
                <w:sz w:val="20"/>
                <w:lang w:val="fr-FR"/>
              </w:rPr>
              <w:t>1.1.1 7/98</w:t>
            </w:r>
          </w:p>
          <w:p w:rsidR="003772A0" w:rsidRDefault="003772A0" w:rsidP="007B5B1A">
            <w:pPr>
              <w:pStyle w:val="Standard1"/>
              <w:spacing w:before="0" w:line="260" w:lineRule="exact"/>
              <w:rPr>
                <w:sz w:val="20"/>
                <w:lang w:val="fr-FR"/>
              </w:rPr>
            </w:pPr>
            <w:r>
              <w:rPr>
                <w:sz w:val="20"/>
                <w:lang w:val="fr-FR"/>
              </w:rPr>
              <w:t>DVB: SB21 (98)24</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EIA/TIA</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EIA/TIA-547</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jc w:val="both"/>
              <w:rPr>
                <w:sz w:val="20"/>
                <w:lang w:val="en-US"/>
              </w:rPr>
            </w:pPr>
            <w:r>
              <w:rPr>
                <w:sz w:val="20"/>
                <w:lang w:val="en-US"/>
              </w:rPr>
              <w:t>Network channel Terminal Equipment for DS1 Service</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r>
              <w:rPr>
                <w:sz w:val="20"/>
                <w:lang w:val="en-US"/>
              </w:rPr>
              <w:t>March-89</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EIA/TIA</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Project 4254</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Telephone Network Transmission Model for Evaluating ADSL Systems,  (ADSL and Lite)</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EIA/TIA</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Project 4255</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Test Procedures for Evaluating ADSL System Performance, (ADSL and Lite)</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4737CE" w:rsidTr="00045415">
        <w:trPr>
          <w:cantSplit/>
        </w:trPr>
        <w:tc>
          <w:tcPr>
            <w:tcW w:w="745" w:type="dxa"/>
            <w:tcBorders>
              <w:top w:val="single" w:sz="6" w:space="0" w:color="auto"/>
              <w:left w:val="single" w:sz="12" w:space="0" w:color="auto"/>
              <w:bottom w:val="single" w:sz="6" w:space="0" w:color="auto"/>
              <w:right w:val="single" w:sz="6" w:space="0" w:color="auto"/>
            </w:tcBorders>
          </w:tcPr>
          <w:p w:rsidR="004737CE" w:rsidRDefault="004737CE"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4737CE" w:rsidRDefault="00020A81" w:rsidP="007B5B1A">
            <w:pPr>
              <w:pStyle w:val="Standard1"/>
              <w:spacing w:before="0" w:line="260" w:lineRule="exact"/>
              <w:rPr>
                <w:sz w:val="20"/>
                <w:lang w:val="en-US"/>
              </w:rPr>
            </w:pPr>
            <w:r>
              <w:rPr>
                <w:sz w:val="20"/>
                <w:lang w:val="en-US"/>
              </w:rPr>
              <w:t>EG 202 306</w:t>
            </w:r>
          </w:p>
          <w:p w:rsidR="004737CE" w:rsidDel="00D34C74" w:rsidRDefault="004737CE" w:rsidP="007B5B1A">
            <w:pPr>
              <w:pStyle w:val="Standard1"/>
              <w:spacing w:before="0" w:line="260" w:lineRule="exact"/>
              <w:rPr>
                <w:sz w:val="20"/>
                <w:lang w:val="en-US"/>
              </w:rPr>
            </w:pPr>
            <w:r>
              <w:rPr>
                <w:sz w:val="20"/>
                <w:lang w:val="en-US"/>
              </w:rPr>
              <w:t>ETSI Guide</w:t>
            </w:r>
          </w:p>
        </w:tc>
        <w:tc>
          <w:tcPr>
            <w:tcW w:w="4556" w:type="dxa"/>
            <w:tcBorders>
              <w:top w:val="single" w:sz="6" w:space="0" w:color="auto"/>
              <w:left w:val="single" w:sz="6" w:space="0" w:color="auto"/>
              <w:bottom w:val="single" w:sz="6" w:space="0" w:color="auto"/>
              <w:right w:val="single" w:sz="6" w:space="0" w:color="auto"/>
            </w:tcBorders>
          </w:tcPr>
          <w:p w:rsidR="004737CE" w:rsidRDefault="004737CE" w:rsidP="00590386">
            <w:pPr>
              <w:pStyle w:val="Standard1"/>
              <w:spacing w:before="0" w:line="260" w:lineRule="exact"/>
              <w:jc w:val="both"/>
              <w:rPr>
                <w:sz w:val="20"/>
                <w:lang w:val="en-US"/>
              </w:rPr>
            </w:pPr>
            <w:r w:rsidRPr="004737CE">
              <w:rPr>
                <w:sz w:val="20"/>
                <w:lang w:val="en-US"/>
              </w:rPr>
              <w:t>Transmission and Multiplexing (TM); Access networks for residential customers</w:t>
            </w:r>
          </w:p>
        </w:tc>
        <w:tc>
          <w:tcPr>
            <w:tcW w:w="762" w:type="dxa"/>
            <w:gridSpan w:val="2"/>
            <w:tcBorders>
              <w:top w:val="single" w:sz="6" w:space="0" w:color="auto"/>
              <w:left w:val="single" w:sz="6" w:space="0" w:color="auto"/>
              <w:bottom w:val="single" w:sz="6" w:space="0" w:color="auto"/>
              <w:right w:val="single" w:sz="6" w:space="0" w:color="auto"/>
            </w:tcBorders>
          </w:tcPr>
          <w:p w:rsidR="004737CE" w:rsidRDefault="004737CE" w:rsidP="007B5B1A">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737CE" w:rsidRDefault="004737CE"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020A81" w:rsidRDefault="00020A81" w:rsidP="007B5B1A">
            <w:pPr>
              <w:pStyle w:val="Standard1"/>
              <w:spacing w:before="0" w:line="260" w:lineRule="exact"/>
              <w:jc w:val="both"/>
              <w:rPr>
                <w:sz w:val="20"/>
                <w:lang w:val="en-US"/>
              </w:rPr>
            </w:pPr>
            <w:r>
              <w:rPr>
                <w:sz w:val="20"/>
                <w:lang w:val="en-US"/>
              </w:rPr>
              <w:t>V 1.2.1</w:t>
            </w:r>
          </w:p>
          <w:p w:rsidR="004737CE" w:rsidDel="000C604E" w:rsidRDefault="004737CE" w:rsidP="007B5B1A">
            <w:pPr>
              <w:pStyle w:val="Standard1"/>
              <w:spacing w:before="0" w:line="260" w:lineRule="exact"/>
              <w:jc w:val="both"/>
              <w:rPr>
                <w:sz w:val="20"/>
                <w:lang w:val="en-US"/>
              </w:rPr>
            </w:pPr>
            <w:r>
              <w:rPr>
                <w:sz w:val="20"/>
                <w:lang w:val="en-US"/>
              </w:rPr>
              <w:t>1998-05</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lastRenderedPageBreak/>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TS 101 135</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590386">
            <w:pPr>
              <w:pStyle w:val="Standard1"/>
              <w:spacing w:before="0" w:line="260" w:lineRule="exact"/>
              <w:jc w:val="both"/>
              <w:rPr>
                <w:sz w:val="20"/>
                <w:lang w:val="en-US"/>
              </w:rPr>
            </w:pPr>
            <w:r>
              <w:rPr>
                <w:sz w:val="20"/>
                <w:lang w:val="en-US"/>
              </w:rPr>
              <w:t>Transmission and Multiplexing (TM); High bit</w:t>
            </w:r>
            <w:r w:rsidR="00F519F6">
              <w:rPr>
                <w:sz w:val="20"/>
                <w:lang w:val="en-US"/>
              </w:rPr>
              <w:t>-</w:t>
            </w:r>
            <w:r>
              <w:rPr>
                <w:sz w:val="20"/>
                <w:lang w:val="en-US"/>
              </w:rPr>
              <w:t xml:space="preserve">rate Digital Subscriber Line (HDSL) transmission system on metallic local lines; HDSL core specification and applications for </w:t>
            </w:r>
            <w:r w:rsidR="00F519F6" w:rsidRPr="00E55372">
              <w:rPr>
                <w:bCs/>
                <w:sz w:val="20"/>
                <w:lang w:val="en-GB"/>
              </w:rPr>
              <w:t>combined ISDN-BA and</w:t>
            </w:r>
            <w:r w:rsidR="00F519F6" w:rsidRPr="00F519F6">
              <w:rPr>
                <w:b/>
                <w:bCs/>
                <w:sz w:val="20"/>
                <w:lang w:val="en-GB"/>
              </w:rPr>
              <w:t xml:space="preserve"> </w:t>
            </w:r>
            <w:r>
              <w:rPr>
                <w:sz w:val="20"/>
                <w:lang w:val="en-US"/>
              </w:rPr>
              <w:t xml:space="preserve">2 048 kbit/s </w:t>
            </w:r>
            <w:r w:rsidR="00590386">
              <w:rPr>
                <w:sz w:val="20"/>
                <w:lang w:val="en-US"/>
              </w:rPr>
              <w:t>transmission</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3</w:t>
            </w:r>
          </w:p>
          <w:p w:rsidR="003772A0" w:rsidRDefault="003772A0" w:rsidP="007B5B1A">
            <w:pPr>
              <w:pStyle w:val="Standard1"/>
              <w:spacing w:before="0" w:line="260" w:lineRule="exact"/>
              <w:rPr>
                <w:sz w:val="20"/>
                <w:lang w:val="en-US"/>
              </w:rPr>
            </w:pPr>
            <w:r>
              <w:rPr>
                <w:sz w:val="20"/>
                <w:lang w:val="en-US"/>
              </w:rPr>
              <w:t>5a,b</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r>
              <w:rPr>
                <w:sz w:val="20"/>
                <w:lang w:val="en-US"/>
              </w:rPr>
              <w:t>V1.5.</w:t>
            </w:r>
            <w:r w:rsidR="000C604E">
              <w:rPr>
                <w:sz w:val="20"/>
                <w:lang w:val="en-US"/>
              </w:rPr>
              <w:t>3 (09/2000)</w:t>
            </w:r>
          </w:p>
        </w:tc>
      </w:tr>
      <w:tr w:rsidR="004679B1" w:rsidTr="00045415">
        <w:trPr>
          <w:cantSplit/>
        </w:trPr>
        <w:tc>
          <w:tcPr>
            <w:tcW w:w="745" w:type="dxa"/>
            <w:tcBorders>
              <w:top w:val="single" w:sz="6" w:space="0" w:color="auto"/>
              <w:left w:val="single" w:sz="12" w:space="0" w:color="auto"/>
              <w:bottom w:val="single" w:sz="6" w:space="0" w:color="auto"/>
              <w:right w:val="single" w:sz="6" w:space="0" w:color="auto"/>
            </w:tcBorders>
          </w:tcPr>
          <w:p w:rsidR="004679B1" w:rsidRDefault="004679B1" w:rsidP="00A72349">
            <w:pPr>
              <w:pStyle w:val="Standard1"/>
              <w:spacing w:before="0" w:line="260" w:lineRule="exact"/>
              <w:rPr>
                <w:sz w:val="20"/>
                <w:lang w:val="en-US"/>
              </w:rPr>
            </w:pPr>
            <w:r w:rsidRPr="00E77778">
              <w:rPr>
                <w:sz w:val="20"/>
                <w:lang w:val="en-US"/>
              </w:rPr>
              <w:t xml:space="preserve">ETSI </w:t>
            </w:r>
          </w:p>
        </w:tc>
        <w:tc>
          <w:tcPr>
            <w:tcW w:w="1796" w:type="dxa"/>
            <w:tcBorders>
              <w:top w:val="single" w:sz="6" w:space="0" w:color="auto"/>
              <w:left w:val="single" w:sz="6" w:space="0" w:color="auto"/>
              <w:bottom w:val="single" w:sz="6" w:space="0" w:color="auto"/>
              <w:right w:val="single" w:sz="6" w:space="0" w:color="auto"/>
            </w:tcBorders>
          </w:tcPr>
          <w:p w:rsidR="004679B1" w:rsidRDefault="00A72349" w:rsidP="00E55372">
            <w:pPr>
              <w:pStyle w:val="Standard1"/>
              <w:spacing w:before="0" w:line="260" w:lineRule="exact"/>
              <w:rPr>
                <w:sz w:val="20"/>
                <w:lang w:val="en-US"/>
              </w:rPr>
            </w:pPr>
            <w:r w:rsidRPr="00A72349">
              <w:rPr>
                <w:sz w:val="20"/>
                <w:lang w:val="en-GB"/>
              </w:rPr>
              <w:t>EN 301 217-1</w:t>
            </w:r>
          </w:p>
        </w:tc>
        <w:tc>
          <w:tcPr>
            <w:tcW w:w="4556" w:type="dxa"/>
            <w:tcBorders>
              <w:top w:val="single" w:sz="6" w:space="0" w:color="auto"/>
              <w:left w:val="single" w:sz="6" w:space="0" w:color="auto"/>
              <w:bottom w:val="single" w:sz="6" w:space="0" w:color="auto"/>
              <w:right w:val="single" w:sz="6" w:space="0" w:color="auto"/>
            </w:tcBorders>
          </w:tcPr>
          <w:p w:rsidR="00A72349" w:rsidRDefault="004679B1" w:rsidP="007B5B1A">
            <w:pPr>
              <w:pStyle w:val="Standard1"/>
              <w:spacing w:before="0" w:line="260" w:lineRule="exact"/>
              <w:jc w:val="both"/>
              <w:rPr>
                <w:sz w:val="20"/>
                <w:lang w:val="en-US"/>
              </w:rPr>
            </w:pPr>
            <w:r>
              <w:rPr>
                <w:sz w:val="20"/>
                <w:lang w:val="en-US"/>
              </w:rPr>
              <w:t>V interfaces at the digital Service Node (SN); Interfaces at VB5.2 reference point for the support of broadband or combined narrowband and broadband Access Networks</w:t>
            </w:r>
            <w:r w:rsidR="00A72349">
              <w:rPr>
                <w:sz w:val="20"/>
                <w:lang w:val="en-US"/>
              </w:rPr>
              <w:t xml:space="preserve"> (ANs)</w:t>
            </w:r>
            <w:r>
              <w:rPr>
                <w:sz w:val="20"/>
                <w:lang w:val="en-US"/>
              </w:rPr>
              <w:t>; Part 1: Interface specification".</w:t>
            </w:r>
          </w:p>
        </w:tc>
        <w:tc>
          <w:tcPr>
            <w:tcW w:w="762" w:type="dxa"/>
            <w:gridSpan w:val="2"/>
            <w:tcBorders>
              <w:top w:val="single" w:sz="6" w:space="0" w:color="auto"/>
              <w:left w:val="single" w:sz="6" w:space="0" w:color="auto"/>
              <w:bottom w:val="single" w:sz="6" w:space="0" w:color="auto"/>
              <w:right w:val="single" w:sz="6" w:space="0" w:color="auto"/>
            </w:tcBorders>
          </w:tcPr>
          <w:p w:rsidR="004679B1" w:rsidRDefault="004679B1" w:rsidP="007B5B1A">
            <w:pPr>
              <w:pStyle w:val="Standard1"/>
              <w:spacing w:before="0" w:line="260" w:lineRule="exact"/>
              <w:rPr>
                <w:sz w:val="20"/>
                <w:lang w:val="en-US"/>
              </w:rPr>
            </w:pPr>
            <w:r>
              <w:rPr>
                <w:sz w:val="20"/>
                <w:lang w:val="en-US"/>
              </w:rPr>
              <w:t>2a,b</w:t>
            </w:r>
          </w:p>
          <w:p w:rsidR="004679B1" w:rsidRDefault="004679B1" w:rsidP="007B5B1A">
            <w:pPr>
              <w:pStyle w:val="Standard1"/>
              <w:spacing w:before="0" w:line="260" w:lineRule="exact"/>
              <w:rPr>
                <w:sz w:val="20"/>
                <w:lang w:val="en-US"/>
              </w:rPr>
            </w:pPr>
            <w:r>
              <w:rPr>
                <w:sz w:val="20"/>
                <w:lang w:val="en-US"/>
              </w:rPr>
              <w:t>5a</w:t>
            </w:r>
          </w:p>
          <w:p w:rsidR="004679B1" w:rsidRDefault="004679B1" w:rsidP="007B5B1A">
            <w:pPr>
              <w:pStyle w:val="Standard1"/>
              <w:spacing w:before="0" w:line="260" w:lineRule="exact"/>
              <w:rPr>
                <w:sz w:val="20"/>
                <w:lang w:val="en-US"/>
              </w:rPr>
            </w:pPr>
            <w:r>
              <w:rPr>
                <w:sz w:val="20"/>
                <w:lang w:val="en-US"/>
              </w:rPr>
              <w:t>6</w:t>
            </w:r>
          </w:p>
          <w:p w:rsidR="004679B1" w:rsidRDefault="004679B1"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4679B1" w:rsidRDefault="007656B1" w:rsidP="00E55372">
            <w:pPr>
              <w:pStyle w:val="Standard1"/>
              <w:spacing w:before="0" w:line="260" w:lineRule="exact"/>
              <w:rPr>
                <w:sz w:val="20"/>
                <w:lang w:val="en-US"/>
              </w:rPr>
            </w:pPr>
            <w:r>
              <w:rPr>
                <w:sz w:val="20"/>
                <w:lang w:val="en-US"/>
              </w:rPr>
              <w:t>V</w:t>
            </w:r>
            <w:r w:rsidR="00A72349" w:rsidRPr="00E55372">
              <w:rPr>
                <w:sz w:val="20"/>
                <w:lang w:val="en-US"/>
              </w:rPr>
              <w:t>1.2.2 (09/1999)</w:t>
            </w:r>
          </w:p>
        </w:tc>
      </w:tr>
      <w:tr w:rsidR="004679B1" w:rsidTr="00045415">
        <w:trPr>
          <w:cantSplit/>
        </w:trPr>
        <w:tc>
          <w:tcPr>
            <w:tcW w:w="745" w:type="dxa"/>
            <w:tcBorders>
              <w:top w:val="single" w:sz="6" w:space="0" w:color="auto"/>
              <w:left w:val="single" w:sz="12" w:space="0" w:color="auto"/>
              <w:bottom w:val="single" w:sz="6" w:space="0" w:color="auto"/>
              <w:right w:val="single" w:sz="6" w:space="0" w:color="auto"/>
            </w:tcBorders>
          </w:tcPr>
          <w:p w:rsidR="004679B1" w:rsidRPr="004679B1" w:rsidRDefault="004679B1" w:rsidP="004679B1">
            <w:pPr>
              <w:pStyle w:val="Standard1"/>
              <w:spacing w:before="0" w:line="260" w:lineRule="exact"/>
              <w:rPr>
                <w:sz w:val="20"/>
                <w:lang w:val="en-US"/>
              </w:rPr>
            </w:pPr>
            <w:r w:rsidRPr="004679B1">
              <w:rPr>
                <w:sz w:val="20"/>
                <w:lang w:val="en-US"/>
              </w:rPr>
              <w:t>ETSI</w:t>
            </w:r>
          </w:p>
          <w:p w:rsidR="004679B1" w:rsidRPr="004679B1" w:rsidRDefault="004679B1" w:rsidP="004679B1">
            <w:pPr>
              <w:pStyle w:val="Standard1"/>
              <w:spacing w:before="0" w:line="260" w:lineRule="exact"/>
              <w:rPr>
                <w:sz w:val="20"/>
                <w:lang w:val="en-US"/>
              </w:rPr>
            </w:pPr>
          </w:p>
        </w:tc>
        <w:tc>
          <w:tcPr>
            <w:tcW w:w="1796" w:type="dxa"/>
            <w:tcBorders>
              <w:top w:val="single" w:sz="6" w:space="0" w:color="auto"/>
              <w:left w:val="single" w:sz="6" w:space="0" w:color="auto"/>
              <w:bottom w:val="single" w:sz="6" w:space="0" w:color="auto"/>
              <w:right w:val="single" w:sz="6" w:space="0" w:color="auto"/>
            </w:tcBorders>
          </w:tcPr>
          <w:p w:rsidR="005F0F7E" w:rsidRDefault="005F0F7E" w:rsidP="007B5B1A">
            <w:pPr>
              <w:pStyle w:val="Standard1"/>
              <w:spacing w:before="0" w:line="260" w:lineRule="exact"/>
              <w:jc w:val="both"/>
              <w:rPr>
                <w:sz w:val="20"/>
                <w:lang w:val="en-US"/>
              </w:rPr>
            </w:pPr>
            <w:r>
              <w:rPr>
                <w:sz w:val="20"/>
                <w:lang w:val="en-US"/>
              </w:rPr>
              <w:t xml:space="preserve">Final </w:t>
            </w:r>
            <w:r w:rsidR="00E55372" w:rsidRPr="00E55372">
              <w:rPr>
                <w:sz w:val="20"/>
                <w:lang w:val="en-US"/>
              </w:rPr>
              <w:t>Dra</w:t>
            </w:r>
            <w:r w:rsidR="00A517FB">
              <w:rPr>
                <w:sz w:val="20"/>
                <w:lang w:val="en-US"/>
              </w:rPr>
              <w:t xml:space="preserve">ft </w:t>
            </w:r>
          </w:p>
          <w:p w:rsidR="00E55372" w:rsidRDefault="00A517FB" w:rsidP="007B5B1A">
            <w:pPr>
              <w:pStyle w:val="Standard1"/>
              <w:spacing w:before="0" w:line="260" w:lineRule="exact"/>
              <w:jc w:val="both"/>
              <w:rPr>
                <w:sz w:val="20"/>
                <w:lang w:val="en-US"/>
              </w:rPr>
            </w:pPr>
            <w:r>
              <w:rPr>
                <w:sz w:val="20"/>
                <w:lang w:val="en-US"/>
              </w:rPr>
              <w:t>EN 301 141-1</w:t>
            </w:r>
          </w:p>
          <w:p w:rsidR="00E55372" w:rsidRDefault="00E55372" w:rsidP="00E55372">
            <w:pPr>
              <w:pStyle w:val="Standard1"/>
              <w:spacing w:before="0" w:line="260" w:lineRule="exact"/>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F0F7E" w:rsidRPr="005F0F7E" w:rsidRDefault="005F0F7E" w:rsidP="005F0F7E">
            <w:pPr>
              <w:pStyle w:val="Standard1"/>
              <w:spacing w:before="0" w:line="260" w:lineRule="exact"/>
              <w:jc w:val="both"/>
              <w:rPr>
                <w:sz w:val="20"/>
                <w:lang w:val="en-US"/>
              </w:rPr>
            </w:pPr>
            <w:r w:rsidRPr="005F0F7E">
              <w:rPr>
                <w:sz w:val="20"/>
                <w:lang w:val="en-US"/>
              </w:rPr>
              <w:t>Integrated Services Digital Network (ISDN);</w:t>
            </w:r>
          </w:p>
          <w:p w:rsidR="005F0F7E" w:rsidRPr="005F0F7E" w:rsidRDefault="005F0F7E" w:rsidP="005F0F7E">
            <w:pPr>
              <w:pStyle w:val="Standard1"/>
              <w:spacing w:before="0" w:line="260" w:lineRule="exact"/>
              <w:jc w:val="both"/>
              <w:rPr>
                <w:sz w:val="20"/>
                <w:lang w:val="en-US"/>
              </w:rPr>
            </w:pPr>
            <w:r w:rsidRPr="005F0F7E">
              <w:rPr>
                <w:sz w:val="20"/>
                <w:lang w:val="en-US"/>
              </w:rPr>
              <w:t>Narrowband Multi-service Delivery System (NMDS);</w:t>
            </w:r>
          </w:p>
          <w:p w:rsidR="005F0F7E" w:rsidRDefault="005F0F7E" w:rsidP="005F0F7E">
            <w:pPr>
              <w:pStyle w:val="Standard1"/>
              <w:spacing w:before="0" w:line="260" w:lineRule="exact"/>
              <w:jc w:val="both"/>
              <w:rPr>
                <w:sz w:val="20"/>
                <w:lang w:val="en-US"/>
              </w:rPr>
            </w:pPr>
            <w:r w:rsidRPr="005F0F7E">
              <w:rPr>
                <w:sz w:val="20"/>
                <w:lang w:val="en-US"/>
              </w:rPr>
              <w:t>Part 1: NMDS interface specification</w:t>
            </w:r>
          </w:p>
        </w:tc>
        <w:tc>
          <w:tcPr>
            <w:tcW w:w="762" w:type="dxa"/>
            <w:gridSpan w:val="2"/>
            <w:tcBorders>
              <w:top w:val="single" w:sz="6" w:space="0" w:color="auto"/>
              <w:left w:val="single" w:sz="6" w:space="0" w:color="auto"/>
              <w:bottom w:val="single" w:sz="6" w:space="0" w:color="auto"/>
              <w:right w:val="single" w:sz="6" w:space="0" w:color="auto"/>
            </w:tcBorders>
          </w:tcPr>
          <w:p w:rsidR="004679B1" w:rsidRDefault="004679B1" w:rsidP="007B5B1A">
            <w:pPr>
              <w:pStyle w:val="Standard1"/>
              <w:spacing w:before="0" w:line="260" w:lineRule="exact"/>
              <w:rPr>
                <w:sz w:val="20"/>
                <w:lang w:val="en-US"/>
              </w:rPr>
            </w:pPr>
            <w:r>
              <w:rPr>
                <w:sz w:val="20"/>
                <w:lang w:val="en-US"/>
              </w:rPr>
              <w:t>2a</w:t>
            </w:r>
          </w:p>
          <w:p w:rsidR="004679B1" w:rsidRDefault="004679B1" w:rsidP="007B5B1A">
            <w:pPr>
              <w:pStyle w:val="Standard1"/>
              <w:spacing w:before="0" w:line="260" w:lineRule="exact"/>
              <w:rPr>
                <w:sz w:val="20"/>
                <w:lang w:val="en-US"/>
              </w:rPr>
            </w:pPr>
            <w:r>
              <w:rPr>
                <w:sz w:val="20"/>
                <w:lang w:val="en-US"/>
              </w:rPr>
              <w:t>4</w:t>
            </w:r>
          </w:p>
          <w:p w:rsidR="004679B1" w:rsidRDefault="004679B1" w:rsidP="007B5B1A">
            <w:pPr>
              <w:pStyle w:val="Standard1"/>
              <w:spacing w:before="0" w:line="260" w:lineRule="exact"/>
              <w:rPr>
                <w:sz w:val="20"/>
                <w:lang w:val="en-US"/>
              </w:rPr>
            </w:pPr>
            <w:r>
              <w:rPr>
                <w:sz w:val="20"/>
                <w:lang w:val="en-US"/>
              </w:rPr>
              <w:t>5a</w:t>
            </w:r>
          </w:p>
          <w:p w:rsidR="004679B1" w:rsidRDefault="004679B1" w:rsidP="007B5B1A">
            <w:pPr>
              <w:pStyle w:val="Standard1"/>
              <w:spacing w:before="0" w:line="260" w:lineRule="exact"/>
              <w:rPr>
                <w:sz w:val="20"/>
                <w:lang w:val="en-US"/>
              </w:rPr>
            </w:pPr>
            <w:r>
              <w:rPr>
                <w:sz w:val="20"/>
                <w:lang w:val="en-US"/>
              </w:rPr>
              <w:t>6</w:t>
            </w:r>
          </w:p>
          <w:p w:rsidR="004679B1" w:rsidRDefault="004679B1"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4679B1" w:rsidRDefault="004679B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517FB" w:rsidRDefault="005F0F7E" w:rsidP="007B5B1A">
            <w:pPr>
              <w:pStyle w:val="Standard1"/>
              <w:spacing w:before="0" w:line="260" w:lineRule="exact"/>
              <w:jc w:val="both"/>
              <w:rPr>
                <w:sz w:val="20"/>
                <w:lang w:val="en-US"/>
              </w:rPr>
            </w:pPr>
            <w:r>
              <w:rPr>
                <w:sz w:val="20"/>
                <w:lang w:val="en-US"/>
              </w:rPr>
              <w:t>V1.2</w:t>
            </w:r>
            <w:r w:rsidR="00A517FB">
              <w:rPr>
                <w:sz w:val="20"/>
                <w:lang w:val="en-US"/>
              </w:rPr>
              <w:t>.1</w:t>
            </w:r>
          </w:p>
          <w:p w:rsidR="004679B1" w:rsidRDefault="005F0F7E" w:rsidP="007B5B1A">
            <w:pPr>
              <w:pStyle w:val="Standard1"/>
              <w:spacing w:before="0" w:line="260" w:lineRule="exact"/>
              <w:jc w:val="both"/>
              <w:rPr>
                <w:sz w:val="20"/>
                <w:lang w:val="en-US"/>
              </w:rPr>
            </w:pPr>
            <w:r>
              <w:rPr>
                <w:sz w:val="20"/>
                <w:lang w:val="en-US"/>
              </w:rPr>
              <w:t>(</w:t>
            </w:r>
            <w:r w:rsidR="00E55372">
              <w:rPr>
                <w:sz w:val="20"/>
                <w:lang w:val="en-US"/>
              </w:rPr>
              <w:t>1998</w:t>
            </w:r>
            <w:r>
              <w:rPr>
                <w:sz w:val="20"/>
                <w:lang w:val="en-US"/>
              </w:rPr>
              <w:t>-07)</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5D5971" w:rsidP="00E55372">
            <w:pPr>
              <w:pStyle w:val="Standard1"/>
              <w:spacing w:before="0" w:line="260" w:lineRule="exact"/>
              <w:rPr>
                <w:sz w:val="20"/>
                <w:lang w:val="en-US"/>
              </w:rPr>
            </w:pPr>
            <w:r w:rsidRPr="00E55372">
              <w:rPr>
                <w:sz w:val="20"/>
                <w:lang w:val="en-US"/>
              </w:rPr>
              <w:t>E</w:t>
            </w:r>
            <w:r w:rsidRPr="005D5971">
              <w:rPr>
                <w:sz w:val="20"/>
                <w:lang w:val="en-US"/>
              </w:rPr>
              <w:t>N 301</w:t>
            </w:r>
            <w:r>
              <w:rPr>
                <w:sz w:val="20"/>
                <w:lang w:val="en-US"/>
              </w:rPr>
              <w:t xml:space="preserve"> </w:t>
            </w:r>
            <w:r w:rsidRPr="00E55372">
              <w:rPr>
                <w:sz w:val="20"/>
                <w:lang w:val="en-US"/>
              </w:rPr>
              <w:t>754</w:t>
            </w:r>
            <w:r>
              <w:rPr>
                <w:sz w:val="20"/>
                <w:lang w:val="en-US"/>
              </w:rPr>
              <w:t xml:space="preserve"> </w:t>
            </w:r>
          </w:p>
        </w:tc>
        <w:tc>
          <w:tcPr>
            <w:tcW w:w="4556" w:type="dxa"/>
            <w:tcBorders>
              <w:top w:val="single" w:sz="6" w:space="0" w:color="auto"/>
              <w:left w:val="single" w:sz="6" w:space="0" w:color="auto"/>
              <w:bottom w:val="single" w:sz="6" w:space="0" w:color="auto"/>
              <w:right w:val="single" w:sz="6" w:space="0" w:color="auto"/>
            </w:tcBorders>
          </w:tcPr>
          <w:p w:rsidR="003772A0" w:rsidRDefault="00CF7A0B" w:rsidP="00CF7A0B">
            <w:pPr>
              <w:pStyle w:val="Standard1"/>
              <w:spacing w:before="0" w:line="260" w:lineRule="exact"/>
              <w:jc w:val="both"/>
              <w:rPr>
                <w:sz w:val="20"/>
                <w:lang w:val="en-US"/>
              </w:rPr>
            </w:pPr>
            <w:r w:rsidRPr="00090E5E">
              <w:rPr>
                <w:sz w:val="20"/>
                <w:lang w:val="en-US"/>
              </w:rPr>
              <w:t>Telecommunications Management Network (TMN);</w:t>
            </w:r>
            <w:r w:rsidR="003772A0">
              <w:rPr>
                <w:sz w:val="20"/>
                <w:lang w:val="en-US"/>
              </w:rPr>
              <w:t xml:space="preserve"> Management interfaces associated with the VB5.2 reference point</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5D5971" w:rsidP="007B5B1A">
            <w:pPr>
              <w:pStyle w:val="Standard1"/>
              <w:spacing w:before="0" w:line="260" w:lineRule="exact"/>
              <w:jc w:val="both"/>
              <w:rPr>
                <w:sz w:val="20"/>
                <w:lang w:val="en-US"/>
              </w:rPr>
            </w:pPr>
            <w:r>
              <w:rPr>
                <w:sz w:val="20"/>
                <w:lang w:val="en-US"/>
              </w:rPr>
              <w:t>V1.1.1 (09/</w:t>
            </w:r>
            <w:r>
              <w:rPr>
                <w:sz w:val="20"/>
                <w:lang w:val="en-GB"/>
              </w:rPr>
              <w:t>2001)</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2D362C" w:rsidP="00E55372">
            <w:pPr>
              <w:pStyle w:val="Standard1"/>
              <w:spacing w:before="0" w:line="260" w:lineRule="exact"/>
              <w:rPr>
                <w:sz w:val="20"/>
                <w:lang w:val="en-US"/>
              </w:rPr>
            </w:pPr>
            <w:r w:rsidRPr="002D362C">
              <w:rPr>
                <w:sz w:val="20"/>
                <w:lang w:val="en-GB"/>
              </w:rPr>
              <w:t>TR 101 177</w:t>
            </w:r>
          </w:p>
        </w:tc>
        <w:tc>
          <w:tcPr>
            <w:tcW w:w="4556" w:type="dxa"/>
            <w:tcBorders>
              <w:top w:val="single" w:sz="6" w:space="0" w:color="auto"/>
              <w:left w:val="single" w:sz="6" w:space="0" w:color="auto"/>
              <w:bottom w:val="single" w:sz="6" w:space="0" w:color="auto"/>
              <w:right w:val="single" w:sz="6" w:space="0" w:color="auto"/>
            </w:tcBorders>
          </w:tcPr>
          <w:p w:rsidR="003772A0" w:rsidRDefault="002D362C" w:rsidP="007B5B1A">
            <w:pPr>
              <w:pStyle w:val="Standard1"/>
              <w:spacing w:before="0" w:line="260" w:lineRule="exact"/>
              <w:jc w:val="both"/>
              <w:rPr>
                <w:sz w:val="20"/>
                <w:lang w:val="en-US"/>
              </w:rPr>
            </w:pPr>
            <w:r w:rsidRPr="00090E5E">
              <w:rPr>
                <w:bCs/>
                <w:sz w:val="20"/>
                <w:lang w:val="en-GB"/>
              </w:rPr>
              <w:t xml:space="preserve">Broadband Radio Access Networks </w:t>
            </w:r>
            <w:r>
              <w:rPr>
                <w:bCs/>
                <w:sz w:val="20"/>
                <w:lang w:val="en-GB"/>
              </w:rPr>
              <w:t>(</w:t>
            </w:r>
            <w:r w:rsidR="003772A0" w:rsidRPr="002D362C">
              <w:rPr>
                <w:sz w:val="20"/>
                <w:lang w:val="en-US"/>
              </w:rPr>
              <w:t>BRAN</w:t>
            </w:r>
            <w:r>
              <w:rPr>
                <w:sz w:val="20"/>
                <w:lang w:val="en-US"/>
              </w:rPr>
              <w:t>)</w:t>
            </w:r>
            <w:r w:rsidR="003772A0">
              <w:rPr>
                <w:sz w:val="20"/>
                <w:lang w:val="en-US"/>
              </w:rPr>
              <w:t xml:space="preserve">; Requirements and architectures for broadband </w:t>
            </w:r>
            <w:r>
              <w:rPr>
                <w:sz w:val="20"/>
                <w:lang w:val="en-US"/>
              </w:rPr>
              <w:t xml:space="preserve">and </w:t>
            </w:r>
            <w:r w:rsidR="003772A0">
              <w:rPr>
                <w:sz w:val="20"/>
                <w:lang w:val="en-US"/>
              </w:rPr>
              <w:t xml:space="preserve">fixed radio access </w:t>
            </w:r>
            <w:r w:rsidR="003772A0" w:rsidRPr="002D362C">
              <w:rPr>
                <w:sz w:val="20"/>
                <w:lang w:val="en-US"/>
              </w:rPr>
              <w:t>networks</w:t>
            </w:r>
            <w:r w:rsidRPr="00E55372">
              <w:rPr>
                <w:bCs/>
                <w:lang w:val="en-GB"/>
              </w:rPr>
              <w:t xml:space="preserve"> </w:t>
            </w:r>
            <w:r w:rsidRPr="00E55372">
              <w:rPr>
                <w:bCs/>
                <w:sz w:val="20"/>
                <w:lang w:val="en-GB"/>
              </w:rPr>
              <w:t>(HIPERACCESS)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7656B1" w:rsidP="007B5B1A">
            <w:pPr>
              <w:pStyle w:val="Standard1"/>
              <w:spacing w:before="0" w:line="260" w:lineRule="exact"/>
              <w:jc w:val="both"/>
              <w:rPr>
                <w:sz w:val="20"/>
                <w:lang w:val="en-US"/>
              </w:rPr>
            </w:pPr>
            <w:r>
              <w:rPr>
                <w:sz w:val="20"/>
                <w:lang w:val="en-US"/>
              </w:rPr>
              <w:t>V</w:t>
            </w:r>
            <w:r w:rsidR="002D362C">
              <w:rPr>
                <w:sz w:val="20"/>
                <w:lang w:val="en-US"/>
              </w:rPr>
              <w:t>1.1.1 (05/</w:t>
            </w:r>
            <w:r w:rsidR="002D362C">
              <w:rPr>
                <w:sz w:val="20"/>
                <w:lang w:val="en-GB"/>
              </w:rPr>
              <w:t>1998)</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F51183" w:rsidP="00E55372">
            <w:pPr>
              <w:pStyle w:val="Standard1"/>
              <w:spacing w:before="0" w:line="260" w:lineRule="exact"/>
              <w:rPr>
                <w:sz w:val="20"/>
                <w:lang w:val="en-US"/>
              </w:rPr>
            </w:pPr>
            <w:r w:rsidRPr="00E55372">
              <w:rPr>
                <w:sz w:val="20"/>
                <w:lang w:val="en-US"/>
              </w:rPr>
              <w:t>TR 101 173</w:t>
            </w:r>
            <w:r>
              <w:rPr>
                <w:sz w:val="20"/>
                <w:lang w:val="en-US"/>
              </w:rPr>
              <w:t xml:space="preserve"> </w:t>
            </w:r>
          </w:p>
        </w:tc>
        <w:tc>
          <w:tcPr>
            <w:tcW w:w="4556" w:type="dxa"/>
            <w:tcBorders>
              <w:top w:val="single" w:sz="6" w:space="0" w:color="auto"/>
              <w:left w:val="single" w:sz="6" w:space="0" w:color="auto"/>
              <w:bottom w:val="single" w:sz="6" w:space="0" w:color="auto"/>
              <w:right w:val="single" w:sz="6" w:space="0" w:color="auto"/>
            </w:tcBorders>
          </w:tcPr>
          <w:p w:rsidR="003772A0" w:rsidRDefault="00F51183" w:rsidP="007B5B1A">
            <w:pPr>
              <w:pStyle w:val="Standard1"/>
              <w:spacing w:before="0" w:line="260" w:lineRule="exact"/>
              <w:jc w:val="both"/>
              <w:rPr>
                <w:sz w:val="20"/>
                <w:lang w:val="en-US"/>
              </w:rPr>
            </w:pPr>
            <w:r w:rsidRPr="00090E5E">
              <w:rPr>
                <w:sz w:val="20"/>
                <w:lang w:val="en-US"/>
              </w:rPr>
              <w:t>Broadband Radio Access Networks (</w:t>
            </w:r>
            <w:r w:rsidR="003772A0">
              <w:rPr>
                <w:sz w:val="20"/>
                <w:lang w:val="en-US"/>
              </w:rPr>
              <w:t>BRAN</w:t>
            </w:r>
            <w:r>
              <w:rPr>
                <w:sz w:val="20"/>
                <w:lang w:val="en-US"/>
              </w:rPr>
              <w:t>)</w:t>
            </w:r>
            <w:r w:rsidR="003772A0">
              <w:rPr>
                <w:sz w:val="20"/>
                <w:lang w:val="en-US"/>
              </w:rPr>
              <w:t>; Inventory of broadband radio technologies and techniques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F51183" w:rsidP="007B5B1A">
            <w:pPr>
              <w:pStyle w:val="Standard1"/>
              <w:spacing w:before="0" w:line="260" w:lineRule="exact"/>
              <w:jc w:val="both"/>
              <w:rPr>
                <w:sz w:val="20"/>
                <w:lang w:val="en-US"/>
              </w:rPr>
            </w:pPr>
            <w:r>
              <w:rPr>
                <w:sz w:val="20"/>
                <w:lang w:val="en-US"/>
              </w:rPr>
              <w:t>V1.1.1 (05/</w:t>
            </w:r>
            <w:r>
              <w:rPr>
                <w:sz w:val="20"/>
                <w:lang w:val="en-GB"/>
              </w:rPr>
              <w:t>1998)</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BA518A" w:rsidP="00090E5E">
            <w:pPr>
              <w:pStyle w:val="Standard1"/>
              <w:spacing w:before="0" w:line="260" w:lineRule="exact"/>
              <w:rPr>
                <w:sz w:val="20"/>
                <w:lang w:val="en-US"/>
              </w:rPr>
            </w:pPr>
            <w:r>
              <w:rPr>
                <w:sz w:val="20"/>
                <w:lang w:val="en-GB"/>
              </w:rPr>
              <w:t>T</w:t>
            </w:r>
            <w:r w:rsidRPr="00BA518A">
              <w:rPr>
                <w:sz w:val="20"/>
                <w:lang w:val="en-GB"/>
              </w:rPr>
              <w:t>R 101 111</w:t>
            </w:r>
            <w:r>
              <w:rPr>
                <w:sz w:val="20"/>
                <w:lang w:val="en-GB"/>
              </w:rPr>
              <w:t xml:space="preserve"> </w:t>
            </w:r>
          </w:p>
        </w:tc>
        <w:tc>
          <w:tcPr>
            <w:tcW w:w="4556" w:type="dxa"/>
            <w:tcBorders>
              <w:top w:val="single" w:sz="6" w:space="0" w:color="auto"/>
              <w:left w:val="single" w:sz="6" w:space="0" w:color="auto"/>
              <w:bottom w:val="single" w:sz="6" w:space="0" w:color="auto"/>
              <w:right w:val="single" w:sz="6" w:space="0" w:color="auto"/>
            </w:tcBorders>
          </w:tcPr>
          <w:p w:rsidR="003772A0" w:rsidRDefault="00DA4961" w:rsidP="007B5B1A">
            <w:pPr>
              <w:pStyle w:val="Standard1"/>
              <w:spacing w:before="0" w:line="260" w:lineRule="exact"/>
              <w:jc w:val="both"/>
              <w:rPr>
                <w:sz w:val="20"/>
                <w:lang w:val="en-US"/>
              </w:rPr>
            </w:pPr>
            <w:r>
              <w:rPr>
                <w:sz w:val="20"/>
                <w:lang w:val="en-GB"/>
              </w:rPr>
              <w:t>U</w:t>
            </w:r>
            <w:r w:rsidRPr="00DA4961">
              <w:rPr>
                <w:sz w:val="20"/>
                <w:lang w:val="en-GB"/>
              </w:rPr>
              <w:t>niversal Mobile Telecommunications System</w:t>
            </w:r>
            <w:r>
              <w:rPr>
                <w:sz w:val="20"/>
                <w:lang w:val="en-GB"/>
              </w:rPr>
              <w:t xml:space="preserve"> (</w:t>
            </w:r>
            <w:r w:rsidR="003772A0">
              <w:rPr>
                <w:sz w:val="20"/>
                <w:lang w:val="en-US"/>
              </w:rPr>
              <w:t>UMTS</w:t>
            </w:r>
            <w:r>
              <w:rPr>
                <w:sz w:val="20"/>
                <w:lang w:val="en-US"/>
              </w:rPr>
              <w:t>)</w:t>
            </w:r>
            <w:r w:rsidR="003772A0">
              <w:rPr>
                <w:sz w:val="20"/>
                <w:lang w:val="en-US"/>
              </w:rPr>
              <w:t>; Requirements for the UMTS Terrestrial Radio Access System (UTRA) (UMTS 21.01</w:t>
            </w:r>
            <w:r>
              <w:rPr>
                <w:sz w:val="20"/>
                <w:lang w:val="en-US"/>
              </w:rPr>
              <w:t xml:space="preserve"> </w:t>
            </w:r>
            <w:r w:rsidRPr="00DA4961">
              <w:rPr>
                <w:sz w:val="20"/>
                <w:lang w:val="en-GB"/>
              </w:rPr>
              <w:t>version 3.0.1</w:t>
            </w:r>
            <w:r w:rsidR="003772A0">
              <w:rPr>
                <w:sz w:val="20"/>
                <w:lang w:val="en-US"/>
              </w:rPr>
              <w:t>)</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BA518A" w:rsidP="007B5B1A">
            <w:pPr>
              <w:pStyle w:val="Standard1"/>
              <w:spacing w:before="0" w:line="260" w:lineRule="exact"/>
              <w:jc w:val="both"/>
              <w:rPr>
                <w:sz w:val="20"/>
                <w:lang w:val="en-US"/>
              </w:rPr>
            </w:pPr>
            <w:r>
              <w:rPr>
                <w:sz w:val="20"/>
                <w:lang w:val="en-US"/>
              </w:rPr>
              <w:t>V</w:t>
            </w:r>
            <w:r w:rsidRPr="00BA518A">
              <w:rPr>
                <w:sz w:val="20"/>
                <w:lang w:val="en-GB"/>
              </w:rPr>
              <w:t>3.0.1</w:t>
            </w:r>
            <w:r>
              <w:rPr>
                <w:sz w:val="20"/>
                <w:lang w:val="en-GB"/>
              </w:rPr>
              <w:t xml:space="preserve"> (11/1997)</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DTS/SMG-032301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UMTS Network Aspects; General UMTS architecture; Part 01: functional model and network architecture</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right w:val="single" w:sz="6" w:space="0" w:color="auto"/>
            </w:tcBorders>
          </w:tcPr>
          <w:p w:rsidR="004679B1" w:rsidRPr="004679B1" w:rsidRDefault="004679B1" w:rsidP="004679B1">
            <w:pPr>
              <w:pStyle w:val="Standard1"/>
              <w:spacing w:before="0" w:line="260" w:lineRule="exact"/>
              <w:rPr>
                <w:sz w:val="20"/>
                <w:lang w:val="en-US"/>
              </w:rPr>
            </w:pPr>
            <w:r w:rsidRPr="004679B1">
              <w:rPr>
                <w:sz w:val="20"/>
                <w:lang w:val="en-US"/>
              </w:rPr>
              <w:lastRenderedPageBreak/>
              <w:t>ETSI</w:t>
            </w:r>
          </w:p>
          <w:p w:rsidR="003772A0" w:rsidRPr="004679B1" w:rsidRDefault="004679B1" w:rsidP="004679B1">
            <w:pPr>
              <w:pStyle w:val="Standard1"/>
              <w:spacing w:before="0" w:line="260" w:lineRule="exact"/>
              <w:rPr>
                <w:sz w:val="20"/>
                <w:lang w:val="en-US"/>
              </w:rPr>
            </w:pPr>
            <w:r w:rsidRPr="004679B1">
              <w:rPr>
                <w:sz w:val="20"/>
                <w:lang w:val="en-US"/>
              </w:rPr>
              <w:t>TM</w:t>
            </w:r>
          </w:p>
        </w:tc>
        <w:tc>
          <w:tcPr>
            <w:tcW w:w="1796" w:type="dxa"/>
            <w:tcBorders>
              <w:top w:val="single" w:sz="6" w:space="0" w:color="auto"/>
              <w:left w:val="single" w:sz="6" w:space="0" w:color="auto"/>
              <w:right w:val="single" w:sz="6" w:space="0" w:color="auto"/>
            </w:tcBorders>
          </w:tcPr>
          <w:p w:rsidR="00A54029" w:rsidRDefault="00795F92" w:rsidP="007B5B1A">
            <w:pPr>
              <w:pStyle w:val="Standard1"/>
              <w:spacing w:before="0" w:line="260" w:lineRule="exact"/>
              <w:jc w:val="both"/>
              <w:rPr>
                <w:sz w:val="20"/>
                <w:lang w:val="en-US"/>
              </w:rPr>
            </w:pPr>
            <w:r>
              <w:rPr>
                <w:sz w:val="20"/>
                <w:lang w:val="en-US"/>
              </w:rPr>
              <w:t>TS 101 272</w:t>
            </w:r>
            <w:r w:rsidR="00A54029" w:rsidRPr="00A54029">
              <w:rPr>
                <w:sz w:val="20"/>
                <w:lang w:val="en-US"/>
              </w:rPr>
              <w:t xml:space="preserve"> </w:t>
            </w:r>
          </w:p>
        </w:tc>
        <w:tc>
          <w:tcPr>
            <w:tcW w:w="4556" w:type="dxa"/>
            <w:tcBorders>
              <w:top w:val="single" w:sz="6" w:space="0" w:color="auto"/>
              <w:left w:val="single" w:sz="6" w:space="0" w:color="auto"/>
              <w:right w:val="single" w:sz="6" w:space="0" w:color="auto"/>
            </w:tcBorders>
          </w:tcPr>
          <w:p w:rsidR="00A54029" w:rsidRPr="00A54029" w:rsidRDefault="00A54029" w:rsidP="00A54029">
            <w:pPr>
              <w:pStyle w:val="Standard1"/>
              <w:spacing w:before="0" w:line="260" w:lineRule="exact"/>
              <w:rPr>
                <w:sz w:val="20"/>
                <w:lang w:val="en-US"/>
              </w:rPr>
            </w:pPr>
            <w:r w:rsidRPr="00A54029">
              <w:rPr>
                <w:sz w:val="20"/>
                <w:lang w:val="en-US"/>
              </w:rPr>
              <w:t>Transmission and Multiplexing (TM);</w:t>
            </w:r>
          </w:p>
          <w:p w:rsidR="00217CAD" w:rsidRDefault="00A54029" w:rsidP="00A54029">
            <w:pPr>
              <w:pStyle w:val="Standard1"/>
              <w:spacing w:before="0" w:line="260" w:lineRule="exact"/>
              <w:rPr>
                <w:sz w:val="20"/>
                <w:lang w:val="en-US"/>
              </w:rPr>
            </w:pPr>
            <w:r w:rsidRPr="00A54029">
              <w:rPr>
                <w:sz w:val="20"/>
                <w:lang w:val="en-US"/>
              </w:rPr>
              <w:t>Optical Access Networks (OANs) for evolving services;</w:t>
            </w:r>
            <w:r w:rsidR="00217CAD">
              <w:rPr>
                <w:sz w:val="20"/>
                <w:lang w:val="en-US"/>
              </w:rPr>
              <w:t xml:space="preserve"> </w:t>
            </w:r>
            <w:r w:rsidRPr="00A54029">
              <w:rPr>
                <w:sz w:val="20"/>
                <w:lang w:val="en-US"/>
              </w:rPr>
              <w:t>ATM Passive Optical Networks (PONs)</w:t>
            </w:r>
            <w:r w:rsidR="00217CAD">
              <w:rPr>
                <w:sz w:val="20"/>
                <w:lang w:val="en-US"/>
              </w:rPr>
              <w:t xml:space="preserve"> </w:t>
            </w:r>
            <w:r w:rsidRPr="00A54029">
              <w:rPr>
                <w:sz w:val="20"/>
                <w:lang w:val="en-US"/>
              </w:rPr>
              <w:t>and the transport of ATM over digital subscriber lines</w:t>
            </w:r>
          </w:p>
        </w:tc>
        <w:tc>
          <w:tcPr>
            <w:tcW w:w="762" w:type="dxa"/>
            <w:gridSpan w:val="2"/>
            <w:tcBorders>
              <w:top w:val="single" w:sz="6" w:space="0" w:color="auto"/>
              <w:left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p w:rsidR="003772A0" w:rsidRDefault="003772A0" w:rsidP="007B5B1A">
            <w:pPr>
              <w:pStyle w:val="Standard1"/>
              <w:spacing w:before="0" w:line="260" w:lineRule="exact"/>
              <w:rPr>
                <w:sz w:val="20"/>
                <w:lang w:val="en-US"/>
              </w:rPr>
            </w:pPr>
            <w:r>
              <w:rPr>
                <w:sz w:val="20"/>
                <w:lang w:val="en-US"/>
              </w:rPr>
              <w:t>5a,b</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right w:val="single" w:sz="12" w:space="0" w:color="auto"/>
            </w:tcBorders>
          </w:tcPr>
          <w:p w:rsidR="00795F92" w:rsidRDefault="00795F92" w:rsidP="007B5B1A">
            <w:pPr>
              <w:pStyle w:val="Standard1"/>
              <w:spacing w:before="0" w:line="260" w:lineRule="exact"/>
              <w:jc w:val="both"/>
              <w:rPr>
                <w:sz w:val="20"/>
                <w:lang w:val="en-US"/>
              </w:rPr>
            </w:pPr>
            <w:r>
              <w:rPr>
                <w:sz w:val="20"/>
                <w:lang w:val="en-US"/>
              </w:rPr>
              <w:t>V1.1.1</w:t>
            </w:r>
          </w:p>
          <w:p w:rsidR="003772A0" w:rsidRDefault="00795F92" w:rsidP="007B5B1A">
            <w:pPr>
              <w:pStyle w:val="Standard1"/>
              <w:spacing w:before="0" w:line="260" w:lineRule="exact"/>
              <w:jc w:val="both"/>
              <w:rPr>
                <w:sz w:val="20"/>
                <w:lang w:val="en-US"/>
              </w:rPr>
            </w:pPr>
            <w:r>
              <w:rPr>
                <w:sz w:val="20"/>
                <w:lang w:val="en-US"/>
              </w:rPr>
              <w:t>(</w:t>
            </w:r>
            <w:r w:rsidR="00A54029">
              <w:rPr>
                <w:sz w:val="20"/>
                <w:lang w:val="en-US"/>
              </w:rPr>
              <w:t>1998</w:t>
            </w:r>
            <w:r>
              <w:rPr>
                <w:sz w:val="20"/>
                <w:lang w:val="en-US"/>
              </w:rPr>
              <w:t>-06)</w:t>
            </w:r>
          </w:p>
        </w:tc>
      </w:tr>
      <w:tr w:rsidR="003F57B0" w:rsidTr="00045415">
        <w:trPr>
          <w:cantSplit/>
        </w:trPr>
        <w:tc>
          <w:tcPr>
            <w:tcW w:w="745" w:type="dxa"/>
            <w:tcBorders>
              <w:top w:val="single" w:sz="6" w:space="0" w:color="auto"/>
              <w:left w:val="single" w:sz="12" w:space="0" w:color="auto"/>
              <w:bottom w:val="single" w:sz="6" w:space="0" w:color="auto"/>
              <w:right w:val="single" w:sz="6" w:space="0" w:color="auto"/>
            </w:tcBorders>
          </w:tcPr>
          <w:p w:rsidR="003F57B0" w:rsidRDefault="003F57B0" w:rsidP="00F333A6">
            <w:pPr>
              <w:pStyle w:val="Standard1"/>
              <w:spacing w:before="0"/>
              <w:rPr>
                <w:sz w:val="20"/>
                <w:lang w:val="en-US"/>
              </w:rPr>
            </w:pPr>
            <w:r>
              <w:rPr>
                <w:sz w:val="20"/>
                <w:lang w:val="en-US"/>
              </w:rPr>
              <w:t>ETSI</w:t>
            </w:r>
          </w:p>
          <w:p w:rsidR="00045415" w:rsidRDefault="00045415" w:rsidP="00F333A6">
            <w:pPr>
              <w:pStyle w:val="Standard1"/>
              <w:spacing w:before="0"/>
              <w:rPr>
                <w:sz w:val="20"/>
                <w:lang w:val="en-US"/>
              </w:rPr>
            </w:pPr>
            <w:r>
              <w:rPr>
                <w:sz w:val="20"/>
                <w:lang w:val="en-US"/>
              </w:rPr>
              <w:t>ATTM</w:t>
            </w:r>
          </w:p>
          <w:p w:rsidR="003F57B0" w:rsidRDefault="003F57B0" w:rsidP="00F333A6">
            <w:pPr>
              <w:pStyle w:val="Standard1"/>
              <w:spacing w:before="0"/>
              <w:rPr>
                <w:sz w:val="20"/>
                <w:lang w:val="en-US"/>
              </w:rPr>
            </w:pPr>
            <w:r>
              <w:rPr>
                <w:sz w:val="20"/>
                <w:lang w:val="en-US"/>
              </w:rPr>
              <w:t>TM4</w:t>
            </w:r>
          </w:p>
        </w:tc>
        <w:tc>
          <w:tcPr>
            <w:tcW w:w="1796"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rPr>
                <w:sz w:val="20"/>
                <w:lang w:val="en-US"/>
              </w:rPr>
            </w:pPr>
          </w:p>
          <w:p w:rsidR="003F57B0" w:rsidRDefault="003F57B0" w:rsidP="00F333A6">
            <w:pPr>
              <w:pStyle w:val="Standard1"/>
              <w:spacing w:before="0"/>
              <w:rPr>
                <w:sz w:val="20"/>
                <w:lang w:val="en-US"/>
              </w:rPr>
            </w:pPr>
            <w:r>
              <w:rPr>
                <w:sz w:val="20"/>
                <w:lang w:val="en-US"/>
              </w:rPr>
              <w:t>EN 302 217-3</w:t>
            </w:r>
          </w:p>
          <w:p w:rsidR="003F57B0" w:rsidRDefault="003F57B0" w:rsidP="00F333A6">
            <w:pPr>
              <w:pStyle w:val="Standard1"/>
              <w:spacing w:before="0"/>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rPr>
                <w:sz w:val="20"/>
                <w:lang w:val="en-US"/>
              </w:rPr>
            </w:pPr>
            <w:r>
              <w:rPr>
                <w:snapToGrid w:val="0"/>
                <w:sz w:val="20"/>
                <w:lang w:val="en-US" w:eastAsia="de-DE"/>
              </w:rPr>
              <w:t>Fixed Radio Systems; Characteristics and requirements for point-to-point equipment and antennas; Part 3: Equipment operating in frequency bands where both frequency coordinated or uncoordinated deployment might be applied</w:t>
            </w:r>
            <w:r w:rsidR="007E5D1C">
              <w:rPr>
                <w:snapToGrid w:val="0"/>
                <w:sz w:val="20"/>
                <w:lang w:val="en-US" w:eastAsia="de-DE"/>
              </w:rPr>
              <w:t>;</w:t>
            </w:r>
            <w:r>
              <w:rPr>
                <w:snapToGrid w:val="0"/>
                <w:sz w:val="20"/>
                <w:lang w:val="en-US" w:eastAsia="de-DE"/>
              </w:rPr>
              <w:t xml:space="preserve"> Harmonized EN covering </w:t>
            </w:r>
            <w:r w:rsidR="007E5D1C">
              <w:rPr>
                <w:snapToGrid w:val="0"/>
                <w:sz w:val="20"/>
                <w:lang w:val="en-US" w:eastAsia="de-DE"/>
              </w:rPr>
              <w:t xml:space="preserve">the </w:t>
            </w:r>
            <w:r>
              <w:rPr>
                <w:snapToGrid w:val="0"/>
                <w:sz w:val="20"/>
                <w:lang w:val="en-US" w:eastAsia="de-DE"/>
              </w:rPr>
              <w:t xml:space="preserve">essential requirements of </w:t>
            </w:r>
            <w:r w:rsidR="007E5D1C">
              <w:rPr>
                <w:snapToGrid w:val="0"/>
                <w:sz w:val="20"/>
                <w:lang w:val="en-US" w:eastAsia="de-DE"/>
              </w:rPr>
              <w:t>a</w:t>
            </w:r>
            <w:r>
              <w:rPr>
                <w:snapToGrid w:val="0"/>
                <w:sz w:val="20"/>
                <w:lang w:val="en-US" w:eastAsia="de-DE"/>
              </w:rPr>
              <w:t xml:space="preserve">rticle 3.2 of R&amp;TTE Directive </w:t>
            </w:r>
          </w:p>
        </w:tc>
        <w:tc>
          <w:tcPr>
            <w:tcW w:w="762" w:type="dxa"/>
            <w:gridSpan w:val="2"/>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F57B0" w:rsidRDefault="003F57B0" w:rsidP="00F333A6">
            <w:pPr>
              <w:pStyle w:val="Standard1"/>
              <w:spacing w:before="0" w:line="260" w:lineRule="exact"/>
              <w:jc w:val="center"/>
              <w:rPr>
                <w:sz w:val="20"/>
                <w:lang w:val="en-US"/>
              </w:rPr>
            </w:pPr>
            <w:r>
              <w:rPr>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3F57B0" w:rsidRDefault="00795F92" w:rsidP="00F333A6">
            <w:pPr>
              <w:pStyle w:val="Standard1"/>
              <w:spacing w:before="0"/>
              <w:jc w:val="both"/>
              <w:rPr>
                <w:sz w:val="20"/>
                <w:lang w:val="en-US"/>
              </w:rPr>
            </w:pPr>
            <w:r>
              <w:rPr>
                <w:sz w:val="20"/>
                <w:lang w:val="en-GB"/>
              </w:rPr>
              <w:t>V</w:t>
            </w:r>
            <w:r w:rsidR="007E5D1C">
              <w:rPr>
                <w:sz w:val="20"/>
                <w:lang w:val="en-GB"/>
              </w:rPr>
              <w:t>2.2.1 (04/2014)</w:t>
            </w: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A55A2C" w:rsidRDefault="00167EAB" w:rsidP="00E77778">
            <w:pPr>
              <w:pStyle w:val="Standard1"/>
              <w:spacing w:before="0"/>
              <w:rPr>
                <w:sz w:val="20"/>
                <w:lang w:val="en-US"/>
              </w:rPr>
            </w:pPr>
            <w:r w:rsidRPr="00A55A2C">
              <w:rPr>
                <w:sz w:val="20"/>
                <w:lang w:val="en-US"/>
              </w:rPr>
              <w:t>ETSI</w:t>
            </w:r>
          </w:p>
          <w:p w:rsidR="00045415" w:rsidRDefault="00045415" w:rsidP="00E77778">
            <w:pPr>
              <w:pStyle w:val="RecTitle0"/>
              <w:spacing w:before="0"/>
              <w:jc w:val="left"/>
              <w:rPr>
                <w:rFonts w:ascii="Times New Roman" w:eastAsia="MS Mincho"/>
                <w:b w:val="0"/>
                <w:sz w:val="20"/>
                <w:lang w:val="en-US"/>
              </w:rPr>
            </w:pPr>
            <w:r>
              <w:rPr>
                <w:rFonts w:ascii="Times New Roman" w:eastAsia="MS Mincho"/>
                <w:b w:val="0"/>
                <w:sz w:val="20"/>
                <w:lang w:val="en-US"/>
              </w:rPr>
              <w:t>ATTM</w:t>
            </w:r>
          </w:p>
          <w:p w:rsidR="00167EAB" w:rsidRPr="00E77778" w:rsidRDefault="00167EAB" w:rsidP="00E77778">
            <w:pPr>
              <w:pStyle w:val="RecTitle0"/>
              <w:spacing w:before="0"/>
              <w:jc w:val="left"/>
              <w:rPr>
                <w:rFonts w:ascii="Times New Roman" w:eastAsia="MS Mincho"/>
                <w:b w:val="0"/>
                <w:sz w:val="20"/>
                <w:lang w:val="en-US"/>
              </w:rPr>
            </w:pPr>
            <w:r w:rsidRPr="00E77778">
              <w:rPr>
                <w:rFonts w:ascii="Times New Roman" w:eastAsia="MS Mincho"/>
                <w:b w:val="0"/>
                <w:sz w:val="20"/>
                <w:lang w:val="en-US"/>
              </w:rPr>
              <w:t>TM4</w:t>
            </w:r>
          </w:p>
        </w:tc>
        <w:tc>
          <w:tcPr>
            <w:tcW w:w="1796" w:type="dxa"/>
            <w:tcBorders>
              <w:top w:val="single" w:sz="6" w:space="0" w:color="auto"/>
              <w:left w:val="single" w:sz="6" w:space="0" w:color="auto"/>
              <w:bottom w:val="single" w:sz="6" w:space="0" w:color="auto"/>
              <w:right w:val="single" w:sz="6" w:space="0" w:color="auto"/>
            </w:tcBorders>
          </w:tcPr>
          <w:p w:rsidR="00167EAB" w:rsidRPr="00A55A2C" w:rsidRDefault="00167EAB" w:rsidP="00E77778">
            <w:pPr>
              <w:pStyle w:val="Standard1"/>
              <w:spacing w:before="0"/>
              <w:rPr>
                <w:sz w:val="20"/>
                <w:lang w:val="en-US"/>
              </w:rPr>
            </w:pPr>
            <w:r w:rsidRPr="00A55A2C">
              <w:rPr>
                <w:sz w:val="20"/>
                <w:lang w:val="en-US"/>
              </w:rPr>
              <w:t>EN 302 217-2-2</w:t>
            </w:r>
          </w:p>
          <w:p w:rsidR="00167EAB" w:rsidRPr="00E77778" w:rsidRDefault="00167EAB" w:rsidP="00E77778">
            <w:pPr>
              <w:pStyle w:val="RecTitle0"/>
              <w:spacing w:before="0"/>
              <w:jc w:val="left"/>
              <w:rPr>
                <w:rFonts w:ascii="Times New Roman" w:eastAsia="MS Mincho"/>
                <w:b w:val="0"/>
                <w:sz w:val="20"/>
                <w:lang w:val="en-US"/>
              </w:rPr>
            </w:pPr>
            <w:r w:rsidRPr="00E77778">
              <w:rPr>
                <w:rFonts w:ascii="Times New Roman" w:eastAsia="MS Mincho"/>
                <w:b w:val="0"/>
                <w:sz w:val="20"/>
                <w:lang w:val="en-US"/>
              </w:rPr>
              <w:t>V 1.4.1</w:t>
            </w:r>
          </w:p>
        </w:tc>
        <w:tc>
          <w:tcPr>
            <w:tcW w:w="4556" w:type="dxa"/>
            <w:tcBorders>
              <w:top w:val="single" w:sz="6" w:space="0" w:color="auto"/>
              <w:left w:val="single" w:sz="6" w:space="0" w:color="auto"/>
              <w:bottom w:val="single" w:sz="6" w:space="0" w:color="auto"/>
              <w:right w:val="single" w:sz="6" w:space="0" w:color="auto"/>
            </w:tcBorders>
          </w:tcPr>
          <w:p w:rsidR="00114808" w:rsidRPr="00217CAD" w:rsidRDefault="00167EAB" w:rsidP="00217CAD">
            <w:pPr>
              <w:pStyle w:val="RecTitle0"/>
              <w:spacing w:before="0"/>
              <w:jc w:val="left"/>
              <w:rPr>
                <w:rFonts w:ascii="Times New Roman" w:eastAsia="MS Mincho"/>
                <w:b w:val="0"/>
                <w:sz w:val="20"/>
                <w:lang w:val="en-US"/>
              </w:rPr>
            </w:pPr>
            <w:r w:rsidRPr="00E77778">
              <w:rPr>
                <w:rFonts w:ascii="Times New Roman" w:eastAsia="MS Mincho"/>
                <w:b w:val="0"/>
                <w:sz w:val="20"/>
                <w:lang w:val="en-US"/>
              </w:rPr>
              <w:t>Fixed Radio Systems; Characteristics and requirements for point</w:t>
            </w:r>
            <w:r w:rsidR="00114808">
              <w:rPr>
                <w:rFonts w:ascii="Times New Roman" w:eastAsia="MS Mincho"/>
                <w:b w:val="0"/>
                <w:sz w:val="20"/>
                <w:lang w:val="en-US"/>
              </w:rPr>
              <w:t>-</w:t>
            </w:r>
            <w:r w:rsidRPr="00E77778">
              <w:rPr>
                <w:rFonts w:ascii="Times New Roman" w:eastAsia="MS Mincho"/>
                <w:b w:val="0"/>
                <w:sz w:val="20"/>
                <w:lang w:val="en-US"/>
              </w:rPr>
              <w:t>to</w:t>
            </w:r>
            <w:r w:rsidR="00114808">
              <w:rPr>
                <w:rFonts w:ascii="Times New Roman" w:eastAsia="MS Mincho"/>
                <w:b w:val="0"/>
                <w:sz w:val="20"/>
                <w:lang w:val="en-US"/>
              </w:rPr>
              <w:t>-</w:t>
            </w:r>
            <w:r w:rsidRPr="00E77778">
              <w:rPr>
                <w:rFonts w:ascii="Times New Roman" w:eastAsia="MS Mincho"/>
                <w:b w:val="0"/>
                <w:sz w:val="20"/>
                <w:lang w:val="en-US"/>
              </w:rPr>
              <w:t>point equipment and antennas; Part 2</w:t>
            </w:r>
            <w:r w:rsidR="00114808">
              <w:rPr>
                <w:rFonts w:ascii="Times New Roman" w:eastAsia="MS Mincho"/>
                <w:b w:val="0"/>
                <w:sz w:val="20"/>
                <w:lang w:val="en-US"/>
              </w:rPr>
              <w:t>-</w:t>
            </w:r>
            <w:r w:rsidRPr="00E77778">
              <w:rPr>
                <w:rFonts w:ascii="Times New Roman" w:eastAsia="MS Mincho"/>
                <w:b w:val="0"/>
                <w:sz w:val="20"/>
                <w:lang w:val="en-US"/>
              </w:rPr>
              <w:t>2: Digital systems operating in frequency bands where frequency co</w:t>
            </w:r>
            <w:r w:rsidR="00114808">
              <w:rPr>
                <w:rFonts w:ascii="Times New Roman" w:eastAsia="MS Mincho"/>
                <w:b w:val="0"/>
                <w:sz w:val="20"/>
                <w:lang w:val="en-US"/>
              </w:rPr>
              <w:t>-</w:t>
            </w:r>
            <w:r w:rsidRPr="00E77778">
              <w:rPr>
                <w:rFonts w:ascii="Times New Roman" w:eastAsia="MS Mincho"/>
                <w:b w:val="0"/>
                <w:sz w:val="20"/>
                <w:lang w:val="en-US"/>
              </w:rPr>
              <w:t xml:space="preserve">ordination is applied; Harmonized EN covering the essential requirements of </w:t>
            </w:r>
            <w:r w:rsidR="00114808">
              <w:rPr>
                <w:rFonts w:ascii="Times New Roman" w:eastAsia="MS Mincho"/>
                <w:b w:val="0"/>
                <w:sz w:val="20"/>
                <w:lang w:val="en-US"/>
              </w:rPr>
              <w:t>a</w:t>
            </w:r>
            <w:r w:rsidRPr="00E77778">
              <w:rPr>
                <w:rFonts w:ascii="Times New Roman" w:eastAsia="MS Mincho"/>
                <w:b w:val="0"/>
                <w:sz w:val="20"/>
                <w:lang w:val="en-US"/>
              </w:rPr>
              <w:t>rticle 3.2 of the R&amp;TTE Directive</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D4A88">
            <w:pPr>
              <w:pStyle w:val="RecTitle0"/>
              <w:spacing w:before="0"/>
              <w:jc w:val="left"/>
              <w:rPr>
                <w:rFonts w:ascii="Times New Roman" w:eastAsia="MS Mincho"/>
                <w:b w:val="0"/>
                <w:sz w:val="20"/>
                <w:lang w:val="en-US"/>
              </w:rPr>
            </w:pPr>
            <w:r w:rsidRPr="00E77778">
              <w:rPr>
                <w:rFonts w:ascii="Times New Roman" w:eastAsia="MS Mincho"/>
                <w:b w:val="0"/>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r w:rsidRPr="00E77778">
              <w:rPr>
                <w:rFonts w:ascii="Times New Roman" w:eastAsia="MS Mincho"/>
                <w:b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r w:rsidRPr="00E77778">
              <w:rPr>
                <w:rFonts w:ascii="Times New Roman" w:eastAsia="MS Mincho"/>
                <w:b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r w:rsidRPr="00E77778">
              <w:rPr>
                <w:rFonts w:ascii="Times New Roman" w:eastAsia="MS Mincho"/>
                <w:b w:val="0"/>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rPr>
                <w:rFonts w:ascii="Times New Roman" w:eastAsia="MS Mincho"/>
                <w:b w:val="0"/>
                <w:sz w:val="20"/>
                <w:lang w:val="en-US"/>
              </w:rPr>
            </w:pPr>
            <w:r w:rsidRPr="00E77778">
              <w:rPr>
                <w:rFonts w:ascii="Times New Roman" w:eastAsia="MS Mincho"/>
                <w:b w:val="0"/>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795F92" w:rsidP="00A54029">
            <w:pPr>
              <w:pStyle w:val="RecTitle0"/>
              <w:spacing w:before="0"/>
              <w:jc w:val="left"/>
              <w:rPr>
                <w:rFonts w:ascii="Times New Roman" w:eastAsia="MS Mincho"/>
                <w:b w:val="0"/>
                <w:sz w:val="20"/>
                <w:lang w:val="en-US"/>
              </w:rPr>
            </w:pPr>
            <w:r>
              <w:rPr>
                <w:rFonts w:ascii="Times New Roman" w:eastAsia="MS Mincho"/>
                <w:b w:val="0"/>
                <w:sz w:val="20"/>
                <w:lang w:val="en-US"/>
              </w:rPr>
              <w:t>V</w:t>
            </w:r>
            <w:r w:rsidR="00114808">
              <w:rPr>
                <w:rFonts w:ascii="Times New Roman" w:eastAsia="MS Mincho"/>
                <w:b w:val="0"/>
                <w:sz w:val="20"/>
                <w:lang w:val="en-US"/>
              </w:rPr>
              <w:t xml:space="preserve">2.2.1 (04/2014) </w:t>
            </w: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A55A2C" w:rsidRDefault="00167EAB" w:rsidP="00167EAB">
            <w:pPr>
              <w:pStyle w:val="Standard1"/>
              <w:spacing w:before="0" w:line="260" w:lineRule="exact"/>
              <w:rPr>
                <w:sz w:val="20"/>
                <w:lang w:val="en-US"/>
              </w:rPr>
            </w:pPr>
            <w:r w:rsidRPr="00A55A2C">
              <w:rPr>
                <w:sz w:val="20"/>
                <w:lang w:val="en-US"/>
              </w:rPr>
              <w:t>ETSI</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DECT</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EN 300 444</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CD37F8" w:rsidP="00E77778">
            <w:pPr>
              <w:pStyle w:val="RecTitle0"/>
              <w:spacing w:before="0" w:line="260" w:lineRule="exact"/>
              <w:jc w:val="left"/>
              <w:rPr>
                <w:rFonts w:ascii="Times New Roman" w:eastAsia="MS Mincho"/>
                <w:b w:val="0"/>
                <w:sz w:val="20"/>
                <w:lang w:val="en-US"/>
              </w:rPr>
            </w:pPr>
            <w:r w:rsidRPr="00CD37F8">
              <w:rPr>
                <w:rFonts w:ascii="Times New Roman" w:eastAsia="MS Mincho"/>
                <w:b w:val="0"/>
                <w:bCs/>
                <w:sz w:val="20"/>
              </w:rPr>
              <w:t>Digital Enhanced Cordless Telecommunications (DECT);</w:t>
            </w:r>
            <w:r w:rsidR="00167EAB" w:rsidRPr="00E77778">
              <w:rPr>
                <w:rFonts w:ascii="Times New Roman" w:eastAsia="MS Mincho"/>
                <w:b w:val="0"/>
                <w:sz w:val="20"/>
                <w:lang w:val="en-US"/>
              </w:rPr>
              <w:t xml:space="preserve">Generic Access Profile (GAP) </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D4A8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2a,b</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CD37F8" w:rsidRDefault="00795F92" w:rsidP="00A54029">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V</w:t>
            </w:r>
            <w:r w:rsidR="00CD37F8">
              <w:rPr>
                <w:rFonts w:ascii="Times New Roman" w:eastAsia="MS Mincho"/>
                <w:b w:val="0"/>
                <w:sz w:val="20"/>
                <w:lang w:val="en-US"/>
              </w:rPr>
              <w:t xml:space="preserve">2.4.1 </w:t>
            </w:r>
          </w:p>
          <w:p w:rsidR="00167EAB" w:rsidRPr="00E77778" w:rsidRDefault="00CD37F8" w:rsidP="00A54029">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w:t>
            </w:r>
            <w:r w:rsidR="0078038C">
              <w:rPr>
                <w:rFonts w:ascii="Times New Roman" w:eastAsia="MS Mincho"/>
                <w:b w:val="0"/>
                <w:sz w:val="20"/>
                <w:lang w:val="en-US"/>
              </w:rPr>
              <w:t>07/</w:t>
            </w:r>
            <w:r w:rsidR="0078038C">
              <w:rPr>
                <w:rFonts w:ascii="Times New Roman" w:eastAsia="MS Mincho"/>
                <w:b w:val="0"/>
                <w:sz w:val="20"/>
              </w:rPr>
              <w:t>2013</w:t>
            </w:r>
            <w:r>
              <w:rPr>
                <w:rFonts w:ascii="Times New Roman" w:eastAsia="MS Mincho"/>
                <w:b w:val="0"/>
                <w:sz w:val="20"/>
              </w:rPr>
              <w:t>)</w:t>
            </w: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A55A2C" w:rsidRDefault="00167EAB" w:rsidP="00167EAB">
            <w:pPr>
              <w:pStyle w:val="Standard1"/>
              <w:spacing w:before="0" w:line="260" w:lineRule="exact"/>
              <w:rPr>
                <w:sz w:val="20"/>
                <w:lang w:val="en-US"/>
              </w:rPr>
            </w:pPr>
            <w:r w:rsidRPr="00A55A2C">
              <w:rPr>
                <w:sz w:val="20"/>
                <w:lang w:val="en-US"/>
              </w:rPr>
              <w:t>ETSI</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JTC B’Cast</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EN 300 798</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78038C" w:rsidP="00E77778">
            <w:pPr>
              <w:pStyle w:val="RecTitle0"/>
              <w:spacing w:before="0" w:line="260" w:lineRule="exact"/>
              <w:jc w:val="left"/>
              <w:rPr>
                <w:rFonts w:ascii="Times New Roman" w:eastAsia="MS Mincho"/>
                <w:b w:val="0"/>
                <w:sz w:val="20"/>
                <w:lang w:val="en-US"/>
              </w:rPr>
            </w:pPr>
            <w:r w:rsidRPr="0078038C">
              <w:rPr>
                <w:rFonts w:ascii="Times New Roman" w:eastAsia="MS Mincho"/>
                <w:b w:val="0"/>
                <w:sz w:val="20"/>
              </w:rPr>
              <w:t>Digital Audio Broadcasting (DAB);</w:t>
            </w:r>
            <w:r>
              <w:rPr>
                <w:rFonts w:ascii="Times New Roman" w:eastAsia="MS Mincho"/>
                <w:b w:val="0"/>
                <w:sz w:val="20"/>
              </w:rPr>
              <w:t xml:space="preserve"> </w:t>
            </w:r>
            <w:r w:rsidR="00167EAB" w:rsidRPr="00E77778">
              <w:rPr>
                <w:rFonts w:ascii="Times New Roman" w:eastAsia="MS Mincho"/>
                <w:b w:val="0"/>
                <w:sz w:val="20"/>
                <w:lang w:val="en-US"/>
              </w:rPr>
              <w:t>Distribution interfaces; Digital baseband I/Q interface</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D4A8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78038C" w:rsidP="00A54029">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V1.1.1 (03/1998)</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167EAB" w:rsidRDefault="00167EAB" w:rsidP="00167EAB">
            <w:pPr>
              <w:pStyle w:val="Standard1"/>
              <w:spacing w:before="0" w:line="260" w:lineRule="exact"/>
              <w:rPr>
                <w:sz w:val="20"/>
                <w:lang w:val="en-US"/>
              </w:rPr>
            </w:pPr>
            <w:r w:rsidRPr="00167EAB">
              <w:rPr>
                <w:sz w:val="20"/>
                <w:lang w:val="en-US"/>
              </w:rPr>
              <w:t>ETSI</w:t>
            </w:r>
          </w:p>
          <w:p w:rsidR="003772A0" w:rsidRPr="00167EAB" w:rsidRDefault="003772A0" w:rsidP="00167EAB">
            <w:pPr>
              <w:pStyle w:val="Standard1"/>
              <w:spacing w:before="0" w:line="260" w:lineRule="exact"/>
              <w:rPr>
                <w:sz w:val="20"/>
                <w:lang w:val="en-US"/>
              </w:rPr>
            </w:pP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E77778">
            <w:pPr>
              <w:pStyle w:val="Standard1"/>
              <w:spacing w:before="0" w:line="260" w:lineRule="exact"/>
              <w:rPr>
                <w:sz w:val="20"/>
                <w:lang w:val="en-US"/>
              </w:rPr>
            </w:pPr>
            <w:r>
              <w:rPr>
                <w:sz w:val="20"/>
                <w:lang w:val="en-US"/>
              </w:rPr>
              <w:t>EN 301 005-1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E77778">
            <w:pPr>
              <w:pStyle w:val="Standard1"/>
              <w:spacing w:before="0" w:line="260" w:lineRule="exact"/>
              <w:rPr>
                <w:sz w:val="20"/>
                <w:lang w:val="en-US"/>
              </w:rPr>
            </w:pPr>
            <w:r>
              <w:rPr>
                <w:sz w:val="20"/>
                <w:lang w:val="en-US"/>
              </w:rPr>
              <w:t xml:space="preserve">V interfaces at the digital Service Node (SN); Interfaces at the VB5.1 reference point for the support of broadband or combined narrowband and broadband Access Networks </w:t>
            </w:r>
            <w:r w:rsidR="005965BB">
              <w:rPr>
                <w:sz w:val="20"/>
                <w:lang w:val="en-US"/>
              </w:rPr>
              <w:t xml:space="preserve">(ANs); </w:t>
            </w:r>
            <w:r>
              <w:rPr>
                <w:sz w:val="20"/>
                <w:lang w:val="en-US"/>
              </w:rPr>
              <w:t>Part 1: Interface specification</w:t>
            </w:r>
          </w:p>
          <w:p w:rsidR="00BB683C" w:rsidRDefault="00BB683C" w:rsidP="00E77778">
            <w:pPr>
              <w:pStyle w:val="Standard1"/>
              <w:spacing w:before="0" w:line="260" w:lineRule="exact"/>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7656B1" w:rsidP="007B5B1A">
            <w:pPr>
              <w:pStyle w:val="Standard1"/>
              <w:spacing w:before="0" w:line="260" w:lineRule="exact"/>
              <w:jc w:val="both"/>
              <w:rPr>
                <w:sz w:val="20"/>
                <w:lang w:val="en-US"/>
              </w:rPr>
            </w:pPr>
            <w:r>
              <w:rPr>
                <w:sz w:val="20"/>
                <w:lang w:val="en-US"/>
              </w:rPr>
              <w:t>V</w:t>
            </w:r>
            <w:r w:rsidR="005965BB">
              <w:rPr>
                <w:sz w:val="20"/>
                <w:lang w:val="en-US"/>
              </w:rPr>
              <w:t>1.1.4 (05/1998)</w:t>
            </w:r>
          </w:p>
        </w:tc>
      </w:tr>
      <w:tr w:rsidR="00441CD7" w:rsidTr="00045415">
        <w:trPr>
          <w:cantSplit/>
        </w:trPr>
        <w:tc>
          <w:tcPr>
            <w:tcW w:w="745" w:type="dxa"/>
            <w:tcBorders>
              <w:top w:val="single" w:sz="6" w:space="0" w:color="auto"/>
              <w:left w:val="single" w:sz="12" w:space="0" w:color="auto"/>
              <w:bottom w:val="single" w:sz="6" w:space="0" w:color="auto"/>
              <w:right w:val="single" w:sz="6" w:space="0" w:color="auto"/>
            </w:tcBorders>
          </w:tcPr>
          <w:p w:rsidR="00441CD7" w:rsidRPr="00167EAB" w:rsidRDefault="00441CD7" w:rsidP="00167EAB">
            <w:pPr>
              <w:pStyle w:val="Standard1"/>
              <w:spacing w:before="0" w:line="260" w:lineRule="exact"/>
              <w:rPr>
                <w:sz w:val="20"/>
                <w:lang w:val="fr-FR"/>
              </w:rPr>
            </w:pPr>
            <w:r w:rsidRPr="00167EAB">
              <w:rPr>
                <w:sz w:val="20"/>
                <w:lang w:val="fr-FR"/>
              </w:rPr>
              <w:t>ETSI</w:t>
            </w:r>
          </w:p>
          <w:p w:rsidR="00045415" w:rsidRDefault="00045415" w:rsidP="00167EAB">
            <w:pPr>
              <w:pStyle w:val="Standard1"/>
              <w:spacing w:before="0" w:line="260" w:lineRule="exact"/>
              <w:rPr>
                <w:sz w:val="20"/>
                <w:lang w:val="fr-FR"/>
              </w:rPr>
            </w:pPr>
            <w:r>
              <w:rPr>
                <w:sz w:val="20"/>
                <w:lang w:val="fr-FR"/>
              </w:rPr>
              <w:t>ATTM</w:t>
            </w:r>
          </w:p>
          <w:p w:rsidR="00441CD7" w:rsidRDefault="00441CD7" w:rsidP="00167EAB">
            <w:pPr>
              <w:pStyle w:val="Standard1"/>
              <w:spacing w:before="0" w:line="260" w:lineRule="exact"/>
              <w:rPr>
                <w:sz w:val="20"/>
                <w:lang w:val="fr-FR"/>
              </w:rPr>
            </w:pPr>
            <w:r w:rsidRPr="00167EAB">
              <w:rPr>
                <w:sz w:val="20"/>
                <w:lang w:val="fr-FR"/>
              </w:rPr>
              <w:t>TM4</w:t>
            </w:r>
          </w:p>
        </w:tc>
        <w:tc>
          <w:tcPr>
            <w:tcW w:w="1796" w:type="dxa"/>
            <w:tcBorders>
              <w:top w:val="single" w:sz="6" w:space="0" w:color="auto"/>
              <w:left w:val="single" w:sz="6" w:space="0" w:color="auto"/>
              <w:bottom w:val="single" w:sz="6" w:space="0" w:color="auto"/>
              <w:right w:val="single" w:sz="6" w:space="0" w:color="auto"/>
            </w:tcBorders>
          </w:tcPr>
          <w:p w:rsidR="00441CD7" w:rsidRDefault="00441CD7" w:rsidP="00167EAB">
            <w:pPr>
              <w:pStyle w:val="Standard1"/>
              <w:spacing w:before="0" w:line="260" w:lineRule="exact"/>
              <w:rPr>
                <w:sz w:val="20"/>
                <w:lang w:val="fr-FR"/>
              </w:rPr>
            </w:pPr>
            <w:r>
              <w:rPr>
                <w:sz w:val="20"/>
                <w:lang w:val="fr-FR"/>
              </w:rPr>
              <w:t>EN 302 326-2</w:t>
            </w:r>
          </w:p>
          <w:p w:rsidR="00441CD7" w:rsidRDefault="00441CD7" w:rsidP="00167EAB">
            <w:pPr>
              <w:pStyle w:val="Standard1"/>
              <w:spacing w:before="0" w:line="260" w:lineRule="exact"/>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441CD7" w:rsidRDefault="00441CD7" w:rsidP="00167EAB">
            <w:pPr>
              <w:pStyle w:val="Standard1"/>
              <w:spacing w:before="0" w:line="260" w:lineRule="exact"/>
              <w:rPr>
                <w:sz w:val="20"/>
                <w:lang w:val="en-US"/>
              </w:rPr>
            </w:pPr>
            <w:r>
              <w:rPr>
                <w:snapToGrid w:val="0"/>
                <w:sz w:val="20"/>
                <w:lang w:val="en-US" w:eastAsia="de-DE"/>
              </w:rPr>
              <w:t xml:space="preserve">Fixed Radio Systems; </w:t>
            </w:r>
            <w:smartTag w:uri="urn:schemas-microsoft-com:office:smarttags" w:element="place">
              <w:smartTag w:uri="urn:schemas-microsoft-com:office:smarttags" w:element="PlaceType">
                <w:r>
                  <w:rPr>
                    <w:snapToGrid w:val="0"/>
                    <w:sz w:val="20"/>
                    <w:lang w:val="en-US" w:eastAsia="de-DE"/>
                  </w:rPr>
                  <w:t>Multipoint</w:t>
                </w:r>
              </w:smartTag>
              <w:r>
                <w:rPr>
                  <w:snapToGrid w:val="0"/>
                  <w:sz w:val="20"/>
                  <w:lang w:val="en-US" w:eastAsia="de-DE"/>
                </w:rPr>
                <w:t xml:space="preserve"> </w:t>
              </w:r>
              <w:smartTag w:uri="urn:schemas-microsoft-com:office:smarttags" w:element="PlaceName">
                <w:r>
                  <w:rPr>
                    <w:snapToGrid w:val="0"/>
                    <w:sz w:val="20"/>
                    <w:lang w:val="en-US" w:eastAsia="de-DE"/>
                  </w:rPr>
                  <w:t>Equipment</w:t>
                </w:r>
              </w:smartTag>
            </w:smartTag>
            <w:r>
              <w:rPr>
                <w:snapToGrid w:val="0"/>
                <w:sz w:val="20"/>
                <w:lang w:val="en-US" w:eastAsia="de-DE"/>
              </w:rPr>
              <w:t xml:space="preserve"> and Antennas; Part 2: Harmonized EN covering the essential requirements of article 3.2 of the R&amp;TTE Directive for Digital Multipoint Radio Equipment </w:t>
            </w:r>
          </w:p>
        </w:tc>
        <w:tc>
          <w:tcPr>
            <w:tcW w:w="762" w:type="dxa"/>
            <w:gridSpan w:val="2"/>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r>
              <w:rPr>
                <w:sz w:val="20"/>
                <w:lang w:val="fr-FR"/>
              </w:rPr>
              <w:t>X</w:t>
            </w:r>
          </w:p>
        </w:tc>
        <w:tc>
          <w:tcPr>
            <w:tcW w:w="461"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r>
              <w:rPr>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441CD7" w:rsidRDefault="00441CD7" w:rsidP="00F333A6">
            <w:pPr>
              <w:pStyle w:val="Standard1"/>
              <w:spacing w:before="0" w:line="260" w:lineRule="exact"/>
              <w:jc w:val="center"/>
              <w:rPr>
                <w:sz w:val="20"/>
                <w:lang w:val="fr-FR"/>
              </w:rPr>
            </w:pPr>
            <w:r>
              <w:rPr>
                <w:sz w:val="20"/>
                <w:lang w:val="fr-FR"/>
              </w:rPr>
              <w:t>X</w:t>
            </w:r>
          </w:p>
        </w:tc>
        <w:tc>
          <w:tcPr>
            <w:tcW w:w="1404" w:type="dxa"/>
            <w:tcBorders>
              <w:top w:val="single" w:sz="6" w:space="0" w:color="auto"/>
              <w:left w:val="single" w:sz="6" w:space="0" w:color="auto"/>
              <w:bottom w:val="single" w:sz="6" w:space="0" w:color="auto"/>
              <w:right w:val="single" w:sz="12" w:space="0" w:color="auto"/>
            </w:tcBorders>
          </w:tcPr>
          <w:p w:rsidR="00546FBB" w:rsidRDefault="00546FBB" w:rsidP="00F333A6">
            <w:pPr>
              <w:pStyle w:val="Standard1"/>
              <w:spacing w:before="0" w:line="260" w:lineRule="exact"/>
              <w:jc w:val="both"/>
              <w:rPr>
                <w:sz w:val="20"/>
                <w:lang w:val="en-US"/>
              </w:rPr>
            </w:pPr>
            <w:r>
              <w:rPr>
                <w:sz w:val="20"/>
                <w:lang w:val="en-US"/>
              </w:rPr>
              <w:t>V1.2.2</w:t>
            </w:r>
          </w:p>
          <w:p w:rsidR="00441CD7" w:rsidRDefault="00546FBB" w:rsidP="00F333A6">
            <w:pPr>
              <w:pStyle w:val="Standard1"/>
              <w:spacing w:before="0" w:line="260" w:lineRule="exact"/>
              <w:jc w:val="both"/>
              <w:rPr>
                <w:sz w:val="20"/>
                <w:lang w:val="fr-FR"/>
              </w:rPr>
            </w:pPr>
            <w:r>
              <w:rPr>
                <w:sz w:val="20"/>
                <w:lang w:val="en-US"/>
              </w:rPr>
              <w:t>(</w:t>
            </w:r>
            <w:r w:rsidR="00441CD7">
              <w:rPr>
                <w:sz w:val="20"/>
                <w:lang w:val="fr-FR"/>
              </w:rPr>
              <w:t>2007-06</w:t>
            </w:r>
            <w:r>
              <w:rPr>
                <w:sz w:val="20"/>
                <w:lang w:val="fr-FR"/>
              </w:rPr>
              <w:t>)</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Pr="00045415" w:rsidRDefault="00546FBB" w:rsidP="007B5B1A">
            <w:pPr>
              <w:pStyle w:val="Standard1"/>
              <w:spacing w:before="0" w:line="260" w:lineRule="exact"/>
              <w:rPr>
                <w:sz w:val="18"/>
                <w:szCs w:val="18"/>
                <w:lang w:val="en-US"/>
              </w:rPr>
            </w:pPr>
            <w:r w:rsidRPr="00045415">
              <w:rPr>
                <w:sz w:val="18"/>
                <w:szCs w:val="18"/>
                <w:lang w:val="en-US"/>
              </w:rPr>
              <w:lastRenderedPageBreak/>
              <w:t>CENELEC</w:t>
            </w:r>
            <w:r>
              <w:rPr>
                <w:sz w:val="20"/>
                <w:lang w:val="en-US"/>
              </w:rPr>
              <w:t>/TC 209</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EN 50083</w:t>
            </w:r>
            <w:r>
              <w:rPr>
                <w:sz w:val="20"/>
                <w:lang w:val="en-US"/>
              </w:rPr>
              <w:noBreakHyphen/>
              <w:t>x</w:t>
            </w:r>
          </w:p>
        </w:tc>
        <w:tc>
          <w:tcPr>
            <w:tcW w:w="4556" w:type="dxa"/>
            <w:tcBorders>
              <w:top w:val="single" w:sz="6" w:space="0" w:color="auto"/>
              <w:left w:val="single" w:sz="6" w:space="0" w:color="auto"/>
              <w:bottom w:val="single" w:sz="6" w:space="0" w:color="auto"/>
              <w:right w:val="single" w:sz="6" w:space="0" w:color="auto"/>
            </w:tcBorders>
          </w:tcPr>
          <w:p w:rsidR="003772A0" w:rsidRDefault="00546FBB" w:rsidP="007B5B1A">
            <w:pPr>
              <w:pStyle w:val="Standard1"/>
              <w:spacing w:before="0" w:line="260" w:lineRule="exact"/>
              <w:jc w:val="both"/>
              <w:rPr>
                <w:sz w:val="20"/>
                <w:lang w:val="en-US"/>
              </w:rPr>
            </w:pPr>
            <w:r w:rsidRPr="00546FBB">
              <w:rPr>
                <w:sz w:val="20"/>
                <w:lang w:val="en-GB"/>
              </w:rPr>
              <w:t xml:space="preserve">Cable networks for television signals, sound signals and interactive services </w:t>
            </w:r>
            <w:r w:rsidR="003772A0">
              <w:rPr>
                <w:sz w:val="20"/>
                <w:lang w:val="en-US"/>
              </w:rPr>
              <w:t>- x = Parts 1-11</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167EAB"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167EAB">
            <w:pPr>
              <w:pStyle w:val="Standard1"/>
              <w:spacing w:before="0" w:line="260" w:lineRule="exact"/>
              <w:rPr>
                <w:snapToGrid w:val="0"/>
                <w:sz w:val="20"/>
                <w:lang w:val="en-US" w:eastAsia="de-DE"/>
              </w:rPr>
            </w:pPr>
            <w:r w:rsidRPr="00E77778">
              <w:rPr>
                <w:snapToGrid w:val="0"/>
                <w:sz w:val="20"/>
                <w:lang w:val="en-US" w:eastAsia="de-DE"/>
              </w:rPr>
              <w:t>ETSI</w:t>
            </w:r>
          </w:p>
          <w:p w:rsidR="00167EAB" w:rsidRPr="00E77778" w:rsidRDefault="00546FBB" w:rsidP="00E77778">
            <w:pPr>
              <w:pStyle w:val="RecTitle0"/>
              <w:spacing w:before="0" w:line="260" w:lineRule="exact"/>
              <w:jc w:val="left"/>
              <w:rPr>
                <w:rFonts w:ascii="Times New Roman" w:eastAsia="MS Mincho"/>
                <w:b w:val="0"/>
                <w:snapToGrid w:val="0"/>
                <w:sz w:val="20"/>
                <w:lang w:val="en-US" w:eastAsia="de-DE"/>
              </w:rPr>
            </w:pPr>
            <w:r>
              <w:rPr>
                <w:rFonts w:ascii="Times New Roman" w:eastAsia="MS Mincho"/>
                <w:b w:val="0"/>
                <w:snapToGrid w:val="0"/>
                <w:sz w:val="20"/>
                <w:lang w:val="en-US" w:eastAsia="de-DE"/>
              </w:rPr>
              <w:t>DECT</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napToGrid w:val="0"/>
                <w:sz w:val="20"/>
                <w:lang w:val="en-US" w:eastAsia="de-DE"/>
              </w:rPr>
            </w:pPr>
            <w:r w:rsidRPr="00E77778">
              <w:rPr>
                <w:rFonts w:ascii="Times New Roman" w:eastAsia="MS Mincho"/>
                <w:b w:val="0"/>
                <w:snapToGrid w:val="0"/>
                <w:sz w:val="20"/>
                <w:lang w:val="en-US" w:eastAsia="de-DE"/>
              </w:rPr>
              <w:t>ETR 056</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napToGrid w:val="0"/>
                <w:sz w:val="20"/>
                <w:lang w:val="en-US" w:eastAsia="de-DE"/>
              </w:rPr>
            </w:pPr>
            <w:r w:rsidRPr="00E77778">
              <w:rPr>
                <w:rFonts w:ascii="Times New Roman" w:eastAsia="MS Mincho"/>
                <w:b w:val="0"/>
                <w:snapToGrid w:val="0"/>
                <w:sz w:val="20"/>
                <w:lang w:val="en-US" w:eastAsia="de-DE"/>
              </w:rPr>
              <w:t>Digital European Cordless Telecommunications (DECT)</w:t>
            </w:r>
            <w:r w:rsidR="00546FBB">
              <w:rPr>
                <w:rFonts w:ascii="Times New Roman" w:eastAsia="MS Mincho"/>
                <w:b w:val="0"/>
                <w:snapToGrid w:val="0"/>
                <w:sz w:val="20"/>
                <w:lang w:val="en-US" w:eastAsia="de-DE"/>
              </w:rPr>
              <w:t>;</w:t>
            </w:r>
            <w:r w:rsidRPr="00E77778">
              <w:rPr>
                <w:rFonts w:ascii="Times New Roman" w:eastAsia="MS Mincho"/>
                <w:b w:val="0"/>
                <w:snapToGrid w:val="0"/>
                <w:sz w:val="20"/>
                <w:lang w:val="en-US" w:eastAsia="de-DE"/>
              </w:rPr>
              <w:t xml:space="preserve"> System description document</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b w:val="0"/>
                <w:sz w:val="20"/>
                <w:lang w:val="fr-FR"/>
              </w:rPr>
            </w:pPr>
            <w:r w:rsidRPr="00E77778">
              <w:rPr>
                <w:b w:val="0"/>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r w:rsidRPr="00E77778">
              <w:rPr>
                <w:rFonts w:ascii="Times New Roman"/>
                <w:b w:val="0"/>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546FBB" w:rsidP="00676C9A">
            <w:pPr>
              <w:pStyle w:val="RecTitle0"/>
              <w:spacing w:before="0" w:line="260" w:lineRule="exact"/>
              <w:jc w:val="left"/>
              <w:rPr>
                <w:rFonts w:ascii="Times New Roman"/>
                <w:b w:val="0"/>
                <w:sz w:val="20"/>
                <w:lang w:val="fr-FR"/>
              </w:rPr>
            </w:pPr>
            <w:r>
              <w:rPr>
                <w:rFonts w:ascii="Times New Roman"/>
                <w:b w:val="0"/>
                <w:sz w:val="20"/>
                <w:lang w:val="fr-FR"/>
              </w:rPr>
              <w:t>Edition 1 (07/1993)</w:t>
            </w:r>
          </w:p>
        </w:tc>
      </w:tr>
      <w:tr w:rsidR="00167EAB"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167EAB" w:rsidP="00167EAB">
            <w:pPr>
              <w:pStyle w:val="Standard1"/>
              <w:spacing w:before="0" w:line="260" w:lineRule="exact"/>
              <w:rPr>
                <w:snapToGrid w:val="0"/>
                <w:sz w:val="20"/>
                <w:lang w:val="en-US" w:eastAsia="de-DE"/>
              </w:rPr>
            </w:pPr>
            <w:r w:rsidRPr="00E77778">
              <w:rPr>
                <w:snapToGrid w:val="0"/>
                <w:sz w:val="20"/>
                <w:lang w:val="en-US" w:eastAsia="de-DE"/>
              </w:rPr>
              <w:t>ETSI</w:t>
            </w:r>
          </w:p>
          <w:p w:rsidR="00167EAB" w:rsidRPr="00E77778" w:rsidRDefault="008078FE" w:rsidP="00167EAB">
            <w:pPr>
              <w:pStyle w:val="Standard1"/>
              <w:spacing w:before="0" w:line="260" w:lineRule="exact"/>
              <w:rPr>
                <w:snapToGrid w:val="0"/>
                <w:sz w:val="20"/>
                <w:lang w:val="en-US" w:eastAsia="de-DE"/>
              </w:rPr>
            </w:pPr>
            <w:r>
              <w:rPr>
                <w:snapToGrid w:val="0"/>
                <w:sz w:val="20"/>
                <w:lang w:val="en-US" w:eastAsia="de-DE"/>
              </w:rPr>
              <w:t>ATTM</w:t>
            </w:r>
          </w:p>
          <w:p w:rsidR="00167EAB" w:rsidRPr="00E77778" w:rsidRDefault="00167EAB" w:rsidP="00E77778">
            <w:pPr>
              <w:pStyle w:val="RecTitle0"/>
              <w:spacing w:before="0" w:line="260" w:lineRule="exact"/>
              <w:jc w:val="left"/>
              <w:rPr>
                <w:rFonts w:ascii="Times New Roman" w:eastAsia="MS Mincho"/>
                <w:b w:val="0"/>
                <w:snapToGrid w:val="0"/>
                <w:sz w:val="20"/>
                <w:lang w:val="en-US" w:eastAsia="de-DE"/>
              </w:rPr>
            </w:pPr>
            <w:r w:rsidRPr="00E77778">
              <w:rPr>
                <w:rFonts w:ascii="Times New Roman" w:eastAsia="MS Mincho"/>
                <w:b w:val="0"/>
                <w:snapToGrid w:val="0"/>
                <w:sz w:val="20"/>
                <w:lang w:val="en-US" w:eastAsia="de-DE"/>
              </w:rPr>
              <w:t>TM6</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napToGrid w:val="0"/>
                <w:sz w:val="20"/>
                <w:lang w:val="en-US" w:eastAsia="de-DE"/>
              </w:rPr>
            </w:pPr>
            <w:r w:rsidRPr="00E77778">
              <w:rPr>
                <w:rFonts w:ascii="Times New Roman" w:eastAsia="MS Mincho"/>
                <w:b w:val="0"/>
                <w:snapToGrid w:val="0"/>
                <w:sz w:val="20"/>
                <w:lang w:val="en-US" w:eastAsia="de-DE"/>
              </w:rPr>
              <w:t>ETR 080</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napToGrid w:val="0"/>
                <w:sz w:val="20"/>
                <w:lang w:val="en-US" w:eastAsia="de-DE"/>
              </w:rPr>
            </w:pPr>
            <w:r w:rsidRPr="00E77778">
              <w:rPr>
                <w:rFonts w:ascii="Times New Roman" w:eastAsia="MS Mincho"/>
                <w:b w:val="0"/>
                <w:snapToGrid w:val="0"/>
                <w:sz w:val="20"/>
                <w:lang w:val="en-US" w:eastAsia="de-DE"/>
              </w:rPr>
              <w:t>Transmission and Multiplexing (TM); ISDN basic rate access; Digital transmission system on metallic local lines</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b w:val="0"/>
                <w:sz w:val="20"/>
                <w:lang w:val="en-US"/>
              </w:rPr>
            </w:pPr>
            <w:r w:rsidRPr="00E77778">
              <w:rPr>
                <w:b w:val="0"/>
                <w:sz w:val="20"/>
                <w:lang w:val="en-US"/>
              </w:rPr>
              <w:t>2a</w:t>
            </w:r>
          </w:p>
          <w:p w:rsidR="00167EAB" w:rsidRPr="00E77778" w:rsidRDefault="00167EAB" w:rsidP="00E77778">
            <w:pPr>
              <w:pStyle w:val="RecTitle0"/>
              <w:spacing w:before="0" w:line="260" w:lineRule="exact"/>
              <w:jc w:val="left"/>
              <w:rPr>
                <w:b w:val="0"/>
                <w:sz w:val="20"/>
                <w:lang w:val="en-US"/>
              </w:rPr>
            </w:pPr>
            <w:r w:rsidRPr="00E77778">
              <w:rPr>
                <w:b w:val="0"/>
                <w:sz w:val="20"/>
                <w:lang w:val="en-US"/>
              </w:rPr>
              <w:t>4</w:t>
            </w:r>
          </w:p>
          <w:p w:rsidR="00167EAB" w:rsidRPr="00E77778" w:rsidRDefault="00167EAB" w:rsidP="00E77778">
            <w:pPr>
              <w:pStyle w:val="RecTitle0"/>
              <w:spacing w:before="0" w:line="260" w:lineRule="exact"/>
              <w:jc w:val="left"/>
              <w:rPr>
                <w:b w:val="0"/>
                <w:sz w:val="20"/>
                <w:lang w:val="en-US"/>
              </w:rPr>
            </w:pPr>
            <w:r w:rsidRPr="00E77778">
              <w:rPr>
                <w:b w:val="0"/>
                <w:sz w:val="20"/>
                <w:lang w:val="en-US"/>
              </w:rPr>
              <w:t>5a</w:t>
            </w:r>
          </w:p>
          <w:p w:rsidR="00167EAB" w:rsidRPr="00E77778" w:rsidRDefault="00167EAB" w:rsidP="00E77778">
            <w:pPr>
              <w:pStyle w:val="RecTitle0"/>
              <w:spacing w:before="0" w:line="260" w:lineRule="exact"/>
              <w:jc w:val="left"/>
              <w:rPr>
                <w:b w:val="0"/>
                <w:sz w:val="20"/>
                <w:lang w:val="en-US"/>
              </w:rPr>
            </w:pPr>
            <w:r w:rsidRPr="00E77778">
              <w:rPr>
                <w:b w:val="0"/>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r w:rsidRPr="00E77778">
              <w:rPr>
                <w:rFonts w:ascii="Times New Roman"/>
                <w:b w:val="0"/>
                <w:sz w:val="20"/>
                <w:lang w:val="en-US"/>
              </w:rPr>
              <w:t>X</w:t>
            </w:r>
          </w:p>
          <w:p w:rsidR="00167EAB" w:rsidRPr="00E77778" w:rsidRDefault="00167EAB" w:rsidP="00167EAB">
            <w:pPr>
              <w:pStyle w:val="RecTitle0"/>
              <w:spacing w:before="0" w:line="260" w:lineRule="exact"/>
              <w:rPr>
                <w:rFonts w:ascii="Times New Roman"/>
                <w:b w:val="0"/>
                <w:sz w:val="20"/>
                <w:lang w:val="en-US"/>
              </w:rPr>
            </w:pPr>
            <w:r w:rsidRPr="00E77778">
              <w:rPr>
                <w:rFonts w:ascii="Times New Roman"/>
                <w:b w:val="0"/>
                <w:sz w:val="20"/>
                <w:lang w:val="en-US"/>
              </w:rPr>
              <w:t>X</w:t>
            </w:r>
          </w:p>
          <w:p w:rsidR="00167EAB" w:rsidRPr="00E77778" w:rsidRDefault="00167EAB" w:rsidP="00167EAB">
            <w:pPr>
              <w:pStyle w:val="RecTitle0"/>
              <w:spacing w:before="0" w:line="260" w:lineRule="exact"/>
              <w:rPr>
                <w:rFonts w:ascii="Times New Roman"/>
                <w:b w:val="0"/>
                <w:sz w:val="20"/>
                <w:lang w:val="en-US"/>
              </w:rPr>
            </w:pPr>
            <w:r w:rsidRPr="00E77778">
              <w:rPr>
                <w:rFonts w:ascii="Times New Roman"/>
                <w:b w:val="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p w:rsidR="00167EAB" w:rsidRPr="00E77778" w:rsidRDefault="00167EAB" w:rsidP="00167EAB">
            <w:pPr>
              <w:pStyle w:val="RecTitle0"/>
              <w:spacing w:before="0" w:line="260" w:lineRule="exact"/>
              <w:rPr>
                <w:rFonts w:ascii="Times New Roman"/>
                <w:b w:val="0"/>
                <w:sz w:val="20"/>
                <w:lang w:val="en-US"/>
              </w:rPr>
            </w:pPr>
          </w:p>
          <w:p w:rsidR="00167EAB" w:rsidRPr="00E77778" w:rsidRDefault="00167EAB" w:rsidP="00167EAB">
            <w:pPr>
              <w:pStyle w:val="RecTitle0"/>
              <w:spacing w:before="0" w:line="260" w:lineRule="exact"/>
              <w:rPr>
                <w:rFonts w:ascii="Times New Roman"/>
                <w:b w:val="0"/>
                <w:sz w:val="20"/>
                <w:lang w:val="en-US"/>
              </w:rPr>
            </w:pPr>
          </w:p>
          <w:p w:rsidR="00167EAB" w:rsidRPr="00E77778" w:rsidRDefault="00167EAB" w:rsidP="00167EAB">
            <w:pPr>
              <w:pStyle w:val="RecTitle0"/>
              <w:spacing w:before="0" w:line="260" w:lineRule="exact"/>
              <w:rPr>
                <w:rFonts w:ascii="Times New Roman"/>
                <w:b w:val="0"/>
                <w:sz w:val="20"/>
                <w:lang w:val="en-US"/>
              </w:rPr>
            </w:pPr>
            <w:r w:rsidRPr="00E77778">
              <w:rPr>
                <w:rFonts w:ascii="Times New Roman"/>
                <w:b w:val="0"/>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676C9A" w:rsidRDefault="0081508F" w:rsidP="00676C9A">
            <w:pPr>
              <w:pStyle w:val="RecTitle0"/>
              <w:spacing w:before="0" w:line="260" w:lineRule="exact"/>
              <w:jc w:val="left"/>
              <w:rPr>
                <w:lang w:val="en-US"/>
              </w:rPr>
            </w:pPr>
            <w:r w:rsidRPr="00676C9A">
              <w:rPr>
                <w:rFonts w:ascii="Times New Roman"/>
                <w:b w:val="0"/>
                <w:sz w:val="20"/>
                <w:lang w:val="fr-FR"/>
              </w:rPr>
              <w:t>Edition 2 (11/1996)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ETR 085</w:t>
            </w:r>
          </w:p>
        </w:tc>
        <w:tc>
          <w:tcPr>
            <w:tcW w:w="4556" w:type="dxa"/>
            <w:tcBorders>
              <w:top w:val="single" w:sz="6" w:space="0" w:color="auto"/>
              <w:left w:val="single" w:sz="6" w:space="0" w:color="auto"/>
              <w:bottom w:val="single" w:sz="6" w:space="0" w:color="auto"/>
              <w:right w:val="single" w:sz="6" w:space="0" w:color="auto"/>
            </w:tcBorders>
          </w:tcPr>
          <w:p w:rsidR="003772A0" w:rsidRDefault="00FC155D" w:rsidP="007B5B1A">
            <w:pPr>
              <w:pStyle w:val="Standard1"/>
              <w:spacing w:before="0" w:line="260" w:lineRule="exact"/>
              <w:jc w:val="both"/>
              <w:rPr>
                <w:sz w:val="20"/>
                <w:lang w:val="en-US"/>
              </w:rPr>
            </w:pPr>
            <w:r w:rsidRPr="00217CAD">
              <w:rPr>
                <w:sz w:val="20"/>
                <w:lang w:val="en-US"/>
              </w:rPr>
              <w:t>Transmission and Multiplexing (TM);</w:t>
            </w:r>
            <w:r w:rsidRPr="00217CAD">
              <w:rPr>
                <w:lang w:val="en-US"/>
              </w:rPr>
              <w:t xml:space="preserve"> </w:t>
            </w:r>
            <w:r w:rsidR="003772A0">
              <w:rPr>
                <w:sz w:val="20"/>
                <w:lang w:val="en-US"/>
              </w:rPr>
              <w:t>Generic functional architecture of transport network</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2a,b5a,b</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FC155D" w:rsidP="00676C9A">
            <w:pPr>
              <w:pStyle w:val="Standard1"/>
              <w:spacing w:before="0" w:line="260" w:lineRule="exact"/>
              <w:rPr>
                <w:sz w:val="20"/>
                <w:lang w:val="en-US"/>
              </w:rPr>
            </w:pPr>
            <w:r>
              <w:rPr>
                <w:sz w:val="20"/>
                <w:lang w:val="en-US"/>
              </w:rPr>
              <w:t>Edition 1 (06/1993)</w:t>
            </w:r>
          </w:p>
        </w:tc>
      </w:tr>
      <w:tr w:rsidR="003772A0" w:rsidTr="00045415">
        <w:trPr>
          <w:cantSplit/>
        </w:trPr>
        <w:tc>
          <w:tcPr>
            <w:tcW w:w="745" w:type="dxa"/>
            <w:tcBorders>
              <w:left w:val="single" w:sz="12" w:space="0" w:color="auto"/>
              <w:bottom w:val="single" w:sz="6" w:space="0" w:color="auto"/>
              <w:right w:val="single" w:sz="6" w:space="0" w:color="auto"/>
            </w:tcBorders>
          </w:tcPr>
          <w:p w:rsidR="00167EAB" w:rsidRPr="00167EAB" w:rsidRDefault="00167EAB" w:rsidP="00167EAB">
            <w:pPr>
              <w:pStyle w:val="Standard1"/>
              <w:spacing w:before="0" w:line="260" w:lineRule="exact"/>
              <w:rPr>
                <w:sz w:val="20"/>
                <w:lang w:val="en-US"/>
              </w:rPr>
            </w:pPr>
            <w:r w:rsidRPr="00167EAB">
              <w:rPr>
                <w:sz w:val="20"/>
                <w:lang w:val="en-US"/>
              </w:rPr>
              <w:t>ETSI</w:t>
            </w:r>
          </w:p>
          <w:p w:rsidR="003772A0" w:rsidRPr="00167EAB" w:rsidRDefault="003772A0" w:rsidP="00167EAB">
            <w:pPr>
              <w:pStyle w:val="Standard1"/>
              <w:spacing w:before="0" w:line="260" w:lineRule="exact"/>
              <w:rPr>
                <w:sz w:val="20"/>
                <w:lang w:val="en-US"/>
              </w:rPr>
            </w:pPr>
          </w:p>
        </w:tc>
        <w:tc>
          <w:tcPr>
            <w:tcW w:w="1796" w:type="dxa"/>
            <w:tcBorders>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ETR 139</w:t>
            </w:r>
          </w:p>
        </w:tc>
        <w:tc>
          <w:tcPr>
            <w:tcW w:w="4556" w:type="dxa"/>
            <w:tcBorders>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 xml:space="preserve">Radio Equipment and Systems (RES); Radio in the Local </w:t>
            </w:r>
            <w:smartTag w:uri="urn:schemas-microsoft-com:office:smarttags" w:element="place">
              <w:r>
                <w:rPr>
                  <w:sz w:val="20"/>
                  <w:lang w:val="en-US"/>
                </w:rPr>
                <w:t>Loop</w:t>
              </w:r>
            </w:smartTag>
          </w:p>
        </w:tc>
        <w:tc>
          <w:tcPr>
            <w:tcW w:w="762" w:type="dxa"/>
            <w:gridSpan w:val="2"/>
            <w:tcBorders>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61"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left w:val="single" w:sz="6" w:space="0" w:color="auto"/>
              <w:bottom w:val="single" w:sz="6" w:space="0" w:color="auto"/>
              <w:right w:val="single" w:sz="12" w:space="0" w:color="auto"/>
            </w:tcBorders>
          </w:tcPr>
          <w:p w:rsidR="003772A0" w:rsidRDefault="00F07549" w:rsidP="00676C9A">
            <w:pPr>
              <w:pStyle w:val="Standard1"/>
              <w:spacing w:before="0" w:line="260" w:lineRule="exact"/>
              <w:rPr>
                <w:sz w:val="20"/>
                <w:lang w:val="fr-FR"/>
              </w:rPr>
            </w:pPr>
            <w:r>
              <w:rPr>
                <w:sz w:val="20"/>
                <w:lang w:val="fr-FR"/>
              </w:rPr>
              <w:t>Edition 1 (11/1994)</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ETR 248</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Transmission and Multiplexing (TM); Use of single mode fibre in the access network</w:t>
            </w:r>
          </w:p>
          <w:p w:rsidR="00752A01" w:rsidRDefault="00752A01" w:rsidP="007B5B1A">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752A01" w:rsidP="007B5B1A">
            <w:pPr>
              <w:pStyle w:val="Standard1"/>
              <w:spacing w:before="0" w:line="260" w:lineRule="exact"/>
              <w:jc w:val="both"/>
              <w:rPr>
                <w:sz w:val="20"/>
                <w:lang w:val="en-US"/>
              </w:rPr>
            </w:pPr>
            <w:r>
              <w:rPr>
                <w:sz w:val="20"/>
                <w:lang w:val="en-US"/>
              </w:rPr>
              <w:t>Edition 1</w:t>
            </w:r>
          </w:p>
          <w:p w:rsidR="00752A01" w:rsidRDefault="00752A01" w:rsidP="007B5B1A">
            <w:pPr>
              <w:pStyle w:val="Standard1"/>
              <w:spacing w:before="0" w:line="260" w:lineRule="exact"/>
              <w:jc w:val="both"/>
              <w:rPr>
                <w:sz w:val="20"/>
                <w:lang w:val="en-US"/>
              </w:rPr>
            </w:pPr>
            <w:r>
              <w:rPr>
                <w:sz w:val="20"/>
                <w:lang w:val="en-US"/>
              </w:rPr>
              <w:t>(01/1996)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1974CE">
            <w:pPr>
              <w:pStyle w:val="Standard1"/>
              <w:spacing w:before="0" w:line="260" w:lineRule="exact"/>
              <w:jc w:val="both"/>
              <w:rPr>
                <w:sz w:val="20"/>
                <w:lang w:val="en-US"/>
              </w:rPr>
            </w:pPr>
            <w:r>
              <w:rPr>
                <w:sz w:val="20"/>
                <w:lang w:val="en-US"/>
              </w:rPr>
              <w:t>ETR 326</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 xml:space="preserve">Transmission and Multiplexing (TM); Broadband </w:t>
            </w:r>
            <w:r w:rsidR="00B9396C" w:rsidRPr="00217CAD">
              <w:rPr>
                <w:sz w:val="20"/>
                <w:lang w:val="en-US"/>
              </w:rPr>
              <w:t xml:space="preserve">Integrated Services Digital Network (B-ISDN) </w:t>
            </w:r>
            <w:r w:rsidR="002E1953">
              <w:rPr>
                <w:sz w:val="20"/>
                <w:lang w:val="en-US"/>
              </w:rPr>
              <w:t>access</w:t>
            </w:r>
          </w:p>
          <w:p w:rsidR="00B9396C" w:rsidRDefault="00B9396C" w:rsidP="00B9396C">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p w:rsidR="003772A0" w:rsidRDefault="003772A0" w:rsidP="007B5B1A">
            <w:pPr>
              <w:pStyle w:val="Standard1"/>
              <w:spacing w:before="0" w:line="260" w:lineRule="exact"/>
              <w:rPr>
                <w:sz w:val="20"/>
                <w:lang w:val="en-US"/>
              </w:rPr>
            </w:pPr>
            <w:r>
              <w:rPr>
                <w:sz w:val="20"/>
                <w:lang w:val="en-US"/>
              </w:rPr>
              <w:t>5a,b</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1974CE" w:rsidP="007B5B1A">
            <w:pPr>
              <w:pStyle w:val="Standard1"/>
              <w:spacing w:before="0" w:line="260" w:lineRule="exact"/>
              <w:jc w:val="both"/>
              <w:rPr>
                <w:sz w:val="20"/>
                <w:lang w:val="en-US"/>
              </w:rPr>
            </w:pPr>
            <w:r>
              <w:rPr>
                <w:sz w:val="20"/>
                <w:lang w:val="en-US"/>
              </w:rPr>
              <w:t xml:space="preserve">Edition </w:t>
            </w:r>
            <w:r w:rsidR="00B9396C">
              <w:rPr>
                <w:sz w:val="20"/>
                <w:lang w:val="en-US"/>
              </w:rPr>
              <w:t>1</w:t>
            </w:r>
          </w:p>
          <w:p w:rsidR="00B9396C" w:rsidRDefault="00B9396C" w:rsidP="007B5B1A">
            <w:pPr>
              <w:pStyle w:val="Standard1"/>
              <w:spacing w:before="0" w:line="260" w:lineRule="exact"/>
              <w:jc w:val="both"/>
              <w:rPr>
                <w:sz w:val="20"/>
                <w:lang w:val="en-US"/>
              </w:rPr>
            </w:pPr>
            <w:r>
              <w:rPr>
                <w:sz w:val="20"/>
                <w:lang w:val="en-US"/>
              </w:rPr>
              <w:t>(11/1996)</w:t>
            </w:r>
          </w:p>
        </w:tc>
      </w:tr>
      <w:tr w:rsidR="00167EAB" w:rsidRPr="00C5202D"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b w:val="0"/>
                <w:sz w:val="20"/>
                <w:lang w:val="en-US"/>
              </w:rPr>
            </w:pPr>
            <w:r w:rsidRPr="00E77778">
              <w:rPr>
                <w:rFonts w:ascii="Times New Roman"/>
                <w:b w:val="0"/>
                <w:sz w:val="20"/>
                <w:lang w:val="en-US"/>
              </w:rPr>
              <w:lastRenderedPageBreak/>
              <w:t>ETSI</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b w:val="0"/>
                <w:sz w:val="20"/>
                <w:lang w:val="en-US"/>
              </w:rPr>
            </w:pPr>
            <w:r w:rsidRPr="00E77778">
              <w:rPr>
                <w:rFonts w:ascii="Times New Roman"/>
                <w:b w:val="0"/>
                <w:sz w:val="20"/>
                <w:lang w:val="en-US"/>
              </w:rPr>
              <w:t>ES 203 021 Parts 1,2 &amp;</w:t>
            </w:r>
            <w:r>
              <w:rPr>
                <w:rFonts w:ascii="Times New Roman"/>
                <w:b w:val="0"/>
                <w:sz w:val="20"/>
                <w:lang w:val="en-US"/>
              </w:rPr>
              <w:t xml:space="preserve"> </w:t>
            </w:r>
            <w:r w:rsidRPr="00E77778">
              <w:rPr>
                <w:rFonts w:ascii="Times New Roman"/>
                <w:b w:val="0"/>
                <w:sz w:val="20"/>
                <w:lang w:val="en-US"/>
              </w:rPr>
              <w:t>3</w:t>
            </w:r>
          </w:p>
        </w:tc>
        <w:tc>
          <w:tcPr>
            <w:tcW w:w="4556" w:type="dxa"/>
            <w:tcBorders>
              <w:top w:val="single" w:sz="6" w:space="0" w:color="auto"/>
              <w:left w:val="single" w:sz="6" w:space="0" w:color="auto"/>
              <w:bottom w:val="single" w:sz="6" w:space="0" w:color="auto"/>
              <w:right w:val="single" w:sz="6" w:space="0" w:color="auto"/>
            </w:tcBorders>
          </w:tcPr>
          <w:p w:rsidR="00EE4EBD" w:rsidRDefault="00167EAB" w:rsidP="00EE4EBD">
            <w:pPr>
              <w:pStyle w:val="RecTitle0"/>
              <w:spacing w:before="0" w:line="260" w:lineRule="exact"/>
              <w:jc w:val="left"/>
              <w:rPr>
                <w:rFonts w:ascii="Times New Roman"/>
                <w:b w:val="0"/>
                <w:color w:val="000000"/>
                <w:sz w:val="20"/>
              </w:rPr>
            </w:pPr>
            <w:r w:rsidRPr="00E77778">
              <w:rPr>
                <w:rFonts w:ascii="Times New Roman"/>
                <w:b w:val="0"/>
                <w:color w:val="000000"/>
                <w:sz w:val="20"/>
              </w:rPr>
              <w:t>Access and Terminals (AT);Harmonized basic attachment requirements for Terminals for connection to analogue interfaces of the Telephone Networks</w:t>
            </w:r>
            <w:r w:rsidR="00EE4EBD">
              <w:rPr>
                <w:rFonts w:ascii="Times New Roman"/>
                <w:b w:val="0"/>
                <w:sz w:val="20"/>
                <w:lang w:val="en-US"/>
              </w:rPr>
              <w:t>;</w:t>
            </w:r>
            <w:r w:rsidR="00EE4EBD" w:rsidRPr="00676C9A">
              <w:rPr>
                <w:rFonts w:ascii="Times New Roman"/>
                <w:b w:val="0"/>
                <w:color w:val="000000"/>
                <w:sz w:val="20"/>
              </w:rPr>
              <w:t xml:space="preserve">Update of the technical contents of TBR 021, EN 301 437, TBR 015, TBR 017; </w:t>
            </w:r>
          </w:p>
          <w:p w:rsidR="00EE4EBD" w:rsidRDefault="00EE4EBD" w:rsidP="00EE4EBD">
            <w:pPr>
              <w:pStyle w:val="RecTitle0"/>
              <w:spacing w:before="0" w:line="260" w:lineRule="exact"/>
              <w:jc w:val="left"/>
              <w:rPr>
                <w:rFonts w:ascii="Times New Roman"/>
                <w:b w:val="0"/>
                <w:color w:val="000000"/>
                <w:sz w:val="20"/>
              </w:rPr>
            </w:pPr>
            <w:r w:rsidRPr="00676C9A">
              <w:rPr>
                <w:rFonts w:ascii="Times New Roman"/>
                <w:b w:val="0"/>
                <w:color w:val="000000"/>
                <w:sz w:val="20"/>
              </w:rPr>
              <w:t>Part 1: General aspects</w:t>
            </w:r>
            <w:r>
              <w:rPr>
                <w:rFonts w:ascii="Times New Roman"/>
                <w:b w:val="0"/>
                <w:color w:val="000000"/>
                <w:sz w:val="20"/>
              </w:rPr>
              <w:t xml:space="preserve"> , </w:t>
            </w:r>
          </w:p>
          <w:p w:rsidR="00EA7869" w:rsidRDefault="00EE4EBD" w:rsidP="00EA7869">
            <w:pPr>
              <w:pStyle w:val="RecTitle0"/>
              <w:spacing w:before="0" w:line="260" w:lineRule="exact"/>
              <w:jc w:val="left"/>
              <w:rPr>
                <w:rFonts w:ascii="Times New Roman"/>
                <w:b w:val="0"/>
                <w:color w:val="000000"/>
                <w:sz w:val="20"/>
              </w:rPr>
            </w:pPr>
            <w:r w:rsidRPr="00EE4EBD">
              <w:rPr>
                <w:rFonts w:ascii="Times New Roman"/>
                <w:b w:val="0"/>
                <w:color w:val="000000"/>
                <w:sz w:val="20"/>
              </w:rPr>
              <w:t>Part 2: Basic transmission and protection of the network from harm</w:t>
            </w:r>
          </w:p>
          <w:p w:rsidR="00EE4EBD" w:rsidRPr="00676C9A" w:rsidRDefault="00EA7869" w:rsidP="00EA7869">
            <w:pPr>
              <w:pStyle w:val="RecTitle0"/>
              <w:spacing w:before="0" w:line="260" w:lineRule="exact"/>
              <w:jc w:val="left"/>
              <w:rPr>
                <w:rFonts w:ascii="Times New Roman"/>
                <w:b w:val="0"/>
                <w:color w:val="000000"/>
                <w:sz w:val="20"/>
              </w:rPr>
            </w:pPr>
            <w:r w:rsidRPr="00676C9A">
              <w:rPr>
                <w:rFonts w:ascii="Times New Roman"/>
                <w:b w:val="0"/>
                <w:color w:val="000000"/>
                <w:sz w:val="20"/>
              </w:rPr>
              <w:t>Part 3: Basic Interworking with the Public Telephone Networks</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167EAB" w:rsidRDefault="00167EAB" w:rsidP="00167EAB">
            <w:pPr>
              <w:pStyle w:val="Standard1"/>
              <w:spacing w:before="0" w:line="260" w:lineRule="exact"/>
              <w:rPr>
                <w:sz w:val="20"/>
                <w:lang w:val="en-US"/>
              </w:rPr>
            </w:pPr>
            <w:r w:rsidRPr="00167EAB">
              <w:rPr>
                <w:sz w:val="20"/>
                <w:lang w:val="en-US"/>
              </w:rPr>
              <w:t>2a</w:t>
            </w:r>
          </w:p>
          <w:p w:rsidR="00167EAB" w:rsidRPr="00167EAB" w:rsidRDefault="00167EAB" w:rsidP="00167EAB">
            <w:pPr>
              <w:pStyle w:val="Standard1"/>
              <w:spacing w:before="0" w:line="260" w:lineRule="exact"/>
              <w:rPr>
                <w:sz w:val="20"/>
                <w:lang w:val="en-US"/>
              </w:rPr>
            </w:pPr>
            <w:r w:rsidRPr="00167EAB">
              <w:rPr>
                <w:sz w:val="20"/>
                <w:lang w:val="en-US"/>
              </w:rPr>
              <w:t>4</w:t>
            </w:r>
          </w:p>
          <w:p w:rsidR="00167EAB" w:rsidRPr="00167EAB" w:rsidRDefault="00167EAB" w:rsidP="00167EAB">
            <w:pPr>
              <w:pStyle w:val="Standard1"/>
              <w:spacing w:before="0" w:line="260" w:lineRule="exact"/>
              <w:rPr>
                <w:sz w:val="20"/>
                <w:lang w:val="en-US"/>
              </w:rPr>
            </w:pPr>
            <w:r w:rsidRPr="00167EAB">
              <w:rPr>
                <w:sz w:val="20"/>
                <w:lang w:val="en-US"/>
              </w:rPr>
              <w:t>5a</w:t>
            </w:r>
          </w:p>
          <w:p w:rsidR="00167EAB" w:rsidRPr="00167EAB" w:rsidRDefault="00167EAB" w:rsidP="00167EAB">
            <w:pPr>
              <w:pStyle w:val="Standard1"/>
              <w:spacing w:before="0" w:line="260" w:lineRule="exact"/>
              <w:rPr>
                <w:sz w:val="20"/>
                <w:lang w:val="en-US"/>
              </w:rPr>
            </w:pPr>
            <w:r w:rsidRPr="00167EAB">
              <w:rPr>
                <w:sz w:val="20"/>
                <w:lang w:val="en-US"/>
              </w:rPr>
              <w:t>6</w:t>
            </w:r>
          </w:p>
          <w:p w:rsidR="00167EAB" w:rsidRPr="00E77778" w:rsidRDefault="00167EAB" w:rsidP="00E77778">
            <w:pPr>
              <w:pStyle w:val="RecTitle0"/>
              <w:spacing w:before="0" w:line="260" w:lineRule="exact"/>
              <w:jc w:val="left"/>
              <w:rPr>
                <w:rFonts w:ascii="Times New Roman"/>
                <w:b w:val="0"/>
                <w:sz w:val="20"/>
                <w:lang w:val="en-US"/>
              </w:rPr>
            </w:pPr>
            <w:r w:rsidRPr="00E77778">
              <w:rPr>
                <w:rFonts w:ascii="Times New Roman"/>
                <w:b w:val="0"/>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167EAB" w:rsidRDefault="00167EAB" w:rsidP="00167EAB">
            <w:pPr>
              <w:pStyle w:val="Standard1"/>
              <w:spacing w:before="0" w:line="260" w:lineRule="exact"/>
              <w:jc w:val="center"/>
              <w:rPr>
                <w:sz w:val="20"/>
                <w:lang w:val="en-US"/>
              </w:rPr>
            </w:pPr>
            <w:r w:rsidRPr="00167EAB">
              <w:rPr>
                <w:sz w:val="20"/>
                <w:lang w:val="en-US"/>
              </w:rPr>
              <w:t>X</w:t>
            </w:r>
          </w:p>
          <w:p w:rsidR="00167EAB" w:rsidRPr="00167EAB" w:rsidRDefault="00167EAB" w:rsidP="00167EAB">
            <w:pPr>
              <w:pStyle w:val="Standard1"/>
              <w:spacing w:before="0" w:line="260" w:lineRule="exact"/>
              <w:jc w:val="center"/>
              <w:rPr>
                <w:sz w:val="20"/>
                <w:lang w:val="en-US"/>
              </w:rPr>
            </w:pPr>
            <w:r w:rsidRPr="00167EAB">
              <w:rPr>
                <w:sz w:val="20"/>
                <w:lang w:val="en-US"/>
              </w:rPr>
              <w:t>X</w:t>
            </w:r>
          </w:p>
          <w:p w:rsidR="00167EAB" w:rsidRPr="00167EAB" w:rsidRDefault="00167EAB" w:rsidP="00167EAB">
            <w:pPr>
              <w:pStyle w:val="Standard1"/>
              <w:spacing w:before="0" w:line="260" w:lineRule="exact"/>
              <w:jc w:val="center"/>
              <w:rPr>
                <w:sz w:val="20"/>
                <w:lang w:val="en-US"/>
              </w:rPr>
            </w:pPr>
            <w:r w:rsidRPr="00167EAB">
              <w:rPr>
                <w:sz w:val="20"/>
                <w:lang w:val="en-US"/>
              </w:rPr>
              <w:t>X</w:t>
            </w:r>
          </w:p>
          <w:p w:rsidR="00167EAB" w:rsidRPr="00167EAB" w:rsidRDefault="00167EAB" w:rsidP="00167EAB">
            <w:pPr>
              <w:pStyle w:val="Standard1"/>
              <w:spacing w:before="0" w:line="260" w:lineRule="exact"/>
              <w:jc w:val="center"/>
              <w:rPr>
                <w:sz w:val="20"/>
                <w:lang w:val="en-US"/>
              </w:rPr>
            </w:pPr>
            <w:r w:rsidRPr="00167EAB">
              <w:rPr>
                <w:sz w:val="20"/>
                <w:lang w:val="en-US"/>
              </w:rPr>
              <w:t>X</w:t>
            </w:r>
          </w:p>
          <w:p w:rsidR="00167EAB" w:rsidRPr="00E77778" w:rsidRDefault="00167EAB" w:rsidP="00167EAB">
            <w:pPr>
              <w:pStyle w:val="RecTitle0"/>
              <w:spacing w:before="0" w:line="260" w:lineRule="exact"/>
              <w:rPr>
                <w:rFonts w:ascii="Times New Roman"/>
                <w:b w:val="0"/>
                <w:sz w:val="20"/>
                <w:lang w:val="en-US"/>
              </w:rPr>
            </w:pPr>
            <w:r w:rsidRPr="00E77778">
              <w:rPr>
                <w:rFonts w:ascii="Times New Roman"/>
                <w:b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EA7869" w:rsidRPr="00676C9A" w:rsidRDefault="00EE4EBD" w:rsidP="00EA7869">
            <w:pPr>
              <w:pStyle w:val="RecTitle0"/>
              <w:spacing w:before="0" w:line="260" w:lineRule="exact"/>
              <w:jc w:val="both"/>
              <w:rPr>
                <w:rFonts w:ascii="Times New Roman"/>
                <w:b w:val="0"/>
                <w:sz w:val="20"/>
                <w:lang w:val="fr-FR"/>
              </w:rPr>
            </w:pPr>
            <w:r w:rsidRPr="00676C9A">
              <w:rPr>
                <w:rFonts w:ascii="Times New Roman"/>
                <w:b w:val="0"/>
                <w:sz w:val="20"/>
                <w:lang w:val="fr-FR"/>
              </w:rPr>
              <w:t xml:space="preserve">Part 1: </w:t>
            </w:r>
            <w:r w:rsidR="007656B1">
              <w:rPr>
                <w:rFonts w:ascii="Times New Roman"/>
                <w:b w:val="0"/>
                <w:sz w:val="20"/>
                <w:lang w:val="fr-FR"/>
              </w:rPr>
              <w:t>V</w:t>
            </w:r>
            <w:r w:rsidRPr="00676C9A">
              <w:rPr>
                <w:rFonts w:ascii="Times New Roman"/>
                <w:b w:val="0"/>
                <w:sz w:val="20"/>
                <w:lang w:val="fr-FR"/>
              </w:rPr>
              <w:t>2.1.1 (08/2005)</w:t>
            </w:r>
          </w:p>
          <w:p w:rsidR="00EE4EBD" w:rsidRPr="00676C9A" w:rsidRDefault="00EE4EBD" w:rsidP="00676C9A">
            <w:pPr>
              <w:pStyle w:val="RecTitle0"/>
              <w:spacing w:before="0" w:line="260" w:lineRule="exact"/>
              <w:jc w:val="left"/>
              <w:rPr>
                <w:rFonts w:ascii="Times New Roman"/>
                <w:b w:val="0"/>
                <w:sz w:val="20"/>
                <w:lang w:val="fr-FR"/>
              </w:rPr>
            </w:pPr>
            <w:r w:rsidRPr="00676C9A">
              <w:rPr>
                <w:rFonts w:ascii="Times New Roman"/>
                <w:b w:val="0"/>
                <w:sz w:val="20"/>
                <w:lang w:val="fr-FR"/>
              </w:rPr>
              <w:t xml:space="preserve">Part 2: </w:t>
            </w:r>
            <w:r w:rsidR="007656B1">
              <w:rPr>
                <w:rFonts w:ascii="Times New Roman"/>
                <w:b w:val="0"/>
                <w:sz w:val="20"/>
                <w:lang w:val="fr-FR"/>
              </w:rPr>
              <w:t>V</w:t>
            </w:r>
            <w:r w:rsidRPr="00676C9A">
              <w:rPr>
                <w:rFonts w:ascii="Times New Roman"/>
                <w:b w:val="0"/>
                <w:sz w:val="20"/>
                <w:lang w:val="fr-FR"/>
              </w:rPr>
              <w:t>2.1.2(01/2006)</w:t>
            </w:r>
          </w:p>
          <w:p w:rsidR="00EA7869" w:rsidRPr="00676C9A" w:rsidRDefault="00EA7869" w:rsidP="00EA7869">
            <w:pPr>
              <w:pStyle w:val="RecTitle0"/>
              <w:spacing w:before="0" w:line="260" w:lineRule="exact"/>
              <w:jc w:val="both"/>
              <w:rPr>
                <w:b w:val="0"/>
                <w:lang w:val="fr-FR"/>
              </w:rPr>
            </w:pPr>
            <w:r w:rsidRPr="00217CAD">
              <w:rPr>
                <w:rFonts w:ascii="Times New Roman"/>
                <w:b w:val="0"/>
                <w:sz w:val="20"/>
                <w:lang w:val="fr-FR"/>
              </w:rPr>
              <w:t>Part 3:</w:t>
            </w:r>
            <w:r w:rsidRPr="00676C9A">
              <w:rPr>
                <w:rFonts w:ascii="Times New Roman"/>
                <w:b w:val="0"/>
                <w:sz w:val="20"/>
                <w:lang w:val="fr-FR"/>
              </w:rPr>
              <w:t xml:space="preserve"> </w:t>
            </w:r>
            <w:r w:rsidR="007656B1">
              <w:rPr>
                <w:rFonts w:ascii="Times New Roman"/>
                <w:b w:val="0"/>
                <w:sz w:val="20"/>
                <w:lang w:val="fr-FR"/>
              </w:rPr>
              <w:t>V</w:t>
            </w:r>
            <w:r w:rsidRPr="00676C9A">
              <w:rPr>
                <w:rFonts w:ascii="Times New Roman"/>
                <w:b w:val="0"/>
                <w:sz w:val="20"/>
                <w:lang w:val="fr-FR"/>
              </w:rPr>
              <w:t>.2.1.2 (01/2006)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ETS 300 001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General technical requirements for equipment connected to an analogue subscriber interface in the PSTN</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w:t>
            </w:r>
          </w:p>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ETS 300 011-1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 xml:space="preserve">Integrated Services Digital Network (ISDN); primary rate user-network interface; Part 1: Layer 1 specification </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300 012-1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 xml:space="preserve">Integrated Services Digital Network (ISDN); basic rate user-network interface; Part 1:Layer 1 specification </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2a</w:t>
            </w:r>
          </w:p>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 xml:space="preserve">ETS 300 147 </w:t>
            </w:r>
          </w:p>
        </w:tc>
        <w:tc>
          <w:tcPr>
            <w:tcW w:w="4556" w:type="dxa"/>
            <w:tcBorders>
              <w:top w:val="single" w:sz="6" w:space="0" w:color="auto"/>
              <w:left w:val="single" w:sz="6" w:space="0" w:color="auto"/>
              <w:bottom w:val="single" w:sz="6" w:space="0" w:color="auto"/>
              <w:right w:val="single" w:sz="6" w:space="0" w:color="auto"/>
            </w:tcBorders>
          </w:tcPr>
          <w:p w:rsidR="003772A0" w:rsidRPr="00217CAD" w:rsidRDefault="003772A0" w:rsidP="007B5B1A">
            <w:pPr>
              <w:pStyle w:val="Standard1"/>
              <w:spacing w:before="0"/>
              <w:jc w:val="both"/>
              <w:rPr>
                <w:sz w:val="20"/>
                <w:lang w:val="en-US"/>
              </w:rPr>
            </w:pPr>
            <w:r w:rsidRPr="00217CAD">
              <w:rPr>
                <w:sz w:val="20"/>
                <w:lang w:val="en-US"/>
              </w:rPr>
              <w:t xml:space="preserve">Synchronous Digital Hierarchy (SDH); Multiplexing structure </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p>
          <w:p w:rsidR="003772A0" w:rsidRDefault="003772A0" w:rsidP="007B5B1A">
            <w:pPr>
              <w:pStyle w:val="Standard1"/>
              <w:spacing w:before="0" w:line="260" w:lineRule="exact"/>
              <w:rPr>
                <w:sz w:val="20"/>
                <w:lang w:val="fr-FR"/>
              </w:rPr>
            </w:pPr>
            <w:r>
              <w:rPr>
                <w:sz w:val="20"/>
                <w:lang w:val="fr-FR"/>
              </w:rPr>
              <w:t>4</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300 166</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Physical and electrical characteristics of hierarchical digital interfaces for equipment using the 2048 kbit/s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167EAB">
            <w:pPr>
              <w:pStyle w:val="Standard1"/>
              <w:spacing w:before="0" w:line="260" w:lineRule="exact"/>
              <w:rPr>
                <w:sz w:val="20"/>
                <w:lang w:val="en-US"/>
              </w:rPr>
            </w:pPr>
            <w:r w:rsidRPr="00E77778">
              <w:rPr>
                <w:sz w:val="20"/>
                <w:lang w:val="en-US"/>
              </w:rPr>
              <w:t>ETSI</w:t>
            </w:r>
          </w:p>
          <w:p w:rsidR="00167EAB" w:rsidRPr="00E77778" w:rsidRDefault="000E229E" w:rsidP="00E77778">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DECT</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D97BD5" w:rsidP="00D97BD5">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w:t>
            </w:r>
            <w:r>
              <w:rPr>
                <w:rFonts w:ascii="Times New Roman" w:eastAsia="MS Mincho"/>
                <w:b w:val="0"/>
                <w:sz w:val="20"/>
                <w:lang w:val="en-US"/>
              </w:rPr>
              <w:t>N</w:t>
            </w:r>
            <w:r w:rsidRPr="00E77778">
              <w:rPr>
                <w:rFonts w:ascii="Times New Roman" w:eastAsia="MS Mincho"/>
                <w:b w:val="0"/>
                <w:sz w:val="20"/>
                <w:lang w:val="en-US"/>
              </w:rPr>
              <w:t xml:space="preserve"> </w:t>
            </w:r>
            <w:r w:rsidR="00167EAB" w:rsidRPr="00E77778">
              <w:rPr>
                <w:rFonts w:ascii="Times New Roman" w:eastAsia="MS Mincho"/>
                <w:b w:val="0"/>
                <w:sz w:val="20"/>
                <w:lang w:val="en-US"/>
              </w:rPr>
              <w:t>300 175</w:t>
            </w:r>
            <w:r w:rsidR="00167EAB" w:rsidRPr="00E77778">
              <w:rPr>
                <w:rFonts w:ascii="Times New Roman" w:eastAsia="MS Mincho"/>
                <w:b w:val="0"/>
                <w:sz w:val="20"/>
                <w:lang w:val="en-US"/>
              </w:rPr>
              <w:noBreakHyphen/>
              <w:t>1</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Digital European Cordless Telecommunications (DECT) Common Interface </w:t>
            </w:r>
            <w:r w:rsidR="00D97BD5">
              <w:rPr>
                <w:rFonts w:ascii="Times New Roman" w:eastAsia="MS Mincho"/>
                <w:b w:val="0"/>
                <w:sz w:val="20"/>
                <w:lang w:val="en-US"/>
              </w:rPr>
              <w:t xml:space="preserve">(CI); </w:t>
            </w:r>
            <w:r w:rsidRPr="00E77778">
              <w:rPr>
                <w:rFonts w:ascii="Times New Roman" w:eastAsia="MS Mincho"/>
                <w:b w:val="0"/>
                <w:sz w:val="20"/>
                <w:lang w:val="en-US"/>
              </w:rPr>
              <w:t>Part 1: Overview</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9A539F">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7656B1" w:rsidP="007B5B1A">
            <w:pPr>
              <w:pStyle w:val="RecTitle0"/>
              <w:spacing w:before="0" w:line="260" w:lineRule="exact"/>
              <w:jc w:val="both"/>
              <w:rPr>
                <w:rFonts w:ascii="Times New Roman" w:eastAsia="MS Mincho"/>
                <w:b w:val="0"/>
                <w:sz w:val="20"/>
                <w:lang w:val="en-US"/>
              </w:rPr>
            </w:pPr>
            <w:r>
              <w:rPr>
                <w:rFonts w:ascii="Times New Roman" w:eastAsia="MS Mincho"/>
                <w:b w:val="0"/>
                <w:sz w:val="20"/>
                <w:lang w:val="en-US"/>
              </w:rPr>
              <w:t>V</w:t>
            </w:r>
            <w:r w:rsidR="00D97BD5">
              <w:rPr>
                <w:rFonts w:ascii="Times New Roman" w:eastAsia="MS Mincho"/>
                <w:b w:val="0"/>
                <w:sz w:val="20"/>
                <w:lang w:val="en-US"/>
              </w:rPr>
              <w:t>2.5.1 (08/2013)</w:t>
            </w: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167EAB">
            <w:pPr>
              <w:pStyle w:val="Standard1"/>
              <w:spacing w:before="0" w:line="260" w:lineRule="exact"/>
              <w:rPr>
                <w:sz w:val="20"/>
                <w:lang w:val="en-US"/>
              </w:rPr>
            </w:pPr>
            <w:r w:rsidRPr="00E77778">
              <w:rPr>
                <w:sz w:val="20"/>
                <w:lang w:val="en-US"/>
              </w:rPr>
              <w:t>ETSI</w:t>
            </w:r>
          </w:p>
          <w:p w:rsidR="00167EAB" w:rsidRPr="00E77778" w:rsidRDefault="000E229E" w:rsidP="00E77778">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DECT</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0E229E" w:rsidP="000E229E">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w:t>
            </w:r>
            <w:r>
              <w:rPr>
                <w:rFonts w:ascii="Times New Roman" w:eastAsia="MS Mincho"/>
                <w:b w:val="0"/>
                <w:sz w:val="20"/>
                <w:lang w:val="en-US"/>
              </w:rPr>
              <w:t>N</w:t>
            </w:r>
            <w:r w:rsidRPr="00E77778">
              <w:rPr>
                <w:rFonts w:ascii="Times New Roman" w:eastAsia="MS Mincho"/>
                <w:b w:val="0"/>
                <w:sz w:val="20"/>
                <w:lang w:val="en-US"/>
              </w:rPr>
              <w:t xml:space="preserve"> </w:t>
            </w:r>
            <w:r w:rsidR="00167EAB" w:rsidRPr="00E77778">
              <w:rPr>
                <w:rFonts w:ascii="Times New Roman" w:eastAsia="MS Mincho"/>
                <w:b w:val="0"/>
                <w:sz w:val="20"/>
                <w:lang w:val="en-US"/>
              </w:rPr>
              <w:t>300 175</w:t>
            </w:r>
            <w:r w:rsidR="00167EAB" w:rsidRPr="00E77778">
              <w:rPr>
                <w:rFonts w:ascii="Times New Roman" w:eastAsia="MS Mincho"/>
                <w:b w:val="0"/>
                <w:sz w:val="20"/>
                <w:lang w:val="en-US"/>
              </w:rPr>
              <w:noBreakHyphen/>
              <w:t>2</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Digital European Cordless Telecommunications (DECT)</w:t>
            </w:r>
            <w:r w:rsidR="000E229E">
              <w:rPr>
                <w:rFonts w:ascii="Times New Roman" w:eastAsia="MS Mincho"/>
                <w:b w:val="0"/>
                <w:sz w:val="20"/>
                <w:lang w:val="en-US"/>
              </w:rPr>
              <w:t>;</w:t>
            </w:r>
            <w:r w:rsidRPr="00E77778">
              <w:rPr>
                <w:rFonts w:ascii="Times New Roman" w:eastAsia="MS Mincho"/>
                <w:b w:val="0"/>
                <w:sz w:val="20"/>
                <w:lang w:val="en-US"/>
              </w:rPr>
              <w:t xml:space="preserve"> Common Interface </w:t>
            </w:r>
            <w:r w:rsidR="000E229E">
              <w:rPr>
                <w:rFonts w:ascii="Times New Roman" w:eastAsia="MS Mincho"/>
                <w:b w:val="0"/>
                <w:sz w:val="20"/>
                <w:lang w:val="en-US"/>
              </w:rPr>
              <w:t xml:space="preserve">(CI); </w:t>
            </w:r>
            <w:r w:rsidRPr="00E77778">
              <w:rPr>
                <w:rFonts w:ascii="Times New Roman" w:eastAsia="MS Mincho"/>
                <w:b w:val="0"/>
                <w:sz w:val="20"/>
                <w:lang w:val="en-US"/>
              </w:rPr>
              <w:t>Part 2: Physical layer</w:t>
            </w:r>
            <w:r w:rsidR="000E229E">
              <w:rPr>
                <w:rFonts w:ascii="Times New Roman" w:eastAsia="MS Mincho"/>
                <w:b w:val="0"/>
                <w:sz w:val="20"/>
                <w:lang w:val="en-US"/>
              </w:rPr>
              <w:t xml:space="preserve"> (PHL)</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9A539F">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7656B1" w:rsidP="007B5B1A">
            <w:pPr>
              <w:pStyle w:val="RecTitle0"/>
              <w:spacing w:before="0" w:line="260" w:lineRule="exact"/>
              <w:jc w:val="both"/>
              <w:rPr>
                <w:rFonts w:ascii="Times New Roman" w:eastAsia="MS Mincho"/>
                <w:b w:val="0"/>
                <w:sz w:val="20"/>
                <w:lang w:val="en-US"/>
              </w:rPr>
            </w:pPr>
            <w:r>
              <w:rPr>
                <w:rFonts w:ascii="Times New Roman" w:eastAsia="MS Mincho"/>
                <w:b w:val="0"/>
                <w:sz w:val="20"/>
                <w:lang w:val="en-US"/>
              </w:rPr>
              <w:t>V</w:t>
            </w:r>
            <w:r w:rsidR="000E229E">
              <w:rPr>
                <w:rFonts w:ascii="Times New Roman" w:eastAsia="MS Mincho"/>
                <w:b w:val="0"/>
                <w:sz w:val="20"/>
                <w:lang w:val="en-US"/>
              </w:rPr>
              <w:t>2.5.1 (08/2013)</w:t>
            </w: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167EAB">
            <w:pPr>
              <w:pStyle w:val="Standard1"/>
              <w:spacing w:before="0" w:line="260" w:lineRule="exact"/>
              <w:rPr>
                <w:sz w:val="20"/>
                <w:lang w:val="en-US"/>
              </w:rPr>
            </w:pPr>
            <w:r w:rsidRPr="00E77778">
              <w:rPr>
                <w:sz w:val="20"/>
                <w:lang w:val="en-US"/>
              </w:rPr>
              <w:lastRenderedPageBreak/>
              <w:t>ETSI</w:t>
            </w:r>
          </w:p>
          <w:p w:rsidR="00167EAB" w:rsidRPr="00E77778" w:rsidRDefault="005506F0" w:rsidP="00E77778">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DECT</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300 175</w:t>
            </w:r>
            <w:r w:rsidRPr="00E77778">
              <w:rPr>
                <w:rFonts w:ascii="Times New Roman" w:eastAsia="MS Mincho"/>
                <w:b w:val="0"/>
                <w:sz w:val="20"/>
                <w:lang w:val="en-US"/>
              </w:rPr>
              <w:noBreakHyphen/>
              <w:t>3</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Digital European Cordless Telecommunications (DECT)</w:t>
            </w:r>
            <w:r w:rsidR="005506F0">
              <w:rPr>
                <w:rFonts w:ascii="Times New Roman" w:eastAsia="MS Mincho"/>
                <w:b w:val="0"/>
                <w:sz w:val="20"/>
                <w:lang w:val="en-US"/>
              </w:rPr>
              <w:t>;</w:t>
            </w:r>
            <w:r w:rsidRPr="00E77778">
              <w:rPr>
                <w:rFonts w:ascii="Times New Roman" w:eastAsia="MS Mincho"/>
                <w:b w:val="0"/>
                <w:sz w:val="20"/>
                <w:lang w:val="en-US"/>
              </w:rPr>
              <w:t xml:space="preserve"> Common Interface </w:t>
            </w:r>
            <w:r w:rsidR="005506F0">
              <w:rPr>
                <w:rFonts w:ascii="Times New Roman" w:eastAsia="MS Mincho"/>
                <w:b w:val="0"/>
                <w:sz w:val="20"/>
                <w:lang w:val="en-US"/>
              </w:rPr>
              <w:t xml:space="preserve">(CI); </w:t>
            </w:r>
            <w:r w:rsidRPr="00E77778">
              <w:rPr>
                <w:rFonts w:ascii="Times New Roman" w:eastAsia="MS Mincho"/>
                <w:b w:val="0"/>
                <w:sz w:val="20"/>
                <w:lang w:val="en-US"/>
              </w:rPr>
              <w:t xml:space="preserve">Part 3: Medium access control </w:t>
            </w:r>
            <w:r w:rsidR="005506F0">
              <w:rPr>
                <w:rFonts w:ascii="Times New Roman" w:eastAsia="MS Mincho"/>
                <w:b w:val="0"/>
                <w:sz w:val="20"/>
                <w:lang w:val="en-US"/>
              </w:rPr>
              <w:t xml:space="preserve">(MAC) </w:t>
            </w:r>
            <w:r w:rsidRPr="00E77778">
              <w:rPr>
                <w:rFonts w:ascii="Times New Roman" w:eastAsia="MS Mincho"/>
                <w:b w:val="0"/>
                <w:sz w:val="20"/>
                <w:lang w:val="en-US"/>
              </w:rPr>
              <w:t>layer</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9A539F">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7656B1" w:rsidP="007B5B1A">
            <w:pPr>
              <w:pStyle w:val="RecTitle0"/>
              <w:spacing w:before="0" w:line="260" w:lineRule="exact"/>
              <w:jc w:val="both"/>
              <w:rPr>
                <w:rFonts w:ascii="Times New Roman" w:eastAsia="MS Mincho"/>
                <w:b w:val="0"/>
                <w:sz w:val="20"/>
                <w:lang w:val="en-US"/>
              </w:rPr>
            </w:pPr>
            <w:r>
              <w:rPr>
                <w:rFonts w:ascii="Times New Roman" w:eastAsia="MS Mincho"/>
                <w:b w:val="0"/>
                <w:sz w:val="20"/>
                <w:lang w:val="en-US"/>
              </w:rPr>
              <w:t>V</w:t>
            </w:r>
            <w:r w:rsidR="005506F0">
              <w:rPr>
                <w:rFonts w:ascii="Times New Roman" w:eastAsia="MS Mincho"/>
                <w:b w:val="0"/>
                <w:sz w:val="20"/>
                <w:lang w:val="en-US"/>
              </w:rPr>
              <w:t>2.5.1 (08/2013)</w:t>
            </w: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167EAB">
            <w:pPr>
              <w:pStyle w:val="Standard1"/>
              <w:spacing w:before="0" w:line="260" w:lineRule="exact"/>
              <w:rPr>
                <w:sz w:val="20"/>
                <w:lang w:val="en-US"/>
              </w:rPr>
            </w:pPr>
            <w:r w:rsidRPr="00E77778">
              <w:rPr>
                <w:sz w:val="20"/>
                <w:lang w:val="en-US"/>
              </w:rPr>
              <w:t>ETSI</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TM1</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300 232</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Optical interfaces for equipments and systems relating to the Synchronous Digital Hierarchy</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r w:rsidRPr="00E77778">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167EAB" w:rsidP="00E77778">
            <w:pPr>
              <w:pStyle w:val="RecTitle0"/>
              <w:spacing w:before="0" w:line="260" w:lineRule="exact"/>
              <w:rPr>
                <w:rFonts w:ascii="Times New Roman" w:eastAsia="MS Mincho"/>
                <w:b w:val="0"/>
                <w:sz w:val="20"/>
                <w:lang w:val="en-US"/>
              </w:rPr>
            </w:pP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167EAB">
            <w:pPr>
              <w:pStyle w:val="Standard1"/>
              <w:spacing w:before="0" w:line="260" w:lineRule="exact"/>
              <w:rPr>
                <w:sz w:val="20"/>
                <w:lang w:val="en-US"/>
              </w:rPr>
            </w:pPr>
            <w:r w:rsidRPr="00E77778">
              <w:rPr>
                <w:sz w:val="20"/>
                <w:lang w:val="en-US"/>
              </w:rPr>
              <w:t>ETSI</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TM3</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300 233</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Integrated Services Digital Network (ISDN); Access digital section for ISDN primary rate</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r w:rsidRPr="00E77778">
              <w:rPr>
                <w:sz w:val="20"/>
                <w:lang w:val="en-US"/>
              </w:rPr>
              <w:t>X</w:t>
            </w:r>
          </w:p>
          <w:p w:rsidR="00167EAB" w:rsidRPr="00E77778" w:rsidRDefault="00167EAB" w:rsidP="00E77778">
            <w:pPr>
              <w:pStyle w:val="Standard1"/>
              <w:spacing w:before="0" w:line="260" w:lineRule="exact"/>
              <w:jc w:val="center"/>
              <w:rPr>
                <w:sz w:val="20"/>
                <w:lang w:val="en-US"/>
              </w:rPr>
            </w:pPr>
            <w:r w:rsidRPr="00E77778">
              <w:rPr>
                <w:sz w:val="20"/>
                <w:lang w:val="en-US"/>
              </w:rPr>
              <w:t>X</w:t>
            </w:r>
          </w:p>
          <w:p w:rsidR="00167EAB" w:rsidRPr="00E77778" w:rsidRDefault="00167EAB" w:rsidP="00E77778">
            <w:pPr>
              <w:pStyle w:val="Standard1"/>
              <w:spacing w:before="0" w:line="260" w:lineRule="exact"/>
              <w:jc w:val="center"/>
              <w:rPr>
                <w:sz w:val="20"/>
                <w:lang w:val="en-US"/>
              </w:rPr>
            </w:pPr>
            <w:r w:rsidRPr="00E77778">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167EAB" w:rsidP="00E77778">
            <w:pPr>
              <w:pStyle w:val="RecTitle0"/>
              <w:spacing w:before="0" w:line="260" w:lineRule="exact"/>
              <w:rPr>
                <w:rFonts w:ascii="Times New Roman" w:eastAsia="MS Mincho"/>
                <w:b w:val="0"/>
                <w:sz w:val="20"/>
                <w:lang w:val="en-US"/>
              </w:rPr>
            </w:pP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167EAB">
            <w:pPr>
              <w:pStyle w:val="Standard1"/>
              <w:spacing w:before="0" w:line="260" w:lineRule="exact"/>
              <w:rPr>
                <w:sz w:val="20"/>
                <w:lang w:val="en-US"/>
              </w:rPr>
            </w:pPr>
            <w:r w:rsidRPr="00E77778">
              <w:rPr>
                <w:sz w:val="20"/>
                <w:lang w:val="en-US"/>
              </w:rPr>
              <w:t>ETSI</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TISPAN </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300 288</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Business Telecommunications (BTC); 64 kbit/s digital unrestricted leased line with octet integrity (D64U); Network interface presentation</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167EAB" w:rsidP="00E77778">
            <w:pPr>
              <w:pStyle w:val="RecTitle0"/>
              <w:spacing w:before="0" w:line="260" w:lineRule="exact"/>
              <w:rPr>
                <w:rFonts w:ascii="Times New Roman" w:eastAsia="MS Mincho"/>
                <w:b w:val="0"/>
                <w:sz w:val="20"/>
                <w:lang w:val="en-US"/>
              </w:rPr>
            </w:pPr>
          </w:p>
        </w:tc>
      </w:tr>
      <w:tr w:rsidR="00167EAB"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167EAB" w:rsidRPr="00E77778" w:rsidRDefault="00167EAB" w:rsidP="00167EAB">
            <w:pPr>
              <w:pStyle w:val="Standard1"/>
              <w:spacing w:before="0" w:line="260" w:lineRule="exact"/>
              <w:rPr>
                <w:sz w:val="20"/>
                <w:lang w:val="en-US"/>
              </w:rPr>
            </w:pPr>
            <w:r w:rsidRPr="00E77778">
              <w:rPr>
                <w:sz w:val="20"/>
                <w:lang w:val="en-US"/>
              </w:rPr>
              <w:t>ETSI</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TISPAN</w:t>
            </w:r>
          </w:p>
        </w:tc>
        <w:tc>
          <w:tcPr>
            <w:tcW w:w="179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300 289</w:t>
            </w:r>
          </w:p>
        </w:tc>
        <w:tc>
          <w:tcPr>
            <w:tcW w:w="4556" w:type="dxa"/>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64 kbit/s digital unrestricted leased line with octet integrity (D64U)</w:t>
            </w:r>
          </w:p>
        </w:tc>
        <w:tc>
          <w:tcPr>
            <w:tcW w:w="76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p w:rsidR="00167EAB" w:rsidRPr="00E77778" w:rsidRDefault="00167EAB"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167EAB" w:rsidRPr="00E77778" w:rsidRDefault="00167EAB" w:rsidP="00167EAB">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67EAB" w:rsidRPr="00E77778" w:rsidRDefault="00167EAB" w:rsidP="00167EAB">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67EAB" w:rsidRPr="00E77778" w:rsidRDefault="00167EAB"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TISPAN</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300 290</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Business Telecommunications (BTC); 64 kbit/s digital unrestricted leased line with octet integrity (D64U) terminal equipment interface</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1 .. 6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1/94</w:t>
            </w: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TM3</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300 297</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Access digital section for ISDN basic access</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TM3</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300 299</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Broadband Integrated Services Digital Network (B-ISDN); Cell based user network access; Physical layer interfaces for B-ISDN applications</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2b</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A55A2C" w:rsidRDefault="00A45411" w:rsidP="00A45411">
            <w:pPr>
              <w:pStyle w:val="Standard1"/>
              <w:spacing w:before="0" w:line="260" w:lineRule="exact"/>
              <w:rPr>
                <w:sz w:val="20"/>
                <w:lang w:val="en-US"/>
              </w:rPr>
            </w:pPr>
            <w:r w:rsidRPr="00A55A2C">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TM3</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300 300</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Broadband Integrated Services Digital Network (B-ISDN); Synchronous Digital Hierarchy (SDH) based user network interface; Physical layer interfaces for B-ISDN applications</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2b</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A55A2C" w:rsidRDefault="00A45411" w:rsidP="00A45411">
            <w:pPr>
              <w:pStyle w:val="Standard1"/>
              <w:spacing w:before="0" w:line="260" w:lineRule="exact"/>
              <w:rPr>
                <w:sz w:val="20"/>
                <w:lang w:val="en-US"/>
              </w:rPr>
            </w:pPr>
            <w:r w:rsidRPr="00A55A2C">
              <w:rPr>
                <w:sz w:val="20"/>
                <w:lang w:val="en-US"/>
              </w:rPr>
              <w:lastRenderedPageBreak/>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TISPAN</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300 324</w:t>
            </w:r>
            <w:r w:rsidRPr="00E77778">
              <w:rPr>
                <w:rFonts w:ascii="Times New Roman" w:eastAsia="MS Mincho"/>
                <w:b w:val="0"/>
                <w:sz w:val="20"/>
                <w:lang w:val="en-US"/>
              </w:rPr>
              <w:noBreakHyphen/>
              <w:t>1</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Signalling Protocols and Switching (SPS); V interfaces at the digital Local Exchange (LE); V5.1 interface for the support of Access Network (AN); Part 1: V5.1 interface specification</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TISPAN</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300 347</w:t>
            </w:r>
            <w:r w:rsidRPr="00E77778">
              <w:rPr>
                <w:rFonts w:ascii="Times New Roman" w:eastAsia="MS Mincho"/>
                <w:b w:val="0"/>
                <w:sz w:val="20"/>
                <w:lang w:val="en-US"/>
              </w:rPr>
              <w:noBreakHyphen/>
              <w:t>1</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217CAD"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Signal</w:t>
            </w:r>
            <w:r w:rsidR="00E53728">
              <w:rPr>
                <w:rFonts w:ascii="Times New Roman" w:eastAsia="MS Mincho"/>
                <w:b w:val="0"/>
                <w:sz w:val="20"/>
                <w:lang w:val="en-US"/>
              </w:rPr>
              <w:t>l</w:t>
            </w:r>
            <w:r w:rsidRPr="00E77778">
              <w:rPr>
                <w:rFonts w:ascii="Times New Roman" w:eastAsia="MS Mincho"/>
                <w:b w:val="0"/>
                <w:sz w:val="20"/>
                <w:lang w:val="en-US"/>
              </w:rPr>
              <w:t>ing</w:t>
            </w:r>
            <w:r w:rsidR="00A45411" w:rsidRPr="00E77778">
              <w:rPr>
                <w:rFonts w:ascii="Times New Roman" w:eastAsia="MS Mincho"/>
                <w:b w:val="0"/>
                <w:sz w:val="20"/>
                <w:lang w:val="en-US"/>
              </w:rPr>
              <w:t xml:space="preserve"> Protocols and Switching (SPS); V interfaces at the digital Local Exchange (LE); V5.2 interface for the support of Access Network (AN); Part 1: V5.2 interface specification</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TM1</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ETS 300 417-2-1 </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Generic requirements of transport functionality of equipment;</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2a,b</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TM1</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ETS 300 417-2-1 </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Generic requirements of transport functionality of equipment;</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A55A2C" w:rsidRDefault="00A45411" w:rsidP="00A45411">
            <w:pPr>
              <w:pStyle w:val="Standard1"/>
              <w:spacing w:before="0" w:line="260" w:lineRule="exact"/>
              <w:rPr>
                <w:sz w:val="20"/>
                <w:lang w:val="en-US"/>
              </w:rPr>
            </w:pPr>
            <w:r w:rsidRPr="00A55A2C">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TM1</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ETS 300 417-3-1 </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Generic requirements of transport functionality of equipment; </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2a,b</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TM1</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ETS 300 417-4-1 </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Generic requirements of transport functionality of equipment; </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2a,b</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r w:rsidRPr="00E77778">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TM1</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ETS 300 417-6-1 </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Generic requirements of transport functionality of equipment; Part 6-1: Synchronization layer functions </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2a,b</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r w:rsidRPr="00E77778">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300 418</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Business Telecommunications (BTC); 2 048 kbit/s digital unrestricted leased line with octet integrity (D2 048U and D2 048S); Network interface presentation</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ETS 300 419 </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2 048 kbit/s digital structured leased lines (D2048S); Connection characteristics</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300 420</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Business Telecommunications (BTC); 2048 kbit/s digital structured leased lines (D2048S); Terminal equipment interface</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11/95</w:t>
            </w: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A55A2C" w:rsidRDefault="00A45411" w:rsidP="00A45411">
            <w:pPr>
              <w:pStyle w:val="Standard1"/>
              <w:spacing w:before="0" w:line="260" w:lineRule="exact"/>
              <w:rPr>
                <w:sz w:val="20"/>
                <w:lang w:val="en-US"/>
              </w:rPr>
            </w:pPr>
            <w:r w:rsidRPr="00A55A2C">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JTC B’Cast</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300 421</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Digital Broadcasting Systems for Television, Sound and Data Services; Framing structure, channel coding and modulation for 11/12 GHz satellite services</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lastRenderedPageBreak/>
              <w:t>ETSI</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JTC B’Cast</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ETS 300 429</w:t>
            </w:r>
          </w:p>
        </w:tc>
        <w:tc>
          <w:tcPr>
            <w:tcW w:w="4556" w:type="dxa"/>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Digital Broadcasting Systems for Television, Sound and Data Services; Framing structure, channel coding and modulation for cable systems</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2b</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A45411" w:rsidP="00E77778">
            <w:pPr>
              <w:pStyle w:val="RecTitle0"/>
              <w:spacing w:before="0" w:line="260" w:lineRule="exact"/>
              <w:rPr>
                <w:rFonts w:ascii="Times New Roman" w:eastAsia="MS Mincho"/>
                <w:b w:val="0"/>
                <w:sz w:val="20"/>
                <w:lang w:val="en-US"/>
              </w:rPr>
            </w:pP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0C5298" w:rsidP="00E77778">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DECT</w:t>
            </w: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0C5298" w:rsidP="00E77778">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EN</w:t>
            </w:r>
            <w:r w:rsidRPr="00E77778">
              <w:rPr>
                <w:rFonts w:ascii="Times New Roman" w:eastAsia="MS Mincho"/>
                <w:b w:val="0"/>
                <w:sz w:val="20"/>
                <w:lang w:val="en-US"/>
              </w:rPr>
              <w:t xml:space="preserve"> </w:t>
            </w:r>
            <w:r w:rsidR="00A45411" w:rsidRPr="00E77778">
              <w:rPr>
                <w:rFonts w:ascii="Times New Roman" w:eastAsia="MS Mincho"/>
                <w:b w:val="0"/>
                <w:sz w:val="20"/>
                <w:lang w:val="en-US"/>
              </w:rPr>
              <w:t>300 444</w:t>
            </w:r>
          </w:p>
        </w:tc>
        <w:tc>
          <w:tcPr>
            <w:tcW w:w="4556" w:type="dxa"/>
            <w:tcBorders>
              <w:top w:val="single" w:sz="6" w:space="0" w:color="auto"/>
              <w:left w:val="single" w:sz="6" w:space="0" w:color="auto"/>
              <w:bottom w:val="single" w:sz="6" w:space="0" w:color="auto"/>
              <w:right w:val="single" w:sz="6" w:space="0" w:color="auto"/>
            </w:tcBorders>
          </w:tcPr>
          <w:p w:rsidR="000C5298" w:rsidRPr="000C5298" w:rsidRDefault="00A45411" w:rsidP="000C529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Digital European Cordless Telecommunications (DECT) Generic Access Profile (GAP)</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0C5298" w:rsidRDefault="007656B1" w:rsidP="000C5298">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V</w:t>
            </w:r>
            <w:r w:rsidR="000C5298">
              <w:rPr>
                <w:rFonts w:ascii="Times New Roman" w:eastAsia="MS Mincho"/>
                <w:b w:val="0"/>
                <w:sz w:val="20"/>
                <w:lang w:val="en-US"/>
              </w:rPr>
              <w:t xml:space="preserve">2.4.1 </w:t>
            </w:r>
          </w:p>
          <w:p w:rsidR="00A45411" w:rsidRPr="00E77778" w:rsidRDefault="000C5298" w:rsidP="00676C9A">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(07/</w:t>
            </w:r>
            <w:r>
              <w:rPr>
                <w:rFonts w:ascii="Times New Roman" w:eastAsia="MS Mincho"/>
                <w:b w:val="0"/>
                <w:sz w:val="20"/>
              </w:rPr>
              <w:t>2013)</w:t>
            </w:r>
          </w:p>
        </w:tc>
      </w:tr>
      <w:tr w:rsidR="00A4541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A45411" w:rsidRPr="00E77778" w:rsidRDefault="00A45411" w:rsidP="00A45411">
            <w:pPr>
              <w:pStyle w:val="Standard1"/>
              <w:spacing w:before="0" w:line="260" w:lineRule="exact"/>
              <w:rPr>
                <w:sz w:val="20"/>
                <w:lang w:val="en-US"/>
              </w:rPr>
            </w:pPr>
            <w:r w:rsidRPr="00E77778">
              <w:rPr>
                <w:sz w:val="20"/>
                <w:lang w:val="en-US"/>
              </w:rPr>
              <w:t>ETSI</w:t>
            </w:r>
          </w:p>
          <w:p w:rsidR="00A45411" w:rsidRPr="00E77778" w:rsidRDefault="00A45411" w:rsidP="00E77778">
            <w:pPr>
              <w:pStyle w:val="RecTitle0"/>
              <w:spacing w:before="0" w:line="260" w:lineRule="exact"/>
              <w:jc w:val="left"/>
              <w:rPr>
                <w:rFonts w:ascii="Times New Roman" w:eastAsia="MS Mincho"/>
                <w:b w:val="0"/>
                <w:sz w:val="20"/>
                <w:lang w:val="en-US"/>
              </w:rPr>
            </w:pPr>
          </w:p>
        </w:tc>
        <w:tc>
          <w:tcPr>
            <w:tcW w:w="1796" w:type="dxa"/>
            <w:tcBorders>
              <w:top w:val="single" w:sz="6" w:space="0" w:color="auto"/>
              <w:left w:val="single" w:sz="6" w:space="0" w:color="auto"/>
              <w:bottom w:val="single" w:sz="6" w:space="0" w:color="auto"/>
              <w:right w:val="single" w:sz="6" w:space="0" w:color="auto"/>
            </w:tcBorders>
          </w:tcPr>
          <w:p w:rsidR="00A45411" w:rsidRPr="00E77778" w:rsidRDefault="00F07549" w:rsidP="00F07549">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E</w:t>
            </w:r>
            <w:r>
              <w:rPr>
                <w:rFonts w:ascii="Times New Roman" w:eastAsia="MS Mincho"/>
                <w:b w:val="0"/>
                <w:sz w:val="20"/>
                <w:lang w:val="en-US"/>
              </w:rPr>
              <w:t>N</w:t>
            </w:r>
            <w:r w:rsidRPr="00E77778">
              <w:rPr>
                <w:rFonts w:ascii="Times New Roman" w:eastAsia="MS Mincho"/>
                <w:b w:val="0"/>
                <w:sz w:val="20"/>
                <w:lang w:val="en-US"/>
              </w:rPr>
              <w:t xml:space="preserve"> </w:t>
            </w:r>
            <w:r w:rsidR="00A45411" w:rsidRPr="00E77778">
              <w:rPr>
                <w:rFonts w:ascii="Times New Roman" w:eastAsia="MS Mincho"/>
                <w:b w:val="0"/>
                <w:sz w:val="20"/>
                <w:lang w:val="en-US"/>
              </w:rPr>
              <w:t>300 448</w:t>
            </w:r>
          </w:p>
        </w:tc>
        <w:tc>
          <w:tcPr>
            <w:tcW w:w="4556" w:type="dxa"/>
            <w:tcBorders>
              <w:top w:val="single" w:sz="6" w:space="0" w:color="auto"/>
              <w:left w:val="single" w:sz="6" w:space="0" w:color="auto"/>
              <w:bottom w:val="single" w:sz="6" w:space="0" w:color="auto"/>
              <w:right w:val="single" w:sz="6" w:space="0" w:color="auto"/>
            </w:tcBorders>
          </w:tcPr>
          <w:p w:rsidR="00F07549" w:rsidRPr="00F07549" w:rsidRDefault="00F07549" w:rsidP="00F07549">
            <w:pPr>
              <w:pStyle w:val="RecTitle0"/>
              <w:spacing w:before="0" w:line="260" w:lineRule="exact"/>
              <w:jc w:val="left"/>
              <w:rPr>
                <w:rFonts w:ascii="Times New Roman" w:eastAsia="MS Mincho"/>
                <w:b w:val="0"/>
                <w:sz w:val="20"/>
                <w:lang w:val="en-US"/>
              </w:rPr>
            </w:pPr>
            <w:r w:rsidRPr="00F07549">
              <w:rPr>
                <w:rFonts w:ascii="Times New Roman" w:eastAsia="MS Mincho"/>
                <w:b w:val="0"/>
                <w:bCs/>
                <w:sz w:val="20"/>
              </w:rPr>
              <w:t>Access and Terminals (AT);</w:t>
            </w:r>
            <w:r>
              <w:rPr>
                <w:rFonts w:ascii="Times New Roman" w:eastAsia="MS Mincho"/>
                <w:b w:val="0"/>
                <w:bCs/>
                <w:sz w:val="20"/>
              </w:rPr>
              <w:t xml:space="preserve"> </w:t>
            </w:r>
            <w:r w:rsidR="00A45411" w:rsidRPr="00E77778">
              <w:rPr>
                <w:rFonts w:ascii="Times New Roman" w:eastAsia="MS Mincho"/>
                <w:b w:val="0"/>
                <w:sz w:val="20"/>
                <w:lang w:val="en-US"/>
              </w:rPr>
              <w:t>Ordinary quality voice bandwidth 2-wire analogue leased line (A2O) Connection characteristics and network interface presentation</w:t>
            </w:r>
          </w:p>
        </w:tc>
        <w:tc>
          <w:tcPr>
            <w:tcW w:w="76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4</w:t>
            </w:r>
          </w:p>
          <w:p w:rsidR="00A45411" w:rsidRPr="00E77778" w:rsidRDefault="00A45411"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tc>
        <w:tc>
          <w:tcPr>
            <w:tcW w:w="45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A45411" w:rsidRPr="00E77778" w:rsidRDefault="00A45411" w:rsidP="00A45411">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45411" w:rsidRPr="00E77778" w:rsidRDefault="00A45411" w:rsidP="00A45411">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45411" w:rsidRPr="00E77778" w:rsidRDefault="00F07549" w:rsidP="00676C9A">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V1.2.1 (07/2001)</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300 449</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Business telecommunications (BTC); Special quality voice bandwidth 2-wire analogue leased line (A2S) Connection characteristics and network interface presentation</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2a</w:t>
            </w:r>
          </w:p>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300 451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Business telecommunications (BTC); Ordinary quality voice bandwidth 4-wire analogue leased line (A4O) Connection characteristics and network interface presentation</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300 452</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Business telecommunications (BTC); Special quality voice bandwidth 4-wire analogue leased line (A4S) Connection characteristics and network interface presentation</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CE42D1" w:rsidRDefault="00CE42D1" w:rsidP="00CE42D1">
            <w:pPr>
              <w:pStyle w:val="Standard1"/>
              <w:spacing w:before="0" w:line="260" w:lineRule="exact"/>
              <w:rPr>
                <w:sz w:val="20"/>
                <w:lang w:val="fr-FR"/>
              </w:rPr>
            </w:pPr>
            <w:r w:rsidRPr="00CE42D1">
              <w:rPr>
                <w:sz w:val="20"/>
                <w:lang w:val="fr-FR"/>
              </w:rPr>
              <w:t>ETSI</w:t>
            </w:r>
          </w:p>
          <w:p w:rsidR="003772A0" w:rsidRPr="00CE42D1" w:rsidRDefault="00CE42D1" w:rsidP="00CE42D1">
            <w:pPr>
              <w:pStyle w:val="Standard1"/>
              <w:spacing w:before="0" w:line="260" w:lineRule="exact"/>
              <w:rPr>
                <w:sz w:val="20"/>
                <w:lang w:val="fr-FR"/>
              </w:rPr>
            </w:pPr>
            <w:r w:rsidRPr="00CE42D1">
              <w:rPr>
                <w:sz w:val="20"/>
                <w:lang w:val="fr-FR"/>
              </w:rPr>
              <w:t>TM1</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 xml:space="preserve">ETS 300 461-1 </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jc w:val="both"/>
              <w:rPr>
                <w:sz w:val="20"/>
                <w:lang w:val="en-US"/>
              </w:rPr>
            </w:pPr>
            <w:r>
              <w:rPr>
                <w:sz w:val="20"/>
                <w:lang w:val="en-US"/>
              </w:rPr>
              <w:t xml:space="preserve">Flexible Multiplexer (FM) equipment; Part 1: Core functions, 2 048 kbit/s aggregate interface </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1 .. 4, 7</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CE42D1" w:rsidRDefault="00CE42D1" w:rsidP="00CE42D1">
            <w:pPr>
              <w:pStyle w:val="Standard1"/>
              <w:spacing w:before="0" w:line="260" w:lineRule="exact"/>
              <w:rPr>
                <w:sz w:val="20"/>
                <w:lang w:val="fr-FR"/>
              </w:rPr>
            </w:pPr>
            <w:r w:rsidRPr="00CE42D1">
              <w:rPr>
                <w:sz w:val="20"/>
                <w:lang w:val="fr-FR"/>
              </w:rPr>
              <w:t>ETSI</w:t>
            </w:r>
          </w:p>
          <w:p w:rsidR="003772A0" w:rsidRPr="00CE42D1" w:rsidRDefault="00CE42D1" w:rsidP="00CE42D1">
            <w:pPr>
              <w:pStyle w:val="Standard1"/>
              <w:spacing w:before="0" w:line="260" w:lineRule="exact"/>
              <w:rPr>
                <w:sz w:val="20"/>
                <w:lang w:val="fr-FR"/>
              </w:rPr>
            </w:pPr>
            <w:r w:rsidRPr="00CE42D1">
              <w:rPr>
                <w:sz w:val="20"/>
                <w:lang w:val="fr-FR"/>
              </w:rPr>
              <w:t>TM3</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300 463</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Transmission and Multiplexing (TM);Requirements of passive Optical Access Networks (OANs) to provide services up to 2 Mbit/s bearer capacity</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ETS 300 550</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European digital cellular telecommunications system (Phase 2); Mobile Station - Base Station System (MS-BSS) interface General aspects and principles (GSM04.01)</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lastRenderedPageBreak/>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300 573</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European digital cellular telecommunications system (Phase 2); Physical layer on the radio path General description (GSM05.01)</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CE42D1" w:rsidRDefault="00CE42D1" w:rsidP="00CE42D1">
            <w:pPr>
              <w:pStyle w:val="Standard1"/>
              <w:spacing w:before="0" w:line="260" w:lineRule="exact"/>
              <w:rPr>
                <w:sz w:val="20"/>
                <w:lang w:val="fr-FR"/>
              </w:rPr>
            </w:pPr>
            <w:r w:rsidRPr="00CE42D1">
              <w:rPr>
                <w:sz w:val="20"/>
                <w:lang w:val="fr-FR"/>
              </w:rPr>
              <w:t>ETSI</w:t>
            </w:r>
          </w:p>
          <w:p w:rsidR="003772A0" w:rsidRPr="00CE42D1" w:rsidRDefault="00CE42D1" w:rsidP="00CE42D1">
            <w:pPr>
              <w:pStyle w:val="Standard1"/>
              <w:spacing w:before="0" w:line="260" w:lineRule="exact"/>
              <w:rPr>
                <w:sz w:val="20"/>
                <w:lang w:val="fr-FR"/>
              </w:rPr>
            </w:pPr>
            <w:r w:rsidRPr="00CE42D1">
              <w:rPr>
                <w:sz w:val="20"/>
                <w:lang w:val="fr-FR"/>
              </w:rPr>
              <w:t>TM1</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300 681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Optical Distribution Network (ODN) for Optical Access Network (OAN)</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ETS 300 686</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34 Mbit/s and 140 Mbit/s digital leased lines (D34U, D34S, D140U, D140S)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5a</w:t>
            </w:r>
          </w:p>
          <w:p w:rsidR="003772A0" w:rsidRDefault="003772A0"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p w:rsidR="003772A0" w:rsidRDefault="003772A0" w:rsidP="009A539F">
            <w:pPr>
              <w:pStyle w:val="Standard1"/>
              <w:spacing w:before="0" w:line="260" w:lineRule="exact"/>
              <w:jc w:val="center"/>
              <w:rPr>
                <w:sz w:val="20"/>
                <w:lang w:val="fr-FR"/>
              </w:rPr>
            </w:pP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fr-FR"/>
              </w:rPr>
            </w:pPr>
            <w:r>
              <w:rPr>
                <w:sz w:val="20"/>
                <w:lang w:val="fr-FR"/>
              </w:rPr>
              <w:t>ETS 300 687</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34 Mbit/s digital leased lines (D34U and D34S); Connection characteristics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 xml:space="preserve">ETS 300 688 </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140 Mbit/s digital leased lines (D140U and D140S); Connection characteristics.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r>
              <w:rPr>
                <w:sz w:val="20"/>
                <w:lang w:val="fr-FR"/>
              </w:rPr>
              <w:t>X</w:t>
            </w:r>
          </w:p>
          <w:p w:rsidR="003772A0" w:rsidRDefault="003772A0" w:rsidP="00CE42D1">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CE42D1">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p>
        </w:tc>
      </w:tr>
      <w:tr w:rsidR="00CE42D1"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A55A2C" w:rsidRDefault="00CE42D1" w:rsidP="00CE42D1">
            <w:pPr>
              <w:pStyle w:val="Standard1"/>
              <w:spacing w:before="0" w:line="260" w:lineRule="exact"/>
              <w:rPr>
                <w:sz w:val="20"/>
                <w:lang w:val="fr-FR"/>
              </w:rPr>
            </w:pPr>
            <w:r w:rsidRPr="00A55A2C">
              <w:rPr>
                <w:sz w:val="20"/>
                <w:lang w:val="fr-FR"/>
              </w:rPr>
              <w:t>ETSI</w:t>
            </w:r>
          </w:p>
          <w:p w:rsidR="00CE42D1" w:rsidRPr="00E77778" w:rsidRDefault="00CE42D1" w:rsidP="00E77778">
            <w:pPr>
              <w:pStyle w:val="RecTitle0"/>
              <w:spacing w:before="0" w:line="260" w:lineRule="exact"/>
              <w:jc w:val="left"/>
              <w:rPr>
                <w:rFonts w:ascii="Times New Roman" w:eastAsia="MS Mincho"/>
                <w:b w:val="0"/>
                <w:sz w:val="20"/>
                <w:lang w:val="fr-FR"/>
              </w:rPr>
            </w:pPr>
          </w:p>
        </w:tc>
        <w:tc>
          <w:tcPr>
            <w:tcW w:w="1796" w:type="dxa"/>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ETS 300 701</w:t>
            </w:r>
          </w:p>
        </w:tc>
        <w:tc>
          <w:tcPr>
            <w:tcW w:w="4556" w:type="dxa"/>
            <w:tcBorders>
              <w:top w:val="single" w:sz="6" w:space="0" w:color="auto"/>
              <w:left w:val="single" w:sz="6" w:space="0" w:color="auto"/>
              <w:bottom w:val="single" w:sz="6" w:space="0" w:color="auto"/>
              <w:right w:val="single" w:sz="6" w:space="0" w:color="auto"/>
            </w:tcBorders>
          </w:tcPr>
          <w:p w:rsidR="00CE42D1" w:rsidRPr="009D0CD2" w:rsidRDefault="00CE42D1" w:rsidP="00E77778">
            <w:pPr>
              <w:pStyle w:val="RecTitle0"/>
              <w:spacing w:before="0" w:line="260" w:lineRule="exact"/>
              <w:jc w:val="left"/>
              <w:rPr>
                <w:rFonts w:ascii="Times New Roman" w:eastAsia="MS Mincho"/>
                <w:b w:val="0"/>
                <w:sz w:val="20"/>
                <w:lang w:val="en-US"/>
              </w:rPr>
            </w:pPr>
            <w:r w:rsidRPr="009D0CD2">
              <w:rPr>
                <w:rFonts w:ascii="Times New Roman" w:eastAsia="MS Mincho"/>
                <w:b w:val="0"/>
                <w:sz w:val="20"/>
                <w:lang w:val="en-US"/>
              </w:rPr>
              <w:t>Digital European Cordless Telecommunications (DECT)</w:t>
            </w:r>
            <w:r w:rsidR="00B043FC">
              <w:rPr>
                <w:rFonts w:ascii="Times New Roman" w:eastAsia="MS Mincho"/>
                <w:b w:val="0"/>
                <w:sz w:val="20"/>
                <w:lang w:val="en-US"/>
              </w:rPr>
              <w:t xml:space="preserve">; </w:t>
            </w:r>
            <w:r w:rsidR="00B043FC" w:rsidRPr="00B043FC">
              <w:rPr>
                <w:rFonts w:ascii="Times New Roman" w:eastAsia="MS Mincho"/>
                <w:b w:val="0"/>
                <w:sz w:val="20"/>
              </w:rPr>
              <w:t xml:space="preserve">Data Services Profile (DSP); Generic frame relay service with mobility (service types A and B, class 2) </w:t>
            </w:r>
            <w:r w:rsidRPr="009D0CD2">
              <w:rPr>
                <w:rFonts w:ascii="Times New Roman" w:eastAsia="MS Mincho"/>
                <w:b w:val="0"/>
                <w:sz w:val="20"/>
                <w:lang w:val="en-US"/>
              </w:rPr>
              <w:t xml:space="preserve"> </w:t>
            </w:r>
          </w:p>
        </w:tc>
        <w:tc>
          <w:tcPr>
            <w:tcW w:w="76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4</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7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D97BD5" w:rsidRDefault="00CE42D1" w:rsidP="00144F01">
            <w:pPr>
              <w:pStyle w:val="RecTitle0"/>
              <w:spacing w:before="0" w:line="260" w:lineRule="exact"/>
              <w:jc w:val="left"/>
              <w:rPr>
                <w:rFonts w:ascii="Times New Roman" w:eastAsia="MS Mincho"/>
                <w:b w:val="0"/>
                <w:sz w:val="20"/>
                <w:lang w:val="fr-FR"/>
              </w:rPr>
            </w:pPr>
            <w:r w:rsidRPr="00023E1F">
              <w:rPr>
                <w:rFonts w:ascii="Times New Roman" w:eastAsia="MS Mincho"/>
                <w:b w:val="0"/>
                <w:sz w:val="20"/>
                <w:lang w:val="en-US"/>
              </w:rPr>
              <w:t>Historical</w:t>
            </w:r>
            <w:r w:rsidR="00D97BD5" w:rsidRPr="00023E1F">
              <w:rPr>
                <w:rFonts w:ascii="Times New Roman" w:eastAsia="MS Mincho"/>
                <w:b w:val="0"/>
                <w:sz w:val="20"/>
                <w:lang w:val="en-US"/>
              </w:rPr>
              <w:t> ;</w:t>
            </w:r>
            <w:r w:rsidR="00D97BD5">
              <w:rPr>
                <w:rFonts w:ascii="Times New Roman" w:eastAsia="MS Mincho"/>
                <w:b w:val="0"/>
                <w:sz w:val="20"/>
                <w:lang w:val="fr-FR"/>
              </w:rPr>
              <w:t xml:space="preserve"> Edition 1 </w:t>
            </w:r>
          </w:p>
          <w:p w:rsidR="00CE42D1" w:rsidRPr="00E77778" w:rsidRDefault="00D97BD5" w:rsidP="00144F01">
            <w:pPr>
              <w:pStyle w:val="RecTitle0"/>
              <w:spacing w:before="0" w:line="260" w:lineRule="exact"/>
              <w:jc w:val="left"/>
              <w:rPr>
                <w:rFonts w:ascii="Times New Roman" w:eastAsia="MS Mincho"/>
                <w:b w:val="0"/>
                <w:sz w:val="20"/>
                <w:lang w:val="fr-FR"/>
              </w:rPr>
            </w:pPr>
            <w:r>
              <w:rPr>
                <w:rFonts w:ascii="Times New Roman" w:eastAsia="MS Mincho"/>
                <w:b w:val="0"/>
                <w:sz w:val="20"/>
                <w:lang w:val="fr-FR"/>
              </w:rPr>
              <w:t>(10/1996)</w:t>
            </w:r>
          </w:p>
        </w:tc>
      </w:tr>
      <w:tr w:rsidR="00CE42D1"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A55A2C" w:rsidRDefault="00CE42D1" w:rsidP="00CE42D1">
            <w:pPr>
              <w:pStyle w:val="Standard1"/>
              <w:spacing w:before="0" w:line="260" w:lineRule="exact"/>
              <w:rPr>
                <w:sz w:val="20"/>
                <w:lang w:val="fr-FR"/>
              </w:rPr>
            </w:pPr>
            <w:r w:rsidRPr="00A55A2C">
              <w:rPr>
                <w:sz w:val="20"/>
                <w:lang w:val="fr-FR"/>
              </w:rPr>
              <w:t>ETSI</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TM3</w:t>
            </w:r>
          </w:p>
        </w:tc>
        <w:tc>
          <w:tcPr>
            <w:tcW w:w="1796" w:type="dxa"/>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ETS 300 742</w:t>
            </w:r>
          </w:p>
        </w:tc>
        <w:tc>
          <w:tcPr>
            <w:tcW w:w="4556" w:type="dxa"/>
            <w:tcBorders>
              <w:top w:val="single" w:sz="6" w:space="0" w:color="auto"/>
              <w:left w:val="single" w:sz="6" w:space="0" w:color="auto"/>
              <w:bottom w:val="single" w:sz="6" w:space="0" w:color="auto"/>
              <w:right w:val="single" w:sz="6" w:space="0" w:color="auto"/>
            </w:tcBorders>
          </w:tcPr>
          <w:p w:rsidR="00CE42D1" w:rsidRPr="00F403AC" w:rsidRDefault="00CE42D1" w:rsidP="00E77778">
            <w:pPr>
              <w:pStyle w:val="RecTitle0"/>
              <w:spacing w:before="0" w:line="260" w:lineRule="exact"/>
              <w:jc w:val="left"/>
              <w:rPr>
                <w:rFonts w:ascii="Times New Roman" w:eastAsia="MS Mincho"/>
                <w:b w:val="0"/>
                <w:sz w:val="20"/>
                <w:lang w:val="en-US"/>
              </w:rPr>
            </w:pPr>
            <w:r w:rsidRPr="00F403AC">
              <w:rPr>
                <w:rFonts w:ascii="Times New Roman" w:eastAsia="MS Mincho"/>
                <w:b w:val="0"/>
                <w:sz w:val="20"/>
                <w:lang w:val="en-US"/>
              </w:rPr>
              <w:t>"Physical layer user network interface for 2 Mbit/s ATM signals".</w:t>
            </w:r>
          </w:p>
        </w:tc>
        <w:tc>
          <w:tcPr>
            <w:tcW w:w="76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2b</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4</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5a,b</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6</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7a,b</w:t>
            </w:r>
          </w:p>
        </w:tc>
        <w:tc>
          <w:tcPr>
            <w:tcW w:w="45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7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CE42D1" w:rsidRPr="00E77778" w:rsidRDefault="00CE42D1" w:rsidP="00E77778">
            <w:pPr>
              <w:pStyle w:val="RecTitle0"/>
              <w:spacing w:before="0" w:line="260" w:lineRule="exact"/>
              <w:rPr>
                <w:rFonts w:ascii="Times New Roman" w:eastAsia="MS Mincho"/>
                <w:b w:val="0"/>
                <w:sz w:val="20"/>
                <w:lang w:val="fr-FR"/>
              </w:rPr>
            </w:pPr>
          </w:p>
        </w:tc>
      </w:tr>
      <w:tr w:rsidR="00CE42D1"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A55A2C" w:rsidRDefault="00CE42D1" w:rsidP="00CE42D1">
            <w:pPr>
              <w:pStyle w:val="Standard1"/>
              <w:spacing w:before="0" w:line="260" w:lineRule="exact"/>
              <w:rPr>
                <w:sz w:val="20"/>
                <w:lang w:val="fr-FR"/>
              </w:rPr>
            </w:pPr>
            <w:r w:rsidRPr="00A55A2C">
              <w:rPr>
                <w:sz w:val="20"/>
                <w:lang w:val="fr-FR"/>
              </w:rPr>
              <w:t>ETSI</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TM3</w:t>
            </w:r>
          </w:p>
        </w:tc>
        <w:tc>
          <w:tcPr>
            <w:tcW w:w="1796" w:type="dxa"/>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ETS 300 766</w:t>
            </w:r>
          </w:p>
        </w:tc>
        <w:tc>
          <w:tcPr>
            <w:tcW w:w="4556" w:type="dxa"/>
            <w:tcBorders>
              <w:top w:val="single" w:sz="6" w:space="0" w:color="auto"/>
              <w:left w:val="single" w:sz="6" w:space="0" w:color="auto"/>
              <w:bottom w:val="single" w:sz="6" w:space="0" w:color="auto"/>
              <w:right w:val="single" w:sz="6" w:space="0" w:color="auto"/>
            </w:tcBorders>
          </w:tcPr>
          <w:p w:rsidR="00CE42D1" w:rsidRPr="00F403AC" w:rsidRDefault="00CE42D1" w:rsidP="00E77778">
            <w:pPr>
              <w:pStyle w:val="RecTitle0"/>
              <w:spacing w:before="0" w:line="260" w:lineRule="exact"/>
              <w:jc w:val="left"/>
              <w:rPr>
                <w:rFonts w:ascii="Times New Roman" w:eastAsia="MS Mincho"/>
                <w:b w:val="0"/>
                <w:sz w:val="20"/>
                <w:lang w:val="en-US"/>
              </w:rPr>
            </w:pPr>
            <w:r w:rsidRPr="00F403AC">
              <w:rPr>
                <w:rFonts w:ascii="Times New Roman" w:eastAsia="MS Mincho"/>
                <w:b w:val="0"/>
                <w:sz w:val="20"/>
                <w:lang w:val="en-US"/>
              </w:rPr>
              <w:t>Business Telecommunications (BTC);Multiple 64 kbit/s digital unrestricted leased lines with octet integrity presented at a structured 2 048 kbit/s interface at either or both ends (D64M); Connection characteristics and network interface presentation</w:t>
            </w:r>
          </w:p>
        </w:tc>
        <w:tc>
          <w:tcPr>
            <w:tcW w:w="76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4</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5a</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7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CE42D1" w:rsidRPr="00E77778" w:rsidRDefault="00CE42D1" w:rsidP="00E77778">
            <w:pPr>
              <w:pStyle w:val="RecTitle0"/>
              <w:spacing w:before="0" w:line="260" w:lineRule="exact"/>
              <w:rPr>
                <w:rFonts w:ascii="Times New Roman" w:eastAsia="MS Mincho"/>
                <w:b w:val="0"/>
                <w:sz w:val="20"/>
                <w:lang w:val="fr-FR"/>
              </w:rPr>
            </w:pPr>
          </w:p>
        </w:tc>
      </w:tr>
      <w:tr w:rsidR="00CE42D1"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A55A2C" w:rsidRDefault="00CE42D1" w:rsidP="00CE42D1">
            <w:pPr>
              <w:pStyle w:val="Standard1"/>
              <w:spacing w:before="0" w:line="260" w:lineRule="exact"/>
              <w:rPr>
                <w:sz w:val="20"/>
                <w:lang w:val="fr-FR"/>
              </w:rPr>
            </w:pPr>
            <w:r w:rsidRPr="00A55A2C">
              <w:rPr>
                <w:sz w:val="20"/>
                <w:lang w:val="fr-FR"/>
              </w:rPr>
              <w:t>ETSI</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JTC BCast</w:t>
            </w:r>
          </w:p>
        </w:tc>
        <w:tc>
          <w:tcPr>
            <w:tcW w:w="1796" w:type="dxa"/>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ETS 300 813</w:t>
            </w:r>
          </w:p>
        </w:tc>
        <w:tc>
          <w:tcPr>
            <w:tcW w:w="4556" w:type="dxa"/>
            <w:tcBorders>
              <w:top w:val="single" w:sz="6" w:space="0" w:color="auto"/>
              <w:left w:val="single" w:sz="6" w:space="0" w:color="auto"/>
              <w:bottom w:val="single" w:sz="6" w:space="0" w:color="auto"/>
              <w:right w:val="single" w:sz="6" w:space="0" w:color="auto"/>
            </w:tcBorders>
          </w:tcPr>
          <w:p w:rsidR="00CE42D1" w:rsidRPr="00F403AC" w:rsidRDefault="00CE42D1" w:rsidP="00E77778">
            <w:pPr>
              <w:pStyle w:val="RecTitle0"/>
              <w:spacing w:before="0" w:line="260" w:lineRule="exact"/>
              <w:jc w:val="left"/>
              <w:rPr>
                <w:rFonts w:ascii="Times New Roman" w:eastAsia="MS Mincho"/>
                <w:b w:val="0"/>
                <w:sz w:val="20"/>
                <w:lang w:val="en-US"/>
              </w:rPr>
            </w:pPr>
            <w:r w:rsidRPr="00F403AC">
              <w:rPr>
                <w:rFonts w:ascii="Times New Roman" w:eastAsia="MS Mincho"/>
                <w:b w:val="0"/>
                <w:sz w:val="20"/>
                <w:lang w:val="en-US"/>
              </w:rPr>
              <w:t>DVB Interfaces to Plesiochronous Digital Hierarchy (PDH) networks</w:t>
            </w:r>
          </w:p>
        </w:tc>
        <w:tc>
          <w:tcPr>
            <w:tcW w:w="762" w:type="dxa"/>
            <w:gridSpan w:val="2"/>
            <w:tcBorders>
              <w:top w:val="single" w:sz="6" w:space="0" w:color="auto"/>
              <w:left w:val="single" w:sz="6" w:space="0" w:color="auto"/>
              <w:bottom w:val="single" w:sz="6" w:space="0" w:color="auto"/>
              <w:right w:val="single" w:sz="6" w:space="0" w:color="auto"/>
            </w:tcBorders>
          </w:tcPr>
          <w:p w:rsidR="00CE42D1" w:rsidRPr="00DF5923" w:rsidRDefault="00CE42D1" w:rsidP="00E77778">
            <w:pPr>
              <w:pStyle w:val="RecTitle0"/>
              <w:spacing w:before="0" w:line="260" w:lineRule="exact"/>
              <w:jc w:val="left"/>
              <w:rPr>
                <w:rFonts w:ascii="Times New Roman" w:eastAsia="MS Mincho"/>
                <w:b w:val="0"/>
                <w:sz w:val="20"/>
                <w:lang w:val="en-US"/>
              </w:rPr>
            </w:pPr>
          </w:p>
        </w:tc>
        <w:tc>
          <w:tcPr>
            <w:tcW w:w="450"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CE42D1" w:rsidRPr="00E77778" w:rsidRDefault="00CE42D1" w:rsidP="00E77778">
            <w:pPr>
              <w:pStyle w:val="RecTitle0"/>
              <w:spacing w:before="0" w:line="260" w:lineRule="exact"/>
              <w:rPr>
                <w:rFonts w:ascii="Times New Roman" w:eastAsia="MS Mincho"/>
                <w:b w:val="0"/>
                <w:sz w:val="20"/>
                <w:lang w:val="fr-FR"/>
              </w:rPr>
            </w:pPr>
          </w:p>
        </w:tc>
      </w:tr>
      <w:tr w:rsidR="00CE42D1"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A55A2C" w:rsidRDefault="00CE42D1" w:rsidP="00CE42D1">
            <w:pPr>
              <w:pStyle w:val="Standard1"/>
              <w:spacing w:before="0" w:line="260" w:lineRule="exact"/>
              <w:rPr>
                <w:sz w:val="20"/>
                <w:lang w:val="fr-FR"/>
              </w:rPr>
            </w:pPr>
            <w:r w:rsidRPr="00A55A2C">
              <w:rPr>
                <w:sz w:val="20"/>
                <w:lang w:val="fr-FR"/>
              </w:rPr>
              <w:lastRenderedPageBreak/>
              <w:t>ETSI</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JTC BCast</w:t>
            </w:r>
          </w:p>
        </w:tc>
        <w:tc>
          <w:tcPr>
            <w:tcW w:w="1796" w:type="dxa"/>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ETS 300 814</w:t>
            </w:r>
          </w:p>
        </w:tc>
        <w:tc>
          <w:tcPr>
            <w:tcW w:w="4556" w:type="dxa"/>
            <w:tcBorders>
              <w:top w:val="single" w:sz="6" w:space="0" w:color="auto"/>
              <w:left w:val="single" w:sz="6" w:space="0" w:color="auto"/>
              <w:bottom w:val="single" w:sz="6" w:space="0" w:color="auto"/>
              <w:right w:val="single" w:sz="6" w:space="0" w:color="auto"/>
            </w:tcBorders>
          </w:tcPr>
          <w:p w:rsidR="00CE42D1" w:rsidRPr="00F403AC" w:rsidRDefault="00CE42D1" w:rsidP="00E77778">
            <w:pPr>
              <w:pStyle w:val="RecTitle0"/>
              <w:spacing w:before="0" w:line="260" w:lineRule="exact"/>
              <w:jc w:val="left"/>
              <w:rPr>
                <w:rFonts w:ascii="Times New Roman" w:eastAsia="MS Mincho"/>
                <w:b w:val="0"/>
                <w:sz w:val="20"/>
                <w:lang w:val="en-US"/>
              </w:rPr>
            </w:pPr>
            <w:r w:rsidRPr="00F403AC">
              <w:rPr>
                <w:rFonts w:ascii="Times New Roman" w:eastAsia="MS Mincho"/>
                <w:b w:val="0"/>
                <w:sz w:val="20"/>
                <w:lang w:val="en-US"/>
              </w:rPr>
              <w:t>DVB Interfaces to Synchronous Digital Hierarchy (SDH) networks</w:t>
            </w:r>
          </w:p>
        </w:tc>
        <w:tc>
          <w:tcPr>
            <w:tcW w:w="762" w:type="dxa"/>
            <w:gridSpan w:val="2"/>
            <w:tcBorders>
              <w:top w:val="single" w:sz="6" w:space="0" w:color="auto"/>
              <w:left w:val="single" w:sz="6" w:space="0" w:color="auto"/>
              <w:bottom w:val="single" w:sz="6" w:space="0" w:color="auto"/>
              <w:right w:val="single" w:sz="6" w:space="0" w:color="auto"/>
            </w:tcBorders>
          </w:tcPr>
          <w:p w:rsidR="00CE42D1" w:rsidRPr="00DF5923" w:rsidRDefault="00CE42D1" w:rsidP="00E77778">
            <w:pPr>
              <w:pStyle w:val="RecTitle0"/>
              <w:spacing w:before="0" w:line="260" w:lineRule="exact"/>
              <w:jc w:val="left"/>
              <w:rPr>
                <w:rFonts w:ascii="Times New Roman" w:eastAsia="MS Mincho"/>
                <w:b w:val="0"/>
                <w:sz w:val="20"/>
                <w:lang w:val="en-US"/>
              </w:rPr>
            </w:pPr>
          </w:p>
        </w:tc>
        <w:tc>
          <w:tcPr>
            <w:tcW w:w="450"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CE42D1" w:rsidRPr="00DF5923" w:rsidRDefault="00CE42D1" w:rsidP="00CE42D1">
            <w:pPr>
              <w:pStyle w:val="RecTitle0"/>
              <w:spacing w:before="0" w:line="260" w:lineRule="exact"/>
              <w:rPr>
                <w:rFonts w:ascii="Times New Roman" w:eastAsia="MS Mincho"/>
                <w:b w:val="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CE42D1" w:rsidRPr="00E77778" w:rsidRDefault="00CE42D1" w:rsidP="00E77778">
            <w:pPr>
              <w:pStyle w:val="RecTitle0"/>
              <w:spacing w:before="0" w:line="260" w:lineRule="exact"/>
              <w:rPr>
                <w:rFonts w:ascii="Times New Roman" w:eastAsia="MS Mincho"/>
                <w:b w:val="0"/>
                <w:sz w:val="20"/>
                <w:lang w:val="fr-FR"/>
              </w:rPr>
            </w:pPr>
          </w:p>
        </w:tc>
      </w:tr>
      <w:tr w:rsidR="00CE42D1"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E77778" w:rsidRDefault="00CE42D1" w:rsidP="00CE42D1">
            <w:pPr>
              <w:pStyle w:val="Standard1"/>
              <w:spacing w:before="0" w:line="260" w:lineRule="exact"/>
              <w:rPr>
                <w:sz w:val="20"/>
                <w:lang w:val="fr-FR"/>
              </w:rPr>
            </w:pPr>
            <w:r w:rsidRPr="00E77778">
              <w:rPr>
                <w:sz w:val="20"/>
                <w:lang w:val="fr-FR"/>
              </w:rPr>
              <w:t>ETSI</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TM</w:t>
            </w:r>
          </w:p>
        </w:tc>
        <w:tc>
          <w:tcPr>
            <w:tcW w:w="1796" w:type="dxa"/>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ETS 300 681</w:t>
            </w:r>
          </w:p>
        </w:tc>
        <w:tc>
          <w:tcPr>
            <w:tcW w:w="4556" w:type="dxa"/>
            <w:tcBorders>
              <w:top w:val="single" w:sz="6" w:space="0" w:color="auto"/>
              <w:left w:val="single" w:sz="6" w:space="0" w:color="auto"/>
              <w:bottom w:val="single" w:sz="6" w:space="0" w:color="auto"/>
              <w:right w:val="single" w:sz="6" w:space="0" w:color="auto"/>
            </w:tcBorders>
          </w:tcPr>
          <w:p w:rsidR="00CE42D1" w:rsidRPr="00F403AC" w:rsidRDefault="00CE42D1" w:rsidP="00E77778">
            <w:pPr>
              <w:pStyle w:val="RecTitle0"/>
              <w:spacing w:before="0" w:line="260" w:lineRule="exact"/>
              <w:jc w:val="left"/>
              <w:rPr>
                <w:rFonts w:ascii="Times New Roman" w:eastAsia="MS Mincho"/>
                <w:b w:val="0"/>
                <w:sz w:val="20"/>
                <w:lang w:val="en-US"/>
              </w:rPr>
            </w:pPr>
            <w:r w:rsidRPr="00F403AC">
              <w:rPr>
                <w:rFonts w:ascii="Times New Roman" w:eastAsia="MS Mincho"/>
                <w:b w:val="0"/>
                <w:sz w:val="20"/>
                <w:lang w:val="en-US"/>
              </w:rPr>
              <w:t>Transmission and Multiplexing (TM); Optical Distribution Network (ODN) for OAN</w:t>
            </w:r>
          </w:p>
        </w:tc>
        <w:tc>
          <w:tcPr>
            <w:tcW w:w="76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4</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5a</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7a/b</w:t>
            </w:r>
          </w:p>
        </w:tc>
        <w:tc>
          <w:tcPr>
            <w:tcW w:w="45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7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CE42D1" w:rsidRPr="00E77778" w:rsidRDefault="00CE42D1" w:rsidP="00E77778">
            <w:pPr>
              <w:pStyle w:val="RecTitle0"/>
              <w:spacing w:before="0" w:line="260" w:lineRule="exact"/>
              <w:rPr>
                <w:rFonts w:ascii="Times New Roman" w:eastAsia="MS Mincho"/>
                <w:b w:val="0"/>
                <w:sz w:val="20"/>
                <w:lang w:val="fr-FR"/>
              </w:rPr>
            </w:pPr>
          </w:p>
        </w:tc>
      </w:tr>
      <w:tr w:rsidR="00CE42D1" w:rsidTr="00045415">
        <w:trPr>
          <w:cantSplit/>
        </w:trPr>
        <w:tc>
          <w:tcPr>
            <w:tcW w:w="745" w:type="dxa"/>
            <w:tcBorders>
              <w:top w:val="single" w:sz="6" w:space="0" w:color="auto"/>
              <w:left w:val="single" w:sz="12" w:space="0" w:color="auto"/>
              <w:bottom w:val="single" w:sz="6" w:space="0" w:color="auto"/>
              <w:right w:val="single" w:sz="6" w:space="0" w:color="auto"/>
            </w:tcBorders>
          </w:tcPr>
          <w:p w:rsidR="00CE42D1" w:rsidRPr="00A55A2C" w:rsidRDefault="00CE42D1" w:rsidP="00CE42D1">
            <w:pPr>
              <w:pStyle w:val="Standard1"/>
              <w:spacing w:before="0" w:line="260" w:lineRule="exact"/>
              <w:rPr>
                <w:sz w:val="20"/>
                <w:lang w:val="fr-FR"/>
              </w:rPr>
            </w:pPr>
            <w:r w:rsidRPr="00A55A2C">
              <w:rPr>
                <w:sz w:val="20"/>
                <w:lang w:val="fr-FR"/>
              </w:rPr>
              <w:t>ETSI</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TM3</w:t>
            </w:r>
          </w:p>
        </w:tc>
        <w:tc>
          <w:tcPr>
            <w:tcW w:w="1796" w:type="dxa"/>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I</w:t>
            </w:r>
            <w:r w:rsidRPr="00E77778">
              <w:rPr>
                <w:rFonts w:ascii="Times New Roman" w:eastAsia="MS Mincho"/>
                <w:b w:val="0"/>
                <w:sz w:val="20"/>
                <w:lang w:val="fr-FR"/>
              </w:rPr>
              <w:noBreakHyphen/>
              <w:t>ETS 300 811</w:t>
            </w:r>
          </w:p>
        </w:tc>
        <w:tc>
          <w:tcPr>
            <w:tcW w:w="4556" w:type="dxa"/>
            <w:tcBorders>
              <w:top w:val="single" w:sz="6" w:space="0" w:color="auto"/>
              <w:left w:val="single" w:sz="6" w:space="0" w:color="auto"/>
              <w:bottom w:val="single" w:sz="6" w:space="0" w:color="auto"/>
              <w:right w:val="single" w:sz="6" w:space="0" w:color="auto"/>
            </w:tcBorders>
          </w:tcPr>
          <w:p w:rsidR="00CE42D1" w:rsidRPr="00F403AC" w:rsidRDefault="00CE42D1" w:rsidP="00E77778">
            <w:pPr>
              <w:pStyle w:val="RecTitle0"/>
              <w:spacing w:before="0" w:line="260" w:lineRule="exact"/>
              <w:jc w:val="left"/>
              <w:rPr>
                <w:rFonts w:ascii="Times New Roman" w:eastAsia="MS Mincho"/>
                <w:b w:val="0"/>
                <w:sz w:val="20"/>
                <w:lang w:val="en-US"/>
              </w:rPr>
            </w:pPr>
            <w:r w:rsidRPr="00F403AC">
              <w:rPr>
                <w:rFonts w:ascii="Times New Roman" w:eastAsia="MS Mincho"/>
                <w:b w:val="0"/>
                <w:sz w:val="20"/>
                <w:lang w:val="en-US"/>
              </w:rPr>
              <w:t>Transmission and Multiplexing (TM); Broadband Integrated Services Digital Network (B-ISDN); Transmission Convergence (TC) and Physical Media Dependent(PMD) sublayers for the SB reference point at a bit-rate of 25,6 Mbit/s over twisted pair cable</w:t>
            </w:r>
          </w:p>
        </w:tc>
        <w:tc>
          <w:tcPr>
            <w:tcW w:w="76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2b</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4</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5a,b</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6</w:t>
            </w:r>
          </w:p>
          <w:p w:rsidR="00CE42D1" w:rsidRPr="00E77778" w:rsidRDefault="00CE42D1" w:rsidP="00E77778">
            <w:pPr>
              <w:pStyle w:val="RecTitle0"/>
              <w:spacing w:before="0" w:line="260" w:lineRule="exact"/>
              <w:jc w:val="left"/>
              <w:rPr>
                <w:rFonts w:ascii="Times New Roman" w:eastAsia="MS Mincho"/>
                <w:b w:val="0"/>
                <w:sz w:val="20"/>
                <w:lang w:val="fr-FR"/>
              </w:rPr>
            </w:pPr>
            <w:r w:rsidRPr="00E77778">
              <w:rPr>
                <w:rFonts w:ascii="Times New Roman" w:eastAsia="MS Mincho"/>
                <w:b w:val="0"/>
                <w:sz w:val="20"/>
                <w:lang w:val="fr-FR"/>
              </w:rPr>
              <w:t>7a,b</w:t>
            </w:r>
          </w:p>
        </w:tc>
        <w:tc>
          <w:tcPr>
            <w:tcW w:w="45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7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1"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60"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p>
          <w:p w:rsidR="00CE42D1" w:rsidRPr="00E77778" w:rsidRDefault="00CE42D1" w:rsidP="00CE42D1">
            <w:pPr>
              <w:pStyle w:val="RecTitle0"/>
              <w:spacing w:before="0" w:line="260" w:lineRule="exact"/>
              <w:rPr>
                <w:rFonts w:ascii="Times New Roman" w:eastAsia="MS Mincho"/>
                <w:b w:val="0"/>
                <w:sz w:val="20"/>
                <w:lang w:val="fr-FR"/>
              </w:rPr>
            </w:pPr>
            <w:r w:rsidRPr="00E77778">
              <w:rPr>
                <w:rFonts w:ascii="Times New Roman" w:eastAsia="MS Mincho"/>
                <w:b w:val="0"/>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CE42D1" w:rsidRPr="00E77778" w:rsidRDefault="00CE42D1" w:rsidP="00CE42D1">
            <w:pPr>
              <w:pStyle w:val="RecTitle0"/>
              <w:spacing w:before="0" w:line="260" w:lineRule="exact"/>
              <w:rPr>
                <w:rFonts w:ascii="Times New Roman" w:eastAsia="MS Mincho"/>
                <w:b w:val="0"/>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CE42D1" w:rsidRPr="00E77778" w:rsidRDefault="00CE42D1" w:rsidP="00E77778">
            <w:pPr>
              <w:pStyle w:val="RecTitle0"/>
              <w:spacing w:before="0" w:line="260" w:lineRule="exact"/>
              <w:rPr>
                <w:rFonts w:ascii="Times New Roman" w:eastAsia="MS Mincho"/>
                <w:b w:val="0"/>
                <w:sz w:val="20"/>
                <w:lang w:val="fr-FR"/>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TBR 024</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Business Telecommunications; 34 Mbit/s digital unstructured and structured leased lines (D34U and D34S); Attachment requirements for terminal equipment interface.</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r>
              <w:rPr>
                <w:sz w:val="20"/>
                <w:lang w:val="fr-FR"/>
              </w:rPr>
              <w:t>10/96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TBR 025</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Business Telecommunications; 140 Mbit/s digital unstructured and structured leased lines (D140U and D140S); Attachment requirements for terminal equipment interface</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fr-FR"/>
              </w:rPr>
            </w:pPr>
            <w:r>
              <w:rPr>
                <w:sz w:val="20"/>
                <w:lang w:val="fr-FR"/>
              </w:rPr>
              <w:t>4</w:t>
            </w:r>
          </w:p>
          <w:p w:rsidR="003772A0" w:rsidRDefault="003772A0"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r>
              <w:rPr>
                <w:sz w:val="20"/>
                <w:lang w:val="fr-FR"/>
              </w:rPr>
              <w:t>X</w:t>
            </w:r>
          </w:p>
          <w:p w:rsidR="003772A0" w:rsidRDefault="003772A0"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fr-FR"/>
              </w:rPr>
            </w:pPr>
            <w:r>
              <w:rPr>
                <w:sz w:val="20"/>
                <w:lang w:val="fr-FR"/>
              </w:rPr>
              <w:t>10/96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TBR 001</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Attachment requirements for terminal equipment to be connected to circuit switched data networks and leased circuits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TBR 012</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Open Network Provision (ONP) technical requirements; 2 048 kbit/s digital unstructured leased line (D2048U)</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TBR 013</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2 048 kbit/s digital structured leased lines (D2048S); Attachment requirements for terminal equipment interface</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r>
              <w:rPr>
                <w:sz w:val="20"/>
                <w:lang w:val="en-US"/>
              </w:rPr>
              <w:t>1/96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TBR 014</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64 kbit/s digital unrestricted leased line with octet integrity (D64U)</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5a</w:t>
            </w:r>
          </w:p>
          <w:p w:rsidR="003772A0" w:rsidRDefault="003772A0"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3772A0" w:rsidP="007B5B1A">
            <w:pPr>
              <w:pStyle w:val="Standard1"/>
              <w:spacing w:before="0" w:line="260" w:lineRule="exact"/>
              <w:rPr>
                <w:sz w:val="20"/>
                <w:lang w:val="en-US"/>
              </w:rPr>
            </w:pPr>
            <w:r>
              <w:rPr>
                <w:sz w:val="20"/>
                <w:lang w:val="en-US"/>
              </w:rPr>
              <w:t>ETSI</w:t>
            </w:r>
          </w:p>
          <w:p w:rsidR="003772A0" w:rsidRDefault="00A36CB0" w:rsidP="007B5B1A">
            <w:pPr>
              <w:pStyle w:val="Standard1"/>
              <w:spacing w:before="0" w:line="260" w:lineRule="exact"/>
              <w:rPr>
                <w:sz w:val="20"/>
                <w:lang w:val="en-US"/>
              </w:rPr>
            </w:pPr>
            <w:r>
              <w:rPr>
                <w:sz w:val="20"/>
                <w:lang w:val="en-US"/>
              </w:rPr>
              <w:t>DECT</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 xml:space="preserve">TBR </w:t>
            </w:r>
            <w:r w:rsidR="001B7219">
              <w:rPr>
                <w:sz w:val="20"/>
                <w:lang w:val="en-US"/>
              </w:rPr>
              <w:t>0</w:t>
            </w:r>
            <w:r>
              <w:rPr>
                <w:sz w:val="20"/>
                <w:lang w:val="en-US"/>
              </w:rPr>
              <w:t>06</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Digital European Cordless Telecommunications (DECT)</w:t>
            </w:r>
            <w:r w:rsidR="00A36CB0">
              <w:rPr>
                <w:sz w:val="20"/>
                <w:lang w:val="en-US"/>
              </w:rPr>
              <w:t>;</w:t>
            </w:r>
            <w:r>
              <w:rPr>
                <w:sz w:val="20"/>
                <w:lang w:val="en-US"/>
              </w:rPr>
              <w:t xml:space="preserve"> General terminal attachment requirements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3772A0" w:rsidRDefault="00A36CB0" w:rsidP="00144F01">
            <w:pPr>
              <w:pStyle w:val="Standard1"/>
              <w:spacing w:before="0" w:line="260" w:lineRule="exact"/>
              <w:rPr>
                <w:sz w:val="20"/>
                <w:lang w:val="en-US"/>
              </w:rPr>
            </w:pPr>
            <w:r>
              <w:rPr>
                <w:sz w:val="20"/>
                <w:lang w:val="en-US"/>
              </w:rPr>
              <w:t>Edition 3 (06/1996)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3772A0" w:rsidP="007B5B1A">
            <w:pPr>
              <w:pStyle w:val="Standard1"/>
              <w:spacing w:before="0" w:line="260" w:lineRule="exact"/>
              <w:rPr>
                <w:sz w:val="20"/>
                <w:lang w:val="en-US"/>
              </w:rPr>
            </w:pPr>
            <w:r>
              <w:rPr>
                <w:sz w:val="20"/>
                <w:lang w:val="en-US"/>
              </w:rPr>
              <w:lastRenderedPageBreak/>
              <w:t>ETSI</w:t>
            </w:r>
          </w:p>
          <w:p w:rsidR="003772A0" w:rsidRDefault="00861004" w:rsidP="007B5B1A">
            <w:pPr>
              <w:pStyle w:val="Standard1"/>
              <w:spacing w:before="0" w:line="260" w:lineRule="exact"/>
              <w:rPr>
                <w:sz w:val="20"/>
                <w:lang w:val="en-US"/>
              </w:rPr>
            </w:pPr>
            <w:r>
              <w:rPr>
                <w:sz w:val="20"/>
                <w:lang w:val="en-US"/>
              </w:rPr>
              <w:t>DECT</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TBR 10</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Digital European Cordless Telecommunications (DECT)</w:t>
            </w:r>
            <w:r w:rsidR="00861004">
              <w:rPr>
                <w:sz w:val="20"/>
                <w:lang w:val="en-US"/>
              </w:rPr>
              <w:t>;</w:t>
            </w:r>
            <w:r>
              <w:rPr>
                <w:sz w:val="20"/>
                <w:lang w:val="en-US"/>
              </w:rPr>
              <w:t xml:space="preserve"> General terminal attachment requirements</w:t>
            </w:r>
            <w:r w:rsidR="00861004">
              <w:rPr>
                <w:sz w:val="20"/>
                <w:lang w:val="en-US"/>
              </w:rPr>
              <w:t>;</w:t>
            </w:r>
            <w:r>
              <w:rPr>
                <w:sz w:val="20"/>
                <w:lang w:val="en-US"/>
              </w:rPr>
              <w:t xml:space="preserve"> </w:t>
            </w:r>
            <w:r w:rsidR="00861004">
              <w:rPr>
                <w:sz w:val="20"/>
                <w:lang w:val="en-US"/>
              </w:rPr>
              <w:t>T</w:t>
            </w:r>
            <w:r>
              <w:rPr>
                <w:sz w:val="20"/>
                <w:lang w:val="en-US"/>
              </w:rPr>
              <w:t>elephony applications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3772A0" w:rsidRDefault="00861004" w:rsidP="00144F01">
            <w:pPr>
              <w:pStyle w:val="Standard1"/>
              <w:spacing w:before="0" w:line="260" w:lineRule="exact"/>
              <w:rPr>
                <w:sz w:val="20"/>
                <w:lang w:val="en-US"/>
              </w:rPr>
            </w:pPr>
            <w:r>
              <w:rPr>
                <w:sz w:val="20"/>
                <w:lang w:val="en-US"/>
              </w:rPr>
              <w:t>Edition 3 (07/</w:t>
            </w:r>
            <w:r w:rsidR="003772A0">
              <w:rPr>
                <w:sz w:val="20"/>
                <w:lang w:val="en-US"/>
              </w:rPr>
              <w:t>199</w:t>
            </w:r>
            <w:r>
              <w:rPr>
                <w:sz w:val="20"/>
                <w:lang w:val="en-US"/>
              </w:rPr>
              <w:t>9)</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 xml:space="preserve">TBR </w:t>
            </w:r>
            <w:r w:rsidR="001B7219">
              <w:rPr>
                <w:sz w:val="20"/>
                <w:lang w:val="en-US"/>
              </w:rPr>
              <w:t>0</w:t>
            </w:r>
            <w:r>
              <w:rPr>
                <w:sz w:val="20"/>
                <w:lang w:val="en-US"/>
              </w:rPr>
              <w:t xml:space="preserve">22 </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Radio Equipment and Systems (RES); Attachment requirements for terminal equipment for Digital Enhanced Cordless Telecommunications (DECT) Generic Access Profile (GAP) applications</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3772A0" w:rsidRDefault="00800302" w:rsidP="007B5B1A">
            <w:pPr>
              <w:pStyle w:val="Standard1"/>
              <w:spacing w:before="0" w:line="260" w:lineRule="exact"/>
              <w:jc w:val="both"/>
              <w:rPr>
                <w:sz w:val="20"/>
                <w:lang w:val="en-US"/>
              </w:rPr>
            </w:pPr>
            <w:r>
              <w:rPr>
                <w:sz w:val="20"/>
                <w:lang w:val="en-US"/>
              </w:rPr>
              <w:t>Edition 1 (01/</w:t>
            </w:r>
            <w:r w:rsidR="003772A0">
              <w:rPr>
                <w:sz w:val="20"/>
                <w:lang w:val="en-US"/>
              </w:rPr>
              <w:t>199</w:t>
            </w:r>
            <w:r>
              <w:rPr>
                <w:sz w:val="20"/>
                <w:lang w:val="en-US"/>
              </w:rPr>
              <w:t>7)</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ETSI</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TCRTR 012</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ONP study on possible new interfaces at the network side of the NT1</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w:t>
            </w:r>
          </w:p>
          <w:p w:rsidR="003772A0" w:rsidRDefault="003772A0" w:rsidP="007B5B1A">
            <w:pPr>
              <w:pStyle w:val="Standard1"/>
              <w:spacing w:before="0" w:line="260" w:lineRule="exact"/>
              <w:rPr>
                <w:sz w:val="20"/>
                <w:lang w:val="en-US"/>
              </w:rPr>
            </w:pPr>
            <w:r>
              <w:rPr>
                <w:sz w:val="20"/>
                <w:lang w:val="en-US"/>
              </w:rPr>
              <w:t>5a,b</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1B7219" w:rsidRPr="00E77778" w:rsidTr="00045415">
        <w:trPr>
          <w:cantSplit/>
        </w:trPr>
        <w:tc>
          <w:tcPr>
            <w:tcW w:w="745" w:type="dxa"/>
            <w:tcBorders>
              <w:top w:val="single" w:sz="6" w:space="0" w:color="auto"/>
              <w:left w:val="single" w:sz="12" w:space="0" w:color="auto"/>
              <w:bottom w:val="single" w:sz="6" w:space="0" w:color="auto"/>
              <w:right w:val="single" w:sz="6" w:space="0" w:color="auto"/>
            </w:tcBorders>
          </w:tcPr>
          <w:p w:rsidR="00E01E2C" w:rsidRDefault="001B7219" w:rsidP="001B7219">
            <w:pPr>
              <w:pStyle w:val="Standard1"/>
              <w:spacing w:before="0" w:line="260" w:lineRule="exact"/>
              <w:rPr>
                <w:sz w:val="20"/>
                <w:lang w:val="en-US"/>
              </w:rPr>
            </w:pPr>
            <w:r w:rsidRPr="00A55A2C">
              <w:rPr>
                <w:sz w:val="20"/>
                <w:lang w:val="en-US"/>
              </w:rPr>
              <w:t>ETSI</w:t>
            </w:r>
          </w:p>
          <w:p w:rsidR="00045415" w:rsidRPr="00A55A2C" w:rsidRDefault="00E01E2C" w:rsidP="001B7219">
            <w:pPr>
              <w:pStyle w:val="Standard1"/>
              <w:spacing w:before="0" w:line="260" w:lineRule="exact"/>
              <w:rPr>
                <w:sz w:val="20"/>
                <w:lang w:val="en-US"/>
              </w:rPr>
            </w:pPr>
            <w:r>
              <w:rPr>
                <w:sz w:val="20"/>
                <w:lang w:val="en-US"/>
              </w:rPr>
              <w:t>ATTM</w:t>
            </w:r>
          </w:p>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TM4</w:t>
            </w:r>
          </w:p>
        </w:tc>
        <w:tc>
          <w:tcPr>
            <w:tcW w:w="179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 xml:space="preserve">TR 101 036-1 </w:t>
            </w:r>
          </w:p>
        </w:tc>
        <w:tc>
          <w:tcPr>
            <w:tcW w:w="4556" w:type="dxa"/>
            <w:tcBorders>
              <w:top w:val="single" w:sz="6" w:space="0" w:color="auto"/>
              <w:left w:val="single" w:sz="6" w:space="0" w:color="auto"/>
              <w:bottom w:val="single" w:sz="6" w:space="0" w:color="auto"/>
              <w:right w:val="single" w:sz="6" w:space="0" w:color="auto"/>
            </w:tcBorders>
          </w:tcPr>
          <w:p w:rsidR="001B7219" w:rsidRPr="00E77778" w:rsidRDefault="007C5374" w:rsidP="007C5374">
            <w:pPr>
              <w:pStyle w:val="RecTitle0"/>
              <w:spacing w:before="0" w:line="260" w:lineRule="exact"/>
              <w:jc w:val="left"/>
              <w:rPr>
                <w:rFonts w:ascii="Times New Roman" w:eastAsia="MS Mincho"/>
                <w:b w:val="0"/>
                <w:sz w:val="20"/>
                <w:lang w:val="en-US"/>
              </w:rPr>
            </w:pPr>
            <w:r w:rsidRPr="007C5374">
              <w:rPr>
                <w:rFonts w:ascii="Times New Roman" w:eastAsia="MS Mincho"/>
                <w:b w:val="0"/>
                <w:sz w:val="20"/>
              </w:rPr>
              <w:t>Fixed Radio Systems; Generic wordings for standards on DFRS (Digital Fixed Radio Systems) characteristics; Part 1: General aspects and point-to-point equipment parameters</w:t>
            </w:r>
            <w:r>
              <w:rPr>
                <w:rFonts w:ascii="Times New Roman" w:eastAsia="MS Mincho"/>
                <w:b w:val="0"/>
                <w:sz w:val="20"/>
              </w:rPr>
              <w:t xml:space="preserve"> </w:t>
            </w:r>
          </w:p>
        </w:tc>
        <w:tc>
          <w:tcPr>
            <w:tcW w:w="76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w:t>
            </w:r>
          </w:p>
        </w:tc>
        <w:tc>
          <w:tcPr>
            <w:tcW w:w="45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B7219" w:rsidRPr="00E77778" w:rsidRDefault="00551E48" w:rsidP="00E77778">
            <w:pPr>
              <w:pStyle w:val="RecTitle0"/>
              <w:spacing w:before="0" w:line="260" w:lineRule="exact"/>
              <w:rPr>
                <w:rFonts w:ascii="Times New Roman" w:eastAsia="MS Mincho"/>
                <w:b w:val="0"/>
                <w:sz w:val="20"/>
                <w:lang w:val="en-US"/>
              </w:rPr>
            </w:pPr>
            <w:r>
              <w:rPr>
                <w:rFonts w:ascii="Times New Roman" w:eastAsia="MS Mincho"/>
                <w:b w:val="0"/>
                <w:sz w:val="20"/>
                <w:lang w:val="en-US"/>
              </w:rPr>
              <w:t>V</w:t>
            </w:r>
            <w:r w:rsidR="007C5374">
              <w:rPr>
                <w:rFonts w:ascii="Times New Roman" w:eastAsia="MS Mincho"/>
                <w:b w:val="0"/>
                <w:sz w:val="20"/>
                <w:lang w:val="en-US"/>
              </w:rPr>
              <w:t>1.3.1 (08/2002)</w:t>
            </w:r>
          </w:p>
        </w:tc>
      </w:tr>
      <w:tr w:rsidR="001B7219" w:rsidTr="00045415">
        <w:trPr>
          <w:cantSplit/>
        </w:trPr>
        <w:tc>
          <w:tcPr>
            <w:tcW w:w="745" w:type="dxa"/>
            <w:tcBorders>
              <w:top w:val="single" w:sz="6" w:space="0" w:color="auto"/>
              <w:left w:val="single" w:sz="12" w:space="0" w:color="auto"/>
              <w:bottom w:val="single" w:sz="6" w:space="0" w:color="auto"/>
              <w:right w:val="single" w:sz="6" w:space="0" w:color="auto"/>
            </w:tcBorders>
          </w:tcPr>
          <w:p w:rsidR="001B7219" w:rsidRPr="00E77778" w:rsidRDefault="001B7219" w:rsidP="001B7219">
            <w:pPr>
              <w:pStyle w:val="Standard1"/>
              <w:spacing w:before="0" w:line="260" w:lineRule="exact"/>
              <w:rPr>
                <w:sz w:val="20"/>
                <w:lang w:val="en-US"/>
              </w:rPr>
            </w:pPr>
            <w:r w:rsidRPr="00E77778">
              <w:rPr>
                <w:sz w:val="20"/>
                <w:lang w:val="en-US"/>
              </w:rPr>
              <w:t>ETSI</w:t>
            </w:r>
          </w:p>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JTC Bcast</w:t>
            </w:r>
          </w:p>
        </w:tc>
        <w:tc>
          <w:tcPr>
            <w:tcW w:w="179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TR 101 190</w:t>
            </w:r>
          </w:p>
        </w:tc>
        <w:tc>
          <w:tcPr>
            <w:tcW w:w="455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DVB; Implementation guidelines for DVB terrestrial services; Transmission aspects</w:t>
            </w:r>
          </w:p>
        </w:tc>
        <w:tc>
          <w:tcPr>
            <w:tcW w:w="76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5b</w:t>
            </w:r>
          </w:p>
        </w:tc>
        <w:tc>
          <w:tcPr>
            <w:tcW w:w="45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B7219" w:rsidRPr="00E77778" w:rsidRDefault="001B7219" w:rsidP="00E77778">
            <w:pPr>
              <w:pStyle w:val="RecTitle0"/>
              <w:spacing w:before="0" w:line="260" w:lineRule="exact"/>
              <w:rPr>
                <w:rFonts w:ascii="Times New Roman" w:eastAsia="MS Mincho"/>
                <w:b w:val="0"/>
                <w:sz w:val="20"/>
                <w:lang w:val="en-US"/>
              </w:rPr>
            </w:pPr>
          </w:p>
        </w:tc>
      </w:tr>
      <w:tr w:rsidR="001B7219" w:rsidTr="00045415">
        <w:trPr>
          <w:cantSplit/>
        </w:trPr>
        <w:tc>
          <w:tcPr>
            <w:tcW w:w="745" w:type="dxa"/>
            <w:tcBorders>
              <w:top w:val="single" w:sz="6" w:space="0" w:color="auto"/>
              <w:left w:val="single" w:sz="12" w:space="0" w:color="auto"/>
              <w:bottom w:val="single" w:sz="6" w:space="0" w:color="auto"/>
              <w:right w:val="single" w:sz="6" w:space="0" w:color="auto"/>
            </w:tcBorders>
          </w:tcPr>
          <w:p w:rsidR="001B7219" w:rsidRPr="00A55A2C" w:rsidRDefault="001B7219" w:rsidP="001B7219">
            <w:pPr>
              <w:pStyle w:val="Standard1"/>
              <w:spacing w:before="0" w:line="260" w:lineRule="exact"/>
              <w:rPr>
                <w:sz w:val="20"/>
                <w:lang w:val="en-US"/>
              </w:rPr>
            </w:pPr>
            <w:r w:rsidRPr="00A55A2C">
              <w:rPr>
                <w:sz w:val="20"/>
                <w:lang w:val="en-US"/>
              </w:rPr>
              <w:t>ETSI</w:t>
            </w:r>
          </w:p>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JTC Bcast</w:t>
            </w:r>
          </w:p>
        </w:tc>
        <w:tc>
          <w:tcPr>
            <w:tcW w:w="179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TR 101 200</w:t>
            </w:r>
          </w:p>
        </w:tc>
        <w:tc>
          <w:tcPr>
            <w:tcW w:w="455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DVB; A guideline for the use of DVB specifications and standards</w:t>
            </w:r>
          </w:p>
        </w:tc>
        <w:tc>
          <w:tcPr>
            <w:tcW w:w="76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2a,b</w:t>
            </w:r>
          </w:p>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w:t>
            </w:r>
          </w:p>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5b</w:t>
            </w:r>
          </w:p>
        </w:tc>
        <w:tc>
          <w:tcPr>
            <w:tcW w:w="45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p w:rsidR="001B7219" w:rsidRPr="00E77778" w:rsidRDefault="001B7219" w:rsidP="001B7219">
            <w:pPr>
              <w:pStyle w:val="RecTitle0"/>
              <w:spacing w:before="0" w:line="260" w:lineRule="exact"/>
              <w:rPr>
                <w:rFonts w:ascii="Times New Roman" w:eastAsia="MS Mincho"/>
                <w:b w:val="0"/>
                <w:sz w:val="20"/>
                <w:lang w:val="en-US"/>
              </w:rPr>
            </w:pPr>
          </w:p>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B7219" w:rsidRPr="00E77778" w:rsidRDefault="001B7219" w:rsidP="00E77778">
            <w:pPr>
              <w:pStyle w:val="RecTitle0"/>
              <w:spacing w:before="0" w:line="260" w:lineRule="exact"/>
              <w:rPr>
                <w:rFonts w:ascii="Times New Roman" w:eastAsia="MS Mincho"/>
                <w:b w:val="0"/>
                <w:sz w:val="20"/>
                <w:lang w:val="en-US"/>
              </w:rPr>
            </w:pPr>
          </w:p>
        </w:tc>
      </w:tr>
      <w:tr w:rsidR="001B7219" w:rsidTr="00045415">
        <w:trPr>
          <w:cantSplit/>
        </w:trPr>
        <w:tc>
          <w:tcPr>
            <w:tcW w:w="745" w:type="dxa"/>
            <w:tcBorders>
              <w:top w:val="single" w:sz="6" w:space="0" w:color="auto"/>
              <w:left w:val="single" w:sz="12" w:space="0" w:color="auto"/>
              <w:bottom w:val="single" w:sz="6" w:space="0" w:color="auto"/>
              <w:right w:val="single" w:sz="6" w:space="0" w:color="auto"/>
            </w:tcBorders>
          </w:tcPr>
          <w:p w:rsidR="001B7219" w:rsidRPr="00A55A2C" w:rsidRDefault="001B7219" w:rsidP="001B7219">
            <w:pPr>
              <w:pStyle w:val="Standard1"/>
              <w:spacing w:before="0" w:line="260" w:lineRule="exact"/>
              <w:rPr>
                <w:sz w:val="20"/>
                <w:lang w:val="en-US"/>
              </w:rPr>
            </w:pPr>
            <w:r w:rsidRPr="00A55A2C">
              <w:rPr>
                <w:sz w:val="20"/>
                <w:lang w:val="en-US"/>
              </w:rPr>
              <w:t>ETSI</w:t>
            </w:r>
          </w:p>
          <w:p w:rsidR="001B7219" w:rsidRPr="00E77778" w:rsidRDefault="001B7219" w:rsidP="00E77778">
            <w:pPr>
              <w:pStyle w:val="RecTitle0"/>
              <w:spacing w:before="0" w:line="260" w:lineRule="exact"/>
              <w:jc w:val="left"/>
              <w:rPr>
                <w:rFonts w:ascii="Times New Roman" w:eastAsia="MS Mincho"/>
                <w:b w:val="0"/>
                <w:sz w:val="20"/>
                <w:lang w:val="en-US"/>
              </w:rPr>
            </w:pPr>
          </w:p>
        </w:tc>
        <w:tc>
          <w:tcPr>
            <w:tcW w:w="179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TR 101 201</w:t>
            </w:r>
          </w:p>
        </w:tc>
        <w:tc>
          <w:tcPr>
            <w:tcW w:w="455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DVB; Interaction channel for SMATV distribution systems; Guidelines for versions based on satellite and coaxial sections</w:t>
            </w:r>
          </w:p>
        </w:tc>
        <w:tc>
          <w:tcPr>
            <w:tcW w:w="76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2a,b</w:t>
            </w:r>
          </w:p>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B7219" w:rsidRPr="00E77778" w:rsidRDefault="001B7219" w:rsidP="00E77778">
            <w:pPr>
              <w:pStyle w:val="RecTitle0"/>
              <w:spacing w:before="0" w:line="260" w:lineRule="exact"/>
              <w:rPr>
                <w:rFonts w:ascii="Times New Roman" w:eastAsia="MS Mincho"/>
                <w:b w:val="0"/>
                <w:sz w:val="20"/>
                <w:lang w:val="en-US"/>
              </w:rPr>
            </w:pPr>
          </w:p>
        </w:tc>
      </w:tr>
      <w:tr w:rsidR="001B7219"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1B7219" w:rsidP="001B7219">
            <w:pPr>
              <w:pStyle w:val="Standard1"/>
              <w:spacing w:before="0" w:line="260" w:lineRule="exact"/>
              <w:rPr>
                <w:sz w:val="20"/>
                <w:lang w:val="en-US"/>
              </w:rPr>
            </w:pPr>
            <w:r w:rsidRPr="00A55A2C">
              <w:rPr>
                <w:sz w:val="20"/>
                <w:lang w:val="en-US"/>
              </w:rPr>
              <w:t>ETSI</w:t>
            </w:r>
          </w:p>
          <w:p w:rsidR="001B7219" w:rsidRPr="00A55A2C" w:rsidRDefault="00045415" w:rsidP="001B7219">
            <w:pPr>
              <w:pStyle w:val="Standard1"/>
              <w:spacing w:before="0" w:line="260" w:lineRule="exact"/>
              <w:rPr>
                <w:sz w:val="20"/>
                <w:lang w:val="en-US"/>
              </w:rPr>
            </w:pPr>
            <w:r>
              <w:rPr>
                <w:sz w:val="20"/>
                <w:lang w:val="en-US"/>
              </w:rPr>
              <w:t>ATTM</w:t>
            </w:r>
          </w:p>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TM4</w:t>
            </w:r>
          </w:p>
        </w:tc>
        <w:tc>
          <w:tcPr>
            <w:tcW w:w="179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TR 101 274</w:t>
            </w:r>
          </w:p>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V 1.1 1</w:t>
            </w:r>
          </w:p>
        </w:tc>
        <w:tc>
          <w:tcPr>
            <w:tcW w:w="4556" w:type="dxa"/>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Transmission and Multiplexing (TM); Digital Radio Relay Systems (DRRS); Point-to-multipoint DRRS in the access network; Overview of different access techniques</w:t>
            </w:r>
          </w:p>
        </w:tc>
        <w:tc>
          <w:tcPr>
            <w:tcW w:w="76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E77778">
            <w:pPr>
              <w:pStyle w:val="RecTitle0"/>
              <w:spacing w:before="0" w:line="260" w:lineRule="exact"/>
              <w:jc w:val="left"/>
              <w:rPr>
                <w:rFonts w:ascii="Times New Roman" w:eastAsia="MS Mincho"/>
                <w:b w:val="0"/>
                <w:sz w:val="20"/>
                <w:lang w:val="en-US"/>
              </w:rPr>
            </w:pPr>
            <w:r w:rsidRPr="00E77778">
              <w:rPr>
                <w:rFonts w:ascii="Times New Roman" w:eastAsia="MS Mincho"/>
                <w:b w:val="0"/>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r w:rsidRPr="00E77778">
              <w:rPr>
                <w:rFonts w:ascii="Times New Roman" w:eastAsia="MS Mincho"/>
                <w:b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1B7219" w:rsidRPr="00E77778" w:rsidRDefault="001B7219" w:rsidP="001B7219">
            <w:pPr>
              <w:pStyle w:val="RecTitle0"/>
              <w:spacing w:before="0" w:line="260" w:lineRule="exact"/>
              <w:rPr>
                <w:rFonts w:ascii="Times New Roman" w:eastAsia="MS Mincho"/>
                <w:b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7C5374" w:rsidRDefault="007C5374" w:rsidP="00144F01">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 xml:space="preserve">V1.1.1 </w:t>
            </w:r>
          </w:p>
          <w:p w:rsidR="001B7219" w:rsidRPr="00E77778" w:rsidRDefault="007C5374" w:rsidP="00144F01">
            <w:pPr>
              <w:pStyle w:val="RecTitle0"/>
              <w:spacing w:before="0" w:line="260" w:lineRule="exact"/>
              <w:jc w:val="left"/>
              <w:rPr>
                <w:rFonts w:ascii="Times New Roman" w:eastAsia="MS Mincho"/>
                <w:b w:val="0"/>
                <w:sz w:val="20"/>
                <w:lang w:val="en-US"/>
              </w:rPr>
            </w:pPr>
            <w:r>
              <w:rPr>
                <w:rFonts w:ascii="Times New Roman" w:eastAsia="MS Mincho"/>
                <w:b w:val="0"/>
                <w:sz w:val="20"/>
                <w:lang w:val="en-US"/>
              </w:rPr>
              <w:t>(</w:t>
            </w:r>
            <w:r w:rsidR="001B7219" w:rsidRPr="00E77778">
              <w:rPr>
                <w:rFonts w:ascii="Times New Roman" w:eastAsia="MS Mincho"/>
                <w:b w:val="0"/>
                <w:sz w:val="20"/>
                <w:lang w:val="en-US"/>
              </w:rPr>
              <w:t>1998-06)</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3772A0" w:rsidP="001B7219">
            <w:pPr>
              <w:pStyle w:val="Standard1"/>
              <w:spacing w:before="0" w:line="260" w:lineRule="exact"/>
              <w:rPr>
                <w:sz w:val="20"/>
                <w:lang w:val="en-US"/>
              </w:rPr>
            </w:pPr>
            <w:r>
              <w:rPr>
                <w:sz w:val="20"/>
                <w:lang w:val="en-US"/>
              </w:rPr>
              <w:lastRenderedPageBreak/>
              <w:t>ETSI</w:t>
            </w:r>
          </w:p>
          <w:p w:rsidR="00045415" w:rsidRDefault="00045415" w:rsidP="001B7219">
            <w:pPr>
              <w:pStyle w:val="Standard1"/>
              <w:spacing w:before="0" w:line="260" w:lineRule="exact"/>
              <w:rPr>
                <w:sz w:val="20"/>
                <w:lang w:val="en-US"/>
              </w:rPr>
            </w:pPr>
            <w:r>
              <w:rPr>
                <w:sz w:val="20"/>
                <w:lang w:val="en-US"/>
              </w:rPr>
              <w:t>ATTM</w:t>
            </w:r>
          </w:p>
          <w:p w:rsidR="003772A0" w:rsidRDefault="006D29C8" w:rsidP="001B7219">
            <w:pPr>
              <w:pStyle w:val="Standard1"/>
              <w:spacing w:before="0" w:line="260" w:lineRule="exact"/>
              <w:rPr>
                <w:sz w:val="20"/>
                <w:lang w:val="en-US"/>
              </w:rPr>
            </w:pPr>
            <w:r>
              <w:rPr>
                <w:sz w:val="20"/>
                <w:lang w:val="en-US"/>
              </w:rPr>
              <w:t>TM6</w:t>
            </w:r>
          </w:p>
        </w:tc>
        <w:tc>
          <w:tcPr>
            <w:tcW w:w="1796" w:type="dxa"/>
            <w:tcBorders>
              <w:top w:val="single" w:sz="6" w:space="0" w:color="auto"/>
              <w:left w:val="single" w:sz="6" w:space="0" w:color="auto"/>
              <w:bottom w:val="single" w:sz="6" w:space="0" w:color="auto"/>
              <w:right w:val="single" w:sz="6" w:space="0" w:color="auto"/>
            </w:tcBorders>
          </w:tcPr>
          <w:p w:rsidR="003772A0" w:rsidRDefault="007C5374" w:rsidP="007C5374">
            <w:pPr>
              <w:pStyle w:val="Standard1"/>
              <w:spacing w:before="0" w:line="260" w:lineRule="exact"/>
              <w:rPr>
                <w:sz w:val="20"/>
                <w:lang w:val="en-US"/>
              </w:rPr>
            </w:pPr>
            <w:r>
              <w:rPr>
                <w:sz w:val="20"/>
                <w:lang w:val="en-US"/>
              </w:rPr>
              <w:t xml:space="preserve">TS </w:t>
            </w:r>
            <w:r w:rsidR="003772A0">
              <w:rPr>
                <w:sz w:val="20"/>
                <w:lang w:val="en-US"/>
              </w:rPr>
              <w:t>101 270-1/-2</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 xml:space="preserve">Transmission and Multiplexing (TM); </w:t>
            </w:r>
            <w:r w:rsidR="0039581A" w:rsidRPr="0039581A">
              <w:rPr>
                <w:sz w:val="20"/>
                <w:lang w:val="en-GB"/>
              </w:rPr>
              <w:t>Access transmission systems on metallic access cables;</w:t>
            </w:r>
            <w:r w:rsidR="0039581A">
              <w:rPr>
                <w:sz w:val="20"/>
                <w:lang w:val="en-GB"/>
              </w:rPr>
              <w:t xml:space="preserve"> </w:t>
            </w:r>
            <w:r>
              <w:rPr>
                <w:sz w:val="20"/>
                <w:lang w:val="en-US"/>
              </w:rPr>
              <w:t>Very High Speed Digital Subscriber Line (VDSL); Part 1</w:t>
            </w:r>
            <w:r w:rsidR="0039581A">
              <w:rPr>
                <w:sz w:val="20"/>
                <w:lang w:val="en-US"/>
              </w:rPr>
              <w:t>:</w:t>
            </w:r>
            <w:r>
              <w:rPr>
                <w:sz w:val="20"/>
                <w:lang w:val="en-US"/>
              </w:rPr>
              <w:t xml:space="preserve"> </w:t>
            </w:r>
            <w:r w:rsidR="0039581A">
              <w:rPr>
                <w:sz w:val="20"/>
                <w:lang w:val="en-US"/>
              </w:rPr>
              <w:t>F</w:t>
            </w:r>
            <w:r>
              <w:rPr>
                <w:sz w:val="20"/>
                <w:lang w:val="en-US"/>
              </w:rPr>
              <w:t>unctional requirements, Part 2</w:t>
            </w:r>
            <w:r w:rsidR="0039581A">
              <w:rPr>
                <w:sz w:val="20"/>
                <w:lang w:val="en-US"/>
              </w:rPr>
              <w:t xml:space="preserve">: </w:t>
            </w:r>
            <w:r>
              <w:rPr>
                <w:sz w:val="20"/>
                <w:lang w:val="en-US"/>
              </w:rPr>
              <w:t xml:space="preserve">Transceiver </w:t>
            </w:r>
            <w:r w:rsidR="00030DFF">
              <w:rPr>
                <w:sz w:val="20"/>
                <w:lang w:val="en-US"/>
              </w:rPr>
              <w:t>specification</w:t>
            </w:r>
          </w:p>
          <w:p w:rsidR="0039581A" w:rsidRDefault="0039581A" w:rsidP="007B5B1A">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3</w:t>
            </w:r>
          </w:p>
          <w:p w:rsidR="003772A0" w:rsidRDefault="003772A0"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p w:rsidR="003772A0" w:rsidRDefault="003772A0"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shd w:val="clear" w:color="auto" w:fill="auto"/>
          </w:tcPr>
          <w:p w:rsidR="001B7219" w:rsidRPr="001B7219" w:rsidRDefault="001B7219" w:rsidP="001B7219">
            <w:pPr>
              <w:pStyle w:val="Standard1"/>
              <w:spacing w:before="0" w:line="260" w:lineRule="exact"/>
              <w:rPr>
                <w:sz w:val="20"/>
                <w:shd w:val="clear" w:color="auto" w:fill="FFFFFF"/>
                <w:lang w:val="en-US"/>
              </w:rPr>
            </w:pPr>
            <w:r w:rsidRPr="001B7219">
              <w:rPr>
                <w:sz w:val="20"/>
                <w:shd w:val="clear" w:color="auto" w:fill="FFFFFF"/>
                <w:lang w:val="en-US"/>
              </w:rPr>
              <w:t>Part 1</w:t>
            </w:r>
            <w:r w:rsidR="00030DFF">
              <w:rPr>
                <w:sz w:val="20"/>
                <w:shd w:val="clear" w:color="auto" w:fill="FFFFFF"/>
                <w:lang w:val="en-US"/>
              </w:rPr>
              <w:t>:</w:t>
            </w:r>
            <w:r w:rsidRPr="001B7219">
              <w:rPr>
                <w:sz w:val="20"/>
                <w:shd w:val="clear" w:color="auto" w:fill="FFFFFF"/>
                <w:lang w:val="en-US"/>
              </w:rPr>
              <w:t xml:space="preserve"> </w:t>
            </w:r>
            <w:r w:rsidR="00551E48">
              <w:rPr>
                <w:sz w:val="20"/>
                <w:shd w:val="clear" w:color="auto" w:fill="FFFFFF"/>
                <w:lang w:val="en-US"/>
              </w:rPr>
              <w:t>V</w:t>
            </w:r>
            <w:r w:rsidR="00030DFF">
              <w:rPr>
                <w:sz w:val="20"/>
                <w:shd w:val="clear" w:color="auto" w:fill="FFFFFF"/>
                <w:lang w:val="en-US"/>
              </w:rPr>
              <w:t xml:space="preserve">1.4.1 </w:t>
            </w:r>
            <w:r w:rsidRPr="001B7219">
              <w:rPr>
                <w:sz w:val="20"/>
                <w:shd w:val="clear" w:color="auto" w:fill="FFFFFF"/>
                <w:lang w:val="en-US"/>
              </w:rPr>
              <w:t>10/99 (</w:t>
            </w:r>
            <w:r w:rsidR="00030DFF">
              <w:rPr>
                <w:sz w:val="20"/>
                <w:shd w:val="clear" w:color="auto" w:fill="FFFFFF"/>
                <w:lang w:val="en-US"/>
              </w:rPr>
              <w:t>10/2005)</w:t>
            </w:r>
          </w:p>
          <w:p w:rsidR="003772A0" w:rsidRDefault="001B7219" w:rsidP="00030DFF">
            <w:pPr>
              <w:pStyle w:val="Standard1"/>
              <w:spacing w:before="0" w:line="260" w:lineRule="exact"/>
              <w:rPr>
                <w:sz w:val="20"/>
                <w:lang w:val="en-US"/>
              </w:rPr>
            </w:pPr>
            <w:r w:rsidRPr="001B7219">
              <w:rPr>
                <w:sz w:val="20"/>
                <w:shd w:val="clear" w:color="auto" w:fill="FFFFFF"/>
                <w:lang w:val="en-US"/>
              </w:rPr>
              <w:t>Part 2</w:t>
            </w:r>
            <w:r w:rsidR="00030DFF">
              <w:rPr>
                <w:sz w:val="20"/>
                <w:shd w:val="clear" w:color="auto" w:fill="FFFFFF"/>
                <w:lang w:val="en-US"/>
              </w:rPr>
              <w:t xml:space="preserve">: </w:t>
            </w:r>
            <w:r w:rsidR="00551E48">
              <w:rPr>
                <w:sz w:val="20"/>
                <w:shd w:val="clear" w:color="auto" w:fill="FFFFFF"/>
                <w:lang w:val="en-US"/>
              </w:rPr>
              <w:t>V</w:t>
            </w:r>
            <w:r w:rsidR="00030DFF">
              <w:rPr>
                <w:sz w:val="20"/>
                <w:shd w:val="clear" w:color="auto" w:fill="FFFFFF"/>
                <w:lang w:val="en-US"/>
              </w:rPr>
              <w:t>1.2.1 (07/2003)</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3772A0" w:rsidP="001B7219">
            <w:pPr>
              <w:pStyle w:val="Standard1"/>
              <w:spacing w:before="0" w:line="260" w:lineRule="exact"/>
              <w:rPr>
                <w:sz w:val="20"/>
                <w:lang w:val="fr-FR"/>
              </w:rPr>
            </w:pPr>
            <w:r>
              <w:rPr>
                <w:sz w:val="20"/>
                <w:lang w:val="fr-FR"/>
              </w:rPr>
              <w:t>ETSI</w:t>
            </w:r>
          </w:p>
          <w:p w:rsidR="00045415" w:rsidRDefault="00045415" w:rsidP="001B7219">
            <w:pPr>
              <w:pStyle w:val="Standard1"/>
              <w:spacing w:before="0" w:line="260" w:lineRule="exact"/>
              <w:rPr>
                <w:sz w:val="20"/>
                <w:lang w:val="fr-FR"/>
              </w:rPr>
            </w:pPr>
            <w:r>
              <w:rPr>
                <w:sz w:val="20"/>
                <w:lang w:val="fr-FR"/>
              </w:rPr>
              <w:t>ATTM</w:t>
            </w:r>
          </w:p>
          <w:p w:rsidR="003772A0" w:rsidRDefault="00BF3FD1" w:rsidP="001B7219">
            <w:pPr>
              <w:pStyle w:val="Standard1"/>
              <w:spacing w:before="0" w:line="260" w:lineRule="exact"/>
              <w:rPr>
                <w:sz w:val="20"/>
                <w:lang w:val="fr-FR"/>
              </w:rPr>
            </w:pPr>
            <w:r>
              <w:rPr>
                <w:sz w:val="20"/>
                <w:lang w:val="fr-FR"/>
              </w:rPr>
              <w:t>TM6</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E77778">
            <w:pPr>
              <w:pStyle w:val="Standard1"/>
              <w:spacing w:before="0" w:line="260" w:lineRule="exact"/>
              <w:rPr>
                <w:sz w:val="20"/>
                <w:lang w:val="fr-FR"/>
              </w:rPr>
            </w:pPr>
            <w:r>
              <w:rPr>
                <w:sz w:val="20"/>
                <w:lang w:val="fr-FR"/>
              </w:rPr>
              <w:t>TS 101 388</w:t>
            </w:r>
          </w:p>
        </w:tc>
        <w:tc>
          <w:tcPr>
            <w:tcW w:w="4556" w:type="dxa"/>
            <w:tcBorders>
              <w:top w:val="single" w:sz="6" w:space="0" w:color="auto"/>
              <w:left w:val="single" w:sz="6" w:space="0" w:color="auto"/>
              <w:bottom w:val="single" w:sz="6" w:space="0" w:color="auto"/>
              <w:right w:val="single" w:sz="6" w:space="0" w:color="auto"/>
            </w:tcBorders>
          </w:tcPr>
          <w:p w:rsidR="00BF3FD1" w:rsidRPr="00BF3FD1" w:rsidRDefault="00BF3FD1" w:rsidP="007B5B1A">
            <w:pPr>
              <w:pStyle w:val="Standard1"/>
              <w:spacing w:before="0" w:line="260" w:lineRule="exact"/>
              <w:jc w:val="both"/>
              <w:rPr>
                <w:sz w:val="20"/>
                <w:lang w:val="en-US"/>
              </w:rPr>
            </w:pPr>
            <w:r w:rsidRPr="00144F01">
              <w:rPr>
                <w:bCs/>
                <w:sz w:val="20"/>
                <w:lang w:val="en-GB"/>
              </w:rPr>
              <w:t>Access Terminals Transm</w:t>
            </w:r>
            <w:r w:rsidRPr="00BF3FD1">
              <w:rPr>
                <w:bCs/>
                <w:sz w:val="20"/>
                <w:lang w:val="en-GB"/>
              </w:rPr>
              <w:t>ission and Multiplexing (ATTM);</w:t>
            </w:r>
            <w:r>
              <w:rPr>
                <w:bCs/>
                <w:sz w:val="20"/>
                <w:lang w:val="en-GB"/>
              </w:rPr>
              <w:t xml:space="preserve"> </w:t>
            </w:r>
            <w:r w:rsidRPr="00144F01">
              <w:rPr>
                <w:bCs/>
                <w:sz w:val="20"/>
                <w:lang w:val="en-GB"/>
              </w:rPr>
              <w:t>Access transmission systems on meta</w:t>
            </w:r>
            <w:r w:rsidRPr="00BF3FD1">
              <w:rPr>
                <w:bCs/>
                <w:sz w:val="20"/>
                <w:lang w:val="en-GB"/>
              </w:rPr>
              <w:t>llic access cables;</w:t>
            </w:r>
            <w:r>
              <w:rPr>
                <w:bCs/>
                <w:sz w:val="20"/>
                <w:lang w:val="en-GB"/>
              </w:rPr>
              <w:t xml:space="preserve"> </w:t>
            </w:r>
            <w:r w:rsidRPr="00144F01">
              <w:rPr>
                <w:bCs/>
                <w:sz w:val="20"/>
                <w:lang w:val="en-GB"/>
              </w:rPr>
              <w:t>Asymmetric Digital Subscriber Line (ADSL) - European specific requirements [ITU-T Recommendation G.992.1 modified]</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3</w:t>
            </w:r>
          </w:p>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BF3FD1" w:rsidRDefault="00BF3FD1" w:rsidP="007B5B1A">
            <w:pPr>
              <w:pStyle w:val="Standard1"/>
              <w:spacing w:before="0" w:line="260" w:lineRule="exact"/>
              <w:jc w:val="both"/>
              <w:rPr>
                <w:sz w:val="20"/>
                <w:lang w:val="en-US"/>
              </w:rPr>
            </w:pPr>
            <w:r>
              <w:rPr>
                <w:sz w:val="20"/>
                <w:lang w:val="en-US"/>
              </w:rPr>
              <w:t xml:space="preserve">V1.4.1 </w:t>
            </w:r>
          </w:p>
          <w:p w:rsidR="003772A0" w:rsidRDefault="00BF3FD1" w:rsidP="007B5B1A">
            <w:pPr>
              <w:pStyle w:val="Standard1"/>
              <w:spacing w:before="0" w:line="260" w:lineRule="exact"/>
              <w:jc w:val="both"/>
              <w:rPr>
                <w:sz w:val="20"/>
                <w:lang w:val="en-US"/>
              </w:rPr>
            </w:pPr>
            <w:r>
              <w:rPr>
                <w:sz w:val="20"/>
                <w:lang w:val="en-US"/>
              </w:rPr>
              <w:t>(</w:t>
            </w:r>
            <w:r w:rsidR="00FA5077">
              <w:rPr>
                <w:sz w:val="20"/>
                <w:lang w:val="en-US"/>
              </w:rPr>
              <w:t>08/</w:t>
            </w:r>
            <w:r>
              <w:rPr>
                <w:sz w:val="20"/>
                <w:lang w:val="en-US"/>
              </w:rPr>
              <w:t>2007)</w:t>
            </w:r>
          </w:p>
        </w:tc>
      </w:tr>
      <w:tr w:rsidR="003772A0" w:rsidTr="00045415">
        <w:trPr>
          <w:cantSplit/>
          <w:trHeight w:val="2230"/>
        </w:trPr>
        <w:tc>
          <w:tcPr>
            <w:tcW w:w="745" w:type="dxa"/>
            <w:tcBorders>
              <w:top w:val="single" w:sz="6" w:space="0" w:color="auto"/>
              <w:left w:val="single" w:sz="12" w:space="0" w:color="auto"/>
              <w:bottom w:val="single" w:sz="6" w:space="0" w:color="auto"/>
              <w:right w:val="single" w:sz="6" w:space="0" w:color="auto"/>
            </w:tcBorders>
          </w:tcPr>
          <w:p w:rsidR="00045415" w:rsidRDefault="003772A0" w:rsidP="001B7219">
            <w:pPr>
              <w:pStyle w:val="Standard1"/>
              <w:spacing w:before="0" w:line="260" w:lineRule="exact"/>
              <w:rPr>
                <w:sz w:val="20"/>
                <w:lang w:val="en-US"/>
              </w:rPr>
            </w:pPr>
            <w:r>
              <w:rPr>
                <w:sz w:val="20"/>
                <w:lang w:val="en-US"/>
              </w:rPr>
              <w:t>ETSI</w:t>
            </w:r>
          </w:p>
          <w:p w:rsidR="00045415" w:rsidRDefault="00045415" w:rsidP="001B7219">
            <w:pPr>
              <w:pStyle w:val="Standard1"/>
              <w:spacing w:before="0" w:line="260" w:lineRule="exact"/>
              <w:rPr>
                <w:sz w:val="20"/>
                <w:lang w:val="en-US"/>
              </w:rPr>
            </w:pPr>
            <w:r>
              <w:rPr>
                <w:sz w:val="20"/>
                <w:lang w:val="en-US"/>
              </w:rPr>
              <w:t>ATTM</w:t>
            </w:r>
          </w:p>
          <w:p w:rsidR="003772A0" w:rsidRDefault="00FA5077" w:rsidP="001B7219">
            <w:pPr>
              <w:pStyle w:val="Standard1"/>
              <w:spacing w:before="0" w:line="260" w:lineRule="exact"/>
              <w:rPr>
                <w:sz w:val="20"/>
                <w:lang w:val="en-US"/>
              </w:rPr>
            </w:pPr>
            <w:r>
              <w:rPr>
                <w:sz w:val="20"/>
                <w:lang w:val="en-US"/>
              </w:rPr>
              <w:t>TM6</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E77778">
            <w:pPr>
              <w:pStyle w:val="Standard1"/>
              <w:spacing w:before="0" w:line="260" w:lineRule="exact"/>
              <w:rPr>
                <w:sz w:val="20"/>
                <w:lang w:val="en-US"/>
              </w:rPr>
            </w:pPr>
            <w:r>
              <w:rPr>
                <w:sz w:val="20"/>
                <w:lang w:val="en-US"/>
              </w:rPr>
              <w:t>TS 101 524</w:t>
            </w:r>
          </w:p>
        </w:tc>
        <w:tc>
          <w:tcPr>
            <w:tcW w:w="4556" w:type="dxa"/>
            <w:tcBorders>
              <w:top w:val="single" w:sz="6" w:space="0" w:color="auto"/>
              <w:left w:val="single" w:sz="6" w:space="0" w:color="auto"/>
              <w:bottom w:val="single" w:sz="6" w:space="0" w:color="auto"/>
              <w:right w:val="single" w:sz="6" w:space="0" w:color="auto"/>
            </w:tcBorders>
          </w:tcPr>
          <w:p w:rsidR="00FA5077" w:rsidRDefault="00FA5077" w:rsidP="007B5B1A">
            <w:pPr>
              <w:pStyle w:val="Standard1"/>
              <w:spacing w:before="0" w:line="260" w:lineRule="exact"/>
              <w:jc w:val="both"/>
              <w:rPr>
                <w:sz w:val="20"/>
                <w:lang w:val="en-US"/>
              </w:rPr>
            </w:pPr>
            <w:r w:rsidRPr="00FA5077">
              <w:rPr>
                <w:sz w:val="20"/>
                <w:lang w:val="en-GB"/>
              </w:rPr>
              <w:t xml:space="preserve">Access, Terminals, Transmission and Multiplexing (ATTM); Access transmission system on metallic access cables; </w:t>
            </w:r>
            <w:r w:rsidR="003772A0">
              <w:rPr>
                <w:sz w:val="20"/>
                <w:lang w:val="en-US"/>
              </w:rPr>
              <w:t xml:space="preserve">Symmetrical </w:t>
            </w:r>
            <w:r>
              <w:rPr>
                <w:sz w:val="20"/>
                <w:lang w:val="en-US"/>
              </w:rPr>
              <w:t>s</w:t>
            </w:r>
            <w:r w:rsidR="003772A0">
              <w:rPr>
                <w:sz w:val="20"/>
                <w:lang w:val="en-US"/>
              </w:rPr>
              <w:t xml:space="preserve">ingle </w:t>
            </w:r>
            <w:r>
              <w:rPr>
                <w:sz w:val="20"/>
                <w:lang w:val="en-US"/>
              </w:rPr>
              <w:t>p</w:t>
            </w:r>
            <w:r w:rsidR="003772A0">
              <w:rPr>
                <w:sz w:val="20"/>
                <w:lang w:val="en-US"/>
              </w:rPr>
              <w:t xml:space="preserve">air </w:t>
            </w:r>
            <w:r>
              <w:rPr>
                <w:sz w:val="20"/>
                <w:lang w:val="en-US"/>
              </w:rPr>
              <w:t>h</w:t>
            </w:r>
            <w:r w:rsidR="003772A0">
              <w:rPr>
                <w:sz w:val="20"/>
                <w:lang w:val="en-US"/>
              </w:rPr>
              <w:t xml:space="preserve">igh </w:t>
            </w:r>
            <w:r w:rsidR="00023E1F">
              <w:rPr>
                <w:sz w:val="20"/>
                <w:lang w:val="en-US"/>
              </w:rPr>
              <w:t>bit rate</w:t>
            </w:r>
            <w:r w:rsidR="003772A0">
              <w:rPr>
                <w:sz w:val="20"/>
                <w:lang w:val="en-US"/>
              </w:rPr>
              <w:t xml:space="preserve"> Digital Subscriber Line (SDSL)</w:t>
            </w:r>
            <w:r w:rsidRPr="00144F01">
              <w:rPr>
                <w:sz w:val="20"/>
                <w:lang w:val="en-US"/>
              </w:rPr>
              <w:t>; [ITU-T Recommendation G.991.2 (2005), modified]</w:t>
            </w:r>
            <w:r w:rsidR="003772A0">
              <w:rPr>
                <w:sz w:val="20"/>
                <w:lang w:val="en-US"/>
              </w:rPr>
              <w:t xml:space="preserve"> </w:t>
            </w:r>
          </w:p>
          <w:p w:rsidR="00FA5077" w:rsidRDefault="00FA5077" w:rsidP="007B5B1A">
            <w:pPr>
              <w:pStyle w:val="Standard1"/>
              <w:spacing w:before="0" w:line="260" w:lineRule="exact"/>
              <w:jc w:val="both"/>
              <w:rPr>
                <w:sz w:val="20"/>
                <w:lang w:val="en-US"/>
              </w:rPr>
            </w:pPr>
          </w:p>
          <w:p w:rsidR="00FA5077" w:rsidRDefault="003772A0" w:rsidP="00FA5077">
            <w:pPr>
              <w:pStyle w:val="Standard1"/>
              <w:spacing w:before="0" w:line="260" w:lineRule="exact"/>
              <w:jc w:val="both"/>
              <w:rPr>
                <w:sz w:val="20"/>
                <w:lang w:val="en-US"/>
              </w:rPr>
            </w:pPr>
            <w:r>
              <w:rPr>
                <w:sz w:val="20"/>
                <w:lang w:val="en-US"/>
              </w:rPr>
              <w:t>Note: the originally two parts are merged to one (11/2000 )</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3</w:t>
            </w:r>
          </w:p>
          <w:p w:rsidR="003772A0" w:rsidRDefault="003772A0" w:rsidP="007B5B1A">
            <w:pPr>
              <w:pStyle w:val="Standard1"/>
              <w:spacing w:before="0" w:line="260" w:lineRule="exact"/>
              <w:rPr>
                <w:sz w:val="20"/>
                <w:lang w:val="en-US"/>
              </w:rPr>
            </w:pPr>
            <w:r>
              <w:rPr>
                <w:sz w:val="20"/>
                <w:lang w:val="en-US"/>
              </w:rPr>
              <w:t>4</w:t>
            </w:r>
          </w:p>
          <w:p w:rsidR="003772A0" w:rsidRDefault="003772A0" w:rsidP="007B5B1A">
            <w:pPr>
              <w:pStyle w:val="Standard1"/>
              <w:spacing w:before="0" w:line="260" w:lineRule="exact"/>
              <w:rPr>
                <w:sz w:val="20"/>
                <w:lang w:val="en-US"/>
              </w:rPr>
            </w:pPr>
            <w:r>
              <w:rPr>
                <w:sz w:val="20"/>
                <w:lang w:val="en-US"/>
              </w:rPr>
              <w:t>6</w:t>
            </w:r>
          </w:p>
          <w:p w:rsidR="003772A0" w:rsidRDefault="003772A0" w:rsidP="007B5B1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r>
              <w:rPr>
                <w:sz w:val="20"/>
                <w:lang w:val="en-US"/>
              </w:rPr>
              <w:t>X</w:t>
            </w:r>
          </w:p>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FA5077" w:rsidP="00FA5077">
            <w:pPr>
              <w:pStyle w:val="Standard1"/>
              <w:spacing w:before="0" w:line="260" w:lineRule="exact"/>
              <w:jc w:val="both"/>
              <w:rPr>
                <w:sz w:val="20"/>
                <w:lang w:val="en-US"/>
              </w:rPr>
            </w:pPr>
            <w:r>
              <w:rPr>
                <w:sz w:val="20"/>
                <w:lang w:val="en-US"/>
              </w:rPr>
              <w:t xml:space="preserve">V1.5.1 (08/2010) </w:t>
            </w:r>
          </w:p>
        </w:tc>
      </w:tr>
      <w:tr w:rsidR="00950877"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950877" w:rsidP="00E77778">
            <w:pPr>
              <w:pStyle w:val="Standard1"/>
              <w:spacing w:before="0"/>
              <w:rPr>
                <w:sz w:val="20"/>
                <w:lang w:val="fr-FR"/>
              </w:rPr>
            </w:pPr>
            <w:r>
              <w:rPr>
                <w:sz w:val="20"/>
                <w:lang w:val="fr-FR"/>
              </w:rPr>
              <w:t>ETSI</w:t>
            </w:r>
          </w:p>
          <w:p w:rsidR="00045415" w:rsidRDefault="00950877" w:rsidP="00E77778">
            <w:pPr>
              <w:pStyle w:val="Standard1"/>
              <w:spacing w:before="0"/>
              <w:rPr>
                <w:sz w:val="20"/>
                <w:lang w:val="fr-FR"/>
              </w:rPr>
            </w:pPr>
            <w:r>
              <w:rPr>
                <w:sz w:val="20"/>
                <w:lang w:val="fr-FR"/>
              </w:rPr>
              <w:t>ATTM</w:t>
            </w:r>
          </w:p>
          <w:p w:rsidR="00950877" w:rsidRDefault="00950877" w:rsidP="00045415">
            <w:pPr>
              <w:pStyle w:val="Standard1"/>
              <w:spacing w:before="0"/>
              <w:rPr>
                <w:sz w:val="20"/>
                <w:lang w:val="fr-FR"/>
              </w:rPr>
            </w:pPr>
            <w:r>
              <w:rPr>
                <w:sz w:val="20"/>
                <w:lang w:val="fr-FR"/>
              </w:rPr>
              <w:t>TM4</w:t>
            </w:r>
          </w:p>
        </w:tc>
        <w:tc>
          <w:tcPr>
            <w:tcW w:w="1796" w:type="dxa"/>
            <w:tcBorders>
              <w:top w:val="single" w:sz="6" w:space="0" w:color="auto"/>
              <w:left w:val="single" w:sz="6" w:space="0" w:color="auto"/>
              <w:bottom w:val="single" w:sz="6" w:space="0" w:color="auto"/>
              <w:right w:val="single" w:sz="6" w:space="0" w:color="auto"/>
            </w:tcBorders>
          </w:tcPr>
          <w:p w:rsidR="00950877" w:rsidRPr="00045415" w:rsidRDefault="00950877" w:rsidP="001B7219">
            <w:pPr>
              <w:pStyle w:val="Standard1"/>
              <w:spacing w:before="0"/>
              <w:rPr>
                <w:sz w:val="20"/>
                <w:lang w:val="fr-FR"/>
              </w:rPr>
            </w:pPr>
            <w:r>
              <w:rPr>
                <w:sz w:val="20"/>
                <w:lang w:val="fr-FR"/>
              </w:rPr>
              <w:t xml:space="preserve"> TS 101 974</w:t>
            </w:r>
          </w:p>
        </w:tc>
        <w:tc>
          <w:tcPr>
            <w:tcW w:w="4556"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rPr>
                <w:sz w:val="20"/>
                <w:lang w:val="en-US"/>
              </w:rPr>
            </w:pPr>
            <w:r>
              <w:rPr>
                <w:sz w:val="20"/>
                <w:lang w:val="en-US"/>
              </w:rPr>
              <w:t>Transmission and Multiplexing (TM);</w:t>
            </w:r>
          </w:p>
          <w:p w:rsidR="00950877" w:rsidRDefault="00950877" w:rsidP="00F333A6">
            <w:pPr>
              <w:pStyle w:val="Standard1"/>
              <w:spacing w:before="0"/>
              <w:rPr>
                <w:sz w:val="20"/>
                <w:lang w:val="en-US"/>
              </w:rPr>
            </w:pPr>
            <w:r>
              <w:rPr>
                <w:sz w:val="20"/>
                <w:lang w:val="en-US"/>
              </w:rPr>
              <w:t>Digital Radio Relay Systems (DRRS);</w:t>
            </w:r>
          </w:p>
          <w:p w:rsidR="00B6420C" w:rsidRDefault="00950877" w:rsidP="00F333A6">
            <w:pPr>
              <w:pStyle w:val="Standard1"/>
              <w:spacing w:before="0"/>
              <w:rPr>
                <w:sz w:val="20"/>
                <w:lang w:val="en-US"/>
              </w:rPr>
            </w:pPr>
            <w:r>
              <w:rPr>
                <w:sz w:val="20"/>
                <w:lang w:val="en-US"/>
              </w:rPr>
              <w:t>Radio specific SDH functionalities for transmission of sub-STM-0</w:t>
            </w:r>
          </w:p>
        </w:tc>
        <w:tc>
          <w:tcPr>
            <w:tcW w:w="762" w:type="dxa"/>
            <w:gridSpan w:val="2"/>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950877" w:rsidRDefault="00950877" w:rsidP="00F333A6">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B6420C" w:rsidRDefault="00551E48" w:rsidP="00F333A6">
            <w:pPr>
              <w:pStyle w:val="Standard1"/>
              <w:spacing w:before="0"/>
              <w:jc w:val="both"/>
              <w:rPr>
                <w:sz w:val="20"/>
                <w:lang w:val="en-US"/>
              </w:rPr>
            </w:pPr>
            <w:r>
              <w:rPr>
                <w:sz w:val="20"/>
                <w:lang w:val="en-US"/>
              </w:rPr>
              <w:t>V</w:t>
            </w:r>
            <w:r w:rsidR="00B6420C">
              <w:rPr>
                <w:sz w:val="20"/>
                <w:lang w:val="en-US"/>
              </w:rPr>
              <w:t>1.1.1</w:t>
            </w:r>
          </w:p>
          <w:p w:rsidR="00950877" w:rsidRDefault="00B6420C" w:rsidP="00F333A6">
            <w:pPr>
              <w:pStyle w:val="Standard1"/>
              <w:spacing w:before="0"/>
              <w:jc w:val="both"/>
              <w:rPr>
                <w:sz w:val="20"/>
                <w:lang w:val="en-US"/>
              </w:rPr>
            </w:pPr>
            <w:r>
              <w:rPr>
                <w:sz w:val="20"/>
                <w:lang w:val="en-US"/>
              </w:rPr>
              <w:t>(</w:t>
            </w:r>
            <w:r w:rsidR="00950877">
              <w:rPr>
                <w:sz w:val="20"/>
                <w:lang w:val="en-US"/>
              </w:rPr>
              <w:t>2001-08</w:t>
            </w:r>
            <w:r>
              <w:rPr>
                <w:sz w:val="20"/>
                <w:lang w:val="en-US"/>
              </w:rPr>
              <w:t>)</w:t>
            </w:r>
          </w:p>
        </w:tc>
      </w:tr>
      <w:tr w:rsidR="00F333A6"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F333A6" w:rsidP="00F333A6">
            <w:pPr>
              <w:pStyle w:val="Standard1"/>
              <w:spacing w:before="0"/>
              <w:jc w:val="both"/>
              <w:rPr>
                <w:sz w:val="20"/>
                <w:lang w:val="it-IT"/>
              </w:rPr>
            </w:pPr>
            <w:r>
              <w:rPr>
                <w:sz w:val="20"/>
                <w:lang w:val="it-IT"/>
              </w:rPr>
              <w:t>ETSI</w:t>
            </w:r>
          </w:p>
          <w:p w:rsidR="00045415" w:rsidRDefault="00045415" w:rsidP="00F333A6">
            <w:pPr>
              <w:pStyle w:val="Standard1"/>
              <w:spacing w:before="0"/>
              <w:jc w:val="both"/>
              <w:rPr>
                <w:sz w:val="20"/>
                <w:lang w:val="it-IT"/>
              </w:rPr>
            </w:pPr>
            <w:r>
              <w:rPr>
                <w:sz w:val="20"/>
                <w:lang w:val="it-IT"/>
              </w:rPr>
              <w:t>ATTM</w:t>
            </w:r>
          </w:p>
          <w:p w:rsidR="00F333A6" w:rsidRDefault="00F333A6" w:rsidP="00045415">
            <w:pPr>
              <w:pStyle w:val="Standard1"/>
              <w:spacing w:before="0"/>
              <w:jc w:val="both"/>
              <w:rPr>
                <w:sz w:val="20"/>
                <w:lang w:val="it-IT"/>
              </w:rPr>
            </w:pPr>
            <w:r>
              <w:rPr>
                <w:sz w:val="20"/>
                <w:lang w:val="it-IT"/>
              </w:rPr>
              <w:t>TM4</w:t>
            </w:r>
          </w:p>
        </w:tc>
        <w:tc>
          <w:tcPr>
            <w:tcW w:w="1796"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rPr>
                <w:sz w:val="20"/>
                <w:lang w:val="fr-FR"/>
              </w:rPr>
            </w:pPr>
            <w:r>
              <w:rPr>
                <w:sz w:val="20"/>
                <w:lang w:val="fr-FR"/>
              </w:rPr>
              <w:t xml:space="preserve">ETS 300 635 </w:t>
            </w:r>
          </w:p>
          <w:p w:rsidR="00F333A6" w:rsidRDefault="00F333A6" w:rsidP="00F333A6">
            <w:pPr>
              <w:pStyle w:val="Standard1"/>
              <w:spacing w:before="0"/>
              <w:rPr>
                <w:sz w:val="20"/>
                <w:lang w:val="fr-FR"/>
              </w:rPr>
            </w:pPr>
          </w:p>
        </w:tc>
        <w:tc>
          <w:tcPr>
            <w:tcW w:w="4556"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rPr>
                <w:sz w:val="20"/>
                <w:lang w:val="en-US"/>
              </w:rPr>
            </w:pPr>
            <w:r>
              <w:rPr>
                <w:sz w:val="20"/>
                <w:lang w:val="en-US"/>
              </w:rPr>
              <w:t>Transmission and Multiplexing (TM);</w:t>
            </w:r>
          </w:p>
          <w:p w:rsidR="00F333A6" w:rsidRDefault="00F333A6" w:rsidP="00F333A6">
            <w:pPr>
              <w:pStyle w:val="Standard1"/>
              <w:spacing w:before="0"/>
              <w:rPr>
                <w:sz w:val="20"/>
                <w:lang w:val="en-US"/>
              </w:rPr>
            </w:pPr>
            <w:r>
              <w:rPr>
                <w:sz w:val="20"/>
                <w:lang w:val="en-US"/>
              </w:rPr>
              <w:t>Synchronous Digital Hierarchy (SDH);</w:t>
            </w:r>
          </w:p>
          <w:p w:rsidR="006949F8" w:rsidRDefault="00F333A6" w:rsidP="00F333A6">
            <w:pPr>
              <w:pStyle w:val="Standard1"/>
              <w:spacing w:before="0"/>
              <w:rPr>
                <w:sz w:val="20"/>
                <w:lang w:val="en-US"/>
              </w:rPr>
            </w:pPr>
            <w:r>
              <w:rPr>
                <w:sz w:val="20"/>
                <w:lang w:val="en-US"/>
              </w:rPr>
              <w:t>Radio specific functional blocks for transmission of M x STM-N</w:t>
            </w:r>
          </w:p>
        </w:tc>
        <w:tc>
          <w:tcPr>
            <w:tcW w:w="762"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6949F8" w:rsidRDefault="006949F8" w:rsidP="00F333A6">
            <w:pPr>
              <w:pStyle w:val="Standard1"/>
              <w:spacing w:before="0"/>
              <w:jc w:val="both"/>
              <w:rPr>
                <w:sz w:val="20"/>
                <w:lang w:val="fr-FR"/>
              </w:rPr>
            </w:pPr>
            <w:r>
              <w:rPr>
                <w:sz w:val="20"/>
                <w:lang w:val="en-US"/>
              </w:rPr>
              <w:t>E</w:t>
            </w:r>
            <w:r w:rsidRPr="00E77778">
              <w:rPr>
                <w:sz w:val="20"/>
                <w:lang w:val="en-US"/>
              </w:rPr>
              <w:t>dition</w:t>
            </w:r>
            <w:r>
              <w:rPr>
                <w:sz w:val="20"/>
                <w:lang w:val="fr-FR"/>
              </w:rPr>
              <w:t xml:space="preserve"> 1</w:t>
            </w:r>
          </w:p>
          <w:p w:rsidR="00F333A6" w:rsidRDefault="006949F8" w:rsidP="00F333A6">
            <w:pPr>
              <w:pStyle w:val="Standard1"/>
              <w:spacing w:before="0"/>
              <w:jc w:val="both"/>
              <w:rPr>
                <w:sz w:val="20"/>
                <w:lang w:val="en-US"/>
              </w:rPr>
            </w:pPr>
            <w:r>
              <w:rPr>
                <w:sz w:val="20"/>
                <w:lang w:val="fr-FR"/>
              </w:rPr>
              <w:t>(</w:t>
            </w:r>
            <w:r w:rsidR="00F333A6">
              <w:rPr>
                <w:sz w:val="20"/>
                <w:lang w:val="en-US"/>
              </w:rPr>
              <w:t>1996-10</w:t>
            </w:r>
            <w:r>
              <w:rPr>
                <w:sz w:val="20"/>
                <w:lang w:val="en-US"/>
              </w:rPr>
              <w:t>)</w:t>
            </w:r>
          </w:p>
        </w:tc>
      </w:tr>
      <w:tr w:rsidR="00F333A6"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F333A6" w:rsidP="00F333A6">
            <w:pPr>
              <w:pStyle w:val="Standard1"/>
              <w:spacing w:before="0"/>
              <w:jc w:val="both"/>
              <w:rPr>
                <w:sz w:val="20"/>
                <w:lang w:val="en-US"/>
              </w:rPr>
            </w:pPr>
            <w:r>
              <w:rPr>
                <w:sz w:val="20"/>
                <w:lang w:val="en-US"/>
              </w:rPr>
              <w:t>ETSI</w:t>
            </w:r>
          </w:p>
          <w:p w:rsidR="00045415" w:rsidRDefault="00045415" w:rsidP="00F333A6">
            <w:pPr>
              <w:pStyle w:val="Standard1"/>
              <w:spacing w:before="0"/>
              <w:jc w:val="both"/>
              <w:rPr>
                <w:sz w:val="20"/>
                <w:lang w:val="en-US"/>
              </w:rPr>
            </w:pPr>
            <w:r>
              <w:rPr>
                <w:sz w:val="20"/>
                <w:lang w:val="en-US"/>
              </w:rPr>
              <w:t>ATTM</w:t>
            </w:r>
          </w:p>
          <w:p w:rsidR="00F333A6" w:rsidRDefault="00045415" w:rsidP="00045415">
            <w:pPr>
              <w:pStyle w:val="Standard1"/>
              <w:spacing w:before="0"/>
              <w:jc w:val="both"/>
              <w:rPr>
                <w:sz w:val="20"/>
                <w:lang w:val="en-US"/>
              </w:rPr>
            </w:pPr>
            <w:r>
              <w:rPr>
                <w:sz w:val="20"/>
                <w:lang w:val="en-US"/>
              </w:rPr>
              <w:t>TM4</w:t>
            </w:r>
            <w:r w:rsidR="00F333A6">
              <w:rPr>
                <w:sz w:val="20"/>
                <w:lang w:val="en-US"/>
              </w:rPr>
              <w:t xml:space="preserve"> </w:t>
            </w:r>
          </w:p>
        </w:tc>
        <w:tc>
          <w:tcPr>
            <w:tcW w:w="1796"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rPr>
                <w:sz w:val="20"/>
                <w:lang w:val="en-US"/>
              </w:rPr>
            </w:pPr>
            <w:r>
              <w:rPr>
                <w:sz w:val="20"/>
                <w:lang w:val="en-US"/>
              </w:rPr>
              <w:t xml:space="preserve">ETS 300 785 </w:t>
            </w:r>
          </w:p>
          <w:p w:rsidR="00F333A6" w:rsidRDefault="00F333A6" w:rsidP="00366C16">
            <w:pPr>
              <w:pStyle w:val="Standard1"/>
              <w:spacing w:before="0"/>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rPr>
                <w:sz w:val="20"/>
                <w:lang w:val="en-US"/>
              </w:rPr>
            </w:pPr>
            <w:r>
              <w:rPr>
                <w:sz w:val="20"/>
                <w:lang w:val="en-US"/>
              </w:rPr>
              <w:t>Transmission and Multiplexing (TM);</w:t>
            </w:r>
          </w:p>
          <w:p w:rsidR="00F333A6" w:rsidRDefault="00F333A6" w:rsidP="00F333A6">
            <w:pPr>
              <w:pStyle w:val="Standard1"/>
              <w:spacing w:before="0"/>
              <w:rPr>
                <w:sz w:val="20"/>
                <w:lang w:val="en-US"/>
              </w:rPr>
            </w:pPr>
            <w:r>
              <w:rPr>
                <w:sz w:val="20"/>
                <w:lang w:val="en-US"/>
              </w:rPr>
              <w:t>Synchronous Digital Hierarchy (SDH);</w:t>
            </w:r>
          </w:p>
          <w:p w:rsidR="00F333A6" w:rsidRDefault="00F333A6" w:rsidP="00F333A6">
            <w:pPr>
              <w:pStyle w:val="Standard1"/>
              <w:spacing w:before="0"/>
              <w:rPr>
                <w:sz w:val="20"/>
                <w:lang w:val="en-US"/>
              </w:rPr>
            </w:pPr>
            <w:r>
              <w:rPr>
                <w:sz w:val="20"/>
                <w:lang w:val="en-US"/>
              </w:rPr>
              <w:t>Radio specific functional blocks for transmission of M x sub-STM-1</w:t>
            </w:r>
          </w:p>
        </w:tc>
        <w:tc>
          <w:tcPr>
            <w:tcW w:w="762"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6949F8" w:rsidRDefault="006949F8" w:rsidP="006949F8">
            <w:pPr>
              <w:pStyle w:val="Standard1"/>
              <w:spacing w:before="0"/>
              <w:rPr>
                <w:sz w:val="20"/>
                <w:lang w:val="en-US"/>
              </w:rPr>
            </w:pPr>
            <w:r>
              <w:rPr>
                <w:sz w:val="20"/>
                <w:lang w:val="en-US"/>
              </w:rPr>
              <w:t>Edition 1</w:t>
            </w:r>
          </w:p>
          <w:p w:rsidR="00F333A6" w:rsidRDefault="006949F8" w:rsidP="00F333A6">
            <w:pPr>
              <w:pStyle w:val="Standard1"/>
              <w:spacing w:before="0"/>
              <w:jc w:val="both"/>
              <w:rPr>
                <w:sz w:val="20"/>
                <w:lang w:val="en-US"/>
              </w:rPr>
            </w:pPr>
            <w:r>
              <w:rPr>
                <w:sz w:val="20"/>
                <w:lang w:val="en-US"/>
              </w:rPr>
              <w:t>(</w:t>
            </w:r>
            <w:r w:rsidR="00F333A6">
              <w:rPr>
                <w:sz w:val="20"/>
                <w:lang w:val="en-US"/>
              </w:rPr>
              <w:t>1998-02</w:t>
            </w:r>
            <w:r>
              <w:rPr>
                <w:sz w:val="20"/>
                <w:lang w:val="en-US"/>
              </w:rPr>
              <w:t>)</w:t>
            </w:r>
          </w:p>
        </w:tc>
      </w:tr>
      <w:tr w:rsidR="00F333A6"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F333A6" w:rsidP="00F333A6">
            <w:pPr>
              <w:pStyle w:val="Standard1"/>
              <w:spacing w:before="0"/>
              <w:jc w:val="both"/>
              <w:rPr>
                <w:sz w:val="20"/>
                <w:lang w:val="fr-FR"/>
              </w:rPr>
            </w:pPr>
            <w:r>
              <w:rPr>
                <w:sz w:val="20"/>
                <w:lang w:val="fr-FR"/>
              </w:rPr>
              <w:lastRenderedPageBreak/>
              <w:t>ETSI</w:t>
            </w:r>
          </w:p>
          <w:p w:rsidR="00F333A6" w:rsidRDefault="00F333A6" w:rsidP="00045415">
            <w:pPr>
              <w:pStyle w:val="Standard1"/>
              <w:spacing w:before="0"/>
              <w:jc w:val="both"/>
              <w:rPr>
                <w:sz w:val="20"/>
                <w:lang w:val="fr-FR"/>
              </w:rPr>
            </w:pPr>
            <w:r>
              <w:rPr>
                <w:sz w:val="20"/>
                <w:lang w:val="fr-FR"/>
              </w:rPr>
              <w:t>ATTMTM4</w:t>
            </w:r>
          </w:p>
        </w:tc>
        <w:tc>
          <w:tcPr>
            <w:tcW w:w="1796"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rPr>
                <w:sz w:val="20"/>
                <w:lang w:val="fr-FR"/>
              </w:rPr>
            </w:pPr>
            <w:r>
              <w:rPr>
                <w:sz w:val="20"/>
                <w:lang w:val="fr-FR"/>
              </w:rPr>
              <w:t>TR 101 016</w:t>
            </w:r>
          </w:p>
          <w:p w:rsidR="00F333A6" w:rsidRDefault="00F333A6" w:rsidP="00F333A6">
            <w:pPr>
              <w:pStyle w:val="Standard1"/>
              <w:spacing w:before="0"/>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F333A6" w:rsidRDefault="00366C16" w:rsidP="00F333A6">
            <w:pPr>
              <w:widowControl w:val="0"/>
              <w:rPr>
                <w:snapToGrid w:val="0"/>
                <w:sz w:val="20"/>
                <w:lang w:val="en-US" w:eastAsia="de-DE"/>
              </w:rPr>
            </w:pPr>
            <w:r w:rsidRPr="00366C16">
              <w:rPr>
                <w:snapToGrid w:val="0"/>
                <w:sz w:val="20"/>
                <w:lang w:eastAsia="de-DE"/>
              </w:rPr>
              <w:t xml:space="preserve">Transmission and Multiplexing (TM); Digital Radio Relay Systems (DRRS); </w:t>
            </w:r>
          </w:p>
          <w:p w:rsidR="00366C16" w:rsidRPr="00144F01" w:rsidRDefault="00F333A6" w:rsidP="00F333A6">
            <w:pPr>
              <w:pStyle w:val="Standard1"/>
              <w:spacing w:before="0"/>
              <w:rPr>
                <w:snapToGrid w:val="0"/>
                <w:sz w:val="20"/>
                <w:lang w:val="en-US" w:eastAsia="de-DE"/>
              </w:rPr>
            </w:pPr>
            <w:r>
              <w:rPr>
                <w:snapToGrid w:val="0"/>
                <w:sz w:val="20"/>
                <w:lang w:val="en-US" w:eastAsia="de-DE"/>
              </w:rPr>
              <w:t>Comparison and verification of performance prediction models</w:t>
            </w:r>
          </w:p>
        </w:tc>
        <w:tc>
          <w:tcPr>
            <w:tcW w:w="762"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66C16" w:rsidRDefault="00366C16" w:rsidP="00F333A6">
            <w:pPr>
              <w:pStyle w:val="Standard1"/>
              <w:spacing w:before="0"/>
              <w:jc w:val="both"/>
              <w:rPr>
                <w:sz w:val="20"/>
                <w:lang w:val="en-US"/>
              </w:rPr>
            </w:pPr>
            <w:r>
              <w:rPr>
                <w:sz w:val="20"/>
                <w:lang w:val="en-US"/>
              </w:rPr>
              <w:t>V1.1.1</w:t>
            </w:r>
          </w:p>
          <w:p w:rsidR="00F333A6" w:rsidRDefault="00366C16" w:rsidP="00F333A6">
            <w:pPr>
              <w:pStyle w:val="Standard1"/>
              <w:spacing w:before="0"/>
              <w:jc w:val="both"/>
              <w:rPr>
                <w:sz w:val="20"/>
                <w:lang w:val="en-US"/>
              </w:rPr>
            </w:pPr>
            <w:r>
              <w:rPr>
                <w:sz w:val="20"/>
                <w:lang w:val="en-US"/>
              </w:rPr>
              <w:t>(</w:t>
            </w:r>
            <w:r w:rsidR="00F333A6">
              <w:rPr>
                <w:sz w:val="20"/>
                <w:lang w:val="en-US"/>
              </w:rPr>
              <w:t>1997-02</w:t>
            </w:r>
            <w:r>
              <w:rPr>
                <w:sz w:val="20"/>
                <w:lang w:val="en-US"/>
              </w:rPr>
              <w:t>)</w:t>
            </w:r>
          </w:p>
        </w:tc>
      </w:tr>
      <w:tr w:rsidR="00F333A6" w:rsidTr="00045415">
        <w:trPr>
          <w:cantSplit/>
        </w:trPr>
        <w:tc>
          <w:tcPr>
            <w:tcW w:w="745" w:type="dxa"/>
            <w:tcBorders>
              <w:top w:val="single" w:sz="6" w:space="0" w:color="auto"/>
              <w:left w:val="single" w:sz="12" w:space="0" w:color="auto"/>
              <w:bottom w:val="single" w:sz="6" w:space="0" w:color="auto"/>
              <w:right w:val="single" w:sz="6" w:space="0" w:color="auto"/>
            </w:tcBorders>
          </w:tcPr>
          <w:p w:rsidR="00045415" w:rsidRDefault="00F333A6" w:rsidP="00F333A6">
            <w:pPr>
              <w:pStyle w:val="Standard1"/>
              <w:spacing w:before="0"/>
              <w:jc w:val="both"/>
              <w:rPr>
                <w:sz w:val="20"/>
                <w:lang w:val="en-US"/>
              </w:rPr>
            </w:pPr>
            <w:r>
              <w:rPr>
                <w:sz w:val="20"/>
                <w:lang w:val="en-US"/>
              </w:rPr>
              <w:t>ETSI</w:t>
            </w:r>
          </w:p>
          <w:p w:rsidR="00F333A6" w:rsidRDefault="00F333A6" w:rsidP="00045415">
            <w:pPr>
              <w:pStyle w:val="Standard1"/>
              <w:spacing w:before="0"/>
              <w:jc w:val="both"/>
              <w:rPr>
                <w:sz w:val="20"/>
                <w:lang w:val="en-US"/>
              </w:rPr>
            </w:pPr>
            <w:r>
              <w:rPr>
                <w:sz w:val="20"/>
                <w:lang w:val="en-US"/>
              </w:rPr>
              <w:t>ATTM</w:t>
            </w:r>
            <w:r w:rsidR="00045415">
              <w:rPr>
                <w:sz w:val="20"/>
                <w:lang w:val="en-US"/>
              </w:rPr>
              <w:t>TM4</w:t>
            </w:r>
            <w:r>
              <w:rPr>
                <w:sz w:val="20"/>
                <w:lang w:val="en-US"/>
              </w:rPr>
              <w:t xml:space="preserve"> </w:t>
            </w:r>
          </w:p>
        </w:tc>
        <w:tc>
          <w:tcPr>
            <w:tcW w:w="1796"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rPr>
                <w:sz w:val="20"/>
                <w:lang w:val="en-US"/>
              </w:rPr>
            </w:pPr>
            <w:r>
              <w:rPr>
                <w:sz w:val="20"/>
                <w:lang w:val="en-US"/>
              </w:rPr>
              <w:t>TR 101 853</w:t>
            </w:r>
          </w:p>
          <w:p w:rsidR="00F333A6" w:rsidRDefault="00F333A6" w:rsidP="005E419B">
            <w:pPr>
              <w:pStyle w:val="Standard1"/>
              <w:spacing w:before="0"/>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193DB8" w:rsidRDefault="00F333A6" w:rsidP="00F333A6">
            <w:pPr>
              <w:pStyle w:val="Standard1"/>
              <w:spacing w:before="0"/>
              <w:rPr>
                <w:sz w:val="20"/>
                <w:lang w:val="en-US"/>
              </w:rPr>
            </w:pPr>
            <w:r>
              <w:rPr>
                <w:snapToGrid w:val="0"/>
                <w:sz w:val="20"/>
                <w:lang w:val="en-US" w:eastAsia="de-DE"/>
              </w:rPr>
              <w:t>Fixed Radio Systems; Point-to-point and Point-to-multipoint equipment</w:t>
            </w:r>
            <w:r w:rsidR="00193DB8">
              <w:rPr>
                <w:snapToGrid w:val="0"/>
                <w:sz w:val="20"/>
                <w:lang w:val="en-US" w:eastAsia="de-DE"/>
              </w:rPr>
              <w:t>;</w:t>
            </w:r>
            <w:r w:rsidR="00552F01">
              <w:rPr>
                <w:snapToGrid w:val="0"/>
                <w:sz w:val="20"/>
                <w:lang w:val="en-US" w:eastAsia="de-DE"/>
              </w:rPr>
              <w:t xml:space="preserve"> </w:t>
            </w:r>
            <w:r>
              <w:rPr>
                <w:sz w:val="20"/>
                <w:lang w:val="en-US"/>
              </w:rPr>
              <w:t>Rules for the co-existence of point-to-point and point-to-multipoint systems using different access methods in the same frequency band</w:t>
            </w:r>
          </w:p>
        </w:tc>
        <w:tc>
          <w:tcPr>
            <w:tcW w:w="762"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F333A6" w:rsidRDefault="00F333A6" w:rsidP="00F333A6">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193DB8" w:rsidRDefault="00193DB8" w:rsidP="00193DB8">
            <w:pPr>
              <w:pStyle w:val="Standard1"/>
              <w:spacing w:before="0"/>
              <w:rPr>
                <w:sz w:val="20"/>
                <w:lang w:val="en-US"/>
              </w:rPr>
            </w:pPr>
            <w:r>
              <w:rPr>
                <w:sz w:val="20"/>
                <w:lang w:val="en-US"/>
              </w:rPr>
              <w:t>V1.1.1</w:t>
            </w:r>
          </w:p>
          <w:p w:rsidR="00F333A6" w:rsidRDefault="00193DB8" w:rsidP="00F333A6">
            <w:pPr>
              <w:pStyle w:val="Standard1"/>
              <w:spacing w:before="0"/>
              <w:jc w:val="both"/>
              <w:rPr>
                <w:sz w:val="20"/>
                <w:lang w:val="en-US"/>
              </w:rPr>
            </w:pPr>
            <w:r>
              <w:rPr>
                <w:sz w:val="20"/>
                <w:lang w:val="en-US"/>
              </w:rPr>
              <w:t>(</w:t>
            </w:r>
            <w:r w:rsidR="00F333A6">
              <w:rPr>
                <w:sz w:val="20"/>
                <w:lang w:val="en-US"/>
              </w:rPr>
              <w:t>2000-10</w:t>
            </w:r>
            <w:r>
              <w:rPr>
                <w:sz w:val="20"/>
                <w:lang w:val="en-US"/>
              </w:rPr>
              <w:t>)</w:t>
            </w:r>
          </w:p>
        </w:tc>
      </w:tr>
      <w:tr w:rsidR="003772A0" w:rsidTr="00045415">
        <w:trPr>
          <w:cantSplit/>
        </w:trPr>
        <w:tc>
          <w:tcPr>
            <w:tcW w:w="745" w:type="dxa"/>
            <w:tcBorders>
              <w:top w:val="single" w:sz="6" w:space="0" w:color="auto"/>
              <w:left w:val="single" w:sz="12"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FCC</w:t>
            </w:r>
          </w:p>
        </w:tc>
        <w:tc>
          <w:tcPr>
            <w:tcW w:w="179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jc w:val="both"/>
              <w:rPr>
                <w:sz w:val="20"/>
                <w:lang w:val="en-US"/>
              </w:rPr>
            </w:pPr>
            <w:r>
              <w:rPr>
                <w:sz w:val="20"/>
                <w:lang w:val="en-US"/>
              </w:rPr>
              <w:t>Title 47: Telecom., Part 68</w:t>
            </w:r>
          </w:p>
        </w:tc>
        <w:tc>
          <w:tcPr>
            <w:tcW w:w="4556" w:type="dxa"/>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jc w:val="both"/>
              <w:rPr>
                <w:sz w:val="20"/>
                <w:lang w:val="en-US"/>
              </w:rPr>
            </w:pPr>
            <w:r>
              <w:rPr>
                <w:sz w:val="20"/>
                <w:lang w:val="en-US"/>
              </w:rPr>
              <w:t>Connection of Terminal Equipment to the Telephone Network</w:t>
            </w:r>
          </w:p>
        </w:tc>
        <w:tc>
          <w:tcPr>
            <w:tcW w:w="762" w:type="dxa"/>
            <w:gridSpan w:val="2"/>
            <w:tcBorders>
              <w:top w:val="single" w:sz="6" w:space="0" w:color="auto"/>
              <w:left w:val="single" w:sz="6" w:space="0" w:color="auto"/>
              <w:bottom w:val="single" w:sz="6" w:space="0" w:color="auto"/>
              <w:right w:val="single" w:sz="6" w:space="0" w:color="auto"/>
            </w:tcBorders>
          </w:tcPr>
          <w:p w:rsidR="003772A0" w:rsidRDefault="003772A0" w:rsidP="007B5B1A">
            <w:pPr>
              <w:pStyle w:val="Standard1"/>
              <w:spacing w:before="0" w:line="260" w:lineRule="exact"/>
              <w:rPr>
                <w:sz w:val="20"/>
                <w:lang w:val="en-US"/>
              </w:rPr>
            </w:pPr>
            <w:r>
              <w:rPr>
                <w:sz w:val="20"/>
                <w:lang w:val="en-US"/>
              </w:rPr>
              <w:t>2a,b</w:t>
            </w:r>
          </w:p>
        </w:tc>
        <w:tc>
          <w:tcPr>
            <w:tcW w:w="45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3772A0" w:rsidRDefault="003772A0"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3772A0" w:rsidRDefault="003772A0" w:rsidP="007B5B1A">
            <w:pPr>
              <w:pStyle w:val="Standard1"/>
              <w:spacing w:before="0" w:line="260" w:lineRule="exact"/>
              <w:jc w:val="both"/>
              <w:rPr>
                <w:sz w:val="20"/>
                <w:lang w:val="en-US"/>
              </w:rPr>
            </w:pPr>
          </w:p>
        </w:tc>
      </w:tr>
      <w:tr w:rsidR="00725E6B" w:rsidTr="00045415">
        <w:trPr>
          <w:cantSplit/>
        </w:trPr>
        <w:tc>
          <w:tcPr>
            <w:tcW w:w="745" w:type="dxa"/>
            <w:tcBorders>
              <w:top w:val="single" w:sz="6" w:space="0" w:color="auto"/>
              <w:left w:val="single" w:sz="12" w:space="0" w:color="auto"/>
              <w:bottom w:val="single" w:sz="6" w:space="0" w:color="auto"/>
              <w:right w:val="single" w:sz="6" w:space="0" w:color="auto"/>
            </w:tcBorders>
          </w:tcPr>
          <w:p w:rsidR="00725E6B" w:rsidRDefault="00725E6B" w:rsidP="007B5B1A">
            <w:pPr>
              <w:pStyle w:val="Standard1"/>
              <w:spacing w:before="0" w:line="260" w:lineRule="exact"/>
              <w:rPr>
                <w:sz w:val="20"/>
                <w:lang w:val="en-US"/>
              </w:rPr>
            </w:pPr>
            <w:r>
              <w:rPr>
                <w:sz w:val="20"/>
                <w:lang w:val="en-US"/>
              </w:rPr>
              <w:t>IEEE</w:t>
            </w:r>
          </w:p>
        </w:tc>
        <w:tc>
          <w:tcPr>
            <w:tcW w:w="1796" w:type="dxa"/>
            <w:tcBorders>
              <w:top w:val="single" w:sz="6" w:space="0" w:color="auto"/>
              <w:left w:val="single" w:sz="6" w:space="0" w:color="auto"/>
              <w:bottom w:val="single" w:sz="6" w:space="0" w:color="auto"/>
              <w:right w:val="single" w:sz="6" w:space="0" w:color="auto"/>
            </w:tcBorders>
          </w:tcPr>
          <w:p w:rsidR="00725E6B" w:rsidRPr="00725E6B" w:rsidRDefault="00725E6B" w:rsidP="007B5B1A">
            <w:pPr>
              <w:pStyle w:val="Standard1"/>
              <w:spacing w:before="0" w:line="260" w:lineRule="exact"/>
              <w:jc w:val="both"/>
              <w:rPr>
                <w:sz w:val="20"/>
                <w:lang w:val="en-US"/>
              </w:rPr>
            </w:pPr>
            <w:r>
              <w:rPr>
                <w:sz w:val="20"/>
                <w:lang w:val="en-US"/>
              </w:rPr>
              <w:t>802.3ah-2004</w:t>
            </w:r>
          </w:p>
        </w:tc>
        <w:tc>
          <w:tcPr>
            <w:tcW w:w="4556" w:type="dxa"/>
            <w:tcBorders>
              <w:top w:val="single" w:sz="6" w:space="0" w:color="auto"/>
              <w:left w:val="single" w:sz="6" w:space="0" w:color="auto"/>
              <w:bottom w:val="single" w:sz="6" w:space="0" w:color="auto"/>
              <w:right w:val="single" w:sz="6" w:space="0" w:color="auto"/>
            </w:tcBorders>
          </w:tcPr>
          <w:p w:rsidR="00725E6B" w:rsidRPr="00725E6B" w:rsidRDefault="00725E6B" w:rsidP="007B5B1A">
            <w:pPr>
              <w:pStyle w:val="Standard1"/>
              <w:spacing w:before="0"/>
              <w:jc w:val="both"/>
              <w:rPr>
                <w:sz w:val="20"/>
                <w:lang w:val="en-US"/>
              </w:rPr>
            </w:pPr>
            <w:r w:rsidRPr="00725E6B">
              <w:rPr>
                <w:sz w:val="20"/>
                <w:lang w:val="en-US"/>
              </w:rPr>
              <w:t>Ethernet in the First Mile</w:t>
            </w:r>
          </w:p>
        </w:tc>
        <w:tc>
          <w:tcPr>
            <w:tcW w:w="762" w:type="dxa"/>
            <w:gridSpan w:val="2"/>
            <w:tcBorders>
              <w:top w:val="single" w:sz="6" w:space="0" w:color="auto"/>
              <w:left w:val="single" w:sz="6" w:space="0" w:color="auto"/>
              <w:bottom w:val="single" w:sz="6" w:space="0" w:color="auto"/>
              <w:right w:val="single" w:sz="6" w:space="0" w:color="auto"/>
            </w:tcBorders>
          </w:tcPr>
          <w:p w:rsidR="00725E6B" w:rsidRDefault="00725E6B" w:rsidP="00910EF8">
            <w:pPr>
              <w:pStyle w:val="Standard1"/>
              <w:spacing w:before="0" w:line="260" w:lineRule="exact"/>
              <w:rPr>
                <w:sz w:val="20"/>
                <w:lang w:val="en-US"/>
              </w:rPr>
            </w:pPr>
            <w:r>
              <w:rPr>
                <w:sz w:val="20"/>
                <w:lang w:val="en-US"/>
              </w:rPr>
              <w:t>2a, b</w:t>
            </w:r>
          </w:p>
          <w:p w:rsidR="00725E6B" w:rsidRDefault="00725E6B" w:rsidP="00910EF8">
            <w:pPr>
              <w:pStyle w:val="Standard1"/>
              <w:spacing w:before="0" w:line="260" w:lineRule="exact"/>
              <w:rPr>
                <w:sz w:val="20"/>
                <w:lang w:val="en-US"/>
              </w:rPr>
            </w:pPr>
            <w:r>
              <w:rPr>
                <w:sz w:val="20"/>
                <w:lang w:val="en-US"/>
              </w:rPr>
              <w:t>4</w:t>
            </w:r>
          </w:p>
          <w:p w:rsidR="00725E6B" w:rsidRDefault="00725E6B" w:rsidP="00910EF8">
            <w:pPr>
              <w:pStyle w:val="Standard1"/>
              <w:spacing w:before="0" w:line="260" w:lineRule="exact"/>
              <w:rPr>
                <w:sz w:val="20"/>
                <w:lang w:val="en-US"/>
              </w:rPr>
            </w:pPr>
            <w:r>
              <w:rPr>
                <w:sz w:val="20"/>
                <w:lang w:val="en-US"/>
              </w:rPr>
              <w:t>5a, b</w:t>
            </w:r>
          </w:p>
          <w:p w:rsidR="00725E6B" w:rsidRDefault="00725E6B" w:rsidP="00910EF8">
            <w:pPr>
              <w:pStyle w:val="Standard1"/>
              <w:spacing w:before="0" w:line="260" w:lineRule="exact"/>
              <w:rPr>
                <w:sz w:val="20"/>
                <w:lang w:val="en-US"/>
              </w:rPr>
            </w:pPr>
            <w:r>
              <w:rPr>
                <w:sz w:val="20"/>
                <w:lang w:val="en-US"/>
              </w:rPr>
              <w:t>7</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725E6B" w:rsidRDefault="00725E6B" w:rsidP="00910EF8">
            <w:pPr>
              <w:pStyle w:val="Standard1"/>
              <w:spacing w:before="0" w:line="260" w:lineRule="exact"/>
              <w:jc w:val="center"/>
              <w:rPr>
                <w:sz w:val="20"/>
                <w:lang w:val="en-US"/>
              </w:rPr>
            </w:pPr>
            <w:r>
              <w:rPr>
                <w:sz w:val="20"/>
                <w:lang w:val="en-US"/>
              </w:rPr>
              <w:t>X</w:t>
            </w:r>
          </w:p>
          <w:p w:rsidR="00725E6B" w:rsidRDefault="00725E6B" w:rsidP="00910EF8">
            <w:pPr>
              <w:pStyle w:val="Standard1"/>
              <w:spacing w:before="0" w:line="260" w:lineRule="exact"/>
              <w:jc w:val="center"/>
              <w:rPr>
                <w:sz w:val="20"/>
                <w:lang w:val="en-US"/>
              </w:rPr>
            </w:pPr>
            <w:r>
              <w:rPr>
                <w:sz w:val="20"/>
                <w:lang w:val="en-US"/>
              </w:rPr>
              <w:t>X</w:t>
            </w:r>
          </w:p>
          <w:p w:rsidR="00725E6B" w:rsidRDefault="00725E6B" w:rsidP="00910EF8">
            <w:pPr>
              <w:pStyle w:val="Standard1"/>
              <w:spacing w:before="0" w:line="260" w:lineRule="exact"/>
              <w:jc w:val="center"/>
              <w:rPr>
                <w:sz w:val="20"/>
                <w:lang w:val="en-US"/>
              </w:rPr>
            </w:pPr>
            <w:r>
              <w:rPr>
                <w:sz w:val="20"/>
                <w:lang w:val="en-US"/>
              </w:rPr>
              <w:t>X</w:t>
            </w:r>
          </w:p>
          <w:p w:rsidR="00725E6B" w:rsidRDefault="00725E6B" w:rsidP="00910EF8">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725E6B" w:rsidRDefault="00725E6B" w:rsidP="00910EF8">
            <w:pPr>
              <w:pStyle w:val="Standard1"/>
              <w:spacing w:before="0" w:line="260" w:lineRule="exact"/>
              <w:jc w:val="center"/>
              <w:rPr>
                <w:sz w:val="20"/>
                <w:lang w:val="en-US"/>
              </w:rPr>
            </w:pPr>
            <w:r>
              <w:rPr>
                <w:sz w:val="20"/>
                <w:lang w:val="en-US"/>
              </w:rPr>
              <w:t>X</w:t>
            </w:r>
          </w:p>
          <w:p w:rsidR="00725E6B" w:rsidRDefault="00725E6B" w:rsidP="00910EF8">
            <w:pPr>
              <w:pStyle w:val="Standard1"/>
              <w:spacing w:before="0" w:line="260" w:lineRule="exact"/>
              <w:jc w:val="center"/>
              <w:rPr>
                <w:sz w:val="20"/>
                <w:lang w:val="en-US"/>
              </w:rPr>
            </w:pPr>
            <w:r>
              <w:rPr>
                <w:sz w:val="20"/>
                <w:lang w:val="en-US"/>
              </w:rPr>
              <w:t>X</w:t>
            </w:r>
          </w:p>
          <w:p w:rsidR="00725E6B" w:rsidRDefault="00725E6B" w:rsidP="00910EF8">
            <w:pPr>
              <w:pStyle w:val="Standard1"/>
              <w:spacing w:before="0" w:line="260" w:lineRule="exact"/>
              <w:jc w:val="center"/>
              <w:rPr>
                <w:sz w:val="20"/>
                <w:lang w:val="en-US"/>
              </w:rPr>
            </w:pPr>
            <w:r>
              <w:rPr>
                <w:sz w:val="20"/>
                <w:lang w:val="en-US"/>
              </w:rPr>
              <w:t>X</w:t>
            </w:r>
          </w:p>
          <w:p w:rsidR="00725E6B" w:rsidRDefault="00725E6B" w:rsidP="001729E8">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725E6B" w:rsidRDefault="00725E6B" w:rsidP="007B5B1A">
            <w:pPr>
              <w:pStyle w:val="Standard1"/>
              <w:spacing w:before="0" w:line="260" w:lineRule="exact"/>
              <w:rPr>
                <w:sz w:val="20"/>
                <w:lang w:val="en-US"/>
              </w:rPr>
            </w:pPr>
            <w:r w:rsidRPr="00725E6B">
              <w:rPr>
                <w:sz w:val="20"/>
                <w:lang w:val="en-US"/>
              </w:rPr>
              <w:t>June 2004</w:t>
            </w:r>
          </w:p>
        </w:tc>
      </w:tr>
      <w:tr w:rsidR="00725E6B" w:rsidTr="00045415">
        <w:trPr>
          <w:cantSplit/>
        </w:trPr>
        <w:tc>
          <w:tcPr>
            <w:tcW w:w="745" w:type="dxa"/>
            <w:tcBorders>
              <w:top w:val="single" w:sz="6" w:space="0" w:color="auto"/>
              <w:left w:val="single" w:sz="12" w:space="0" w:color="auto"/>
              <w:bottom w:val="single" w:sz="6" w:space="0" w:color="auto"/>
              <w:right w:val="single" w:sz="6" w:space="0" w:color="auto"/>
            </w:tcBorders>
          </w:tcPr>
          <w:p w:rsidR="00725E6B" w:rsidRDefault="00725E6B" w:rsidP="007B5B1A">
            <w:pPr>
              <w:pStyle w:val="Standard1"/>
              <w:spacing w:before="0" w:line="260" w:lineRule="exact"/>
              <w:rPr>
                <w:sz w:val="20"/>
                <w:lang w:val="en-US"/>
              </w:rPr>
            </w:pPr>
            <w:r>
              <w:rPr>
                <w:sz w:val="20"/>
                <w:lang w:val="en-US"/>
              </w:rPr>
              <w:t>IEEE</w:t>
            </w:r>
          </w:p>
        </w:tc>
        <w:tc>
          <w:tcPr>
            <w:tcW w:w="1796" w:type="dxa"/>
            <w:tcBorders>
              <w:top w:val="single" w:sz="6" w:space="0" w:color="auto"/>
              <w:left w:val="single" w:sz="6" w:space="0" w:color="auto"/>
              <w:bottom w:val="single" w:sz="6" w:space="0" w:color="auto"/>
              <w:right w:val="single" w:sz="6" w:space="0" w:color="auto"/>
            </w:tcBorders>
          </w:tcPr>
          <w:p w:rsidR="00725E6B" w:rsidRDefault="00725E6B" w:rsidP="007B5B1A">
            <w:pPr>
              <w:pStyle w:val="Standard1"/>
              <w:spacing w:before="0" w:line="260" w:lineRule="exact"/>
              <w:jc w:val="both"/>
              <w:rPr>
                <w:sz w:val="20"/>
                <w:lang w:val="en-US"/>
              </w:rPr>
            </w:pPr>
            <w:r w:rsidRPr="00725E6B">
              <w:rPr>
                <w:sz w:val="20"/>
                <w:lang w:val="en-US"/>
              </w:rPr>
              <w:t>802.3av-2009</w:t>
            </w:r>
          </w:p>
        </w:tc>
        <w:tc>
          <w:tcPr>
            <w:tcW w:w="4556" w:type="dxa"/>
            <w:tcBorders>
              <w:top w:val="single" w:sz="6" w:space="0" w:color="auto"/>
              <w:left w:val="single" w:sz="6" w:space="0" w:color="auto"/>
              <w:bottom w:val="single" w:sz="6" w:space="0" w:color="auto"/>
              <w:right w:val="single" w:sz="6" w:space="0" w:color="auto"/>
            </w:tcBorders>
          </w:tcPr>
          <w:p w:rsidR="00725E6B" w:rsidRDefault="00725E6B" w:rsidP="007B5B1A">
            <w:pPr>
              <w:pStyle w:val="Standard1"/>
              <w:spacing w:before="0"/>
              <w:jc w:val="both"/>
              <w:rPr>
                <w:sz w:val="20"/>
                <w:lang w:val="en-US"/>
              </w:rPr>
            </w:pPr>
            <w:r w:rsidRPr="00725E6B">
              <w:rPr>
                <w:sz w:val="20"/>
                <w:lang w:val="en-US"/>
              </w:rPr>
              <w:t>10Gb/s Ethernet Passive Optical Network</w:t>
            </w:r>
          </w:p>
        </w:tc>
        <w:tc>
          <w:tcPr>
            <w:tcW w:w="762" w:type="dxa"/>
            <w:gridSpan w:val="2"/>
            <w:tcBorders>
              <w:top w:val="single" w:sz="6" w:space="0" w:color="auto"/>
              <w:left w:val="single" w:sz="6" w:space="0" w:color="auto"/>
              <w:bottom w:val="single" w:sz="6" w:space="0" w:color="auto"/>
              <w:right w:val="single" w:sz="6" w:space="0" w:color="auto"/>
            </w:tcBorders>
          </w:tcPr>
          <w:p w:rsidR="00725E6B" w:rsidRDefault="00725E6B" w:rsidP="00910EF8">
            <w:pPr>
              <w:pStyle w:val="Standard1"/>
              <w:spacing w:before="0" w:line="260" w:lineRule="exact"/>
              <w:rPr>
                <w:sz w:val="20"/>
                <w:lang w:val="en-US"/>
              </w:rPr>
            </w:pPr>
            <w:r>
              <w:rPr>
                <w:sz w:val="20"/>
                <w:lang w:val="en-US"/>
              </w:rPr>
              <w:t>4</w:t>
            </w:r>
          </w:p>
          <w:p w:rsidR="00725E6B" w:rsidRPr="003743D2" w:rsidRDefault="00B00A16" w:rsidP="007B5B1A">
            <w:pPr>
              <w:pStyle w:val="Standard1"/>
              <w:spacing w:before="0" w:line="260" w:lineRule="exact"/>
              <w:rPr>
                <w:sz w:val="20"/>
                <w:lang w:val="en-US"/>
              </w:rPr>
            </w:pPr>
            <w:r>
              <w:rPr>
                <w:sz w:val="20"/>
                <w:lang w:val="en-US"/>
              </w:rPr>
              <w:t>7</w:t>
            </w:r>
            <w:r w:rsidR="001729E8">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725E6B" w:rsidRDefault="00725E6B" w:rsidP="00910EF8">
            <w:pPr>
              <w:pStyle w:val="Standard1"/>
              <w:spacing w:before="0" w:line="260" w:lineRule="exact"/>
              <w:jc w:val="center"/>
              <w:rPr>
                <w:sz w:val="20"/>
                <w:lang w:val="en-US"/>
              </w:rPr>
            </w:pPr>
            <w:r>
              <w:rPr>
                <w:sz w:val="20"/>
                <w:lang w:val="en-US"/>
              </w:rPr>
              <w:t>X</w:t>
            </w:r>
          </w:p>
          <w:p w:rsidR="00725E6B" w:rsidRDefault="00725E6B"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725E6B" w:rsidRDefault="00725E6B" w:rsidP="00910EF8">
            <w:pPr>
              <w:pStyle w:val="Standard1"/>
              <w:spacing w:before="0" w:line="260" w:lineRule="exact"/>
              <w:jc w:val="center"/>
              <w:rPr>
                <w:sz w:val="20"/>
                <w:lang w:val="en-US"/>
              </w:rPr>
            </w:pPr>
            <w:r>
              <w:rPr>
                <w:sz w:val="20"/>
                <w:lang w:val="en-US"/>
              </w:rPr>
              <w:t>X</w:t>
            </w:r>
          </w:p>
          <w:p w:rsidR="00725E6B" w:rsidRDefault="00725E6B"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725E6B" w:rsidRDefault="00725E6B"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725E6B" w:rsidRPr="003743D2" w:rsidRDefault="00725E6B" w:rsidP="007B5B1A">
            <w:pPr>
              <w:pStyle w:val="Standard1"/>
              <w:spacing w:before="0" w:line="260" w:lineRule="exact"/>
              <w:rPr>
                <w:sz w:val="20"/>
                <w:lang w:val="en-US"/>
              </w:rPr>
            </w:pPr>
            <w:r>
              <w:rPr>
                <w:sz w:val="20"/>
                <w:lang w:val="en-US"/>
              </w:rPr>
              <w:t>September 2009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IEEE</w:t>
            </w:r>
          </w:p>
        </w:tc>
        <w:tc>
          <w:tcPr>
            <w:tcW w:w="1796" w:type="dxa"/>
            <w:tcBorders>
              <w:top w:val="single" w:sz="6" w:space="0" w:color="auto"/>
              <w:left w:val="single" w:sz="6" w:space="0" w:color="auto"/>
              <w:bottom w:val="single" w:sz="6" w:space="0" w:color="auto"/>
              <w:right w:val="single" w:sz="6" w:space="0" w:color="auto"/>
            </w:tcBorders>
          </w:tcPr>
          <w:p w:rsidR="005B0241" w:rsidRPr="00725E6B" w:rsidRDefault="005B0241" w:rsidP="007B5B1A">
            <w:pPr>
              <w:pStyle w:val="Standard1"/>
              <w:spacing w:before="0" w:line="260" w:lineRule="exact"/>
              <w:jc w:val="both"/>
              <w:rPr>
                <w:sz w:val="20"/>
                <w:lang w:val="en-US"/>
              </w:rPr>
            </w:pPr>
            <w:r>
              <w:rPr>
                <w:sz w:val="20"/>
                <w:lang w:val="en-US"/>
              </w:rPr>
              <w:t>802.3bk-2013</w:t>
            </w:r>
          </w:p>
        </w:tc>
        <w:tc>
          <w:tcPr>
            <w:tcW w:w="4556" w:type="dxa"/>
            <w:tcBorders>
              <w:top w:val="single" w:sz="6" w:space="0" w:color="auto"/>
              <w:left w:val="single" w:sz="6" w:space="0" w:color="auto"/>
              <w:bottom w:val="single" w:sz="6" w:space="0" w:color="auto"/>
              <w:right w:val="single" w:sz="6" w:space="0" w:color="auto"/>
            </w:tcBorders>
          </w:tcPr>
          <w:p w:rsidR="005B0241" w:rsidRPr="00725E6B" w:rsidRDefault="005B0241" w:rsidP="007B5B1A">
            <w:pPr>
              <w:pStyle w:val="Standard1"/>
              <w:spacing w:before="0"/>
              <w:jc w:val="both"/>
              <w:rPr>
                <w:sz w:val="20"/>
                <w:lang w:val="en-US"/>
              </w:rPr>
            </w:pPr>
            <w:r w:rsidRPr="005B0241">
              <w:rPr>
                <w:sz w:val="20"/>
                <w:lang w:val="en-US"/>
              </w:rPr>
              <w:t>IEEE Standard for Ethernet Amendment 1: Physical Layer Specifications and Management Parameters for Extended Ethernet Passive Optical Networks</w:t>
            </w:r>
          </w:p>
        </w:tc>
        <w:tc>
          <w:tcPr>
            <w:tcW w:w="736" w:type="dxa"/>
            <w:tcBorders>
              <w:top w:val="single" w:sz="6" w:space="0" w:color="auto"/>
              <w:left w:val="single" w:sz="6" w:space="0" w:color="auto"/>
              <w:bottom w:val="single" w:sz="6" w:space="0" w:color="auto"/>
              <w:right w:val="single" w:sz="6" w:space="0" w:color="auto"/>
            </w:tcBorders>
          </w:tcPr>
          <w:p w:rsidR="005B0241" w:rsidRDefault="005B0241" w:rsidP="00910EF8">
            <w:pPr>
              <w:pStyle w:val="Standard1"/>
              <w:spacing w:before="0" w:line="260" w:lineRule="exact"/>
              <w:rPr>
                <w:sz w:val="20"/>
                <w:lang w:val="en-US"/>
              </w:rPr>
            </w:pPr>
            <w:r>
              <w:rPr>
                <w:sz w:val="20"/>
                <w:lang w:val="en-US"/>
              </w:rPr>
              <w:t>4</w:t>
            </w:r>
          </w:p>
          <w:p w:rsidR="005B0241" w:rsidRDefault="00B00A16" w:rsidP="00910EF8">
            <w:pPr>
              <w:pStyle w:val="Standard1"/>
              <w:spacing w:before="0" w:line="260" w:lineRule="exact"/>
              <w:rPr>
                <w:sz w:val="20"/>
                <w:lang w:val="en-US"/>
              </w:rPr>
            </w:pPr>
            <w:r>
              <w:rPr>
                <w:sz w:val="20"/>
                <w:lang w:val="en-US"/>
              </w:rPr>
              <w:t>7</w:t>
            </w:r>
            <w:r w:rsidR="00611AEE">
              <w:rPr>
                <w:sz w:val="20"/>
                <w:lang w:val="en-US"/>
              </w:rPr>
              <w:t>b</w:t>
            </w:r>
          </w:p>
        </w:tc>
        <w:tc>
          <w:tcPr>
            <w:tcW w:w="476"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10EF8">
            <w:pPr>
              <w:pStyle w:val="Standard1"/>
              <w:spacing w:before="0" w:line="260" w:lineRule="exact"/>
              <w:jc w:val="center"/>
              <w:rPr>
                <w:sz w:val="20"/>
                <w:lang w:val="en-US"/>
              </w:rPr>
            </w:pPr>
            <w:r>
              <w:rPr>
                <w:sz w:val="20"/>
                <w:lang w:val="en-US"/>
              </w:rPr>
              <w:t>X</w:t>
            </w:r>
          </w:p>
          <w:p w:rsidR="005B0241" w:rsidRDefault="005B0241" w:rsidP="00611AEE">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10EF8">
            <w:pPr>
              <w:pStyle w:val="Standard1"/>
              <w:spacing w:before="0" w:line="260" w:lineRule="exact"/>
              <w:jc w:val="center"/>
              <w:rPr>
                <w:sz w:val="20"/>
                <w:lang w:val="en-US"/>
              </w:rPr>
            </w:pPr>
            <w:r>
              <w:rPr>
                <w:sz w:val="20"/>
                <w:lang w:val="en-US"/>
              </w:rPr>
              <w:t>X</w:t>
            </w:r>
          </w:p>
          <w:p w:rsidR="005B0241" w:rsidRDefault="005B0241" w:rsidP="00910EF8">
            <w:pPr>
              <w:pStyle w:val="Standard1"/>
              <w:spacing w:before="0" w:line="260" w:lineRule="exact"/>
              <w:jc w:val="center"/>
              <w:rPr>
                <w:sz w:val="20"/>
                <w:lang w:val="en-US"/>
              </w:rPr>
            </w:pPr>
            <w:r>
              <w:rPr>
                <w:sz w:val="20"/>
                <w:lang w:val="en-US"/>
              </w:rPr>
              <w:t>X</w:t>
            </w:r>
          </w:p>
          <w:p w:rsidR="005B0241" w:rsidRDefault="005B0241" w:rsidP="00910EF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rPr>
                <w:sz w:val="20"/>
                <w:lang w:val="en-US"/>
              </w:rPr>
            </w:pPr>
            <w:r>
              <w:rPr>
                <w:sz w:val="20"/>
                <w:lang w:val="en-US"/>
              </w:rPr>
              <w:t>August 2013</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IEEE</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802.16</w:t>
            </w:r>
            <w:r w:rsidR="004967C3">
              <w:rPr>
                <w:sz w:val="20"/>
                <w:lang w:val="en-US"/>
              </w:rPr>
              <w:t>-2012</w:t>
            </w:r>
          </w:p>
        </w:tc>
        <w:tc>
          <w:tcPr>
            <w:tcW w:w="4556" w:type="dxa"/>
            <w:tcBorders>
              <w:top w:val="single" w:sz="6" w:space="0" w:color="auto"/>
              <w:left w:val="single" w:sz="6" w:space="0" w:color="auto"/>
              <w:bottom w:val="single" w:sz="6" w:space="0" w:color="auto"/>
              <w:right w:val="single" w:sz="6" w:space="0" w:color="auto"/>
            </w:tcBorders>
          </w:tcPr>
          <w:p w:rsidR="004967C3" w:rsidRDefault="004967C3" w:rsidP="00376E20">
            <w:pPr>
              <w:pStyle w:val="Standard1"/>
              <w:spacing w:before="0"/>
              <w:rPr>
                <w:sz w:val="20"/>
                <w:lang w:val="en-US"/>
              </w:rPr>
            </w:pPr>
            <w:r w:rsidRPr="004967C3">
              <w:rPr>
                <w:sz w:val="20"/>
                <w:lang w:val="en-US"/>
              </w:rPr>
              <w:t>B</w:t>
            </w:r>
            <w:r>
              <w:rPr>
                <w:sz w:val="20"/>
                <w:lang w:val="en-US"/>
              </w:rPr>
              <w:t xml:space="preserve">roadband Wireless Metropolitan Area Networks  </w:t>
            </w:r>
            <w:r w:rsidRPr="004967C3">
              <w:rPr>
                <w:sz w:val="20"/>
                <w:lang w:val="en-US"/>
              </w:rPr>
              <w:t>(MANs)</w:t>
            </w:r>
          </w:p>
          <w:p w:rsidR="005B0241" w:rsidRDefault="005B0241" w:rsidP="007B5B1A">
            <w:pPr>
              <w:pStyle w:val="Standard1"/>
              <w:spacing w:before="0"/>
              <w:jc w:val="both"/>
              <w:rPr>
                <w:sz w:val="20"/>
                <w:lang w:val="en-US"/>
              </w:rPr>
            </w:pPr>
            <w:r>
              <w:rPr>
                <w:sz w:val="20"/>
                <w:lang w:val="en-US"/>
              </w:rPr>
              <w:t>Air Interface for Fixed Broadband Wireless Access Systems</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3743D2" w:rsidRDefault="005B0241" w:rsidP="007B5B1A">
            <w:pPr>
              <w:pStyle w:val="Standard1"/>
              <w:spacing w:before="0" w:line="260" w:lineRule="exact"/>
              <w:rPr>
                <w:sz w:val="20"/>
                <w:lang w:val="en-US"/>
              </w:rPr>
            </w:pPr>
            <w:r w:rsidRPr="003743D2">
              <w:rPr>
                <w:sz w:val="20"/>
                <w:lang w:val="en-US"/>
              </w:rPr>
              <w:t>5b,5a</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5B0241" w:rsidRPr="003743D2" w:rsidRDefault="004967C3" w:rsidP="007B5B1A">
            <w:pPr>
              <w:pStyle w:val="Standard1"/>
              <w:spacing w:before="0" w:line="260" w:lineRule="exact"/>
              <w:rPr>
                <w:sz w:val="20"/>
                <w:lang w:val="en-US"/>
              </w:rPr>
            </w:pPr>
            <w:r>
              <w:rPr>
                <w:sz w:val="20"/>
                <w:lang w:val="en-US"/>
              </w:rPr>
              <w:t>2012</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ISO</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8877</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jc w:val="both"/>
              <w:rPr>
                <w:sz w:val="20"/>
                <w:lang w:val="en-US"/>
              </w:rPr>
            </w:pPr>
            <w:r>
              <w:rPr>
                <w:sz w:val="20"/>
                <w:lang w:val="en-US"/>
              </w:rPr>
              <w:t>ISDN interface connector at S and T reference points and pin assignments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2a,b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en-US"/>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5D68EA">
            <w:pPr>
              <w:pStyle w:val="Section2"/>
              <w:spacing w:before="0" w:line="260" w:lineRule="exact"/>
              <w:jc w:val="both"/>
              <w:rPr>
                <w:rFonts w:eastAsia="MS Mincho"/>
                <w:i w:val="0"/>
                <w:sz w:val="20"/>
                <w:lang w:val="en-US"/>
              </w:rPr>
            </w:pPr>
            <w:r w:rsidRPr="005D68EA">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jc w:val="both"/>
              <w:rPr>
                <w:rFonts w:eastAsia="MS Mincho"/>
                <w:i w:val="0"/>
                <w:sz w:val="20"/>
                <w:lang w:val="en-US"/>
              </w:rPr>
            </w:pPr>
            <w:r w:rsidRPr="005D68EA">
              <w:rPr>
                <w:rFonts w:eastAsia="MS Mincho"/>
                <w:i w:val="0"/>
                <w:sz w:val="20"/>
                <w:lang w:val="en-US"/>
              </w:rPr>
              <w:t>F.757-3</w:t>
            </w:r>
          </w:p>
        </w:tc>
        <w:tc>
          <w:tcPr>
            <w:tcW w:w="4556"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jc w:val="both"/>
              <w:rPr>
                <w:rFonts w:eastAsia="MS Mincho"/>
                <w:i w:val="0"/>
                <w:sz w:val="20"/>
                <w:lang w:val="en-US"/>
              </w:rPr>
            </w:pPr>
            <w:r w:rsidRPr="005D68EA">
              <w:rPr>
                <w:rFonts w:eastAsia="MS Mincho"/>
                <w:i w:val="0"/>
                <w:sz w:val="20"/>
                <w:lang w:val="en-US"/>
              </w:rPr>
              <w:t>Basic system requirements and performance objectives for fixed wireless access using mobile-derived technologies offering basic telephony service and data communication service</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spacing w:before="0" w:line="260" w:lineRule="exact"/>
              <w:jc w:val="left"/>
              <w:rPr>
                <w:rFonts w:eastAsia="MS Mincho"/>
                <w:i w:val="0"/>
                <w:sz w:val="20"/>
                <w:lang w:val="en-US"/>
              </w:rPr>
            </w:pPr>
            <w:r w:rsidRPr="005D68EA">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r w:rsidRPr="005D68EA">
              <w:rPr>
                <w:rFonts w:eastAsia="MS Mincho"/>
                <w:i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5D68EA">
            <w:pPr>
              <w:pStyle w:val="Section2"/>
              <w:spacing w:before="0" w:line="260" w:lineRule="exact"/>
              <w:rPr>
                <w:rFonts w:eastAsia="MS Mincho"/>
                <w:i w:val="0"/>
                <w:sz w:val="20"/>
                <w:lang w:val="en-US"/>
              </w:rPr>
            </w:pPr>
            <w:r w:rsidRPr="005D68EA">
              <w:rPr>
                <w:rFonts w:eastAsia="MS Mincho"/>
                <w:i w:val="0"/>
                <w:sz w:val="20"/>
                <w:lang w:val="en-US"/>
              </w:rPr>
              <w:t>02/03</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1D2363" w:rsidRDefault="005B0241" w:rsidP="00DC28AC">
            <w:pPr>
              <w:pStyle w:val="Standard1"/>
              <w:spacing w:before="0" w:line="260" w:lineRule="exact"/>
              <w:rPr>
                <w:iCs/>
                <w:sz w:val="20"/>
                <w:lang w:val="en-US"/>
              </w:rPr>
            </w:pPr>
            <w:r w:rsidRPr="00E77778">
              <w:rPr>
                <w:iCs/>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both"/>
              <w:rPr>
                <w:iCs/>
                <w:sz w:val="20"/>
                <w:lang w:val="en-US"/>
              </w:rPr>
            </w:pPr>
            <w:r>
              <w:rPr>
                <w:iCs/>
                <w:sz w:val="20"/>
                <w:lang w:val="en-US"/>
              </w:rPr>
              <w:t>F.757-4</w:t>
            </w:r>
          </w:p>
        </w:tc>
        <w:tc>
          <w:tcPr>
            <w:tcW w:w="4556"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jc w:val="both"/>
              <w:rPr>
                <w:sz w:val="20"/>
                <w:lang w:val="en-US"/>
              </w:rPr>
            </w:pPr>
            <w:r w:rsidRPr="001D2363">
              <w:rPr>
                <w:sz w:val="20"/>
                <w:lang w:val="en-US"/>
              </w:rPr>
              <w:t>Basic system requirements and performance objectives for fixed wireless access using mobile</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rPr>
                <w:iCs/>
                <w:sz w:val="20"/>
                <w:lang w:val="en-US"/>
              </w:rPr>
            </w:pPr>
            <w:r w:rsidRPr="00E77778">
              <w:rPr>
                <w:iCs/>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en-US"/>
              </w:rPr>
            </w:pPr>
            <w:r w:rsidRPr="00E77778">
              <w:rPr>
                <w:iCs/>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en-US"/>
              </w:rPr>
            </w:pPr>
            <w:r w:rsidRPr="00E77778">
              <w:rPr>
                <w:iCs/>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Pr="001D2363" w:rsidRDefault="005B0241" w:rsidP="00DC28AC">
            <w:pPr>
              <w:pStyle w:val="Standard1"/>
              <w:spacing w:before="0" w:line="260" w:lineRule="exact"/>
              <w:jc w:val="center"/>
              <w:rPr>
                <w:iCs/>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C263C6">
            <w:pPr>
              <w:pStyle w:val="Standard1"/>
              <w:spacing w:before="0" w:line="260" w:lineRule="exact"/>
              <w:jc w:val="center"/>
              <w:rPr>
                <w:sz w:val="20"/>
                <w:lang w:val="en-US"/>
              </w:rPr>
            </w:pPr>
            <w:r>
              <w:rPr>
                <w:sz w:val="20"/>
                <w:lang w:val="en-US"/>
              </w:rPr>
              <w:t>04/2011</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DC28AC">
            <w:pPr>
              <w:pStyle w:val="Standard1"/>
              <w:spacing w:before="0" w:line="260" w:lineRule="exact"/>
              <w:rPr>
                <w:sz w:val="20"/>
                <w:lang w:val="en-US"/>
              </w:rPr>
            </w:pPr>
            <w:r w:rsidRPr="005D68EA">
              <w:rPr>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both"/>
              <w:rPr>
                <w:sz w:val="20"/>
                <w:lang w:val="en-US"/>
              </w:rPr>
            </w:pPr>
            <w:r w:rsidRPr="005D68EA">
              <w:rPr>
                <w:sz w:val="20"/>
                <w:lang w:val="en-US"/>
              </w:rPr>
              <w:t>F.1332-1</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jc w:val="both"/>
              <w:rPr>
                <w:sz w:val="20"/>
                <w:lang w:val="en-US"/>
              </w:rPr>
            </w:pPr>
            <w:r w:rsidRPr="005D68EA">
              <w:rPr>
                <w:sz w:val="20"/>
                <w:lang w:val="en-US"/>
              </w:rPr>
              <w:t>Radio-frequency signal transport through optical fibres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rPr>
                <w:sz w:val="20"/>
                <w:lang w:val="fr-FR"/>
              </w:rPr>
            </w:pPr>
            <w:r w:rsidRPr="005D68EA">
              <w:rPr>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r w:rsidRPr="005D68E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r w:rsidRPr="005D68E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r w:rsidRPr="005D68EA">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C263C6">
            <w:pPr>
              <w:pStyle w:val="Standard1"/>
              <w:spacing w:before="0" w:line="260" w:lineRule="exact"/>
              <w:jc w:val="center"/>
              <w:rPr>
                <w:sz w:val="20"/>
                <w:lang w:val="fr-FR"/>
              </w:rPr>
            </w:pPr>
            <w:r w:rsidRPr="005D68EA">
              <w:rPr>
                <w:sz w:val="20"/>
                <w:lang w:val="en-US"/>
              </w:rPr>
              <w:t>05/99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5D68EA">
            <w:pPr>
              <w:pStyle w:val="Section2"/>
              <w:spacing w:before="0"/>
              <w:jc w:val="both"/>
              <w:rPr>
                <w:rFonts w:eastAsia="MS Mincho"/>
                <w:i w:val="0"/>
                <w:sz w:val="20"/>
                <w:lang w:val="en-US"/>
              </w:rPr>
            </w:pPr>
            <w:r w:rsidRPr="005D68EA">
              <w:rPr>
                <w:rFonts w:eastAsia="MS Mincho"/>
                <w:i w:val="0"/>
                <w:sz w:val="20"/>
                <w:lang w:val="en-US"/>
              </w:rPr>
              <w:lastRenderedPageBreak/>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jc w:val="both"/>
              <w:rPr>
                <w:rFonts w:eastAsia="MS Mincho"/>
                <w:i w:val="0"/>
                <w:sz w:val="20"/>
                <w:lang w:val="en-US"/>
              </w:rPr>
            </w:pPr>
            <w:r w:rsidRPr="005D68EA">
              <w:rPr>
                <w:rFonts w:eastAsia="MS Mincho"/>
                <w:i w:val="0"/>
                <w:sz w:val="20"/>
                <w:lang w:val="en-US"/>
              </w:rPr>
              <w:t>F.1399-1</w:t>
            </w:r>
          </w:p>
        </w:tc>
        <w:tc>
          <w:tcPr>
            <w:tcW w:w="4556"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jc w:val="both"/>
              <w:rPr>
                <w:rFonts w:eastAsia="MS Mincho"/>
                <w:i w:val="0"/>
                <w:sz w:val="20"/>
                <w:lang w:val="en-US"/>
              </w:rPr>
            </w:pPr>
            <w:r w:rsidRPr="005D68EA">
              <w:rPr>
                <w:rFonts w:eastAsia="MS Mincho"/>
                <w:i w:val="0"/>
                <w:sz w:val="20"/>
                <w:lang w:val="en-US"/>
              </w:rPr>
              <w:t>Vocabulary of terms for wireless access</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tabs>
                <w:tab w:val="left" w:pos="326"/>
              </w:tabs>
              <w:spacing w:before="0" w:line="260" w:lineRule="exact"/>
              <w:jc w:val="left"/>
              <w:rPr>
                <w:rFonts w:eastAsia="MS Mincho"/>
                <w:i w:val="0"/>
                <w:sz w:val="20"/>
                <w:lang w:val="en-US"/>
              </w:rPr>
            </w:pPr>
            <w:r w:rsidRPr="005D68EA">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r w:rsidRPr="005D68EA">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r w:rsidRPr="005D68EA">
              <w:rPr>
                <w:rFonts w:eastAsia="MS Mincho"/>
                <w:i w:val="0"/>
                <w:sz w:val="20"/>
                <w:lang w:val="en-US"/>
              </w:rPr>
              <w:t>05/01</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5D68EA">
            <w:pPr>
              <w:pStyle w:val="Section2"/>
              <w:spacing w:before="0"/>
              <w:jc w:val="both"/>
              <w:rPr>
                <w:rFonts w:eastAsia="MS Mincho"/>
                <w:i w:val="0"/>
                <w:sz w:val="20"/>
                <w:lang w:val="en-US"/>
              </w:rPr>
            </w:pPr>
            <w:r w:rsidRPr="005D68EA">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jc w:val="both"/>
              <w:rPr>
                <w:rFonts w:eastAsia="MS Mincho"/>
                <w:i w:val="0"/>
                <w:sz w:val="20"/>
                <w:lang w:val="en-US"/>
              </w:rPr>
            </w:pPr>
            <w:r w:rsidRPr="005D68EA">
              <w:rPr>
                <w:rFonts w:eastAsia="MS Mincho"/>
                <w:i w:val="0"/>
                <w:sz w:val="20"/>
                <w:lang w:val="en-US"/>
              </w:rPr>
              <w:t>F.1400</w:t>
            </w:r>
          </w:p>
        </w:tc>
        <w:tc>
          <w:tcPr>
            <w:tcW w:w="4556"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spacing w:before="0"/>
              <w:jc w:val="both"/>
              <w:rPr>
                <w:rFonts w:eastAsia="MS Mincho"/>
                <w:i w:val="0"/>
                <w:sz w:val="20"/>
                <w:lang w:val="en-US"/>
              </w:rPr>
            </w:pPr>
            <w:r w:rsidRPr="005D68EA">
              <w:rPr>
                <w:rFonts w:eastAsia="MS Mincho"/>
                <w:i w:val="0"/>
                <w:sz w:val="20"/>
                <w:lang w:val="en-US"/>
              </w:rPr>
              <w:t>Performance and availability objectives for FWA to PSTN</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tabs>
                <w:tab w:val="left" w:pos="326"/>
              </w:tabs>
              <w:spacing w:before="0" w:line="260" w:lineRule="exact"/>
              <w:jc w:val="left"/>
              <w:rPr>
                <w:rFonts w:eastAsia="MS Mincho"/>
                <w:i w:val="0"/>
                <w:sz w:val="20"/>
                <w:lang w:val="en-US"/>
              </w:rPr>
            </w:pPr>
            <w:r w:rsidRPr="005D68EA">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r w:rsidRPr="005D68EA">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r w:rsidRPr="005D68EA">
              <w:rPr>
                <w:rFonts w:eastAsia="MS Mincho"/>
                <w:i w:val="0"/>
                <w:sz w:val="20"/>
                <w:lang w:val="en-US"/>
              </w:rPr>
              <w:t>05/99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F.1401-1</w:t>
            </w:r>
          </w:p>
        </w:tc>
        <w:tc>
          <w:tcPr>
            <w:tcW w:w="455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Considerations for the identification of possible frequency bands for fixed wireless access and related sharing studies.</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tabs>
                <w:tab w:val="left" w:pos="326"/>
              </w:tabs>
              <w:spacing w:before="0" w:line="260" w:lineRule="exact"/>
              <w:jc w:val="left"/>
              <w:rPr>
                <w:rFonts w:eastAsia="MS Mincho"/>
                <w:i w:val="0"/>
                <w:sz w:val="20"/>
                <w:lang w:val="en-US"/>
              </w:rPr>
            </w:pPr>
            <w:r w:rsidRPr="005D68EA">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r w:rsidRPr="005D68EA">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5D68EA">
            <w:pPr>
              <w:pStyle w:val="Section2"/>
              <w:tabs>
                <w:tab w:val="left" w:pos="326"/>
              </w:tabs>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5D737D">
            <w:pPr>
              <w:pStyle w:val="Section2"/>
              <w:tabs>
                <w:tab w:val="left" w:pos="326"/>
              </w:tabs>
              <w:spacing w:before="0" w:line="260" w:lineRule="exact"/>
              <w:rPr>
                <w:rFonts w:eastAsia="MS Mincho"/>
                <w:i w:val="0"/>
                <w:sz w:val="20"/>
                <w:lang w:val="en-US"/>
              </w:rPr>
            </w:pPr>
            <w:r w:rsidRPr="005D68EA">
              <w:rPr>
                <w:rFonts w:eastAsia="MS Mincho"/>
                <w:i w:val="0"/>
                <w:sz w:val="20"/>
                <w:lang w:val="en-US"/>
              </w:rPr>
              <w:t>01/04</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F.1490</w:t>
            </w:r>
            <w:r>
              <w:rPr>
                <w:rFonts w:eastAsia="MS Mincho"/>
                <w:i w:val="0"/>
                <w:sz w:val="20"/>
                <w:lang w:val="en-US"/>
              </w:rPr>
              <w:t>-1</w:t>
            </w:r>
          </w:p>
        </w:tc>
        <w:tc>
          <w:tcPr>
            <w:tcW w:w="455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Generic requirements for fixed wireless access (FWA) systems</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spacing w:before="0" w:line="260" w:lineRule="exact"/>
              <w:jc w:val="left"/>
              <w:rPr>
                <w:rFonts w:eastAsia="MS Mincho"/>
                <w:i w:val="0"/>
                <w:sz w:val="20"/>
                <w:lang w:val="en-US"/>
              </w:rPr>
            </w:pPr>
            <w:r w:rsidRPr="005D68EA">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5D737D">
            <w:pPr>
              <w:pStyle w:val="Section2"/>
              <w:spacing w:before="0" w:line="260" w:lineRule="exact"/>
              <w:rPr>
                <w:rFonts w:eastAsia="MS Mincho"/>
                <w:i w:val="0"/>
                <w:sz w:val="20"/>
                <w:lang w:val="en-US"/>
              </w:rPr>
            </w:pPr>
            <w:r>
              <w:rPr>
                <w:rFonts w:eastAsia="MS Mincho"/>
                <w:i w:val="0"/>
                <w:sz w:val="20"/>
                <w:lang w:val="en-US"/>
              </w:rPr>
              <w:t>09/2007</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F.1499</w:t>
            </w:r>
          </w:p>
        </w:tc>
        <w:tc>
          <w:tcPr>
            <w:tcW w:w="455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Radio transmission systems for fixed broadband wireless access (BWA) based on cable modem standard</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spacing w:before="0" w:line="260" w:lineRule="exact"/>
              <w:jc w:val="left"/>
              <w:rPr>
                <w:rFonts w:eastAsia="MS Mincho"/>
                <w:i w:val="0"/>
                <w:sz w:val="20"/>
                <w:lang w:val="en-US"/>
              </w:rPr>
            </w:pPr>
            <w:r w:rsidRPr="005D68EA">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05/00</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7721CF">
            <w:pPr>
              <w:pStyle w:val="Section2"/>
              <w:spacing w:before="0"/>
              <w:jc w:val="left"/>
              <w:rPr>
                <w:rFonts w:eastAsia="MS Mincho"/>
                <w:i w:val="0"/>
                <w:sz w:val="20"/>
                <w:lang w:val="en-US"/>
              </w:rPr>
            </w:pPr>
            <w:r w:rsidRPr="005D68EA">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jc w:val="left"/>
              <w:rPr>
                <w:rFonts w:eastAsia="MS Mincho"/>
                <w:i w:val="0"/>
                <w:sz w:val="20"/>
                <w:lang w:val="en-US"/>
              </w:rPr>
            </w:pPr>
            <w:r w:rsidRPr="005D68EA">
              <w:rPr>
                <w:rFonts w:eastAsia="MS Mincho"/>
                <w:i w:val="0"/>
                <w:sz w:val="20"/>
                <w:lang w:val="en-US"/>
              </w:rPr>
              <w:t>F.1569</w:t>
            </w:r>
          </w:p>
        </w:tc>
        <w:tc>
          <w:tcPr>
            <w:tcW w:w="4556"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jc w:val="left"/>
              <w:rPr>
                <w:rFonts w:eastAsia="MS Mincho"/>
                <w:i w:val="0"/>
                <w:sz w:val="20"/>
                <w:lang w:val="en-US"/>
              </w:rPr>
            </w:pPr>
            <w:r w:rsidRPr="005D68EA">
              <w:rPr>
                <w:rFonts w:eastAsia="MS Mincho"/>
                <w:i w:val="0"/>
                <w:sz w:val="20"/>
                <w:lang w:val="en-US"/>
              </w:rPr>
              <w:t>Technical and operational characteristics for the fixed service using high altitude platform stations in the band 27.5-28.5 and 31.0-31.3 GHz</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spacing w:before="0" w:line="260" w:lineRule="exact"/>
              <w:jc w:val="left"/>
              <w:rPr>
                <w:rFonts w:eastAsia="MS Mincho"/>
                <w:i w:val="0"/>
                <w:sz w:val="20"/>
                <w:lang w:val="en-US"/>
              </w:rPr>
            </w:pPr>
            <w:r w:rsidRPr="005D68EA">
              <w:rPr>
                <w:rFonts w:eastAsia="MS Mincho"/>
                <w:i w:val="0"/>
                <w:sz w:val="20"/>
                <w:lang w:val="en-US"/>
              </w:rPr>
              <w:t>1</w:t>
            </w:r>
            <w:r w:rsidRPr="005D68EA">
              <w:rPr>
                <w:rFonts w:eastAsia="MS Mincho"/>
                <w:i w:val="0"/>
                <w:sz w:val="20"/>
                <w:lang w:val="en-US"/>
              </w:rPr>
              <w:br/>
              <w:t>5a, b</w:t>
            </w:r>
            <w:r w:rsidRPr="005D68EA">
              <w:rPr>
                <w:rFonts w:eastAsia="MS Mincho"/>
                <w:i w:val="0"/>
                <w:sz w:val="20"/>
                <w:lang w:val="en-US"/>
              </w:rPr>
              <w:br/>
              <w:t>6</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r w:rsidRPr="005D68EA">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7721CF">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7721CF">
            <w:pPr>
              <w:pStyle w:val="Section2"/>
              <w:spacing w:before="0" w:line="260" w:lineRule="exact"/>
              <w:rPr>
                <w:rFonts w:eastAsia="MS Mincho"/>
                <w:i w:val="0"/>
                <w:sz w:val="20"/>
                <w:lang w:val="en-US"/>
              </w:rPr>
            </w:pPr>
            <w:r w:rsidRPr="005D68EA">
              <w:rPr>
                <w:rFonts w:eastAsia="MS Mincho"/>
                <w:i w:val="0"/>
                <w:sz w:val="20"/>
                <w:lang w:val="en-US"/>
              </w:rPr>
              <w:t>05/02</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F.1704</w:t>
            </w:r>
          </w:p>
        </w:tc>
        <w:tc>
          <w:tcPr>
            <w:tcW w:w="455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Characteristics of multipoint-to-multipoint fixed wireless systems with meshed network topology operating in frequency bands above about 17 GHz</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spacing w:before="0" w:line="260" w:lineRule="exact"/>
              <w:jc w:val="left"/>
              <w:rPr>
                <w:rFonts w:eastAsia="MS Mincho"/>
                <w:i w:val="0"/>
                <w:sz w:val="20"/>
                <w:lang w:val="en-US"/>
              </w:rPr>
            </w:pPr>
            <w:r w:rsidRPr="005D68EA">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01/05</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jc w:val="left"/>
              <w:rPr>
                <w:rFonts w:eastAsia="MS Mincho"/>
                <w:i w:val="0"/>
                <w:sz w:val="20"/>
                <w:lang w:val="en-US"/>
              </w:rPr>
            </w:pPr>
            <w:r w:rsidRPr="005D68EA">
              <w:rPr>
                <w:rFonts w:eastAsia="MS Mincho"/>
                <w:i w:val="0"/>
                <w:sz w:val="20"/>
                <w:lang w:val="en-US"/>
              </w:rPr>
              <w:t>F.1763</w:t>
            </w:r>
            <w:r>
              <w:rPr>
                <w:rFonts w:eastAsia="MS Mincho"/>
                <w:i w:val="0"/>
                <w:sz w:val="20"/>
                <w:lang w:val="en-US"/>
              </w:rPr>
              <w:t>-1</w:t>
            </w:r>
          </w:p>
        </w:tc>
        <w:tc>
          <w:tcPr>
            <w:tcW w:w="4556" w:type="dxa"/>
            <w:tcBorders>
              <w:top w:val="single" w:sz="6" w:space="0" w:color="auto"/>
              <w:left w:val="single" w:sz="6" w:space="0" w:color="auto"/>
              <w:bottom w:val="single" w:sz="6" w:space="0" w:color="auto"/>
              <w:right w:val="single" w:sz="6" w:space="0" w:color="auto"/>
            </w:tcBorders>
          </w:tcPr>
          <w:p w:rsidR="00782752" w:rsidRPr="00782752" w:rsidRDefault="005B0241" w:rsidP="00782752">
            <w:pPr>
              <w:pStyle w:val="Section2"/>
              <w:spacing w:before="0"/>
              <w:jc w:val="left"/>
              <w:rPr>
                <w:rFonts w:eastAsia="MS Mincho"/>
                <w:i w:val="0"/>
                <w:sz w:val="20"/>
                <w:lang w:val="en-US"/>
              </w:rPr>
            </w:pPr>
            <w:r w:rsidRPr="005D68EA">
              <w:rPr>
                <w:rFonts w:eastAsia="MS Mincho"/>
                <w:i w:val="0"/>
                <w:sz w:val="20"/>
                <w:lang w:val="en-US"/>
              </w:rPr>
              <w:t>Radio interface standards for broadband wireless access systems in the fixed service operating below 66 GHz</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1729E8">
            <w:pPr>
              <w:pStyle w:val="Section2"/>
              <w:spacing w:before="0" w:line="260" w:lineRule="exact"/>
              <w:jc w:val="left"/>
              <w:rPr>
                <w:rFonts w:eastAsia="MS Mincho"/>
                <w:i w:val="0"/>
                <w:sz w:val="20"/>
                <w:lang w:val="en-US"/>
              </w:rPr>
            </w:pPr>
            <w:r w:rsidRPr="005D68EA">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5D68EA" w:rsidRDefault="005B0241" w:rsidP="00C33F2B">
            <w:pPr>
              <w:pStyle w:val="Section2"/>
              <w:spacing w:before="0" w:line="260" w:lineRule="exact"/>
              <w:rPr>
                <w:rFonts w:eastAsia="MS Mincho"/>
                <w:i w:val="0"/>
                <w:sz w:val="20"/>
                <w:lang w:val="en-US"/>
              </w:rPr>
            </w:pPr>
            <w:r w:rsidRPr="005D68EA">
              <w:rPr>
                <w:rFonts w:eastAsia="MS Mincho"/>
                <w:i w:val="0"/>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C33F2B">
            <w:pPr>
              <w:pStyle w:val="Section2"/>
              <w:spacing w:before="0" w:line="260" w:lineRule="exact"/>
              <w:rPr>
                <w:rFonts w:eastAsia="MS Mincho"/>
                <w:i w:val="0"/>
                <w:sz w:val="20"/>
                <w:lang w:val="en-US"/>
              </w:rPr>
            </w:pPr>
            <w:r>
              <w:rPr>
                <w:rFonts w:eastAsia="MS Mincho"/>
                <w:i w:val="0"/>
                <w:sz w:val="20"/>
                <w:lang w:val="en-US"/>
              </w:rPr>
              <w:t>02/2014</w:t>
            </w:r>
          </w:p>
          <w:p w:rsidR="005B0241" w:rsidRPr="005D68EA" w:rsidRDefault="005B0241" w:rsidP="00C33F2B">
            <w:pPr>
              <w:pStyle w:val="Section2"/>
              <w:spacing w:before="0" w:line="260" w:lineRule="exact"/>
              <w:rPr>
                <w:rFonts w:eastAsia="MS Mincho"/>
                <w:i w:val="0"/>
                <w:sz w:val="20"/>
                <w:lang w:val="en-US"/>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F.2058 (Report)</w:t>
            </w:r>
          </w:p>
        </w:tc>
        <w:tc>
          <w:tcPr>
            <w:tcW w:w="4556"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Design techniques applicable to broadband fixed wireless access systems conveying Internet protocol packets or asynchronous transfer mode cells</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1729E8">
            <w:pPr>
              <w:pStyle w:val="Section2"/>
              <w:spacing w:before="0" w:line="260" w:lineRule="exact"/>
              <w:jc w:val="left"/>
              <w:rPr>
                <w:rFonts w:eastAsia="MS Mincho"/>
                <w:i w:val="0"/>
                <w:sz w:val="20"/>
                <w:lang w:val="en-US"/>
              </w:rPr>
            </w:pPr>
            <w:r w:rsidRPr="00C33F2B">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2006</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F.2086</w:t>
            </w:r>
            <w:r>
              <w:rPr>
                <w:rFonts w:eastAsia="MS Mincho"/>
                <w:i w:val="0"/>
                <w:sz w:val="20"/>
                <w:lang w:val="en-US"/>
              </w:rPr>
              <w:t>-1</w:t>
            </w:r>
            <w:r w:rsidRPr="00C33F2B">
              <w:rPr>
                <w:rFonts w:eastAsia="MS Mincho"/>
                <w:i w:val="0"/>
                <w:sz w:val="20"/>
                <w:lang w:val="en-US"/>
              </w:rPr>
              <w:t xml:space="preserve"> (Report)</w:t>
            </w:r>
          </w:p>
        </w:tc>
        <w:tc>
          <w:tcPr>
            <w:tcW w:w="4556"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Technical and operational requirements for broadband wireless access in the fixed service</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1729E8">
            <w:pPr>
              <w:pStyle w:val="Section2"/>
              <w:spacing w:before="0" w:line="260" w:lineRule="exact"/>
              <w:jc w:val="left"/>
              <w:rPr>
                <w:rFonts w:eastAsia="MS Mincho"/>
                <w:i w:val="0"/>
                <w:sz w:val="20"/>
                <w:lang w:val="en-US"/>
              </w:rPr>
            </w:pPr>
            <w:r w:rsidRPr="00C33F2B">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C33F2B" w:rsidRDefault="005B0241" w:rsidP="00C33F2B">
            <w:pPr>
              <w:pStyle w:val="Section2"/>
              <w:spacing w:before="0" w:line="260" w:lineRule="exact"/>
              <w:rPr>
                <w:rFonts w:eastAsia="MS Mincho"/>
                <w:i w:val="0"/>
                <w:sz w:val="20"/>
                <w:lang w:val="en-US"/>
              </w:rPr>
            </w:pPr>
            <w:r>
              <w:rPr>
                <w:rFonts w:eastAsia="MS Mincho"/>
                <w:i w:val="0"/>
                <w:sz w:val="20"/>
                <w:lang w:val="en-US"/>
              </w:rPr>
              <w:t>2010</w:t>
            </w:r>
          </w:p>
        </w:tc>
      </w:tr>
      <w:tr w:rsidR="005B0241" w:rsidRPr="00AF5B02"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D750F6" w:rsidRDefault="005B0241" w:rsidP="00C33F2B">
            <w:pPr>
              <w:pStyle w:val="Section2"/>
              <w:spacing w:before="0"/>
              <w:jc w:val="left"/>
              <w:rPr>
                <w:i w:val="0"/>
                <w:iCs/>
                <w:sz w:val="20"/>
                <w:lang w:val="en-US"/>
              </w:rPr>
            </w:pPr>
            <w:r w:rsidRPr="00D750F6">
              <w:rPr>
                <w:i w:val="0"/>
                <w:iCs/>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jc w:val="left"/>
              <w:rPr>
                <w:i w:val="0"/>
                <w:iCs/>
                <w:sz w:val="20"/>
                <w:lang w:val="en-US"/>
              </w:rPr>
            </w:pPr>
            <w:r w:rsidRPr="00D750F6">
              <w:rPr>
                <w:i w:val="0"/>
                <w:iCs/>
                <w:sz w:val="20"/>
                <w:lang w:val="en-US"/>
              </w:rPr>
              <w:t>F.2106-1 (Report)</w:t>
            </w:r>
          </w:p>
        </w:tc>
        <w:tc>
          <w:tcPr>
            <w:tcW w:w="4556" w:type="dxa"/>
            <w:tcBorders>
              <w:top w:val="single" w:sz="6" w:space="0" w:color="auto"/>
              <w:left w:val="single" w:sz="6" w:space="0" w:color="auto"/>
              <w:bottom w:val="single" w:sz="6" w:space="0" w:color="auto"/>
              <w:right w:val="single" w:sz="6" w:space="0" w:color="auto"/>
            </w:tcBorders>
          </w:tcPr>
          <w:p w:rsidR="005B0241" w:rsidRPr="00E77778" w:rsidRDefault="005B0241" w:rsidP="00C33F2B">
            <w:pPr>
              <w:pStyle w:val="Section2"/>
              <w:spacing w:before="0"/>
              <w:jc w:val="left"/>
              <w:rPr>
                <w:i w:val="0"/>
                <w:iCs/>
                <w:sz w:val="20"/>
                <w:lang w:val="en-US"/>
              </w:rPr>
            </w:pPr>
            <w:r w:rsidRPr="00D750F6">
              <w:rPr>
                <w:i w:val="0"/>
                <w:iCs/>
                <w:sz w:val="20"/>
                <w:lang w:val="en-US"/>
              </w:rPr>
              <w:t>Fixed Service applications using free-space optical links</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D750F6" w:rsidRDefault="005B0241" w:rsidP="001729E8">
            <w:pPr>
              <w:pStyle w:val="Section2"/>
              <w:spacing w:before="0" w:line="260" w:lineRule="exact"/>
              <w:jc w:val="left"/>
              <w:rPr>
                <w:i w:val="0"/>
                <w:iCs/>
                <w:sz w:val="20"/>
                <w:lang w:val="en-US"/>
              </w:rPr>
            </w:pPr>
            <w:r w:rsidRPr="00D750F6">
              <w:rPr>
                <w:i w:val="0"/>
                <w:iCs/>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r w:rsidRPr="00D750F6">
              <w:rPr>
                <w:i w:val="0"/>
                <w:iCs/>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r w:rsidRPr="00D750F6">
              <w:rPr>
                <w:i w:val="0"/>
                <w:iCs/>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D750F6" w:rsidRDefault="005B0241" w:rsidP="00C33F2B">
            <w:pPr>
              <w:pStyle w:val="Section2"/>
              <w:spacing w:before="0" w:line="260" w:lineRule="exact"/>
              <w:rPr>
                <w:i w:val="0"/>
                <w:iCs/>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D750F6" w:rsidRDefault="005B0241" w:rsidP="00C33F2B">
            <w:pPr>
              <w:pStyle w:val="Section2"/>
              <w:spacing w:before="0" w:line="260" w:lineRule="exact"/>
              <w:rPr>
                <w:i w:val="0"/>
                <w:iCs/>
                <w:sz w:val="20"/>
                <w:lang w:val="en-US"/>
              </w:rPr>
            </w:pPr>
            <w:r w:rsidRPr="00D750F6">
              <w:rPr>
                <w:i w:val="0"/>
                <w:iCs/>
                <w:sz w:val="20"/>
                <w:lang w:val="en-US"/>
              </w:rPr>
              <w:t>2010</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466C46" w:rsidRDefault="005B0241" w:rsidP="00C33F2B">
            <w:pPr>
              <w:pStyle w:val="Section2"/>
              <w:spacing w:before="0"/>
              <w:jc w:val="left"/>
              <w:rPr>
                <w:rFonts w:eastAsia="MS Mincho"/>
                <w:i w:val="0"/>
                <w:iCs/>
                <w:sz w:val="20"/>
                <w:lang w:val="en-US"/>
              </w:rPr>
            </w:pPr>
            <w:r w:rsidRPr="00E77778">
              <w:rPr>
                <w:i w:val="0"/>
                <w:iCs/>
                <w:sz w:val="20"/>
                <w:lang w:val="fr-FR"/>
              </w:rPr>
              <w:t>F.2</w:t>
            </w:r>
            <w:r>
              <w:rPr>
                <w:i w:val="0"/>
                <w:iCs/>
                <w:sz w:val="20"/>
                <w:lang w:val="fr-FR"/>
              </w:rPr>
              <w:t>107-1</w:t>
            </w:r>
            <w:r w:rsidRPr="00E77778">
              <w:rPr>
                <w:i w:val="0"/>
                <w:iCs/>
                <w:sz w:val="20"/>
                <w:lang w:val="fr-FR"/>
              </w:rPr>
              <w:t xml:space="preserve"> (Report)</w:t>
            </w:r>
          </w:p>
        </w:tc>
        <w:tc>
          <w:tcPr>
            <w:tcW w:w="4556" w:type="dxa"/>
            <w:tcBorders>
              <w:top w:val="single" w:sz="6" w:space="0" w:color="auto"/>
              <w:left w:val="single" w:sz="6" w:space="0" w:color="auto"/>
              <w:bottom w:val="single" w:sz="6" w:space="0" w:color="auto"/>
              <w:right w:val="single" w:sz="6" w:space="0" w:color="auto"/>
            </w:tcBorders>
          </w:tcPr>
          <w:p w:rsidR="005B0241" w:rsidRPr="00466C46" w:rsidRDefault="005B0241" w:rsidP="00C33F2B">
            <w:pPr>
              <w:pStyle w:val="Section2"/>
              <w:spacing w:before="0"/>
              <w:jc w:val="left"/>
              <w:rPr>
                <w:rFonts w:eastAsia="MS Mincho"/>
                <w:i w:val="0"/>
                <w:iCs/>
                <w:sz w:val="20"/>
                <w:lang w:val="en-US"/>
              </w:rPr>
            </w:pPr>
            <w:r w:rsidRPr="00E77778">
              <w:rPr>
                <w:i w:val="0"/>
                <w:iCs/>
                <w:sz w:val="20"/>
                <w:lang w:val="en-US"/>
              </w:rPr>
              <w:t>Characteristics and applications of fixed wireless systems operating in the 57 GHz to 130 GHz bands</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1729E8">
            <w:pPr>
              <w:pStyle w:val="Section2"/>
              <w:spacing w:before="0" w:line="260" w:lineRule="exact"/>
              <w:jc w:val="left"/>
              <w:rPr>
                <w:rFonts w:eastAsia="MS Mincho"/>
                <w:i w:val="0"/>
                <w:sz w:val="20"/>
                <w:lang w:val="en-US"/>
              </w:rPr>
            </w:pPr>
            <w:r w:rsidRPr="00C33F2B">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C33F2B" w:rsidRDefault="005B0241" w:rsidP="00C33F2B">
            <w:pPr>
              <w:pStyle w:val="Section2"/>
              <w:spacing w:before="0" w:line="260" w:lineRule="exact"/>
              <w:rPr>
                <w:rFonts w:eastAsia="MS Mincho"/>
                <w:i w:val="0"/>
                <w:sz w:val="20"/>
                <w:lang w:val="en-US"/>
              </w:rPr>
            </w:pPr>
            <w:r>
              <w:rPr>
                <w:rFonts w:eastAsia="MS Mincho"/>
                <w:i w:val="0"/>
                <w:sz w:val="20"/>
                <w:lang w:val="en-US"/>
              </w:rPr>
              <w:t>2012</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F.2060 (Report)</w:t>
            </w:r>
          </w:p>
        </w:tc>
        <w:tc>
          <w:tcPr>
            <w:tcW w:w="4556"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jc w:val="left"/>
              <w:rPr>
                <w:rFonts w:eastAsia="MS Mincho"/>
                <w:i w:val="0"/>
                <w:sz w:val="20"/>
                <w:lang w:val="en-US"/>
              </w:rPr>
            </w:pPr>
            <w:r w:rsidRPr="00C33F2B">
              <w:rPr>
                <w:rFonts w:eastAsia="MS Mincho"/>
                <w:i w:val="0"/>
                <w:sz w:val="20"/>
                <w:lang w:val="en-US"/>
              </w:rPr>
              <w:t>Fixed Service use in the IMT-2000 transport network</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1729E8">
            <w:pPr>
              <w:pStyle w:val="Section2"/>
              <w:spacing w:before="0" w:line="260" w:lineRule="exact"/>
              <w:jc w:val="left"/>
              <w:rPr>
                <w:rFonts w:eastAsia="MS Mincho"/>
                <w:i w:val="0"/>
                <w:sz w:val="20"/>
                <w:lang w:val="en-US"/>
              </w:rPr>
            </w:pPr>
            <w:r w:rsidRPr="00C33F2B">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C33F2B" w:rsidRDefault="005B0241" w:rsidP="00C33F2B">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C33F2B" w:rsidRDefault="005B0241" w:rsidP="00C33F2B">
            <w:pPr>
              <w:pStyle w:val="Section2"/>
              <w:spacing w:before="0" w:line="260" w:lineRule="exact"/>
              <w:rPr>
                <w:rFonts w:eastAsia="MS Mincho"/>
                <w:i w:val="0"/>
                <w:sz w:val="20"/>
                <w:lang w:val="en-US"/>
              </w:rPr>
            </w:pPr>
            <w:r w:rsidRPr="00C33F2B">
              <w:rPr>
                <w:rFonts w:eastAsia="MS Mincho"/>
                <w:i w:val="0"/>
                <w:sz w:val="20"/>
                <w:lang w:val="en-US"/>
              </w:rPr>
              <w:t>2005</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DC28AC">
            <w:pPr>
              <w:pStyle w:val="Standard1"/>
              <w:tabs>
                <w:tab w:val="left" w:pos="326"/>
              </w:tabs>
              <w:spacing w:before="0" w:line="260" w:lineRule="exact"/>
              <w:rPr>
                <w:sz w:val="20"/>
                <w:lang w:val="en-US"/>
              </w:rPr>
            </w:pPr>
            <w:r>
              <w:rPr>
                <w:sz w:val="20"/>
                <w:lang w:val="en-US"/>
              </w:rPr>
              <w:t>ITU</w:t>
            </w:r>
            <w:r>
              <w:rPr>
                <w:sz w:val="20"/>
                <w:lang w:val="en-US"/>
              </w:rPr>
              <w:noBreakHyphen/>
              <w:t>R</w:t>
            </w:r>
          </w:p>
        </w:tc>
        <w:tc>
          <w:tcPr>
            <w:tcW w:w="1796" w:type="dxa"/>
            <w:tcBorders>
              <w:top w:val="single" w:sz="6" w:space="0" w:color="auto"/>
              <w:left w:val="single" w:sz="6" w:space="0" w:color="auto"/>
              <w:bottom w:val="single" w:sz="6" w:space="0" w:color="auto"/>
              <w:right w:val="single" w:sz="6" w:space="0" w:color="auto"/>
            </w:tcBorders>
          </w:tcPr>
          <w:p w:rsidR="005B0241" w:rsidRDefault="00834D4B" w:rsidP="00DC28AC">
            <w:pPr>
              <w:pStyle w:val="Standard1"/>
              <w:spacing w:before="0"/>
              <w:jc w:val="both"/>
              <w:rPr>
                <w:sz w:val="20"/>
                <w:lang w:val="en-US"/>
              </w:rPr>
            </w:pPr>
            <w:hyperlink r:id="rId43" w:history="1">
              <w:r w:rsidR="005B0241" w:rsidRPr="00DC28AC">
                <w:rPr>
                  <w:sz w:val="20"/>
                  <w:lang w:val="en-US"/>
                </w:rPr>
                <w:t>M.687-2</w:t>
              </w:r>
            </w:hyperlink>
          </w:p>
        </w:tc>
        <w:tc>
          <w:tcPr>
            <w:tcW w:w="4556" w:type="dxa"/>
            <w:tcBorders>
              <w:top w:val="single" w:sz="6" w:space="0" w:color="auto"/>
              <w:left w:val="single" w:sz="6" w:space="0" w:color="auto"/>
              <w:bottom w:val="single" w:sz="6" w:space="0" w:color="auto"/>
              <w:right w:val="single" w:sz="6" w:space="0" w:color="auto"/>
            </w:tcBorders>
          </w:tcPr>
          <w:p w:rsidR="005B0241" w:rsidRPr="00EC064B" w:rsidRDefault="005B0241" w:rsidP="00DC28AC">
            <w:pPr>
              <w:pStyle w:val="Standard1"/>
              <w:spacing w:before="0"/>
              <w:jc w:val="both"/>
              <w:rPr>
                <w:sz w:val="20"/>
                <w:lang w:val="en-US"/>
              </w:rPr>
            </w:pPr>
            <w:r w:rsidRPr="00EC064B">
              <w:rPr>
                <w:sz w:val="20"/>
                <w:lang w:val="en-US"/>
              </w:rPr>
              <w:t xml:space="preserve">International </w:t>
            </w:r>
            <w:smartTag w:uri="urn:schemas-microsoft-com:office:smarttags" w:element="place">
              <w:r w:rsidRPr="00EC064B">
                <w:rPr>
                  <w:sz w:val="20"/>
                  <w:lang w:val="en-US"/>
                </w:rPr>
                <w:t>Mobile</w:t>
              </w:r>
            </w:smartTag>
            <w:r w:rsidRPr="00EC064B">
              <w:rPr>
                <w:sz w:val="20"/>
                <w:lang w:val="en-US"/>
              </w:rPr>
              <w:t xml:space="preserve"> Telecommunications-2000 (IMT-2000)</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r>
              <w:rPr>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DC28AC">
            <w:pPr>
              <w:pStyle w:val="Standard1"/>
              <w:spacing w:before="0" w:line="260" w:lineRule="exact"/>
              <w:jc w:val="center"/>
              <w:rPr>
                <w:sz w:val="20"/>
                <w:lang w:val="en-US"/>
              </w:rPr>
            </w:pPr>
            <w:r>
              <w:rPr>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B468E7">
            <w:pPr>
              <w:pStyle w:val="Standard1"/>
              <w:spacing w:before="0" w:line="260" w:lineRule="exact"/>
              <w:jc w:val="center"/>
              <w:rPr>
                <w:sz w:val="20"/>
                <w:lang w:val="en-US"/>
              </w:rPr>
            </w:pPr>
            <w:r>
              <w:rPr>
                <w:sz w:val="20"/>
                <w:lang w:val="en-US"/>
              </w:rPr>
              <w:t>02-1997</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4C4874">
            <w:pPr>
              <w:pStyle w:val="Standard1"/>
              <w:tabs>
                <w:tab w:val="left" w:pos="326"/>
              </w:tabs>
              <w:spacing w:before="0" w:line="260" w:lineRule="exact"/>
              <w:rPr>
                <w:sz w:val="20"/>
                <w:lang w:val="fr-FR"/>
              </w:rPr>
            </w:pPr>
            <w:r>
              <w:rPr>
                <w:sz w:val="20"/>
                <w:lang w:val="fr-FR"/>
              </w:rPr>
              <w:t>ITU</w:t>
            </w:r>
            <w:r>
              <w:rPr>
                <w:sz w:val="20"/>
                <w:lang w:val="fr-FR"/>
              </w:rPr>
              <w:noBreakHyphen/>
              <w:t>R</w:t>
            </w:r>
          </w:p>
        </w:tc>
        <w:tc>
          <w:tcPr>
            <w:tcW w:w="1796" w:type="dxa"/>
            <w:tcBorders>
              <w:top w:val="single" w:sz="6" w:space="0" w:color="auto"/>
              <w:left w:val="single" w:sz="6" w:space="0" w:color="auto"/>
              <w:bottom w:val="single" w:sz="6" w:space="0" w:color="auto"/>
              <w:right w:val="single" w:sz="6" w:space="0" w:color="auto"/>
            </w:tcBorders>
          </w:tcPr>
          <w:p w:rsidR="005B0241" w:rsidRDefault="00834D4B" w:rsidP="004C4874">
            <w:pPr>
              <w:pStyle w:val="Standard1"/>
              <w:spacing w:before="0"/>
              <w:jc w:val="both"/>
              <w:rPr>
                <w:sz w:val="20"/>
                <w:lang w:val="en-US"/>
              </w:rPr>
            </w:pPr>
            <w:hyperlink r:id="rId44" w:history="1">
              <w:r w:rsidR="005B0241" w:rsidRPr="00DC28AC">
                <w:rPr>
                  <w:sz w:val="20"/>
                  <w:lang w:val="en-US"/>
                </w:rPr>
                <w:t>M.1034-1</w:t>
              </w:r>
            </w:hyperlink>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jc w:val="both"/>
              <w:rPr>
                <w:sz w:val="20"/>
                <w:lang w:val="en-US"/>
              </w:rPr>
            </w:pPr>
            <w:r>
              <w:rPr>
                <w:sz w:val="20"/>
                <w:lang w:val="en-US"/>
              </w:rPr>
              <w:t>Requirements for the radio interfaces for IMT-2000</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r>
              <w:rPr>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469" w:type="dxa"/>
            <w:gridSpan w:val="2"/>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4C4874">
            <w:pPr>
              <w:pStyle w:val="Standard1"/>
              <w:spacing w:before="0" w:line="260" w:lineRule="exact"/>
              <w:jc w:val="center"/>
              <w:rPr>
                <w:sz w:val="20"/>
                <w:lang w:val="en-US"/>
              </w:rPr>
            </w:pPr>
            <w:r>
              <w:rPr>
                <w:sz w:val="20"/>
                <w:lang w:val="en-US"/>
              </w:rPr>
              <w:t>X</w:t>
            </w: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B468E7">
            <w:pPr>
              <w:pStyle w:val="Standard1"/>
              <w:spacing w:before="0" w:line="260" w:lineRule="exact"/>
              <w:jc w:val="center"/>
              <w:rPr>
                <w:sz w:val="20"/>
                <w:lang w:val="en-US"/>
              </w:rPr>
            </w:pPr>
            <w:r>
              <w:rPr>
                <w:sz w:val="20"/>
                <w:lang w:val="en-US"/>
              </w:rPr>
              <w:t>02-1997</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5D68EA" w:rsidRDefault="005B0241" w:rsidP="004C4874">
            <w:pPr>
              <w:pStyle w:val="Section2"/>
              <w:spacing w:before="0"/>
              <w:jc w:val="left"/>
              <w:rPr>
                <w:rFonts w:eastAsia="MS Mincho"/>
                <w:i w:val="0"/>
                <w:sz w:val="20"/>
                <w:lang w:val="en-US"/>
              </w:rPr>
            </w:pPr>
            <w:r w:rsidRPr="005D68EA">
              <w:rPr>
                <w:rFonts w:eastAsia="MS Mincho"/>
                <w:i w:val="0"/>
                <w:sz w:val="20"/>
                <w:lang w:val="en-US"/>
              </w:rPr>
              <w:lastRenderedPageBreak/>
              <w:t>ITU-R</w:t>
            </w:r>
          </w:p>
        </w:tc>
        <w:tc>
          <w:tcPr>
            <w:tcW w:w="1796"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jc w:val="left"/>
              <w:rPr>
                <w:rFonts w:eastAsia="MS Mincho"/>
                <w:i w:val="0"/>
                <w:sz w:val="20"/>
                <w:lang w:val="en-US"/>
              </w:rPr>
            </w:pPr>
            <w:r>
              <w:rPr>
                <w:rFonts w:eastAsia="MS Mincho"/>
                <w:i w:val="0"/>
                <w:sz w:val="20"/>
                <w:lang w:val="en-US"/>
              </w:rPr>
              <w:t>M.1457-11</w:t>
            </w:r>
          </w:p>
        </w:tc>
        <w:tc>
          <w:tcPr>
            <w:tcW w:w="4556"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jc w:val="left"/>
              <w:rPr>
                <w:rFonts w:eastAsia="MS Mincho"/>
                <w:i w:val="0"/>
                <w:sz w:val="20"/>
                <w:lang w:val="en-US"/>
              </w:rPr>
            </w:pPr>
            <w:r w:rsidRPr="000B4E47">
              <w:rPr>
                <w:rFonts w:eastAsia="MS Mincho"/>
                <w:i w:val="0"/>
                <w:sz w:val="20"/>
                <w:lang w:val="en-US"/>
              </w:rPr>
              <w:t>Detailed specifications of the terrestrial radio interfaces of International Mobile Telecommunications-2000 (IMT 2000)</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4A75DE" w:rsidRDefault="005B0241" w:rsidP="001729E8">
            <w:pPr>
              <w:pStyle w:val="Section2"/>
              <w:spacing w:before="0" w:line="260" w:lineRule="exact"/>
              <w:jc w:val="left"/>
              <w:rPr>
                <w:rFonts w:eastAsia="MS Mincho"/>
                <w:i w:val="0"/>
                <w:sz w:val="20"/>
                <w:lang w:val="en-US"/>
              </w:rPr>
            </w:pPr>
            <w:r w:rsidRPr="004A75DE">
              <w:rPr>
                <w:i w:val="0"/>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r w:rsidRPr="004A75DE">
              <w:rPr>
                <w:i w:val="0"/>
                <w:sz w:val="20"/>
                <w:lang w:val="fr-FR"/>
              </w:rPr>
              <w:t>X</w:t>
            </w:r>
          </w:p>
        </w:tc>
        <w:tc>
          <w:tcPr>
            <w:tcW w:w="459" w:type="dxa"/>
            <w:gridSpan w:val="2"/>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r w:rsidRPr="004A75DE">
              <w:rPr>
                <w:i w:val="0"/>
                <w:sz w:val="20"/>
                <w:lang w:val="fr-FR"/>
              </w:rPr>
              <w:t>X</w:t>
            </w:r>
          </w:p>
        </w:tc>
        <w:tc>
          <w:tcPr>
            <w:tcW w:w="469" w:type="dxa"/>
            <w:gridSpan w:val="2"/>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4A75DE" w:rsidRDefault="005B0241" w:rsidP="004C4874">
            <w:pPr>
              <w:pStyle w:val="Section2"/>
              <w:spacing w:before="0" w:line="260" w:lineRule="exac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2F028B">
            <w:pPr>
              <w:pStyle w:val="Section2"/>
              <w:spacing w:before="0" w:line="260" w:lineRule="exact"/>
              <w:jc w:val="left"/>
              <w:rPr>
                <w:rFonts w:eastAsia="MS Mincho"/>
                <w:i w:val="0"/>
                <w:sz w:val="20"/>
                <w:lang w:val="en-US"/>
              </w:rPr>
            </w:pPr>
            <w:r>
              <w:rPr>
                <w:rFonts w:eastAsia="MS Mincho"/>
                <w:i w:val="0"/>
                <w:sz w:val="20"/>
                <w:lang w:val="en-US"/>
              </w:rPr>
              <w:t>02/2013</w:t>
            </w:r>
          </w:p>
          <w:p w:rsidR="005B0241" w:rsidRPr="005D68EA" w:rsidRDefault="005B0241" w:rsidP="002F028B">
            <w:pPr>
              <w:pStyle w:val="Section2"/>
              <w:spacing w:before="0" w:line="260" w:lineRule="exact"/>
              <w:jc w:val="left"/>
              <w:rPr>
                <w:rFonts w:eastAsia="MS Mincho"/>
                <w:i w:val="0"/>
                <w:sz w:val="20"/>
                <w:lang w:val="en-US"/>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r w:rsidRPr="00DD59B6">
              <w:rPr>
                <w:rFonts w:eastAsia="MS Mincho"/>
                <w:i w:val="0"/>
                <w:sz w:val="20"/>
                <w:lang w:val="en-US"/>
              </w:rPr>
              <w:t>ITU</w:t>
            </w:r>
            <w:r w:rsidRPr="00DD59B6">
              <w:rPr>
                <w:rFonts w:eastAsia="MS Mincho"/>
                <w:i w:val="0"/>
                <w:sz w:val="20"/>
                <w:lang w:val="en-US"/>
              </w:rPr>
              <w:noBreakHyphen/>
              <w:t>R</w:t>
            </w:r>
          </w:p>
        </w:tc>
        <w:tc>
          <w:tcPr>
            <w:tcW w:w="1796" w:type="dxa"/>
            <w:tcBorders>
              <w:top w:val="single" w:sz="6" w:space="0" w:color="auto"/>
              <w:left w:val="single" w:sz="6" w:space="0" w:color="auto"/>
              <w:bottom w:val="single" w:sz="6" w:space="0" w:color="auto"/>
              <w:right w:val="single" w:sz="6" w:space="0" w:color="auto"/>
            </w:tcBorders>
            <w:vAlign w:val="center"/>
          </w:tcPr>
          <w:p w:rsidR="005B0241" w:rsidRPr="005D68EA" w:rsidRDefault="00834D4B" w:rsidP="004C4874">
            <w:pPr>
              <w:pStyle w:val="Section2"/>
              <w:spacing w:before="0"/>
              <w:jc w:val="left"/>
              <w:rPr>
                <w:rFonts w:eastAsia="MS Mincho"/>
                <w:i w:val="0"/>
                <w:sz w:val="20"/>
                <w:lang w:val="en-US"/>
              </w:rPr>
            </w:pPr>
            <w:hyperlink r:id="rId45" w:tgtFrame="_blank" w:history="1">
              <w:r w:rsidR="005B0241" w:rsidRPr="00DD59B6">
                <w:rPr>
                  <w:rFonts w:eastAsia="MS Mincho"/>
                  <w:i w:val="0"/>
                  <w:sz w:val="20"/>
                  <w:lang w:val="en-US"/>
                </w:rPr>
                <w:t>M.1797</w:t>
              </w:r>
            </w:hyperlink>
          </w:p>
        </w:tc>
        <w:tc>
          <w:tcPr>
            <w:tcW w:w="4556"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r w:rsidRPr="00DD59B6">
              <w:rPr>
                <w:rFonts w:eastAsia="MS Mincho"/>
                <w:i w:val="0"/>
                <w:sz w:val="20"/>
                <w:lang w:val="en-US"/>
              </w:rPr>
              <w:t>Vocabulary of terms for the land mobile service</w:t>
            </w:r>
          </w:p>
        </w:tc>
        <w:tc>
          <w:tcPr>
            <w:tcW w:w="762" w:type="dxa"/>
            <w:gridSpan w:val="2"/>
            <w:tcBorders>
              <w:top w:val="single" w:sz="6" w:space="0" w:color="auto"/>
              <w:left w:val="single" w:sz="6" w:space="0" w:color="auto"/>
              <w:bottom w:val="single" w:sz="6" w:space="0" w:color="auto"/>
              <w:right w:val="single" w:sz="6" w:space="0" w:color="auto"/>
            </w:tcBorders>
            <w:vAlign w:val="center"/>
          </w:tcPr>
          <w:p w:rsidR="005B0241" w:rsidRPr="005D68EA" w:rsidRDefault="005B0241" w:rsidP="001729E8">
            <w:pPr>
              <w:pStyle w:val="Section2"/>
              <w:spacing w:before="0"/>
              <w:jc w:val="left"/>
              <w:rPr>
                <w:rFonts w:eastAsia="MS Mincho"/>
                <w:i w:val="0"/>
                <w:sz w:val="20"/>
                <w:lang w:val="en-US"/>
              </w:rPr>
            </w:pPr>
            <w:r w:rsidRPr="00DD59B6">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r w:rsidRPr="00DD59B6">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59" w:type="dxa"/>
            <w:gridSpan w:val="2"/>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vAlign w:val="center"/>
          </w:tcPr>
          <w:p w:rsidR="005B0241" w:rsidRPr="005D68EA" w:rsidRDefault="005B0241" w:rsidP="002F028B">
            <w:pPr>
              <w:pStyle w:val="Section2"/>
              <w:tabs>
                <w:tab w:val="left" w:pos="326"/>
              </w:tabs>
              <w:spacing w:before="0" w:line="260" w:lineRule="exact"/>
              <w:jc w:val="left"/>
              <w:rPr>
                <w:rFonts w:eastAsia="MS Mincho"/>
                <w:i w:val="0"/>
                <w:sz w:val="20"/>
                <w:lang w:val="en-US"/>
              </w:rPr>
            </w:pPr>
            <w:r w:rsidRPr="00DD59B6">
              <w:rPr>
                <w:rFonts w:eastAsia="MS Mincho"/>
                <w:i w:val="0"/>
                <w:sz w:val="20"/>
                <w:lang w:val="en-US"/>
              </w:rPr>
              <w:t>2007</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r w:rsidRPr="00DD59B6">
              <w:rPr>
                <w:rFonts w:eastAsia="MS Mincho"/>
                <w:i w:val="0"/>
                <w:sz w:val="20"/>
                <w:lang w:val="en-US"/>
              </w:rPr>
              <w:t>ITU</w:t>
            </w:r>
            <w:r w:rsidRPr="00DD59B6">
              <w:rPr>
                <w:rFonts w:eastAsia="MS Mincho"/>
                <w:i w:val="0"/>
                <w:sz w:val="20"/>
                <w:lang w:val="en-US"/>
              </w:rPr>
              <w:noBreakHyphen/>
              <w:t>R</w:t>
            </w:r>
          </w:p>
        </w:tc>
        <w:tc>
          <w:tcPr>
            <w:tcW w:w="1796" w:type="dxa"/>
            <w:tcBorders>
              <w:top w:val="single" w:sz="6" w:space="0" w:color="auto"/>
              <w:left w:val="single" w:sz="6" w:space="0" w:color="auto"/>
              <w:bottom w:val="single" w:sz="6" w:space="0" w:color="auto"/>
              <w:right w:val="single" w:sz="6" w:space="0" w:color="auto"/>
            </w:tcBorders>
            <w:vAlign w:val="center"/>
          </w:tcPr>
          <w:p w:rsidR="005B0241" w:rsidRPr="005D68EA" w:rsidRDefault="00834D4B" w:rsidP="004C4874">
            <w:pPr>
              <w:pStyle w:val="Section2"/>
              <w:spacing w:before="0"/>
              <w:jc w:val="left"/>
              <w:rPr>
                <w:rFonts w:eastAsia="MS Mincho"/>
                <w:i w:val="0"/>
                <w:sz w:val="20"/>
                <w:lang w:val="en-US"/>
              </w:rPr>
            </w:pPr>
            <w:hyperlink r:id="rId46" w:tgtFrame="_blank" w:history="1">
              <w:r w:rsidR="005B0241" w:rsidRPr="00DD59B6">
                <w:rPr>
                  <w:rFonts w:eastAsia="MS Mincho"/>
                  <w:i w:val="0"/>
                  <w:sz w:val="20"/>
                  <w:lang w:val="en-US"/>
                </w:rPr>
                <w:t>M.1801</w:t>
              </w:r>
            </w:hyperlink>
            <w:r w:rsidR="005B0241">
              <w:rPr>
                <w:rFonts w:eastAsia="MS Mincho"/>
                <w:i w:val="0"/>
                <w:sz w:val="20"/>
                <w:lang w:val="en-US"/>
              </w:rPr>
              <w:t>-2</w:t>
            </w:r>
          </w:p>
        </w:tc>
        <w:tc>
          <w:tcPr>
            <w:tcW w:w="4556" w:type="dxa"/>
            <w:tcBorders>
              <w:top w:val="single" w:sz="6" w:space="0" w:color="auto"/>
              <w:left w:val="single" w:sz="6" w:space="0" w:color="auto"/>
              <w:bottom w:val="single" w:sz="6" w:space="0" w:color="auto"/>
              <w:right w:val="single" w:sz="6" w:space="0" w:color="auto"/>
            </w:tcBorders>
            <w:vAlign w:val="center"/>
          </w:tcPr>
          <w:p w:rsidR="0046657F" w:rsidRPr="0046657F" w:rsidRDefault="005B0241" w:rsidP="0046657F">
            <w:pPr>
              <w:pStyle w:val="Section2"/>
              <w:spacing w:before="0"/>
              <w:jc w:val="left"/>
              <w:rPr>
                <w:rFonts w:eastAsia="MS Mincho"/>
                <w:i w:val="0"/>
                <w:sz w:val="20"/>
                <w:lang w:val="en-US"/>
              </w:rPr>
            </w:pPr>
            <w:r w:rsidRPr="00DD59B6">
              <w:rPr>
                <w:rFonts w:eastAsia="MS Mincho"/>
                <w:i w:val="0"/>
                <w:sz w:val="20"/>
                <w:lang w:val="en-US"/>
              </w:rPr>
              <w:t>Radio interface standards for broadband wireless access systems, including mobile and nomadic applications, in the mobile service operating below 6 GHz</w:t>
            </w:r>
          </w:p>
        </w:tc>
        <w:tc>
          <w:tcPr>
            <w:tcW w:w="762" w:type="dxa"/>
            <w:gridSpan w:val="2"/>
            <w:tcBorders>
              <w:top w:val="single" w:sz="6" w:space="0" w:color="auto"/>
              <w:left w:val="single" w:sz="6" w:space="0" w:color="auto"/>
              <w:bottom w:val="single" w:sz="6" w:space="0" w:color="auto"/>
              <w:right w:val="single" w:sz="6" w:space="0" w:color="auto"/>
            </w:tcBorders>
            <w:vAlign w:val="center"/>
          </w:tcPr>
          <w:p w:rsidR="005B0241" w:rsidRPr="005D68EA" w:rsidRDefault="005B0241" w:rsidP="001729E8">
            <w:pPr>
              <w:pStyle w:val="Section2"/>
              <w:spacing w:before="0"/>
              <w:jc w:val="left"/>
              <w:rPr>
                <w:rFonts w:eastAsia="MS Mincho"/>
                <w:i w:val="0"/>
                <w:sz w:val="20"/>
                <w:lang w:val="en-US"/>
              </w:rPr>
            </w:pPr>
            <w:r w:rsidRPr="00DD59B6">
              <w:rPr>
                <w:rFonts w:eastAsia="MS Mincho"/>
                <w:i w:val="0"/>
                <w:sz w:val="20"/>
                <w:lang w:val="en-US"/>
              </w:rPr>
              <w:t>5a, b</w:t>
            </w:r>
          </w:p>
        </w:tc>
        <w:tc>
          <w:tcPr>
            <w:tcW w:w="450"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71"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r w:rsidRPr="00DD59B6">
              <w:rPr>
                <w:rFonts w:eastAsia="MS Mincho"/>
                <w:i w:val="0"/>
                <w:sz w:val="20"/>
                <w:lang w:val="en-US"/>
              </w:rPr>
              <w:t>X</w:t>
            </w:r>
          </w:p>
        </w:tc>
        <w:tc>
          <w:tcPr>
            <w:tcW w:w="468"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r w:rsidRPr="00DD59B6">
              <w:rPr>
                <w:rFonts w:eastAsia="MS Mincho"/>
                <w:i w:val="0"/>
                <w:sz w:val="20"/>
                <w:lang w:val="en-US"/>
              </w:rPr>
              <w:t>X</w:t>
            </w:r>
          </w:p>
        </w:tc>
        <w:tc>
          <w:tcPr>
            <w:tcW w:w="461"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68" w:type="dxa"/>
            <w:gridSpan w:val="2"/>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r w:rsidRPr="00DD59B6">
              <w:rPr>
                <w:rFonts w:eastAsia="MS Mincho"/>
                <w:i w:val="0"/>
                <w:sz w:val="20"/>
                <w:lang w:val="en-US"/>
              </w:rPr>
              <w:t>X</w:t>
            </w:r>
          </w:p>
        </w:tc>
        <w:tc>
          <w:tcPr>
            <w:tcW w:w="459" w:type="dxa"/>
            <w:gridSpan w:val="2"/>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69" w:type="dxa"/>
            <w:gridSpan w:val="2"/>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360"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vAlign w:val="center"/>
          </w:tcPr>
          <w:p w:rsidR="005B0241" w:rsidRPr="005D68EA" w:rsidRDefault="005B0241" w:rsidP="004C4874">
            <w:pPr>
              <w:pStyle w:val="Section2"/>
              <w:spacing w:before="0"/>
              <w:jc w:val="left"/>
              <w:rPr>
                <w:rFonts w:eastAsia="MS Mincho"/>
                <w:i w:val="0"/>
                <w:sz w:val="20"/>
                <w:lang w:val="en-US"/>
              </w:rPr>
            </w:pPr>
            <w:r w:rsidRPr="00DD59B6">
              <w:rPr>
                <w:rFonts w:eastAsia="MS Mincho"/>
                <w:i w:val="0"/>
                <w:sz w:val="20"/>
                <w:lang w:val="en-US"/>
              </w:rPr>
              <w:t>X</w:t>
            </w:r>
          </w:p>
        </w:tc>
        <w:tc>
          <w:tcPr>
            <w:tcW w:w="1404" w:type="dxa"/>
            <w:tcBorders>
              <w:top w:val="single" w:sz="6" w:space="0" w:color="auto"/>
              <w:left w:val="single" w:sz="6" w:space="0" w:color="auto"/>
              <w:bottom w:val="single" w:sz="6" w:space="0" w:color="auto"/>
              <w:right w:val="single" w:sz="12" w:space="0" w:color="auto"/>
            </w:tcBorders>
            <w:vAlign w:val="center"/>
          </w:tcPr>
          <w:p w:rsidR="005B0241" w:rsidRDefault="005B0241" w:rsidP="002F028B">
            <w:pPr>
              <w:pStyle w:val="Section2"/>
              <w:tabs>
                <w:tab w:val="left" w:pos="326"/>
              </w:tabs>
              <w:spacing w:before="0" w:line="260" w:lineRule="exact"/>
              <w:jc w:val="left"/>
              <w:rPr>
                <w:rFonts w:eastAsia="MS Mincho"/>
                <w:i w:val="0"/>
                <w:sz w:val="20"/>
                <w:lang w:val="en-US"/>
              </w:rPr>
            </w:pPr>
            <w:r>
              <w:rPr>
                <w:rFonts w:eastAsia="MS Mincho"/>
                <w:i w:val="0"/>
                <w:sz w:val="20"/>
                <w:lang w:val="en-US"/>
              </w:rPr>
              <w:t>02/2013</w:t>
            </w:r>
          </w:p>
          <w:p w:rsidR="005B0241" w:rsidRPr="005D68EA" w:rsidRDefault="005B0241" w:rsidP="002F028B">
            <w:pPr>
              <w:pStyle w:val="Section2"/>
              <w:tabs>
                <w:tab w:val="left" w:pos="326"/>
              </w:tabs>
              <w:spacing w:before="0" w:line="260" w:lineRule="exact"/>
              <w:jc w:val="left"/>
              <w:rPr>
                <w:rFonts w:eastAsia="MS Mincho"/>
                <w:i w:val="0"/>
                <w:sz w:val="20"/>
                <w:lang w:val="en-US"/>
              </w:rPr>
            </w:pPr>
          </w:p>
        </w:tc>
      </w:tr>
      <w:tr w:rsidR="005B0241" w:rsidRPr="000B4E47"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0B4E47" w:rsidRDefault="005B0241" w:rsidP="00B1183F">
            <w:pPr>
              <w:pStyle w:val="Section2"/>
              <w:spacing w:before="0"/>
              <w:jc w:val="left"/>
              <w:rPr>
                <w:rFonts w:eastAsia="MS Mincho"/>
                <w:i w:val="0"/>
                <w:sz w:val="20"/>
                <w:lang w:val="en-US"/>
              </w:rPr>
            </w:pPr>
            <w:r w:rsidRPr="000B4E47">
              <w:rPr>
                <w:rFonts w:eastAsia="MS Mincho"/>
                <w:i w:val="0"/>
                <w:sz w:val="20"/>
                <w:lang w:val="en-US"/>
              </w:rPr>
              <w:t>ITU</w:t>
            </w:r>
            <w:r w:rsidRPr="000B4E47">
              <w:rPr>
                <w:rFonts w:eastAsia="MS Mincho"/>
                <w:i w:val="0"/>
                <w:sz w:val="20"/>
                <w:lang w:val="en-US"/>
              </w:rPr>
              <w:noBreakHyphen/>
              <w:t>R</w:t>
            </w:r>
          </w:p>
        </w:tc>
        <w:tc>
          <w:tcPr>
            <w:tcW w:w="1796" w:type="dxa"/>
            <w:tcBorders>
              <w:top w:val="single" w:sz="6" w:space="0" w:color="auto"/>
              <w:left w:val="single" w:sz="6" w:space="0" w:color="auto"/>
              <w:bottom w:val="single" w:sz="6" w:space="0" w:color="auto"/>
              <w:right w:val="single" w:sz="6" w:space="0" w:color="auto"/>
            </w:tcBorders>
          </w:tcPr>
          <w:p w:rsidR="005B0241" w:rsidRPr="000B4E47" w:rsidRDefault="005B0241" w:rsidP="00B1183F">
            <w:pPr>
              <w:pStyle w:val="Section2"/>
              <w:spacing w:before="0"/>
              <w:jc w:val="left"/>
              <w:rPr>
                <w:rFonts w:eastAsia="MS Mincho"/>
                <w:i w:val="0"/>
                <w:sz w:val="20"/>
                <w:lang w:val="en-US"/>
              </w:rPr>
            </w:pPr>
            <w:r w:rsidRPr="000B4E47">
              <w:rPr>
                <w:rFonts w:eastAsia="MS Mincho"/>
                <w:i w:val="0"/>
                <w:sz w:val="20"/>
                <w:lang w:val="en-US"/>
              </w:rPr>
              <w:t>M.1850</w:t>
            </w:r>
            <w:r>
              <w:rPr>
                <w:rFonts w:eastAsia="MS Mincho"/>
                <w:i w:val="0"/>
                <w:sz w:val="20"/>
                <w:lang w:val="en-US"/>
              </w:rPr>
              <w:t>-2</w:t>
            </w:r>
          </w:p>
        </w:tc>
        <w:tc>
          <w:tcPr>
            <w:tcW w:w="4556" w:type="dxa"/>
            <w:tcBorders>
              <w:top w:val="single" w:sz="6" w:space="0" w:color="auto"/>
              <w:left w:val="single" w:sz="6" w:space="0" w:color="auto"/>
              <w:bottom w:val="single" w:sz="6" w:space="0" w:color="auto"/>
              <w:right w:val="single" w:sz="6" w:space="0" w:color="auto"/>
            </w:tcBorders>
          </w:tcPr>
          <w:p w:rsidR="005B0241" w:rsidRPr="000B4E47" w:rsidRDefault="005B0241" w:rsidP="00663BA8">
            <w:pPr>
              <w:pStyle w:val="Section2"/>
              <w:spacing w:before="0"/>
              <w:jc w:val="left"/>
              <w:rPr>
                <w:rFonts w:eastAsia="MS Mincho"/>
                <w:i w:val="0"/>
                <w:sz w:val="20"/>
                <w:lang w:val="en-US"/>
              </w:rPr>
            </w:pPr>
            <w:r w:rsidRPr="000B4E47">
              <w:rPr>
                <w:rFonts w:eastAsia="MS Mincho"/>
                <w:i w:val="0"/>
                <w:sz w:val="20"/>
                <w:lang w:val="en-US"/>
              </w:rPr>
              <w:t>Detailed specifications of the radio interfaces for the satellite component of International Mobile Telecommunications-2000 (IMT-2000).</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0B4E47" w:rsidRDefault="005B0241" w:rsidP="001729E8">
            <w:pPr>
              <w:pStyle w:val="Section2"/>
              <w:spacing w:before="0"/>
              <w:jc w:val="left"/>
              <w:rPr>
                <w:rFonts w:eastAsia="MS Mincho"/>
                <w:i w:val="0"/>
                <w:sz w:val="20"/>
                <w:lang w:val="en-US"/>
              </w:rPr>
            </w:pPr>
            <w:r w:rsidRPr="000B4E47">
              <w:rPr>
                <w:rFonts w:eastAsia="MS Mincho"/>
                <w:i w:val="0"/>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r w:rsidRPr="000B4E47">
              <w:rPr>
                <w:rFonts w:eastAsia="MS Mincho"/>
                <w:i w:val="0"/>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r w:rsidRPr="000B4E47">
              <w:rPr>
                <w:rFonts w:eastAsia="MS Mincho"/>
                <w:i w:val="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r w:rsidRPr="000B4E47">
              <w:rPr>
                <w:rFonts w:eastAsia="MS Mincho"/>
                <w:i w:val="0"/>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Pr="000B4E47" w:rsidRDefault="005B0241" w:rsidP="000B4E47">
            <w:pPr>
              <w:pStyle w:val="Section2"/>
              <w:spacing w:before="0"/>
              <w:rPr>
                <w:rFonts w:eastAsia="MS Mincho"/>
                <w:i w:val="0"/>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Pr="000B4E47" w:rsidRDefault="005B0241" w:rsidP="00B1183F">
            <w:pPr>
              <w:pStyle w:val="Section2"/>
              <w:spacing w:before="0"/>
              <w:jc w:val="left"/>
              <w:rPr>
                <w:rFonts w:eastAsia="MS Mincho"/>
                <w:i w:val="0"/>
                <w:sz w:val="20"/>
                <w:lang w:val="en-US"/>
              </w:rPr>
            </w:pPr>
            <w:r>
              <w:rPr>
                <w:rFonts w:eastAsia="MS Mincho"/>
                <w:i w:val="0"/>
                <w:sz w:val="20"/>
                <w:lang w:val="en-US"/>
              </w:rPr>
              <w:t xml:space="preserve">09/2014 </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663BA8" w:rsidRDefault="005B0241" w:rsidP="00166307">
            <w:pPr>
              <w:pStyle w:val="Standard1"/>
              <w:spacing w:before="0" w:line="260" w:lineRule="exact"/>
              <w:rPr>
                <w:sz w:val="20"/>
                <w:lang w:val="en-GB"/>
              </w:rPr>
            </w:pPr>
            <w:r w:rsidRPr="00AF5B02">
              <w:rPr>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663BA8" w:rsidRDefault="005B0241" w:rsidP="000B61D1">
            <w:pPr>
              <w:pStyle w:val="Standard1"/>
              <w:spacing w:before="0" w:line="260" w:lineRule="exact"/>
              <w:rPr>
                <w:sz w:val="20"/>
                <w:lang w:val="en-GB"/>
              </w:rPr>
            </w:pPr>
            <w:r w:rsidRPr="00AF5B02">
              <w:rPr>
                <w:sz w:val="20"/>
                <w:lang w:val="en-US"/>
              </w:rPr>
              <w:t>M.2012</w:t>
            </w:r>
            <w:r>
              <w:rPr>
                <w:sz w:val="20"/>
                <w:lang w:val="en-US"/>
              </w:rPr>
              <w:t>-1</w:t>
            </w:r>
          </w:p>
        </w:tc>
        <w:tc>
          <w:tcPr>
            <w:tcW w:w="4556" w:type="dxa"/>
            <w:tcBorders>
              <w:top w:val="single" w:sz="6" w:space="0" w:color="auto"/>
              <w:left w:val="single" w:sz="6" w:space="0" w:color="auto"/>
              <w:bottom w:val="single" w:sz="6" w:space="0" w:color="auto"/>
              <w:right w:val="single" w:sz="6" w:space="0" w:color="auto"/>
            </w:tcBorders>
          </w:tcPr>
          <w:p w:rsidR="005B0241" w:rsidRPr="00663BA8" w:rsidRDefault="005B0241" w:rsidP="00663BA8">
            <w:pPr>
              <w:pStyle w:val="Section2"/>
              <w:spacing w:before="0"/>
              <w:jc w:val="left"/>
              <w:rPr>
                <w:sz w:val="20"/>
                <w:lang w:val="en-US"/>
              </w:rPr>
            </w:pPr>
            <w:r w:rsidRPr="00663BA8">
              <w:rPr>
                <w:rFonts w:eastAsia="MS Mincho"/>
                <w:i w:val="0"/>
                <w:sz w:val="20"/>
                <w:lang w:val="en-US"/>
              </w:rPr>
              <w:t>Detailed specifications of the radio interfaces of International Mobile Telecommunications-Advanced (IMT-Advanced)</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663BA8" w:rsidRDefault="005B0241" w:rsidP="001729E8">
            <w:pPr>
              <w:pStyle w:val="Standard1"/>
              <w:spacing w:before="0" w:line="260" w:lineRule="exact"/>
              <w:rPr>
                <w:sz w:val="20"/>
                <w:lang w:val="en-GB"/>
              </w:rPr>
            </w:pPr>
            <w:r w:rsidRPr="00AF5B02">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p>
        </w:tc>
        <w:tc>
          <w:tcPr>
            <w:tcW w:w="471"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5B0241" w:rsidRPr="0064173A"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Pr="0064173A"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Pr="00AF5B02" w:rsidRDefault="005B0241"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r w:rsidRPr="00AF5B02">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r w:rsidRPr="00AF5B02">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663BA8">
            <w:pPr>
              <w:pStyle w:val="Section2"/>
              <w:tabs>
                <w:tab w:val="left" w:pos="326"/>
              </w:tabs>
              <w:spacing w:before="0" w:line="260" w:lineRule="exact"/>
              <w:jc w:val="left"/>
              <w:rPr>
                <w:rFonts w:eastAsia="MS Mincho"/>
                <w:i w:val="0"/>
                <w:sz w:val="20"/>
                <w:lang w:val="en-US"/>
              </w:rPr>
            </w:pPr>
            <w:r>
              <w:rPr>
                <w:rFonts w:eastAsia="MS Mincho"/>
                <w:i w:val="0"/>
                <w:sz w:val="20"/>
                <w:lang w:val="en-US"/>
              </w:rPr>
              <w:t>02/2014</w:t>
            </w:r>
          </w:p>
          <w:p w:rsidR="005B0241" w:rsidRPr="00663BA8" w:rsidRDefault="005B0241" w:rsidP="00663BA8">
            <w:pPr>
              <w:pStyle w:val="Section2"/>
              <w:tabs>
                <w:tab w:val="left" w:pos="326"/>
              </w:tabs>
              <w:spacing w:before="0" w:line="260" w:lineRule="exact"/>
              <w:jc w:val="left"/>
              <w:rPr>
                <w:rFonts w:eastAsia="MS Mincho"/>
                <w:i w:val="0"/>
                <w:sz w:val="20"/>
                <w:lang w:val="en-US"/>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Pr="00AF5B02" w:rsidRDefault="005B0241" w:rsidP="00166307">
            <w:pPr>
              <w:pStyle w:val="Standard1"/>
              <w:spacing w:before="0" w:line="260" w:lineRule="exact"/>
              <w:rPr>
                <w:sz w:val="20"/>
                <w:lang w:val="en-US"/>
              </w:rPr>
            </w:pPr>
            <w:r>
              <w:rPr>
                <w:sz w:val="20"/>
                <w:lang w:val="en-US"/>
              </w:rPr>
              <w:t>ITU-R</w:t>
            </w:r>
          </w:p>
        </w:tc>
        <w:tc>
          <w:tcPr>
            <w:tcW w:w="1796" w:type="dxa"/>
            <w:tcBorders>
              <w:top w:val="single" w:sz="6" w:space="0" w:color="auto"/>
              <w:left w:val="single" w:sz="6" w:space="0" w:color="auto"/>
              <w:bottom w:val="single" w:sz="6" w:space="0" w:color="auto"/>
              <w:right w:val="single" w:sz="6" w:space="0" w:color="auto"/>
            </w:tcBorders>
          </w:tcPr>
          <w:p w:rsidR="005B0241" w:rsidRPr="00AF5B02" w:rsidRDefault="005B0241" w:rsidP="000B61D1">
            <w:pPr>
              <w:pStyle w:val="Standard1"/>
              <w:spacing w:before="0" w:line="260" w:lineRule="exact"/>
              <w:rPr>
                <w:sz w:val="20"/>
                <w:lang w:val="en-US"/>
              </w:rPr>
            </w:pPr>
            <w:r>
              <w:rPr>
                <w:sz w:val="20"/>
                <w:lang w:val="en-US"/>
              </w:rPr>
              <w:t>M.2047-0</w:t>
            </w:r>
          </w:p>
        </w:tc>
        <w:tc>
          <w:tcPr>
            <w:tcW w:w="4556" w:type="dxa"/>
            <w:tcBorders>
              <w:top w:val="single" w:sz="6" w:space="0" w:color="auto"/>
              <w:left w:val="single" w:sz="6" w:space="0" w:color="auto"/>
              <w:bottom w:val="single" w:sz="6" w:space="0" w:color="auto"/>
              <w:right w:val="single" w:sz="6" w:space="0" w:color="auto"/>
            </w:tcBorders>
          </w:tcPr>
          <w:p w:rsidR="005B0241" w:rsidRPr="00663BA8" w:rsidRDefault="005B0241" w:rsidP="00663BA8">
            <w:pPr>
              <w:pStyle w:val="Section2"/>
              <w:spacing w:before="0"/>
              <w:jc w:val="left"/>
              <w:rPr>
                <w:rFonts w:eastAsia="MS Mincho"/>
                <w:i w:val="0"/>
                <w:sz w:val="20"/>
                <w:lang w:val="en-US"/>
              </w:rPr>
            </w:pPr>
            <w:r w:rsidRPr="0073082A">
              <w:rPr>
                <w:rFonts w:eastAsia="MS Mincho"/>
                <w:i w:val="0"/>
                <w:sz w:val="20"/>
                <w:lang w:val="en-US"/>
              </w:rPr>
              <w:t>Detailed specifications of the satellite radio interfaces of International Mobile Telecommunications-Advanced (IMT-Advanced</w:t>
            </w:r>
            <w:r>
              <w:rPr>
                <w:rFonts w:eastAsia="MS Mincho"/>
                <w:i w:val="0"/>
                <w:sz w:val="20"/>
                <w:lang w:val="en-US"/>
              </w:rPr>
              <w:t>)</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73082A" w:rsidRDefault="005B0241" w:rsidP="001729E8">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r>
              <w:rPr>
                <w:sz w:val="20"/>
                <w:lang w:val="en-GB"/>
              </w:rPr>
              <w:t>X</w:t>
            </w:r>
          </w:p>
        </w:tc>
        <w:tc>
          <w:tcPr>
            <w:tcW w:w="471"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5B0241" w:rsidRPr="00663BA8" w:rsidRDefault="005B0241"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5B0241" w:rsidRPr="0064173A"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Pr="0064173A"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Pr="00AF5B02" w:rsidRDefault="005B0241"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5B0241" w:rsidRPr="0073082A" w:rsidRDefault="005B0241" w:rsidP="009A539F">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Pr="0073082A" w:rsidRDefault="005B0241"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663BA8">
            <w:pPr>
              <w:pStyle w:val="Section2"/>
              <w:tabs>
                <w:tab w:val="left" w:pos="326"/>
              </w:tabs>
              <w:spacing w:before="0" w:line="260" w:lineRule="exact"/>
              <w:jc w:val="left"/>
              <w:rPr>
                <w:rFonts w:eastAsia="MS Mincho"/>
                <w:i w:val="0"/>
                <w:sz w:val="20"/>
                <w:lang w:val="en-US"/>
              </w:rPr>
            </w:pPr>
            <w:r>
              <w:rPr>
                <w:rFonts w:eastAsia="MS Mincho"/>
                <w:i w:val="0"/>
                <w:sz w:val="20"/>
                <w:lang w:val="en-US"/>
              </w:rPr>
              <w:t>12/2013</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166307">
            <w:pPr>
              <w:pStyle w:val="Standard1"/>
              <w:spacing w:before="0" w:line="260" w:lineRule="exact"/>
              <w:rPr>
                <w:sz w:val="20"/>
                <w:lang w:val="en-GB"/>
              </w:rPr>
            </w:pPr>
            <w:r>
              <w:rPr>
                <w:sz w:val="20"/>
                <w:lang w:val="en-GB"/>
              </w:rPr>
              <w:t>ITU-R</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0B61D1">
            <w:pPr>
              <w:pStyle w:val="Standard1"/>
              <w:spacing w:before="0" w:line="260" w:lineRule="exact"/>
              <w:rPr>
                <w:sz w:val="20"/>
                <w:lang w:val="en-GB"/>
              </w:rPr>
            </w:pPr>
            <w:r>
              <w:rPr>
                <w:sz w:val="20"/>
                <w:lang w:val="en-GB"/>
              </w:rPr>
              <w:t>S.579</w:t>
            </w:r>
          </w:p>
        </w:tc>
        <w:tc>
          <w:tcPr>
            <w:tcW w:w="4556" w:type="dxa"/>
            <w:tcBorders>
              <w:top w:val="single" w:sz="6" w:space="0" w:color="auto"/>
              <w:left w:val="single" w:sz="6" w:space="0" w:color="auto"/>
              <w:bottom w:val="single" w:sz="6" w:space="0" w:color="auto"/>
              <w:right w:val="single" w:sz="6" w:space="0" w:color="auto"/>
            </w:tcBorders>
          </w:tcPr>
          <w:p w:rsidR="005B0241" w:rsidRPr="00166307" w:rsidRDefault="005B0241" w:rsidP="000B61D1">
            <w:pPr>
              <w:widowControl w:val="0"/>
              <w:rPr>
                <w:sz w:val="20"/>
                <w:lang w:val="en-US"/>
              </w:rPr>
            </w:pPr>
            <w:r w:rsidRPr="00166307">
              <w:rPr>
                <w:sz w:val="20"/>
                <w:lang w:val="en-US"/>
              </w:rPr>
              <w:t>Availability objectives for a hypothetical reference circuit and a hypothetical reference digital path when used for telephony using pulse code modulation, or as part of an integrated services digital network hypothetical reference connection, in the fixed satellite service</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2F028B">
            <w:pPr>
              <w:pStyle w:val="Standard1"/>
              <w:spacing w:before="0" w:line="260" w:lineRule="exact"/>
              <w:rPr>
                <w:sz w:val="20"/>
                <w:lang w:val="en-GB"/>
              </w:rPr>
            </w:pPr>
            <w:r>
              <w:rPr>
                <w:sz w:val="20"/>
                <w:lang w:val="en-GB"/>
              </w:rPr>
              <w:t>2001</w:t>
            </w:r>
          </w:p>
        </w:tc>
      </w:tr>
      <w:tr w:rsidR="005B0241" w:rsidTr="00045415">
        <w:trPr>
          <w:cantSplit/>
        </w:trPr>
        <w:tc>
          <w:tcPr>
            <w:tcW w:w="745" w:type="dxa"/>
            <w:tcBorders>
              <w:left w:val="single" w:sz="12" w:space="0" w:color="auto"/>
              <w:bottom w:val="single" w:sz="6" w:space="0" w:color="auto"/>
              <w:right w:val="single" w:sz="6" w:space="0" w:color="auto"/>
            </w:tcBorders>
          </w:tcPr>
          <w:p w:rsidR="005B0241" w:rsidRDefault="005B0241" w:rsidP="00166307">
            <w:pPr>
              <w:pStyle w:val="Standard1"/>
              <w:tabs>
                <w:tab w:val="left" w:pos="326"/>
              </w:tabs>
              <w:spacing w:before="0" w:line="260" w:lineRule="exact"/>
              <w:rPr>
                <w:sz w:val="20"/>
                <w:lang w:val="en-GB"/>
              </w:rPr>
            </w:pPr>
            <w:r>
              <w:rPr>
                <w:sz w:val="20"/>
                <w:lang w:val="en-GB"/>
              </w:rPr>
              <w:t>ITU-R</w:t>
            </w:r>
          </w:p>
        </w:tc>
        <w:tc>
          <w:tcPr>
            <w:tcW w:w="1796" w:type="dxa"/>
            <w:tcBorders>
              <w:left w:val="single" w:sz="6" w:space="0" w:color="auto"/>
              <w:bottom w:val="single" w:sz="6" w:space="0" w:color="auto"/>
              <w:right w:val="single" w:sz="6" w:space="0" w:color="auto"/>
            </w:tcBorders>
          </w:tcPr>
          <w:p w:rsidR="005B0241" w:rsidRDefault="005B0241" w:rsidP="000B61D1">
            <w:pPr>
              <w:pStyle w:val="Standard1"/>
              <w:spacing w:before="0" w:line="260" w:lineRule="exact"/>
              <w:rPr>
                <w:sz w:val="20"/>
                <w:lang w:val="en-GB"/>
              </w:rPr>
            </w:pPr>
            <w:r>
              <w:rPr>
                <w:sz w:val="20"/>
                <w:lang w:val="en-GB"/>
              </w:rPr>
              <w:t>S.614</w:t>
            </w:r>
          </w:p>
        </w:tc>
        <w:tc>
          <w:tcPr>
            <w:tcW w:w="4556" w:type="dxa"/>
            <w:tcBorders>
              <w:left w:val="single" w:sz="6" w:space="0" w:color="auto"/>
              <w:bottom w:val="single" w:sz="6" w:space="0" w:color="auto"/>
              <w:right w:val="single" w:sz="6" w:space="0" w:color="auto"/>
            </w:tcBorders>
          </w:tcPr>
          <w:p w:rsidR="005B0241" w:rsidRPr="00166307" w:rsidRDefault="005B0241" w:rsidP="000B61D1">
            <w:pPr>
              <w:rPr>
                <w:sz w:val="20"/>
                <w:lang w:val="en-US"/>
              </w:rPr>
            </w:pPr>
            <w:r w:rsidRPr="00166307">
              <w:rPr>
                <w:sz w:val="20"/>
                <w:lang w:val="en-US"/>
              </w:rPr>
              <w:t>Allowable error performance for a hypothetical reference digital path in the fixed-satellite service operating below 15 GHz when forming part of an international connection in an integrated services digital network</w:t>
            </w:r>
          </w:p>
        </w:tc>
        <w:tc>
          <w:tcPr>
            <w:tcW w:w="762" w:type="dxa"/>
            <w:gridSpan w:val="2"/>
            <w:tcBorders>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GB"/>
              </w:rPr>
            </w:pPr>
          </w:p>
        </w:tc>
        <w:tc>
          <w:tcPr>
            <w:tcW w:w="450"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71"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8"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1"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0"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8"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8" w:type="dxa"/>
            <w:gridSpan w:val="2"/>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68" w:type="dxa"/>
            <w:gridSpan w:val="2"/>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372" w:type="dxa"/>
            <w:gridSpan w:val="2"/>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9" w:type="dxa"/>
            <w:tcBorders>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1404" w:type="dxa"/>
            <w:tcBorders>
              <w:left w:val="single" w:sz="6" w:space="0" w:color="auto"/>
              <w:bottom w:val="single" w:sz="6" w:space="0" w:color="auto"/>
              <w:right w:val="single" w:sz="12" w:space="0" w:color="auto"/>
            </w:tcBorders>
          </w:tcPr>
          <w:p w:rsidR="005B0241" w:rsidRDefault="005B0241" w:rsidP="002F028B">
            <w:pPr>
              <w:pStyle w:val="Standard1"/>
              <w:spacing w:before="0" w:line="260" w:lineRule="exact"/>
              <w:rPr>
                <w:sz w:val="20"/>
                <w:lang w:val="en-GB"/>
              </w:rPr>
            </w:pPr>
            <w:r>
              <w:rPr>
                <w:sz w:val="20"/>
                <w:lang w:val="en-GB"/>
              </w:rPr>
              <w:t>1994</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166307">
            <w:pPr>
              <w:pStyle w:val="Standard1"/>
              <w:spacing w:before="0" w:line="260" w:lineRule="exact"/>
              <w:rPr>
                <w:sz w:val="20"/>
                <w:lang w:val="en-GB"/>
              </w:rPr>
            </w:pPr>
            <w:r>
              <w:rPr>
                <w:sz w:val="20"/>
                <w:lang w:val="en-GB"/>
              </w:rPr>
              <w:t>ITU-R</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0B61D1">
            <w:pPr>
              <w:pStyle w:val="Standard1"/>
              <w:spacing w:before="0" w:line="260" w:lineRule="exact"/>
              <w:rPr>
                <w:sz w:val="20"/>
                <w:lang w:val="en-GB"/>
              </w:rPr>
            </w:pPr>
            <w:r>
              <w:rPr>
                <w:sz w:val="20"/>
                <w:lang w:val="en-GB"/>
              </w:rPr>
              <w:t>S.1062</w:t>
            </w:r>
          </w:p>
        </w:tc>
        <w:tc>
          <w:tcPr>
            <w:tcW w:w="4556" w:type="dxa"/>
            <w:tcBorders>
              <w:top w:val="single" w:sz="6" w:space="0" w:color="auto"/>
              <w:left w:val="single" w:sz="6" w:space="0" w:color="auto"/>
              <w:bottom w:val="single" w:sz="6" w:space="0" w:color="auto"/>
              <w:right w:val="single" w:sz="6" w:space="0" w:color="auto"/>
            </w:tcBorders>
          </w:tcPr>
          <w:p w:rsidR="005B0241" w:rsidRPr="00166307" w:rsidRDefault="005B0241" w:rsidP="000B61D1">
            <w:pPr>
              <w:pStyle w:val="Standard1"/>
              <w:spacing w:before="0"/>
              <w:rPr>
                <w:sz w:val="20"/>
                <w:lang w:val="en-US"/>
              </w:rPr>
            </w:pPr>
            <w:r w:rsidRPr="00166307">
              <w:rPr>
                <w:sz w:val="20"/>
                <w:lang w:val="en-US"/>
              </w:rPr>
              <w:t>Allowable error performance for a hypothetical reference digital path operating at or above the primary rate</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2F028B">
            <w:pPr>
              <w:pStyle w:val="Standard1"/>
              <w:spacing w:before="0" w:line="260" w:lineRule="exact"/>
              <w:rPr>
                <w:sz w:val="20"/>
                <w:lang w:val="en-GB"/>
              </w:rPr>
            </w:pPr>
            <w:r>
              <w:rPr>
                <w:sz w:val="20"/>
                <w:lang w:val="en-GB"/>
              </w:rPr>
              <w:t>1999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166307">
            <w:pPr>
              <w:pStyle w:val="Standard1"/>
              <w:spacing w:before="0" w:line="260" w:lineRule="exact"/>
              <w:rPr>
                <w:sz w:val="20"/>
                <w:lang w:val="en-GB"/>
              </w:rPr>
            </w:pPr>
            <w:r>
              <w:rPr>
                <w:sz w:val="20"/>
                <w:lang w:val="en-GB"/>
              </w:rPr>
              <w:t>ITU-R</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0B61D1">
            <w:pPr>
              <w:pStyle w:val="Standard1"/>
              <w:spacing w:before="0" w:line="260" w:lineRule="exact"/>
              <w:rPr>
                <w:sz w:val="20"/>
                <w:lang w:val="en-GB"/>
              </w:rPr>
            </w:pPr>
            <w:r>
              <w:rPr>
                <w:sz w:val="20"/>
                <w:lang w:val="en-GB"/>
              </w:rPr>
              <w:t>S.1420</w:t>
            </w:r>
          </w:p>
        </w:tc>
        <w:tc>
          <w:tcPr>
            <w:tcW w:w="4556" w:type="dxa"/>
            <w:tcBorders>
              <w:top w:val="single" w:sz="6" w:space="0" w:color="auto"/>
              <w:left w:val="single" w:sz="6" w:space="0" w:color="auto"/>
              <w:bottom w:val="single" w:sz="6" w:space="0" w:color="auto"/>
              <w:right w:val="single" w:sz="6" w:space="0" w:color="auto"/>
            </w:tcBorders>
          </w:tcPr>
          <w:p w:rsidR="005B0241" w:rsidRPr="00166307" w:rsidRDefault="005B0241" w:rsidP="000B61D1">
            <w:pPr>
              <w:pStyle w:val="Standard1"/>
              <w:spacing w:before="0"/>
              <w:rPr>
                <w:sz w:val="20"/>
                <w:lang w:val="en-US"/>
              </w:rPr>
            </w:pPr>
            <w:r w:rsidRPr="00166307">
              <w:rPr>
                <w:sz w:val="20"/>
                <w:lang w:val="en-US"/>
              </w:rPr>
              <w:t>Performance for broadband integrated services digital network asynchronous transfer mode via satellite</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TH"/>
              <w:keepNext w:val="0"/>
              <w:keepLines w:val="0"/>
              <w:spacing w:after="0" w:line="260" w:lineRule="exact"/>
              <w:rPr>
                <w:rFonts w:ascii="Times New Roman" w:hAnsi="Times New Roman"/>
                <w:lang w:val="en-GB"/>
              </w:rPr>
            </w:pPr>
            <w:r>
              <w:rPr>
                <w:rFonts w:ascii="Times New Roman" w:hAnsi="Times New Roman"/>
                <w:lang w:val="en-GB"/>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2F028B">
            <w:pPr>
              <w:pStyle w:val="Standard1"/>
              <w:spacing w:before="0" w:line="260" w:lineRule="exact"/>
              <w:rPr>
                <w:sz w:val="20"/>
                <w:lang w:val="en-GB"/>
              </w:rPr>
            </w:pPr>
            <w:r>
              <w:rPr>
                <w:sz w:val="20"/>
                <w:lang w:val="en-GB"/>
              </w:rPr>
              <w:t>1999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166307">
            <w:pPr>
              <w:pStyle w:val="Standard1"/>
              <w:spacing w:before="0" w:line="260" w:lineRule="exact"/>
              <w:rPr>
                <w:sz w:val="20"/>
                <w:lang w:val="en-GB"/>
              </w:rPr>
            </w:pPr>
            <w:r>
              <w:rPr>
                <w:sz w:val="20"/>
                <w:lang w:val="en-GB"/>
              </w:rPr>
              <w:lastRenderedPageBreak/>
              <w:t>ITU-R</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0B61D1">
            <w:pPr>
              <w:pStyle w:val="Standard1"/>
              <w:spacing w:before="0" w:line="260" w:lineRule="exact"/>
              <w:rPr>
                <w:sz w:val="20"/>
                <w:lang w:val="en-GB"/>
              </w:rPr>
            </w:pPr>
            <w:r>
              <w:rPr>
                <w:sz w:val="20"/>
                <w:lang w:val="en-GB"/>
              </w:rPr>
              <w:t>S.1424</w:t>
            </w:r>
          </w:p>
        </w:tc>
        <w:tc>
          <w:tcPr>
            <w:tcW w:w="4556" w:type="dxa"/>
            <w:tcBorders>
              <w:top w:val="single" w:sz="6" w:space="0" w:color="auto"/>
              <w:left w:val="single" w:sz="6" w:space="0" w:color="auto"/>
              <w:bottom w:val="single" w:sz="6" w:space="0" w:color="auto"/>
              <w:right w:val="single" w:sz="6" w:space="0" w:color="auto"/>
            </w:tcBorders>
          </w:tcPr>
          <w:p w:rsidR="005B0241" w:rsidRPr="00166307" w:rsidRDefault="005B0241" w:rsidP="000B61D1">
            <w:pPr>
              <w:pStyle w:val="Standard1"/>
              <w:spacing w:before="0"/>
              <w:rPr>
                <w:sz w:val="20"/>
                <w:lang w:val="en-US"/>
              </w:rPr>
            </w:pPr>
            <w:r w:rsidRPr="00166307">
              <w:rPr>
                <w:sz w:val="20"/>
                <w:lang w:val="en-US"/>
              </w:rPr>
              <w:t>Availability objectives for a hypothetical reference digital path when used for the transmission of B-ISDN asynchronous transfer mode in the fixed-satellite service by geostationary orbit satellite systems using frequencies below 15 GHz</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2F028B">
            <w:pPr>
              <w:pStyle w:val="Standard1"/>
              <w:spacing w:before="0" w:line="260" w:lineRule="exact"/>
              <w:rPr>
                <w:sz w:val="20"/>
                <w:lang w:val="en-GB"/>
              </w:rPr>
            </w:pPr>
            <w:r>
              <w:rPr>
                <w:sz w:val="20"/>
                <w:lang w:val="en-GB"/>
              </w:rPr>
              <w:t>2000</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166307">
            <w:pPr>
              <w:pStyle w:val="Standard1"/>
              <w:spacing w:before="0" w:line="260" w:lineRule="exact"/>
              <w:rPr>
                <w:sz w:val="20"/>
                <w:lang w:val="en-GB"/>
              </w:rPr>
            </w:pPr>
            <w:r>
              <w:rPr>
                <w:sz w:val="20"/>
                <w:lang w:val="en-GB"/>
              </w:rPr>
              <w:t>ITU-R</w:t>
            </w:r>
          </w:p>
        </w:tc>
        <w:tc>
          <w:tcPr>
            <w:tcW w:w="1796" w:type="dxa"/>
            <w:tcBorders>
              <w:top w:val="single" w:sz="6" w:space="0" w:color="auto"/>
              <w:left w:val="single" w:sz="6" w:space="0" w:color="auto"/>
              <w:bottom w:val="single" w:sz="6" w:space="0" w:color="auto"/>
              <w:right w:val="single" w:sz="6" w:space="0" w:color="auto"/>
            </w:tcBorders>
          </w:tcPr>
          <w:p w:rsidR="005B0241" w:rsidRPr="00DE267C" w:rsidRDefault="005B0241" w:rsidP="00DE267C">
            <w:pPr>
              <w:pStyle w:val="Standard1"/>
              <w:spacing w:before="0"/>
              <w:rPr>
                <w:sz w:val="20"/>
                <w:lang w:val="en-US"/>
              </w:rPr>
            </w:pPr>
            <w:r w:rsidRPr="00DE267C">
              <w:rPr>
                <w:sz w:val="20"/>
                <w:lang w:val="en-US"/>
              </w:rPr>
              <w:t>S.1521</w:t>
            </w:r>
          </w:p>
        </w:tc>
        <w:tc>
          <w:tcPr>
            <w:tcW w:w="4556" w:type="dxa"/>
            <w:tcBorders>
              <w:top w:val="single" w:sz="6" w:space="0" w:color="auto"/>
              <w:left w:val="single" w:sz="6" w:space="0" w:color="auto"/>
              <w:bottom w:val="single" w:sz="6" w:space="0" w:color="auto"/>
              <w:right w:val="single" w:sz="6" w:space="0" w:color="auto"/>
            </w:tcBorders>
          </w:tcPr>
          <w:p w:rsidR="005B0241" w:rsidRPr="00166307" w:rsidRDefault="005B0241" w:rsidP="000B61D1">
            <w:pPr>
              <w:pStyle w:val="Standard1"/>
              <w:spacing w:before="0"/>
              <w:rPr>
                <w:sz w:val="20"/>
                <w:lang w:val="en-US"/>
              </w:rPr>
            </w:pPr>
            <w:r w:rsidRPr="00166307">
              <w:rPr>
                <w:sz w:val="20"/>
                <w:lang w:val="en-US"/>
              </w:rPr>
              <w:t>Allowable error performance for a hypothetical reference digital path based on synchronous digital hierarchy</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r>
              <w:rPr>
                <w:sz w:val="20"/>
                <w:lang w:val="en-GB"/>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GB"/>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2F028B">
            <w:pPr>
              <w:pStyle w:val="Standard1"/>
              <w:tabs>
                <w:tab w:val="left" w:pos="1017"/>
              </w:tabs>
              <w:spacing w:before="0" w:line="260" w:lineRule="exact"/>
              <w:rPr>
                <w:sz w:val="20"/>
                <w:lang w:val="en-GB"/>
              </w:rPr>
            </w:pPr>
            <w:r>
              <w:rPr>
                <w:sz w:val="20"/>
                <w:lang w:val="en-GB"/>
              </w:rPr>
              <w:t>2001</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DE267C">
            <w:pPr>
              <w:pStyle w:val="Standard1"/>
              <w:spacing w:before="0" w:line="260" w:lineRule="exact"/>
              <w:rPr>
                <w:sz w:val="20"/>
                <w:lang w:val="fr-CH"/>
              </w:rPr>
            </w:pPr>
            <w:r>
              <w:rPr>
                <w:sz w:val="20"/>
                <w:lang w:val="fr-CH"/>
              </w:rPr>
              <w:t>ITU-R</w:t>
            </w:r>
          </w:p>
        </w:tc>
        <w:tc>
          <w:tcPr>
            <w:tcW w:w="1796" w:type="dxa"/>
            <w:tcBorders>
              <w:top w:val="single" w:sz="6" w:space="0" w:color="auto"/>
              <w:left w:val="single" w:sz="6" w:space="0" w:color="auto"/>
              <w:bottom w:val="single" w:sz="6" w:space="0" w:color="auto"/>
              <w:right w:val="single" w:sz="6" w:space="0" w:color="auto"/>
            </w:tcBorders>
          </w:tcPr>
          <w:p w:rsidR="005B0241" w:rsidRPr="00DE267C" w:rsidRDefault="005B0241" w:rsidP="00DE267C">
            <w:pPr>
              <w:pStyle w:val="Standard1"/>
              <w:spacing w:before="0"/>
              <w:rPr>
                <w:sz w:val="20"/>
                <w:lang w:val="en-US"/>
              </w:rPr>
            </w:pPr>
            <w:r w:rsidRPr="00DE267C">
              <w:rPr>
                <w:sz w:val="20"/>
                <w:lang w:val="en-US"/>
              </w:rPr>
              <w:t>S.1711</w:t>
            </w:r>
          </w:p>
        </w:tc>
        <w:tc>
          <w:tcPr>
            <w:tcW w:w="4556" w:type="dxa"/>
            <w:tcBorders>
              <w:top w:val="single" w:sz="6" w:space="0" w:color="auto"/>
              <w:left w:val="single" w:sz="6" w:space="0" w:color="auto"/>
              <w:bottom w:val="single" w:sz="6" w:space="0" w:color="auto"/>
              <w:right w:val="single" w:sz="6" w:space="0" w:color="auto"/>
            </w:tcBorders>
          </w:tcPr>
          <w:p w:rsidR="005B0241" w:rsidRPr="00DE267C" w:rsidRDefault="005B0241" w:rsidP="00DE267C">
            <w:pPr>
              <w:widowControl w:val="0"/>
              <w:spacing w:before="0"/>
              <w:rPr>
                <w:sz w:val="20"/>
                <w:lang w:val="en-US"/>
              </w:rPr>
            </w:pPr>
            <w:r w:rsidRPr="00DE267C">
              <w:rPr>
                <w:sz w:val="20"/>
                <w:lang w:val="en-US"/>
              </w:rPr>
              <w:t>Performance enhancements of transmission control protocol (TCP) over satellite networks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GB"/>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r>
              <w:rPr>
                <w:sz w:val="20"/>
                <w:lang w:val="en-GB"/>
              </w:rPr>
              <w:t>X</w:t>
            </w: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r>
              <w:rPr>
                <w:sz w:val="20"/>
                <w:lang w:val="en-GB"/>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en-GB"/>
              </w:rPr>
            </w:pPr>
            <w:r>
              <w:rPr>
                <w:sz w:val="20"/>
                <w:lang w:val="en-GB"/>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fr-CH"/>
              </w:rPr>
            </w:pPr>
            <w:r>
              <w:rPr>
                <w:sz w:val="20"/>
                <w:lang w:val="fr-CH"/>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fr-CH"/>
              </w:rPr>
            </w:pPr>
            <w:r>
              <w:rPr>
                <w:sz w:val="20"/>
                <w:lang w:val="fr-CH"/>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6E39D4">
            <w:pPr>
              <w:pStyle w:val="Standard1"/>
              <w:spacing w:before="0" w:line="260" w:lineRule="exact"/>
              <w:jc w:val="center"/>
              <w:rPr>
                <w:sz w:val="20"/>
                <w:lang w:val="fr-CH"/>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2F028B">
            <w:pPr>
              <w:pStyle w:val="Standard1"/>
              <w:spacing w:before="0" w:line="260" w:lineRule="exact"/>
              <w:rPr>
                <w:sz w:val="20"/>
                <w:lang w:val="fr-CH"/>
              </w:rPr>
            </w:pPr>
            <w:r>
              <w:rPr>
                <w:sz w:val="20"/>
                <w:lang w:val="fr-CH"/>
              </w:rPr>
              <w:t>2005</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AD454E">
            <w:pPr>
              <w:pStyle w:val="Standard1"/>
              <w:tabs>
                <w:tab w:val="left" w:pos="326"/>
              </w:tabs>
              <w:spacing w:before="0" w:line="260" w:lineRule="exact"/>
              <w:rPr>
                <w:sz w:val="20"/>
                <w:lang w:val="fr-FR"/>
              </w:rPr>
            </w:pPr>
            <w:r>
              <w:rPr>
                <w:sz w:val="20"/>
                <w:lang w:val="fr-CH"/>
              </w:rPr>
              <w:t>ITU-R</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2F028B">
            <w:pPr>
              <w:pStyle w:val="Standard1"/>
              <w:spacing w:before="0"/>
              <w:jc w:val="both"/>
            </w:pPr>
            <w:r w:rsidRPr="00DE267C">
              <w:rPr>
                <w:sz w:val="20"/>
                <w:lang w:val="en-US"/>
              </w:rPr>
              <w:t>S.17</w:t>
            </w:r>
            <w:r>
              <w:rPr>
                <w:sz w:val="20"/>
                <w:lang w:val="en-US"/>
              </w:rPr>
              <w:t>82</w:t>
            </w:r>
          </w:p>
        </w:tc>
        <w:tc>
          <w:tcPr>
            <w:tcW w:w="4556" w:type="dxa"/>
            <w:tcBorders>
              <w:top w:val="single" w:sz="6" w:space="0" w:color="auto"/>
              <w:left w:val="single" w:sz="6" w:space="0" w:color="auto"/>
              <w:bottom w:val="single" w:sz="6" w:space="0" w:color="auto"/>
              <w:right w:val="single" w:sz="6" w:space="0" w:color="auto"/>
            </w:tcBorders>
          </w:tcPr>
          <w:p w:rsidR="005B0241" w:rsidRPr="00524FB2" w:rsidRDefault="005B0241" w:rsidP="00AD454E">
            <w:pPr>
              <w:pStyle w:val="Standard1"/>
              <w:spacing w:before="0"/>
              <w:jc w:val="both"/>
              <w:rPr>
                <w:sz w:val="20"/>
                <w:lang w:val="en-US"/>
              </w:rPr>
            </w:pPr>
            <w:r w:rsidRPr="002F028B">
              <w:rPr>
                <w:sz w:val="20"/>
                <w:lang w:val="en-US"/>
              </w:rPr>
              <w:t>Possibilities for global broadband Internet access by fixed-satellite service systems – 2007</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AD454E">
            <w:pPr>
              <w:pStyle w:val="Standard1"/>
              <w:spacing w:before="0" w:line="260" w:lineRule="exact"/>
              <w:jc w:val="both"/>
              <w:rPr>
                <w:sz w:val="20"/>
                <w:lang w:val="en-US"/>
              </w:rPr>
            </w:pPr>
            <w:r>
              <w:rPr>
                <w:sz w:val="20"/>
                <w:lang w:val="en-US"/>
              </w:rPr>
              <w:t>01/2007</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AD454E">
            <w:pPr>
              <w:pStyle w:val="Standard1"/>
              <w:tabs>
                <w:tab w:val="left" w:pos="326"/>
              </w:tabs>
              <w:spacing w:before="0" w:line="260" w:lineRule="exact"/>
              <w:rPr>
                <w:sz w:val="20"/>
                <w:lang w:val="fr-FR"/>
              </w:rPr>
            </w:pPr>
            <w:r>
              <w:rPr>
                <w:sz w:val="20"/>
                <w:lang w:val="fr-CH"/>
              </w:rPr>
              <w:t>ITU-R</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jc w:val="both"/>
            </w:pPr>
            <w:r w:rsidRPr="001607B9">
              <w:rPr>
                <w:sz w:val="20"/>
                <w:lang w:val="en-US"/>
              </w:rPr>
              <w:t>S.1878</w:t>
            </w:r>
          </w:p>
        </w:tc>
        <w:tc>
          <w:tcPr>
            <w:tcW w:w="4556" w:type="dxa"/>
            <w:tcBorders>
              <w:top w:val="single" w:sz="6" w:space="0" w:color="auto"/>
              <w:left w:val="single" w:sz="6" w:space="0" w:color="auto"/>
              <w:bottom w:val="single" w:sz="6" w:space="0" w:color="auto"/>
              <w:right w:val="single" w:sz="6" w:space="0" w:color="auto"/>
            </w:tcBorders>
          </w:tcPr>
          <w:p w:rsidR="005B0241" w:rsidRPr="00524FB2" w:rsidRDefault="00C6217A" w:rsidP="00AD454E">
            <w:pPr>
              <w:pStyle w:val="Standard1"/>
              <w:spacing w:before="0"/>
              <w:jc w:val="both"/>
              <w:rPr>
                <w:sz w:val="20"/>
                <w:lang w:val="en-US"/>
              </w:rPr>
            </w:pPr>
            <w:r>
              <w:rPr>
                <w:sz w:val="20"/>
                <w:lang w:val="en-US"/>
              </w:rPr>
              <w:t>M</w:t>
            </w:r>
            <w:r w:rsidR="005B0241" w:rsidRPr="001607B9">
              <w:rPr>
                <w:sz w:val="20"/>
                <w:lang w:val="en-US"/>
              </w:rPr>
              <w:t>ulti-carrier based transmission techniques for satellite systems – 2010</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1607B9">
            <w:pPr>
              <w:pStyle w:val="Standard1"/>
              <w:spacing w:before="0" w:line="260" w:lineRule="exact"/>
              <w:jc w:val="center"/>
              <w:rPr>
                <w:sz w:val="20"/>
                <w:lang w:val="en-US"/>
              </w:rPr>
            </w:pPr>
            <w:r w:rsidRPr="001607B9">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1607B9">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213AE1">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213AE1">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213AE1">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213AE1">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213AE1">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213AE1">
            <w:pPr>
              <w:pStyle w:val="Standard1"/>
              <w:spacing w:before="0" w:line="260" w:lineRule="exact"/>
              <w:jc w:val="center"/>
              <w:rPr>
                <w:sz w:val="20"/>
                <w:lang w:val="en-US"/>
              </w:rPr>
            </w:pPr>
            <w:r w:rsidRPr="001607B9">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213AE1">
            <w:pPr>
              <w:pStyle w:val="Standard1"/>
              <w:spacing w:before="0" w:line="260" w:lineRule="exact"/>
              <w:jc w:val="center"/>
              <w:rPr>
                <w:sz w:val="20"/>
                <w:lang w:val="en-US"/>
              </w:rPr>
            </w:pPr>
            <w:r w:rsidRPr="001607B9">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641361">
            <w:pPr>
              <w:pStyle w:val="Standard1"/>
              <w:spacing w:before="0" w:line="260" w:lineRule="exact"/>
              <w:jc w:val="center"/>
              <w:rPr>
                <w:sz w:val="20"/>
                <w:lang w:val="en-US"/>
              </w:rPr>
            </w:pPr>
            <w:r w:rsidRPr="001607B9">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5D737D">
            <w:pPr>
              <w:pStyle w:val="Standard1"/>
              <w:spacing w:before="0" w:line="260" w:lineRule="exact"/>
              <w:jc w:val="center"/>
              <w:rPr>
                <w:sz w:val="20"/>
                <w:lang w:val="en-US"/>
              </w:rPr>
            </w:pPr>
            <w:r w:rsidRPr="001607B9">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5D737D">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AD454E">
            <w:pPr>
              <w:pStyle w:val="Standard1"/>
              <w:spacing w:before="0" w:line="260" w:lineRule="exact"/>
              <w:jc w:val="both"/>
              <w:rPr>
                <w:sz w:val="20"/>
                <w:lang w:val="en-US"/>
              </w:rPr>
            </w:pPr>
            <w:r>
              <w:rPr>
                <w:sz w:val="20"/>
                <w:lang w:val="en-US"/>
              </w:rPr>
              <w:t>12/2010</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AD454E">
            <w:pPr>
              <w:pStyle w:val="Standard1"/>
              <w:tabs>
                <w:tab w:val="left" w:pos="326"/>
              </w:tabs>
              <w:spacing w:before="0" w:line="260" w:lineRule="exact"/>
              <w:rPr>
                <w:sz w:val="20"/>
                <w:lang w:val="fr-FR"/>
              </w:rPr>
            </w:pPr>
            <w:r>
              <w:rPr>
                <w:sz w:val="20"/>
                <w:lang w:val="fr-FR"/>
              </w:rPr>
              <w:t>ITU-R</w:t>
            </w:r>
          </w:p>
        </w:tc>
        <w:tc>
          <w:tcPr>
            <w:tcW w:w="1796" w:type="dxa"/>
            <w:tcBorders>
              <w:top w:val="single" w:sz="6" w:space="0" w:color="auto"/>
              <w:left w:val="single" w:sz="6" w:space="0" w:color="auto"/>
              <w:bottom w:val="single" w:sz="6" w:space="0" w:color="auto"/>
              <w:right w:val="single" w:sz="6" w:space="0" w:color="auto"/>
            </w:tcBorders>
          </w:tcPr>
          <w:p w:rsidR="00C6217A" w:rsidRPr="00C6217A" w:rsidRDefault="00C6217A" w:rsidP="00AD454E">
            <w:pPr>
              <w:pStyle w:val="Standard1"/>
              <w:spacing w:before="0"/>
              <w:jc w:val="both"/>
              <w:rPr>
                <w:color w:val="0000FF"/>
                <w:sz w:val="20"/>
                <w:szCs w:val="24"/>
                <w:u w:val="single"/>
                <w:lang w:val="fr-FR"/>
              </w:rPr>
            </w:pPr>
            <w:r w:rsidRPr="00C6217A">
              <w:rPr>
                <w:rStyle w:val="Hyperlink"/>
                <w:szCs w:val="24"/>
                <w:lang w:val="fr-FR"/>
              </w:rPr>
              <w:t>http://www.itu.int/oth/R0A06000001/en</w:t>
            </w:r>
          </w:p>
        </w:tc>
        <w:tc>
          <w:tcPr>
            <w:tcW w:w="4556" w:type="dxa"/>
            <w:tcBorders>
              <w:top w:val="single" w:sz="6" w:space="0" w:color="auto"/>
              <w:left w:val="single" w:sz="6" w:space="0" w:color="auto"/>
              <w:bottom w:val="single" w:sz="6" w:space="0" w:color="auto"/>
              <w:right w:val="single" w:sz="6" w:space="0" w:color="auto"/>
            </w:tcBorders>
          </w:tcPr>
          <w:p w:rsidR="005B0241" w:rsidRPr="00524FB2" w:rsidRDefault="005B0241" w:rsidP="00AD454E">
            <w:pPr>
              <w:pStyle w:val="Standard1"/>
              <w:spacing w:before="0"/>
              <w:jc w:val="both"/>
              <w:rPr>
                <w:sz w:val="20"/>
                <w:lang w:val="en-US"/>
              </w:rPr>
            </w:pPr>
            <w:r w:rsidRPr="00524FB2">
              <w:rPr>
                <w:sz w:val="20"/>
                <w:lang w:val="en-US"/>
              </w:rPr>
              <w:t>Guide to the use of ITU-R texts related to the land mobile service</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1729E8">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AD454E">
            <w:pPr>
              <w:pStyle w:val="Standard1"/>
              <w:spacing w:before="0" w:line="260" w:lineRule="exact"/>
              <w:jc w:val="both"/>
              <w:rPr>
                <w:sz w:val="20"/>
                <w:lang w:val="en-US"/>
              </w:rPr>
            </w:pPr>
            <w:r>
              <w:rPr>
                <w:sz w:val="20"/>
                <w:lang w:val="en-US"/>
              </w:rPr>
              <w:t>2011</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AD454E">
            <w:pPr>
              <w:pStyle w:val="Standard1"/>
              <w:tabs>
                <w:tab w:val="left" w:pos="326"/>
              </w:tabs>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jc w:val="both"/>
              <w:rPr>
                <w:sz w:val="20"/>
                <w:lang w:val="fr-FR"/>
              </w:rPr>
            </w:pPr>
            <w:r>
              <w:rPr>
                <w:sz w:val="20"/>
                <w:lang w:val="fr-FR"/>
              </w:rPr>
              <w:t>G.177 (G.17x)</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jc w:val="both"/>
              <w:rPr>
                <w:sz w:val="20"/>
                <w:lang w:val="en-US"/>
              </w:rPr>
            </w:pPr>
            <w:r>
              <w:rPr>
                <w:sz w:val="20"/>
                <w:lang w:val="en-US"/>
              </w:rPr>
              <w:t>Transmission planning for voiceband services over hybrid internet/PSTN connections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AD454E">
            <w:pPr>
              <w:pStyle w:val="Standard1"/>
              <w:spacing w:before="0" w:line="260" w:lineRule="exact"/>
              <w:jc w:val="both"/>
              <w:rPr>
                <w:sz w:val="20"/>
                <w:lang w:val="en-US"/>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G.702</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 xml:space="preserve">Digital hierarchy bit rates </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11/88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G.703</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Physical/electrical characteristics of hierarchical digital interfaces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en-US"/>
              </w:rPr>
              <w:t xml:space="preserve">4/9rev. </w:t>
            </w:r>
            <w:r>
              <w:rPr>
                <w:sz w:val="20"/>
                <w:lang w:val="fr-FR"/>
              </w:rPr>
              <w:t>2001</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G.707</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Network node interface for the synchronous digital hierarchy</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rPr>
                <w:sz w:val="20"/>
                <w:lang w:val="en-US"/>
              </w:rPr>
            </w:pPr>
            <w:r>
              <w:rPr>
                <w:sz w:val="20"/>
                <w:lang w:val="en-US"/>
              </w:rPr>
              <w:t>3/96</w:t>
            </w:r>
          </w:p>
          <w:p w:rsidR="005B0241" w:rsidRDefault="005B0241" w:rsidP="007B5B1A">
            <w:pPr>
              <w:pStyle w:val="Standard1"/>
              <w:spacing w:before="0" w:line="260" w:lineRule="exact"/>
              <w:rPr>
                <w:sz w:val="20"/>
                <w:lang w:val="en-US"/>
              </w:rPr>
            </w:pPr>
            <w:r>
              <w:rPr>
                <w:sz w:val="20"/>
                <w:lang w:val="en-US"/>
              </w:rPr>
              <w:t>rev. 4/2000</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G.775</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3A062F">
              <w:rPr>
                <w:sz w:val="20"/>
                <w:lang w:val="en-US"/>
              </w:rPr>
              <w:t xml:space="preserve"> </w:t>
            </w:r>
            <w:r>
              <w:rPr>
                <w:sz w:val="20"/>
                <w:lang w:val="en-US"/>
              </w:rPr>
              <w:t>Loss of signal (LOS) and alarm indication signal (AIS) defect detection and clearance criteria</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5a</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rPr>
                <w:sz w:val="20"/>
                <w:lang w:val="en-US"/>
              </w:rPr>
            </w:pPr>
            <w:r>
              <w:rPr>
                <w:sz w:val="20"/>
                <w:lang w:val="en-US"/>
              </w:rPr>
              <w:t>11/94</w:t>
            </w:r>
          </w:p>
          <w:p w:rsidR="005B0241" w:rsidRDefault="005B0241" w:rsidP="007B5B1A">
            <w:pPr>
              <w:pStyle w:val="Standard1"/>
              <w:spacing w:before="0" w:line="260" w:lineRule="exact"/>
              <w:rPr>
                <w:sz w:val="20"/>
                <w:lang w:val="en-US"/>
              </w:rPr>
            </w:pPr>
            <w:r>
              <w:rPr>
                <w:sz w:val="20"/>
                <w:lang w:val="en-US"/>
              </w:rPr>
              <w:t>rev 2001?</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G.783</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 xml:space="preserve">Physical characteristics of multiplexing equipment for the Synchronous Digital Hierarchy </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5a,b</w:t>
            </w:r>
          </w:p>
          <w:p w:rsidR="005B0241" w:rsidRDefault="005B0241"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Res 1, 4/2000</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G.802</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Interworking between networks based on different digital hierarchies and speech encoding laws</w:t>
            </w:r>
            <w:r>
              <w:rPr>
                <w:sz w:val="20"/>
                <w:lang w:val="en-US"/>
              </w:rPr>
              <w:br/>
              <w:t xml:space="preserve"> Blue Book Fascicle III.5</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11/88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G.803</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Architectures of transport networks based on the synchronous digital hierarchy (SDH)</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3/93</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G.805</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General transport network architecture</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2a,b</w:t>
            </w:r>
          </w:p>
          <w:p w:rsidR="005B0241" w:rsidRDefault="005B0241" w:rsidP="007B5B1A">
            <w:pPr>
              <w:pStyle w:val="Standard1"/>
              <w:spacing w:before="0" w:line="260" w:lineRule="exact"/>
              <w:rPr>
                <w:sz w:val="20"/>
                <w:lang w:val="fr-FR"/>
              </w:rPr>
            </w:pPr>
            <w:r>
              <w:rPr>
                <w:sz w:val="20"/>
                <w:lang w:val="fr-FR"/>
              </w:rPr>
              <w:t>5a,b</w:t>
            </w:r>
          </w:p>
          <w:p w:rsidR="005B0241" w:rsidRDefault="005B0241" w:rsidP="007B5B1A">
            <w:pPr>
              <w:pStyle w:val="Standard1"/>
              <w:spacing w:before="0" w:line="260" w:lineRule="exact"/>
              <w:rPr>
                <w:sz w:val="20"/>
                <w:lang w:val="fr-FR"/>
              </w:rPr>
            </w:pPr>
            <w:r>
              <w:rPr>
                <w:sz w:val="20"/>
                <w:lang w:val="fr-FR"/>
              </w:rPr>
              <w:t>6</w:t>
            </w:r>
          </w:p>
          <w:p w:rsidR="005B0241" w:rsidRDefault="005B0241" w:rsidP="007B5B1A">
            <w:pPr>
              <w:pStyle w:val="Standard1"/>
              <w:spacing w:before="0" w:line="260" w:lineRule="exact"/>
              <w:rPr>
                <w:sz w:val="20"/>
                <w:lang w:val="fr-FR"/>
              </w:rPr>
            </w:pPr>
            <w:r>
              <w:rPr>
                <w:sz w:val="20"/>
                <w:lang w:val="fr-FR"/>
              </w:rPr>
              <w:t>7</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p w:rsidR="005B0241" w:rsidRDefault="005B0241" w:rsidP="009A539F">
            <w:pPr>
              <w:pStyle w:val="Standard1"/>
              <w:spacing w:before="0" w:line="260" w:lineRule="exact"/>
              <w:jc w:val="center"/>
              <w:rPr>
                <w:sz w:val="20"/>
                <w:lang w:val="fr-FR"/>
              </w:rPr>
            </w:pPr>
          </w:p>
          <w:p w:rsidR="005B0241" w:rsidRDefault="005B0241" w:rsidP="009A539F">
            <w:pPr>
              <w:pStyle w:val="Standard1"/>
              <w:spacing w:before="0" w:line="260" w:lineRule="exact"/>
              <w:jc w:val="center"/>
              <w:rPr>
                <w:sz w:val="20"/>
                <w:lang w:val="fr-FR"/>
              </w:rPr>
            </w:pPr>
          </w:p>
          <w:p w:rsidR="005B0241" w:rsidRDefault="005B0241"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AD454E">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both"/>
              <w:rPr>
                <w:sz w:val="20"/>
                <w:lang w:val="en-US"/>
              </w:rPr>
            </w:pPr>
            <w:r>
              <w:rPr>
                <w:sz w:val="20"/>
                <w:lang w:val="en-US"/>
              </w:rPr>
              <w:t>G.831</w:t>
            </w:r>
          </w:p>
        </w:tc>
        <w:tc>
          <w:tcPr>
            <w:tcW w:w="4556" w:type="dxa"/>
            <w:tcBorders>
              <w:top w:val="single" w:sz="6" w:space="0" w:color="auto"/>
              <w:left w:val="single" w:sz="6" w:space="0" w:color="auto"/>
              <w:bottom w:val="single" w:sz="6" w:space="0" w:color="auto"/>
              <w:right w:val="single" w:sz="6" w:space="0" w:color="auto"/>
            </w:tcBorders>
          </w:tcPr>
          <w:p w:rsidR="005B0241" w:rsidRPr="00176FA6" w:rsidRDefault="005B0241" w:rsidP="00AD454E">
            <w:pPr>
              <w:pStyle w:val="Standard1"/>
              <w:spacing w:before="0" w:line="260" w:lineRule="exact"/>
              <w:jc w:val="both"/>
              <w:rPr>
                <w:sz w:val="20"/>
                <w:lang w:val="en-US"/>
              </w:rPr>
            </w:pPr>
            <w:r w:rsidRPr="00176FA6">
              <w:rPr>
                <w:sz w:val="20"/>
                <w:lang w:val="en-US"/>
              </w:rPr>
              <w:t>Management capabilities of transport networks based on the synchronous digital hierarchy (SDH)</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AD454E">
            <w:pPr>
              <w:pStyle w:val="Standard1"/>
              <w:spacing w:before="0" w:line="260" w:lineRule="exact"/>
              <w:jc w:val="both"/>
              <w:rPr>
                <w:sz w:val="20"/>
                <w:lang w:val="en-US"/>
              </w:rPr>
            </w:pPr>
            <w:r>
              <w:rPr>
                <w:sz w:val="20"/>
                <w:lang w:val="en-US"/>
              </w:rPr>
              <w:t>Approved 03/00</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G.902</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FD5100">
              <w:rPr>
                <w:sz w:val="20"/>
                <w:lang w:val="en-US"/>
              </w:rPr>
              <w:t>Framework Recommendation on functional access networks (AN) - Architecture and functions, access types, management and service node aspects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2a,b</w:t>
            </w:r>
          </w:p>
          <w:p w:rsidR="005B0241" w:rsidRDefault="005B0241" w:rsidP="007B5B1A">
            <w:pPr>
              <w:pStyle w:val="Standard1"/>
              <w:spacing w:before="0" w:line="260" w:lineRule="exact"/>
              <w:rPr>
                <w:sz w:val="20"/>
                <w:lang w:val="en-US"/>
              </w:rPr>
            </w:pPr>
            <w:r>
              <w:rPr>
                <w:sz w:val="20"/>
                <w:lang w:val="en-US"/>
              </w:rPr>
              <w:t>5a,b</w:t>
            </w:r>
          </w:p>
          <w:p w:rsidR="005B0241" w:rsidRDefault="005B0241" w:rsidP="007B5B1A">
            <w:pPr>
              <w:pStyle w:val="Standard1"/>
              <w:spacing w:before="0" w:line="260" w:lineRule="exact"/>
              <w:rPr>
                <w:sz w:val="20"/>
                <w:lang w:val="en-US"/>
              </w:rPr>
            </w:pPr>
            <w:r>
              <w:rPr>
                <w:sz w:val="20"/>
                <w:lang w:val="en-US"/>
              </w:rPr>
              <w:t>6</w:t>
            </w:r>
          </w:p>
          <w:p w:rsidR="005B0241" w:rsidRDefault="00E733AE" w:rsidP="007B5B1A">
            <w:pPr>
              <w:pStyle w:val="Standard1"/>
              <w:spacing w:before="0" w:line="260" w:lineRule="exact"/>
              <w:rPr>
                <w:sz w:val="20"/>
                <w:lang w:val="en-US"/>
              </w:rPr>
            </w:pPr>
            <w:r>
              <w:rPr>
                <w:sz w:val="20"/>
                <w:lang w:val="en-US"/>
              </w:rPr>
              <w:t>7a,</w:t>
            </w:r>
            <w:r w:rsidR="005B0241">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B00A16" w:rsidRDefault="005B0241" w:rsidP="007B5B1A">
            <w:pPr>
              <w:pStyle w:val="Standard1"/>
              <w:spacing w:before="0" w:line="260" w:lineRule="exact"/>
              <w:rPr>
                <w:sz w:val="20"/>
                <w:lang w:val="en-US"/>
              </w:rPr>
            </w:pPr>
            <w:r>
              <w:rPr>
                <w:sz w:val="20"/>
                <w:lang w:val="en-US"/>
              </w:rPr>
              <w:t>(11/1995)</w:t>
            </w:r>
          </w:p>
          <w:p w:rsidR="005B0241" w:rsidRDefault="005B0241" w:rsidP="007B5B1A">
            <w:pPr>
              <w:pStyle w:val="Standard1"/>
              <w:spacing w:before="0" w:line="260" w:lineRule="exact"/>
              <w:rPr>
                <w:sz w:val="20"/>
                <w:lang w:val="en-US"/>
              </w:rPr>
            </w:pPr>
            <w:r>
              <w:rPr>
                <w:sz w:val="20"/>
                <w:lang w:val="en-US"/>
              </w:rPr>
              <w:t>Remark:!!</w:t>
            </w:r>
          </w:p>
          <w:p w:rsidR="005B0241" w:rsidRDefault="005B0241" w:rsidP="007B5B1A">
            <w:pPr>
              <w:pStyle w:val="Standard1"/>
              <w:spacing w:before="0" w:line="260" w:lineRule="exact"/>
              <w:rPr>
                <w:sz w:val="20"/>
                <w:lang w:val="en-US"/>
              </w:rPr>
            </w:pPr>
            <w:r>
              <w:rPr>
                <w:sz w:val="20"/>
                <w:lang w:val="en-US"/>
              </w:rPr>
              <w:t>Interesting for all scenarios</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G.921</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C33F2B">
            <w:pPr>
              <w:pStyle w:val="Standard1"/>
              <w:spacing w:before="0" w:line="260" w:lineRule="exact"/>
              <w:rPr>
                <w:sz w:val="20"/>
                <w:lang w:val="en-US"/>
              </w:rPr>
            </w:pPr>
            <w:r w:rsidRPr="003A062F">
              <w:rPr>
                <w:sz w:val="20"/>
                <w:lang w:val="en-US"/>
              </w:rPr>
              <w:t xml:space="preserve"> </w:t>
            </w:r>
            <w:r>
              <w:rPr>
                <w:sz w:val="20"/>
                <w:lang w:val="en-US"/>
              </w:rPr>
              <w:t>Digital sections based on the 2048 kbit/s hierarchy</w:t>
            </w:r>
            <w:r>
              <w:rPr>
                <w:sz w:val="20"/>
                <w:lang w:val="en-US"/>
              </w:rPr>
              <w:br/>
              <w:t xml:space="preserve"> Blue Book Fascicle III.5 </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5a,b</w:t>
            </w:r>
          </w:p>
          <w:p w:rsidR="005B0241" w:rsidRDefault="005B0241"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11/88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G.950</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C33F2B">
            <w:pPr>
              <w:pStyle w:val="Standard1"/>
              <w:spacing w:before="0" w:line="260" w:lineRule="exact"/>
              <w:rPr>
                <w:sz w:val="20"/>
                <w:lang w:val="en-US"/>
              </w:rPr>
            </w:pPr>
            <w:r>
              <w:rPr>
                <w:sz w:val="20"/>
                <w:lang w:val="en-US"/>
              </w:rPr>
              <w:t>General considerations on digital line systems</w:t>
            </w:r>
            <w:r>
              <w:rPr>
                <w:sz w:val="20"/>
                <w:lang w:val="en-US"/>
              </w:rPr>
              <w:br/>
              <w:t xml:space="preserve"> Blue Book Fascicle III.5</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DF5923" w:rsidRDefault="005B0241"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11/88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G.951</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C33F2B">
            <w:pPr>
              <w:pStyle w:val="Standard1"/>
              <w:spacing w:before="0" w:line="260" w:lineRule="exact"/>
              <w:rPr>
                <w:sz w:val="20"/>
                <w:lang w:val="en-US"/>
              </w:rPr>
            </w:pPr>
            <w:r>
              <w:rPr>
                <w:sz w:val="20"/>
                <w:lang w:val="en-US"/>
              </w:rPr>
              <w:t>Digital line systems based on the 1544 kbit/s hierarchy on symmetric pair cables</w:t>
            </w:r>
            <w:r>
              <w:rPr>
                <w:sz w:val="20"/>
                <w:lang w:val="en-US"/>
              </w:rPr>
              <w:br/>
              <w:t xml:space="preserve"> Blue Book Fascicle III.5 </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11/88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G.952</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C33F2B">
            <w:pPr>
              <w:pStyle w:val="Standard1"/>
              <w:spacing w:before="0" w:line="260" w:lineRule="exact"/>
              <w:rPr>
                <w:sz w:val="20"/>
                <w:lang w:val="en-US"/>
              </w:rPr>
            </w:pPr>
            <w:r>
              <w:rPr>
                <w:sz w:val="20"/>
                <w:lang w:val="en-US"/>
              </w:rPr>
              <w:t>Digital line systems based on the 2048 kbit/s hierarchy on symmetric pair cables</w:t>
            </w:r>
            <w:r>
              <w:rPr>
                <w:sz w:val="20"/>
                <w:lang w:val="en-US"/>
              </w:rPr>
              <w:br/>
              <w:t xml:space="preserve"> Blue Book Fascicle III.5 </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11/88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G.953</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C33F2B">
            <w:pPr>
              <w:pStyle w:val="Standard1"/>
              <w:spacing w:before="0" w:line="260" w:lineRule="exact"/>
              <w:rPr>
                <w:sz w:val="20"/>
                <w:lang w:val="en-US"/>
              </w:rPr>
            </w:pPr>
            <w:r>
              <w:rPr>
                <w:sz w:val="20"/>
                <w:lang w:val="en-US"/>
              </w:rPr>
              <w:t>Digital line systems based on the 1544 kbit/s hierarchy on coaxial pair cables</w:t>
            </w:r>
            <w:r>
              <w:rPr>
                <w:sz w:val="20"/>
                <w:lang w:val="en-US"/>
              </w:rPr>
              <w:br/>
              <w:t xml:space="preserve"> Blue Book Fascicle III.5</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11/88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G.954</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C33F2B">
            <w:pPr>
              <w:pStyle w:val="Standard1"/>
              <w:spacing w:before="0" w:line="260" w:lineRule="exact"/>
              <w:rPr>
                <w:sz w:val="20"/>
                <w:lang w:val="en-US"/>
              </w:rPr>
            </w:pPr>
            <w:r>
              <w:rPr>
                <w:sz w:val="20"/>
                <w:lang w:val="en-US"/>
              </w:rPr>
              <w:t>Digital line systems based on the 2048 kbit/s hierarchy on coaxial pair cables</w:t>
            </w:r>
            <w:r>
              <w:rPr>
                <w:sz w:val="20"/>
                <w:lang w:val="en-US"/>
              </w:rPr>
              <w:br/>
              <w:t xml:space="preserve"> Blue Book Fascicle III.5 </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11/88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G.955</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C33F2B">
            <w:pPr>
              <w:pStyle w:val="Standard1"/>
              <w:spacing w:before="0" w:line="260" w:lineRule="exact"/>
              <w:rPr>
                <w:sz w:val="20"/>
                <w:lang w:val="en-US"/>
              </w:rPr>
            </w:pPr>
            <w:r>
              <w:rPr>
                <w:sz w:val="20"/>
                <w:lang w:val="en-US"/>
              </w:rPr>
              <w:t>Digital line systems based on the 1544 kbit/s and the 2048 kbit/s hierarchy on optical fibre cables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p w:rsidR="005B0241" w:rsidRDefault="005B0241" w:rsidP="007B5B1A">
            <w:pPr>
              <w:pStyle w:val="Standard1"/>
              <w:spacing w:before="0" w:line="260" w:lineRule="exact"/>
              <w:rPr>
                <w:sz w:val="20"/>
                <w:lang w:val="fr-FR"/>
              </w:rPr>
            </w:pPr>
            <w:r>
              <w:rPr>
                <w:sz w:val="20"/>
                <w:lang w:val="fr-FR"/>
              </w:rPr>
              <w:t>7b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3/93</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G.957</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Optical interfaces for equipments and systems relating to the synchronous digital hierarchy</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p w:rsidR="005B0241" w:rsidRDefault="005B0241"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rPr>
                <w:sz w:val="20"/>
                <w:lang w:val="fr-FR"/>
              </w:rPr>
            </w:pPr>
            <w:r>
              <w:rPr>
                <w:sz w:val="20"/>
                <w:lang w:val="fr-FR"/>
              </w:rPr>
              <w:t>7/95</w:t>
            </w:r>
          </w:p>
          <w:p w:rsidR="005B0241" w:rsidRDefault="005B0241" w:rsidP="007B5B1A">
            <w:pPr>
              <w:pStyle w:val="Standard1"/>
              <w:spacing w:before="0" w:line="260" w:lineRule="exact"/>
              <w:rPr>
                <w:sz w:val="20"/>
                <w:lang w:val="fr-FR"/>
              </w:rPr>
            </w:pPr>
            <w:r>
              <w:rPr>
                <w:sz w:val="20"/>
                <w:lang w:val="fr-FR"/>
              </w:rPr>
              <w:t>6/99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G.958</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Digital line systems based on the synchronous digital hierarchy for use on optical fibre cables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p w:rsidR="005B0241" w:rsidRDefault="005B0241" w:rsidP="007B5B1A">
            <w:pPr>
              <w:pStyle w:val="Standard1"/>
              <w:spacing w:before="0" w:line="260" w:lineRule="exact"/>
              <w:rPr>
                <w:sz w:val="20"/>
                <w:lang w:val="fr-FR"/>
              </w:rPr>
            </w:pPr>
            <w:r>
              <w:rPr>
                <w:sz w:val="20"/>
                <w:lang w:val="fr-FR"/>
              </w:rPr>
              <w:t>6</w:t>
            </w:r>
          </w:p>
          <w:p w:rsidR="005B0241" w:rsidRDefault="005B0241" w:rsidP="007B5B1A">
            <w:pPr>
              <w:pStyle w:val="Standard1"/>
              <w:spacing w:before="0" w:line="260" w:lineRule="exact"/>
              <w:rPr>
                <w:sz w:val="20"/>
                <w:lang w:val="fr-FR"/>
              </w:rPr>
            </w:pPr>
            <w:r>
              <w:rPr>
                <w:sz w:val="20"/>
                <w:lang w:val="fr-FR"/>
              </w:rPr>
              <w:t>7b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11/94</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G.960</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Digital section for ISDN basic rate access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2a</w:t>
            </w:r>
          </w:p>
          <w:p w:rsidR="005B0241" w:rsidRDefault="005B0241" w:rsidP="007B5B1A">
            <w:pPr>
              <w:pStyle w:val="Standard1"/>
              <w:spacing w:before="0" w:line="260" w:lineRule="exact"/>
              <w:rPr>
                <w:sz w:val="20"/>
                <w:lang w:val="en-US"/>
              </w:rPr>
            </w:pPr>
            <w:r>
              <w:rPr>
                <w:sz w:val="20"/>
                <w:lang w:val="en-US"/>
              </w:rPr>
              <w:t>4</w:t>
            </w:r>
          </w:p>
          <w:p w:rsidR="005B0241" w:rsidRDefault="005B0241" w:rsidP="007B5B1A">
            <w:pPr>
              <w:pStyle w:val="Standard1"/>
              <w:spacing w:before="0" w:line="260" w:lineRule="exact"/>
              <w:rPr>
                <w:sz w:val="20"/>
                <w:lang w:val="en-US"/>
              </w:rPr>
            </w:pPr>
            <w:r>
              <w:rPr>
                <w:sz w:val="20"/>
                <w:lang w:val="en-US"/>
              </w:rPr>
              <w:t>5a,b</w:t>
            </w:r>
          </w:p>
          <w:p w:rsidR="005B0241" w:rsidRDefault="005B0241" w:rsidP="007B5B1A">
            <w:pPr>
              <w:pStyle w:val="Standard1"/>
              <w:spacing w:before="0" w:line="260" w:lineRule="exact"/>
              <w:rPr>
                <w:sz w:val="20"/>
                <w:lang w:val="en-US"/>
              </w:rPr>
            </w:pPr>
            <w:r>
              <w:rPr>
                <w:sz w:val="20"/>
                <w:lang w:val="en-US"/>
              </w:rPr>
              <w:t>7b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en-US"/>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G.961</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Digital transmission system on metallic local lines for ISDN basic rate access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2a</w:t>
            </w:r>
          </w:p>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3/93</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G.962</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Access digital section for ISDN primary rate access at 2 048 kbit/s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G.963</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Access digital section for ISDN primary rate at 1544 kbit/s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3/93</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G.964</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V interfaces at the digital local exchange (LE) -V5.1 interface (based on 2 048 kbit/s) for the support of access network (AN)</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2a</w:t>
            </w:r>
          </w:p>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5a,b</w:t>
            </w:r>
          </w:p>
          <w:p w:rsidR="005B0241" w:rsidRDefault="005B0241"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G.965</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V interfaces at the digital local exchange (LE) -V5.2 interface (based on 2 048 kbit/s) for the support of access network (AN)"</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2a</w:t>
            </w:r>
          </w:p>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5a,b</w:t>
            </w:r>
          </w:p>
          <w:p w:rsidR="005B0241" w:rsidRDefault="005B0241"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G.966</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Access Digital Section for B-ISDN (G.96x)</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2a,b</w:t>
            </w:r>
          </w:p>
          <w:p w:rsidR="005B0241" w:rsidRDefault="005B0241" w:rsidP="007B5B1A">
            <w:pPr>
              <w:pStyle w:val="Standard1"/>
              <w:spacing w:before="0" w:line="260" w:lineRule="exact"/>
              <w:rPr>
                <w:sz w:val="20"/>
                <w:lang w:val="en-US"/>
              </w:rPr>
            </w:pPr>
            <w:r>
              <w:rPr>
                <w:sz w:val="20"/>
                <w:lang w:val="en-US"/>
              </w:rPr>
              <w:t>5a</w:t>
            </w:r>
          </w:p>
          <w:p w:rsidR="005B0241" w:rsidRDefault="005B0241" w:rsidP="007B5B1A">
            <w:pPr>
              <w:pStyle w:val="Standard1"/>
              <w:spacing w:before="0" w:line="260" w:lineRule="exact"/>
              <w:rPr>
                <w:sz w:val="20"/>
                <w:lang w:val="en-US"/>
              </w:rPr>
            </w:pPr>
            <w:r>
              <w:rPr>
                <w:sz w:val="20"/>
                <w:lang w:val="en-US"/>
              </w:rPr>
              <w:t>5b</w:t>
            </w:r>
          </w:p>
          <w:p w:rsidR="005B0241" w:rsidRDefault="005B0241"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en-US"/>
              </w:rPr>
            </w:pPr>
            <w:r>
              <w:rPr>
                <w:sz w:val="20"/>
                <w:lang w:val="en-US"/>
              </w:rPr>
              <w:t>approved 2/1999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G.967.1</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V interfaces at the digital Service Node (SN); Interfaces at the VB5.1 reference point for the support of broadband or combined narrowband and broadband Access Networks (G.VB51)</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2a,b</w:t>
            </w:r>
          </w:p>
          <w:p w:rsidR="005B0241" w:rsidRDefault="005B0241" w:rsidP="007B5B1A">
            <w:pPr>
              <w:pStyle w:val="Standard1"/>
              <w:spacing w:before="0" w:line="260" w:lineRule="exact"/>
              <w:rPr>
                <w:sz w:val="20"/>
                <w:lang w:val="en-US"/>
              </w:rPr>
            </w:pPr>
            <w:r>
              <w:rPr>
                <w:sz w:val="20"/>
                <w:lang w:val="en-US"/>
              </w:rPr>
              <w:t>4</w:t>
            </w:r>
          </w:p>
          <w:p w:rsidR="005B0241" w:rsidRDefault="005B0241" w:rsidP="007B5B1A">
            <w:pPr>
              <w:pStyle w:val="Standard1"/>
              <w:spacing w:before="0" w:line="260" w:lineRule="exact"/>
              <w:rPr>
                <w:sz w:val="20"/>
                <w:lang w:val="en-US"/>
              </w:rPr>
            </w:pPr>
            <w:r>
              <w:rPr>
                <w:sz w:val="20"/>
                <w:lang w:val="en-US"/>
              </w:rPr>
              <w:t>5a,b</w:t>
            </w:r>
          </w:p>
          <w:p w:rsidR="005B0241" w:rsidRDefault="005B0241" w:rsidP="007B5B1A">
            <w:pPr>
              <w:pStyle w:val="Standard1"/>
              <w:spacing w:before="0" w:line="260" w:lineRule="exact"/>
              <w:rPr>
                <w:sz w:val="20"/>
                <w:lang w:val="en-US"/>
              </w:rPr>
            </w:pPr>
            <w:r>
              <w:rPr>
                <w:sz w:val="20"/>
                <w:lang w:val="en-US"/>
              </w:rPr>
              <w:t>6</w:t>
            </w:r>
          </w:p>
          <w:p w:rsidR="005B0241" w:rsidRDefault="005B0241" w:rsidP="007B5B1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en-US"/>
              </w:rPr>
            </w:pPr>
            <w:r>
              <w:rPr>
                <w:sz w:val="20"/>
                <w:lang w:val="en-US"/>
              </w:rPr>
              <w:t>Draft</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fr-FR"/>
              </w:rPr>
            </w:pPr>
            <w:r>
              <w:rPr>
                <w:sz w:val="20"/>
                <w:lang w:val="fr-FR"/>
              </w:rPr>
              <w:t>G.967.2</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V interfaces at the digital Service Node (SN); Interfaces at VB5.2 reference point for the support of broadband or combined narrowband and broadband Access Networks (G.VB52)</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p>
          <w:p w:rsidR="005B0241"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en-US"/>
              </w:rPr>
            </w:pPr>
            <w:r>
              <w:rPr>
                <w:sz w:val="20"/>
                <w:lang w:val="en-US"/>
              </w:rPr>
              <w:t>approved 2/1999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AD454E">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both"/>
              <w:rPr>
                <w:sz w:val="20"/>
                <w:lang w:val="en-US"/>
              </w:rPr>
            </w:pPr>
            <w:r>
              <w:rPr>
                <w:sz w:val="20"/>
                <w:lang w:val="en-US"/>
              </w:rPr>
              <w:t>G.967.3</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both"/>
              <w:rPr>
                <w:sz w:val="20"/>
                <w:lang w:val="en-US"/>
              </w:rPr>
            </w:pPr>
            <w:r>
              <w:rPr>
                <w:sz w:val="20"/>
                <w:lang w:val="en-US"/>
              </w:rPr>
              <w:t>V-Interfaces at the service node (SN)- Protocol implementation conformance statements for Interfaces at VB5 reference points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rPr>
                <w:sz w:val="20"/>
                <w:lang w:val="en-US"/>
              </w:rPr>
            </w:pPr>
            <w:r>
              <w:rPr>
                <w:sz w:val="20"/>
                <w:lang w:val="en-US"/>
              </w:rPr>
              <w:t>2a,b</w:t>
            </w:r>
          </w:p>
          <w:p w:rsidR="005B0241" w:rsidRDefault="005B0241" w:rsidP="00AD454E">
            <w:pPr>
              <w:pStyle w:val="Standard1"/>
              <w:spacing w:before="0" w:line="260" w:lineRule="exact"/>
              <w:rPr>
                <w:sz w:val="20"/>
                <w:lang w:val="en-US"/>
              </w:rPr>
            </w:pPr>
            <w:r>
              <w:rPr>
                <w:sz w:val="20"/>
                <w:lang w:val="en-US"/>
              </w:rPr>
              <w:t>4</w:t>
            </w:r>
          </w:p>
          <w:p w:rsidR="005B0241" w:rsidRDefault="005B0241" w:rsidP="00AD454E">
            <w:pPr>
              <w:pStyle w:val="Standard1"/>
              <w:spacing w:before="0" w:line="260" w:lineRule="exact"/>
              <w:rPr>
                <w:sz w:val="20"/>
                <w:lang w:val="en-US"/>
              </w:rPr>
            </w:pPr>
            <w:r>
              <w:rPr>
                <w:sz w:val="20"/>
                <w:lang w:val="en-US"/>
              </w:rPr>
              <w:t>5a,b</w:t>
            </w:r>
          </w:p>
          <w:p w:rsidR="005B0241" w:rsidRDefault="005B0241" w:rsidP="00AD454E">
            <w:pPr>
              <w:pStyle w:val="Standard1"/>
              <w:spacing w:before="0" w:line="260" w:lineRule="exact"/>
              <w:rPr>
                <w:sz w:val="20"/>
                <w:lang w:val="en-US"/>
              </w:rPr>
            </w:pPr>
            <w:r>
              <w:rPr>
                <w:sz w:val="20"/>
                <w:lang w:val="en-US"/>
              </w:rPr>
              <w:t>6</w:t>
            </w:r>
          </w:p>
          <w:p w:rsidR="005B0241" w:rsidRDefault="005B0241" w:rsidP="00AD454E">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r>
              <w:rPr>
                <w:sz w:val="20"/>
                <w:lang w:val="en-US"/>
              </w:rPr>
              <w:t>X</w:t>
            </w:r>
          </w:p>
          <w:p w:rsidR="005B0241" w:rsidRDefault="005B0241" w:rsidP="00AD454E">
            <w:pPr>
              <w:pStyle w:val="Standard1"/>
              <w:spacing w:before="0" w:line="260" w:lineRule="exact"/>
              <w:jc w:val="center"/>
              <w:rPr>
                <w:sz w:val="20"/>
                <w:lang w:val="en-US"/>
              </w:rPr>
            </w:pPr>
            <w:r>
              <w:rPr>
                <w:sz w:val="20"/>
                <w:lang w:val="en-US"/>
              </w:rPr>
              <w:t>X</w:t>
            </w:r>
          </w:p>
          <w:p w:rsidR="005B0241" w:rsidRDefault="005B0241" w:rsidP="00AD454E">
            <w:pPr>
              <w:pStyle w:val="Standard1"/>
              <w:spacing w:before="0" w:line="260" w:lineRule="exact"/>
              <w:jc w:val="center"/>
              <w:rPr>
                <w:sz w:val="20"/>
                <w:lang w:val="en-US"/>
              </w:rPr>
            </w:pPr>
            <w:r>
              <w:rPr>
                <w:sz w:val="20"/>
                <w:lang w:val="en-US"/>
              </w:rPr>
              <w:t>X</w:t>
            </w:r>
          </w:p>
          <w:p w:rsidR="005B0241" w:rsidRDefault="005B0241" w:rsidP="00AD454E">
            <w:pPr>
              <w:pStyle w:val="Standard1"/>
              <w:spacing w:before="0" w:line="260" w:lineRule="exact"/>
              <w:jc w:val="center"/>
              <w:rPr>
                <w:sz w:val="20"/>
                <w:lang w:val="en-US"/>
              </w:rPr>
            </w:pPr>
            <w:r>
              <w:rPr>
                <w:sz w:val="20"/>
                <w:lang w:val="en-US"/>
              </w:rPr>
              <w:t>X</w:t>
            </w:r>
          </w:p>
          <w:p w:rsidR="005B0241" w:rsidRDefault="005B0241" w:rsidP="00AD454E">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AD454E">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AD454E">
            <w:pPr>
              <w:pStyle w:val="Standard1"/>
              <w:spacing w:before="0" w:line="260" w:lineRule="exact"/>
              <w:jc w:val="both"/>
              <w:rPr>
                <w:sz w:val="20"/>
                <w:lang w:val="en-US"/>
              </w:rPr>
            </w:pPr>
            <w:r>
              <w:rPr>
                <w:sz w:val="20"/>
                <w:lang w:val="en-US"/>
              </w:rPr>
              <w:t>will be determined 9/1999</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en-US"/>
              </w:rPr>
            </w:pPr>
            <w:r>
              <w:rPr>
                <w:sz w:val="20"/>
                <w:lang w:val="en-US"/>
              </w:rPr>
              <w:t>ITU</w:t>
            </w:r>
            <w:r>
              <w:rPr>
                <w:sz w:val="20"/>
                <w:lang w:val="en-US"/>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G.981</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PDH optical line systems for the local network</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p w:rsidR="005B0241" w:rsidRDefault="005B0241"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fr-FR"/>
              </w:rPr>
              <w:t>1/94</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G.982</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Pr>
                <w:sz w:val="20"/>
                <w:lang w:val="en-US"/>
              </w:rPr>
              <w:t xml:space="preserve">Optical access networks to support services up to the ISDN primary rate or equivalent bit rates </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4</w:t>
            </w:r>
          </w:p>
          <w:p w:rsidR="005B0241" w:rsidRDefault="005B0241" w:rsidP="007B5B1A">
            <w:pPr>
              <w:pStyle w:val="Standard1"/>
              <w:spacing w:before="0" w:line="260" w:lineRule="exact"/>
              <w:rPr>
                <w:sz w:val="20"/>
                <w:lang w:val="fr-FR"/>
              </w:rPr>
            </w:pPr>
            <w:r>
              <w:rPr>
                <w:sz w:val="20"/>
                <w:lang w:val="fr-FR"/>
              </w:rPr>
              <w:t>5a</w:t>
            </w:r>
          </w:p>
          <w:p w:rsidR="005B0241" w:rsidRDefault="005B0241" w:rsidP="007B5B1A">
            <w:pPr>
              <w:pStyle w:val="Standard1"/>
              <w:spacing w:before="0" w:line="260" w:lineRule="exact"/>
              <w:rPr>
                <w:sz w:val="20"/>
                <w:lang w:val="fr-FR"/>
              </w:rPr>
            </w:pPr>
            <w:r>
              <w:rPr>
                <w:sz w:val="20"/>
                <w:lang w:val="fr-FR"/>
              </w:rPr>
              <w:t>6</w:t>
            </w:r>
          </w:p>
          <w:p w:rsidR="005B0241" w:rsidRDefault="005B0241" w:rsidP="007B5B1A">
            <w:pPr>
              <w:pStyle w:val="Standard1"/>
              <w:spacing w:before="0" w:line="260" w:lineRule="exact"/>
              <w:rPr>
                <w:sz w:val="20"/>
                <w:lang w:val="fr-FR"/>
              </w:rPr>
            </w:pPr>
            <w:r>
              <w:rPr>
                <w:sz w:val="20"/>
                <w:lang w:val="fr-FR"/>
              </w:rPr>
              <w:t>7b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p w:rsidR="005B0241" w:rsidRDefault="005B0241" w:rsidP="009A539F">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737C82">
              <w:rPr>
                <w:sz w:val="20"/>
                <w:lang w:val="en-US"/>
              </w:rPr>
              <w:t xml:space="preserve">G.983.1 </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737C82">
              <w:rPr>
                <w:sz w:val="20"/>
                <w:lang w:val="en-US"/>
              </w:rPr>
              <w:t>Broadband optical access system based on Passive Optical Networks (PON)</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2a, b</w:t>
            </w:r>
          </w:p>
          <w:p w:rsidR="005B0241" w:rsidRDefault="005B0241" w:rsidP="00E570DB">
            <w:pPr>
              <w:pStyle w:val="Standard1"/>
              <w:spacing w:before="0" w:line="260" w:lineRule="exact"/>
              <w:rPr>
                <w:sz w:val="20"/>
                <w:lang w:val="en-US"/>
              </w:rPr>
            </w:pPr>
            <w:r>
              <w:rPr>
                <w:sz w:val="20"/>
                <w:lang w:val="en-US"/>
              </w:rPr>
              <w:t>4</w:t>
            </w:r>
          </w:p>
          <w:p w:rsidR="005B0241" w:rsidRDefault="005B0241" w:rsidP="00E570DB">
            <w:pPr>
              <w:pStyle w:val="Standard1"/>
              <w:spacing w:before="0" w:line="260" w:lineRule="exact"/>
              <w:rPr>
                <w:sz w:val="20"/>
                <w:lang w:val="en-US"/>
              </w:rPr>
            </w:pPr>
            <w:r>
              <w:rPr>
                <w:sz w:val="20"/>
                <w:lang w:val="en-US"/>
              </w:rPr>
              <w:t>5a, b</w:t>
            </w:r>
          </w:p>
          <w:p w:rsidR="005B0241" w:rsidRDefault="005B0241" w:rsidP="00E570DB">
            <w:pPr>
              <w:pStyle w:val="Standard1"/>
              <w:spacing w:before="0" w:line="260" w:lineRule="exact"/>
              <w:rPr>
                <w:sz w:val="20"/>
                <w:lang w:val="en-US"/>
              </w:rPr>
            </w:pPr>
            <w:r>
              <w:rPr>
                <w:sz w:val="20"/>
                <w:lang w:val="en-US"/>
              </w:rPr>
              <w:t>6</w:t>
            </w:r>
          </w:p>
          <w:p w:rsidR="005B0241" w:rsidRPr="00B00A16" w:rsidRDefault="005B0241" w:rsidP="007B5B1A">
            <w:pPr>
              <w:pStyle w:val="Standard1"/>
              <w:spacing w:before="0" w:line="260" w:lineRule="exact"/>
              <w:rPr>
                <w:sz w:val="20"/>
                <w:lang w:val="en-US"/>
              </w:rPr>
            </w:pPr>
            <w:r>
              <w:rPr>
                <w:sz w:val="20"/>
                <w:lang w:val="en-US"/>
              </w:rPr>
              <w:t>7a</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E570DB">
            <w:pPr>
              <w:pStyle w:val="Standard1"/>
              <w:spacing w:before="0" w:line="260" w:lineRule="exact"/>
              <w:jc w:val="both"/>
              <w:rPr>
                <w:sz w:val="20"/>
                <w:lang w:val="en-US"/>
              </w:rPr>
            </w:pPr>
            <w:r>
              <w:rPr>
                <w:sz w:val="20"/>
                <w:lang w:val="en-US"/>
              </w:rPr>
              <w:t>January 2005</w:t>
            </w:r>
          </w:p>
          <w:p w:rsidR="005B0241" w:rsidRDefault="005B0241" w:rsidP="00E570DB">
            <w:pPr>
              <w:pStyle w:val="Standard1"/>
              <w:spacing w:before="0" w:line="260" w:lineRule="exact"/>
              <w:jc w:val="both"/>
              <w:rPr>
                <w:sz w:val="20"/>
                <w:lang w:val="en-US"/>
              </w:rPr>
            </w:pPr>
          </w:p>
          <w:p w:rsidR="005B0241" w:rsidRDefault="005B0241" w:rsidP="00E570DB">
            <w:pPr>
              <w:pStyle w:val="Standard1"/>
              <w:spacing w:before="0" w:line="260" w:lineRule="exact"/>
              <w:jc w:val="both"/>
              <w:rPr>
                <w:sz w:val="20"/>
                <w:lang w:val="en-US"/>
              </w:rPr>
            </w:pPr>
            <w:r>
              <w:rPr>
                <w:sz w:val="20"/>
                <w:lang w:val="en-US"/>
              </w:rPr>
              <w:t>Erratum 1</w:t>
            </w:r>
          </w:p>
          <w:p w:rsidR="005B0241" w:rsidRDefault="005B0241" w:rsidP="007B5B1A">
            <w:pPr>
              <w:pStyle w:val="Standard1"/>
              <w:spacing w:before="0" w:line="260" w:lineRule="exact"/>
              <w:jc w:val="both"/>
              <w:rPr>
                <w:sz w:val="20"/>
                <w:lang w:val="fr-FR"/>
              </w:rPr>
            </w:pPr>
            <w:r>
              <w:rPr>
                <w:sz w:val="20"/>
                <w:lang w:val="en-US"/>
              </w:rPr>
              <w:t>03/2006</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both"/>
              <w:rPr>
                <w:sz w:val="20"/>
                <w:lang w:val="en-US"/>
              </w:rPr>
            </w:pPr>
            <w:r w:rsidRPr="00737C82">
              <w:rPr>
                <w:sz w:val="20"/>
                <w:lang w:val="en-US"/>
              </w:rPr>
              <w:t xml:space="preserve">G.983.1 </w:t>
            </w:r>
          </w:p>
          <w:p w:rsidR="005B0241" w:rsidRPr="004715F7" w:rsidRDefault="005B0241" w:rsidP="00E570DB">
            <w:pPr>
              <w:pStyle w:val="Standard1"/>
              <w:spacing w:before="0" w:line="260" w:lineRule="exact"/>
              <w:jc w:val="both"/>
              <w:rPr>
                <w:sz w:val="20"/>
                <w:lang w:val="en-US"/>
              </w:rPr>
            </w:pPr>
            <w:r w:rsidRPr="004715F7">
              <w:rPr>
                <w:sz w:val="20"/>
                <w:lang w:val="en-US"/>
              </w:rPr>
              <w:t>Amendment 1</w:t>
            </w:r>
          </w:p>
          <w:p w:rsidR="005B0241" w:rsidRDefault="005B0241"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B0241" w:rsidRPr="004715F7" w:rsidRDefault="005B0241" w:rsidP="00E570DB">
            <w:pPr>
              <w:pStyle w:val="Standard1"/>
              <w:spacing w:before="0" w:line="260" w:lineRule="exact"/>
              <w:rPr>
                <w:sz w:val="20"/>
                <w:lang w:val="en-US"/>
              </w:rPr>
            </w:pPr>
            <w:r w:rsidRPr="004715F7">
              <w:rPr>
                <w:sz w:val="20"/>
                <w:lang w:val="en-US"/>
              </w:rPr>
              <w:t>Broadband optical access systems based on</w:t>
            </w:r>
            <w:r>
              <w:rPr>
                <w:sz w:val="20"/>
                <w:lang w:val="en-US"/>
              </w:rPr>
              <w:t xml:space="preserve"> </w:t>
            </w:r>
            <w:r w:rsidRPr="004715F7">
              <w:rPr>
                <w:sz w:val="20"/>
                <w:lang w:val="en-US"/>
              </w:rPr>
              <w:t>Passive Optical Networks (PON)</w:t>
            </w:r>
          </w:p>
          <w:p w:rsidR="005B0241" w:rsidRDefault="005B0241" w:rsidP="007B5B1A">
            <w:pPr>
              <w:pStyle w:val="Standard1"/>
              <w:spacing w:before="0" w:line="260" w:lineRule="exact"/>
              <w:jc w:val="both"/>
              <w:rPr>
                <w:sz w:val="20"/>
                <w:lang w:val="en-US"/>
              </w:rPr>
            </w:pPr>
            <w:r w:rsidRPr="004715F7">
              <w:rPr>
                <w:sz w:val="20"/>
                <w:lang w:val="en-US"/>
              </w:rPr>
              <w:t>Amendment 1: PICS for OLT and ONU</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2a, b</w:t>
            </w:r>
          </w:p>
          <w:p w:rsidR="005B0241" w:rsidRDefault="005B0241" w:rsidP="00E570DB">
            <w:pPr>
              <w:pStyle w:val="Standard1"/>
              <w:spacing w:before="0" w:line="260" w:lineRule="exact"/>
              <w:rPr>
                <w:sz w:val="20"/>
                <w:lang w:val="en-US"/>
              </w:rPr>
            </w:pPr>
            <w:r>
              <w:rPr>
                <w:sz w:val="20"/>
                <w:lang w:val="en-US"/>
              </w:rPr>
              <w:t>4</w:t>
            </w:r>
          </w:p>
          <w:p w:rsidR="005B0241" w:rsidRDefault="005B0241" w:rsidP="00E570DB">
            <w:pPr>
              <w:pStyle w:val="Standard1"/>
              <w:spacing w:before="0" w:line="260" w:lineRule="exact"/>
              <w:rPr>
                <w:sz w:val="20"/>
                <w:lang w:val="en-US"/>
              </w:rPr>
            </w:pPr>
            <w:r>
              <w:rPr>
                <w:sz w:val="20"/>
                <w:lang w:val="en-US"/>
              </w:rPr>
              <w:t>5a, b</w:t>
            </w:r>
          </w:p>
          <w:p w:rsidR="005B0241" w:rsidRDefault="005B0241" w:rsidP="00E570DB">
            <w:pPr>
              <w:pStyle w:val="Standard1"/>
              <w:spacing w:before="0" w:line="260" w:lineRule="exact"/>
              <w:rPr>
                <w:sz w:val="20"/>
                <w:lang w:val="en-US"/>
              </w:rPr>
            </w:pPr>
            <w:r>
              <w:rPr>
                <w:sz w:val="20"/>
                <w:lang w:val="en-US"/>
              </w:rPr>
              <w:t>6</w:t>
            </w:r>
          </w:p>
          <w:p w:rsidR="005B0241" w:rsidRPr="00B00A16" w:rsidRDefault="005B0241" w:rsidP="007B5B1A">
            <w:pPr>
              <w:pStyle w:val="Standard1"/>
              <w:spacing w:before="0" w:line="260" w:lineRule="exact"/>
              <w:rPr>
                <w:sz w:val="20"/>
                <w:lang w:val="en-US"/>
              </w:rPr>
            </w:pPr>
            <w:r>
              <w:rPr>
                <w:sz w:val="20"/>
                <w:lang w:val="en-US"/>
              </w:rPr>
              <w:t>7a</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en-US"/>
              </w:rPr>
              <w:t>05/ 2005</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956336">
              <w:rPr>
                <w:sz w:val="20"/>
                <w:lang w:val="fr-FR"/>
              </w:rPr>
              <w:t>G.983.3</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5E4BB3">
              <w:rPr>
                <w:sz w:val="20"/>
                <w:lang w:val="en-US"/>
              </w:rPr>
              <w:t>A broad</w:t>
            </w:r>
            <w:r>
              <w:rPr>
                <w:sz w:val="20"/>
                <w:lang w:val="en-US"/>
              </w:rPr>
              <w:t xml:space="preserve">band optical access system with </w:t>
            </w:r>
            <w:r w:rsidRPr="005E4BB3">
              <w:rPr>
                <w:sz w:val="20"/>
                <w:lang w:val="en-US"/>
              </w:rPr>
              <w:t>increased service capability by wavelength</w:t>
            </w:r>
            <w:r>
              <w:rPr>
                <w:sz w:val="20"/>
                <w:lang w:val="en-US"/>
              </w:rPr>
              <w:t xml:space="preserve"> </w:t>
            </w:r>
            <w:r w:rsidRPr="005E4BB3">
              <w:rPr>
                <w:sz w:val="20"/>
                <w:lang w:val="en-US"/>
              </w:rPr>
              <w:t>allocation</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2a, b</w:t>
            </w:r>
          </w:p>
          <w:p w:rsidR="005B0241" w:rsidRDefault="005B0241" w:rsidP="00E570DB">
            <w:pPr>
              <w:pStyle w:val="Standard1"/>
              <w:spacing w:before="0" w:line="260" w:lineRule="exact"/>
              <w:rPr>
                <w:sz w:val="20"/>
                <w:lang w:val="en-US"/>
              </w:rPr>
            </w:pPr>
            <w:r>
              <w:rPr>
                <w:sz w:val="20"/>
                <w:lang w:val="en-US"/>
              </w:rPr>
              <w:t>4</w:t>
            </w:r>
          </w:p>
          <w:p w:rsidR="005B0241" w:rsidRDefault="005B0241" w:rsidP="00E570DB">
            <w:pPr>
              <w:pStyle w:val="Standard1"/>
              <w:spacing w:before="0" w:line="260" w:lineRule="exact"/>
              <w:rPr>
                <w:sz w:val="20"/>
                <w:lang w:val="en-US"/>
              </w:rPr>
            </w:pPr>
            <w:r>
              <w:rPr>
                <w:sz w:val="20"/>
                <w:lang w:val="en-US"/>
              </w:rPr>
              <w:t>5a, b</w:t>
            </w:r>
          </w:p>
          <w:p w:rsidR="005B0241" w:rsidRDefault="005B0241" w:rsidP="00E570DB">
            <w:pPr>
              <w:pStyle w:val="Standard1"/>
              <w:spacing w:before="0" w:line="260" w:lineRule="exact"/>
              <w:rPr>
                <w:sz w:val="20"/>
                <w:lang w:val="en-US"/>
              </w:rPr>
            </w:pPr>
            <w:r>
              <w:rPr>
                <w:sz w:val="20"/>
                <w:lang w:val="en-US"/>
              </w:rPr>
              <w:t>6</w:t>
            </w:r>
          </w:p>
          <w:p w:rsidR="005B0241" w:rsidRPr="00B00A16" w:rsidRDefault="005B0241" w:rsidP="007B5B1A">
            <w:pPr>
              <w:pStyle w:val="Standard1"/>
              <w:spacing w:before="0" w:line="260" w:lineRule="exact"/>
              <w:rPr>
                <w:sz w:val="20"/>
                <w:lang w:val="en-US"/>
              </w:rPr>
            </w:pPr>
            <w:r>
              <w:rPr>
                <w:sz w:val="20"/>
                <w:lang w:val="en-US"/>
              </w:rPr>
              <w:t>7a</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en-US"/>
              </w:rPr>
              <w:t>03/</w:t>
            </w:r>
            <w:r w:rsidRPr="00956336">
              <w:rPr>
                <w:sz w:val="20"/>
                <w:lang w:val="en-US"/>
              </w:rPr>
              <w:t>200</w:t>
            </w:r>
            <w:r>
              <w:rPr>
                <w:sz w:val="20"/>
                <w:lang w:val="en-US"/>
              </w:rPr>
              <w:t>1</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B0241" w:rsidRPr="00A749E4" w:rsidRDefault="005B0241" w:rsidP="007B5B1A">
            <w:pPr>
              <w:pStyle w:val="Standard1"/>
              <w:spacing w:before="0" w:line="260" w:lineRule="exact"/>
              <w:jc w:val="both"/>
              <w:rPr>
                <w:sz w:val="20"/>
                <w:lang w:val="en-US"/>
              </w:rPr>
            </w:pPr>
            <w:r w:rsidRPr="00A749E4">
              <w:rPr>
                <w:sz w:val="20"/>
                <w:lang w:val="en-US"/>
              </w:rPr>
              <w:t>G.983.3 Amendment 1</w:t>
            </w:r>
          </w:p>
        </w:tc>
        <w:tc>
          <w:tcPr>
            <w:tcW w:w="4556" w:type="dxa"/>
            <w:tcBorders>
              <w:top w:val="single" w:sz="6" w:space="0" w:color="auto"/>
              <w:left w:val="single" w:sz="6" w:space="0" w:color="auto"/>
              <w:bottom w:val="single" w:sz="6" w:space="0" w:color="auto"/>
              <w:right w:val="single" w:sz="6" w:space="0" w:color="auto"/>
            </w:tcBorders>
          </w:tcPr>
          <w:p w:rsidR="005B0241" w:rsidRPr="005E4BB3" w:rsidRDefault="005B0241" w:rsidP="00E570DB">
            <w:pPr>
              <w:pStyle w:val="Standard1"/>
              <w:spacing w:before="0" w:line="260" w:lineRule="exact"/>
              <w:jc w:val="both"/>
              <w:rPr>
                <w:sz w:val="20"/>
                <w:lang w:val="en-US"/>
              </w:rPr>
            </w:pPr>
            <w:r w:rsidRPr="005E4BB3">
              <w:rPr>
                <w:sz w:val="20"/>
                <w:lang w:val="en-US"/>
              </w:rPr>
              <w:t>A broadband optical access system with increased</w:t>
            </w:r>
          </w:p>
          <w:p w:rsidR="005B0241" w:rsidRPr="005E4BB3" w:rsidRDefault="005B0241" w:rsidP="00E570DB">
            <w:pPr>
              <w:pStyle w:val="Standard1"/>
              <w:spacing w:before="0" w:line="260" w:lineRule="exact"/>
              <w:jc w:val="both"/>
              <w:rPr>
                <w:sz w:val="20"/>
                <w:lang w:val="en-US"/>
              </w:rPr>
            </w:pPr>
            <w:r w:rsidRPr="005E4BB3">
              <w:rPr>
                <w:sz w:val="20"/>
                <w:lang w:val="en-US"/>
              </w:rPr>
              <w:t>service capability by wavelength allocation</w:t>
            </w:r>
          </w:p>
          <w:p w:rsidR="005B0241" w:rsidRDefault="005B0241" w:rsidP="007B5B1A">
            <w:pPr>
              <w:pStyle w:val="Standard1"/>
              <w:spacing w:before="0" w:line="260" w:lineRule="exact"/>
              <w:jc w:val="both"/>
              <w:rPr>
                <w:sz w:val="20"/>
                <w:lang w:val="en-US"/>
              </w:rPr>
            </w:pPr>
            <w:r w:rsidRPr="005E4BB3">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2a, b</w:t>
            </w:r>
          </w:p>
          <w:p w:rsidR="005B0241" w:rsidRDefault="005B0241" w:rsidP="00E570DB">
            <w:pPr>
              <w:pStyle w:val="Standard1"/>
              <w:spacing w:before="0" w:line="260" w:lineRule="exact"/>
              <w:rPr>
                <w:sz w:val="20"/>
                <w:lang w:val="en-US"/>
              </w:rPr>
            </w:pPr>
            <w:r>
              <w:rPr>
                <w:sz w:val="20"/>
                <w:lang w:val="en-US"/>
              </w:rPr>
              <w:t>4</w:t>
            </w:r>
          </w:p>
          <w:p w:rsidR="005B0241" w:rsidRDefault="005B0241" w:rsidP="00E570DB">
            <w:pPr>
              <w:pStyle w:val="Standard1"/>
              <w:spacing w:before="0" w:line="260" w:lineRule="exact"/>
              <w:rPr>
                <w:sz w:val="20"/>
                <w:lang w:val="en-US"/>
              </w:rPr>
            </w:pPr>
            <w:r>
              <w:rPr>
                <w:sz w:val="20"/>
                <w:lang w:val="en-US"/>
              </w:rPr>
              <w:t>5a, b</w:t>
            </w:r>
          </w:p>
          <w:p w:rsidR="005B0241" w:rsidRDefault="005B0241" w:rsidP="00E570DB">
            <w:pPr>
              <w:pStyle w:val="Standard1"/>
              <w:spacing w:before="0" w:line="260" w:lineRule="exact"/>
              <w:rPr>
                <w:sz w:val="20"/>
                <w:lang w:val="en-US"/>
              </w:rPr>
            </w:pPr>
            <w:r>
              <w:rPr>
                <w:sz w:val="20"/>
                <w:lang w:val="en-US"/>
              </w:rPr>
              <w:t>6</w:t>
            </w:r>
          </w:p>
          <w:p w:rsidR="005B0241" w:rsidRPr="00B00A16" w:rsidRDefault="005B0241" w:rsidP="007B5B1A">
            <w:pPr>
              <w:pStyle w:val="Standard1"/>
              <w:spacing w:before="0" w:line="260" w:lineRule="exact"/>
              <w:rPr>
                <w:sz w:val="20"/>
                <w:lang w:val="en-US"/>
              </w:rPr>
            </w:pPr>
            <w:r>
              <w:rPr>
                <w:sz w:val="20"/>
                <w:lang w:val="en-US"/>
              </w:rPr>
              <w:t>7a</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en-US"/>
              </w:rPr>
              <w:t>06/</w:t>
            </w:r>
            <w:r w:rsidRPr="00956336">
              <w:rPr>
                <w:sz w:val="20"/>
                <w:lang w:val="en-US"/>
              </w:rPr>
              <w:t xml:space="preserve"> 2002</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B0241" w:rsidRPr="00A749E4" w:rsidRDefault="005B0241" w:rsidP="007B5B1A">
            <w:pPr>
              <w:pStyle w:val="Standard1"/>
              <w:spacing w:before="0" w:line="260" w:lineRule="exact"/>
              <w:jc w:val="both"/>
              <w:rPr>
                <w:sz w:val="20"/>
                <w:lang w:val="en-US"/>
              </w:rPr>
            </w:pPr>
            <w:r w:rsidRPr="00A749E4">
              <w:rPr>
                <w:sz w:val="20"/>
                <w:lang w:val="en-US"/>
              </w:rPr>
              <w:t>G.983.3 Amendment 2</w:t>
            </w:r>
          </w:p>
        </w:tc>
        <w:tc>
          <w:tcPr>
            <w:tcW w:w="4556" w:type="dxa"/>
            <w:tcBorders>
              <w:top w:val="single" w:sz="6" w:space="0" w:color="auto"/>
              <w:left w:val="single" w:sz="6" w:space="0" w:color="auto"/>
              <w:bottom w:val="single" w:sz="6" w:space="0" w:color="auto"/>
              <w:right w:val="single" w:sz="6" w:space="0" w:color="auto"/>
            </w:tcBorders>
          </w:tcPr>
          <w:p w:rsidR="005B0241" w:rsidRPr="005E4BB3" w:rsidRDefault="005B0241" w:rsidP="00E570DB">
            <w:pPr>
              <w:pStyle w:val="Standard1"/>
              <w:spacing w:before="0" w:line="260" w:lineRule="exact"/>
              <w:jc w:val="both"/>
              <w:rPr>
                <w:sz w:val="20"/>
                <w:lang w:val="en-US"/>
              </w:rPr>
            </w:pPr>
            <w:r w:rsidRPr="005E4BB3">
              <w:rPr>
                <w:sz w:val="20"/>
                <w:lang w:val="en-US"/>
              </w:rPr>
              <w:t>A broadband optical access system with increased</w:t>
            </w:r>
          </w:p>
          <w:p w:rsidR="005B0241" w:rsidRPr="005E4BB3" w:rsidRDefault="005B0241" w:rsidP="00E570DB">
            <w:pPr>
              <w:pStyle w:val="Standard1"/>
              <w:spacing w:before="0" w:line="260" w:lineRule="exact"/>
              <w:jc w:val="both"/>
              <w:rPr>
                <w:sz w:val="20"/>
                <w:lang w:val="en-US"/>
              </w:rPr>
            </w:pPr>
            <w:r w:rsidRPr="005E4BB3">
              <w:rPr>
                <w:sz w:val="20"/>
                <w:lang w:val="en-US"/>
              </w:rPr>
              <w:t>service capability by wavelength allocation</w:t>
            </w:r>
          </w:p>
          <w:p w:rsidR="005B0241" w:rsidRDefault="005B0241" w:rsidP="007B5B1A">
            <w:pPr>
              <w:pStyle w:val="Standard1"/>
              <w:spacing w:before="0" w:line="260" w:lineRule="exact"/>
              <w:jc w:val="both"/>
              <w:rPr>
                <w:sz w:val="20"/>
                <w:lang w:val="en-US"/>
              </w:rPr>
            </w:pPr>
            <w:r w:rsidRPr="005E4BB3">
              <w:rPr>
                <w:sz w:val="20"/>
                <w:lang w:val="en-US"/>
              </w:rPr>
              <w:t xml:space="preserve">Amendment </w:t>
            </w:r>
            <w:r>
              <w:rPr>
                <w:sz w:val="20"/>
                <w:lang w:val="en-US"/>
              </w:rPr>
              <w:t>2</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2a, b</w:t>
            </w:r>
          </w:p>
          <w:p w:rsidR="005B0241" w:rsidRDefault="005B0241" w:rsidP="00E570DB">
            <w:pPr>
              <w:pStyle w:val="Standard1"/>
              <w:spacing w:before="0" w:line="260" w:lineRule="exact"/>
              <w:rPr>
                <w:sz w:val="20"/>
                <w:lang w:val="en-US"/>
              </w:rPr>
            </w:pPr>
            <w:r>
              <w:rPr>
                <w:sz w:val="20"/>
                <w:lang w:val="en-US"/>
              </w:rPr>
              <w:t>4</w:t>
            </w:r>
          </w:p>
          <w:p w:rsidR="005B0241" w:rsidRDefault="005B0241" w:rsidP="00E570DB">
            <w:pPr>
              <w:pStyle w:val="Standard1"/>
              <w:spacing w:before="0" w:line="260" w:lineRule="exact"/>
              <w:rPr>
                <w:sz w:val="20"/>
                <w:lang w:val="en-US"/>
              </w:rPr>
            </w:pPr>
            <w:r>
              <w:rPr>
                <w:sz w:val="20"/>
                <w:lang w:val="en-US"/>
              </w:rPr>
              <w:t>5a, b</w:t>
            </w:r>
          </w:p>
          <w:p w:rsidR="005B0241" w:rsidRDefault="005B0241" w:rsidP="00E570DB">
            <w:pPr>
              <w:pStyle w:val="Standard1"/>
              <w:spacing w:before="0" w:line="260" w:lineRule="exact"/>
              <w:rPr>
                <w:sz w:val="20"/>
                <w:lang w:val="en-US"/>
              </w:rPr>
            </w:pPr>
            <w:r>
              <w:rPr>
                <w:sz w:val="20"/>
                <w:lang w:val="en-US"/>
              </w:rPr>
              <w:t>6</w:t>
            </w:r>
          </w:p>
          <w:p w:rsidR="005B0241" w:rsidRPr="00B00A16" w:rsidRDefault="005B0241" w:rsidP="007B5B1A">
            <w:pPr>
              <w:pStyle w:val="Standard1"/>
              <w:spacing w:before="0" w:line="260" w:lineRule="exact"/>
              <w:rPr>
                <w:sz w:val="20"/>
                <w:lang w:val="en-US"/>
              </w:rPr>
            </w:pPr>
            <w:r>
              <w:rPr>
                <w:sz w:val="20"/>
                <w:lang w:val="en-US"/>
              </w:rPr>
              <w:t>7a</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en-US"/>
              </w:rPr>
              <w:t>07/</w:t>
            </w:r>
            <w:r w:rsidRPr="00956336">
              <w:rPr>
                <w:sz w:val="20"/>
                <w:lang w:val="en-US"/>
              </w:rPr>
              <w:t xml:space="preserve"> 200</w:t>
            </w:r>
            <w:r>
              <w:rPr>
                <w:sz w:val="20"/>
                <w:lang w:val="en-US"/>
              </w:rPr>
              <w:t>5</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8834A1">
              <w:rPr>
                <w:sz w:val="20"/>
                <w:lang w:val="en-US"/>
              </w:rPr>
              <w:t xml:space="preserve">G.983.4 </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7E513B">
              <w:rPr>
                <w:sz w:val="20"/>
                <w:lang w:val="en-US"/>
              </w:rPr>
              <w:t>A broad</w:t>
            </w:r>
            <w:r>
              <w:rPr>
                <w:sz w:val="20"/>
                <w:lang w:val="en-US"/>
              </w:rPr>
              <w:t xml:space="preserve">band optical access system with </w:t>
            </w:r>
            <w:r w:rsidRPr="007E513B">
              <w:rPr>
                <w:sz w:val="20"/>
                <w:lang w:val="en-US"/>
              </w:rPr>
              <w:t>increased service capability using dynamic</w:t>
            </w:r>
            <w:r>
              <w:rPr>
                <w:sz w:val="20"/>
                <w:lang w:val="en-US"/>
              </w:rPr>
              <w:t xml:space="preserve"> </w:t>
            </w:r>
            <w:r w:rsidRPr="007E513B">
              <w:rPr>
                <w:sz w:val="20"/>
                <w:lang w:val="en-US"/>
              </w:rPr>
              <w:t>bandwidth assignment</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2a, b</w:t>
            </w:r>
          </w:p>
          <w:p w:rsidR="005B0241" w:rsidRDefault="005B0241" w:rsidP="00E570DB">
            <w:pPr>
              <w:pStyle w:val="Standard1"/>
              <w:spacing w:before="0" w:line="260" w:lineRule="exact"/>
              <w:rPr>
                <w:sz w:val="20"/>
                <w:lang w:val="en-US"/>
              </w:rPr>
            </w:pPr>
            <w:r>
              <w:rPr>
                <w:sz w:val="20"/>
                <w:lang w:val="en-US"/>
              </w:rPr>
              <w:t>4</w:t>
            </w:r>
          </w:p>
          <w:p w:rsidR="005B0241" w:rsidRDefault="005B0241" w:rsidP="00E570DB">
            <w:pPr>
              <w:pStyle w:val="Standard1"/>
              <w:spacing w:before="0" w:line="260" w:lineRule="exact"/>
              <w:rPr>
                <w:sz w:val="20"/>
                <w:lang w:val="en-US"/>
              </w:rPr>
            </w:pPr>
            <w:r>
              <w:rPr>
                <w:sz w:val="20"/>
                <w:lang w:val="en-US"/>
              </w:rPr>
              <w:t>5a, b</w:t>
            </w:r>
          </w:p>
          <w:p w:rsidR="005B0241" w:rsidRDefault="005B0241" w:rsidP="00E570DB">
            <w:pPr>
              <w:pStyle w:val="Standard1"/>
              <w:spacing w:before="0" w:line="260" w:lineRule="exact"/>
              <w:rPr>
                <w:sz w:val="20"/>
                <w:lang w:val="en-US"/>
              </w:rPr>
            </w:pPr>
            <w:r>
              <w:rPr>
                <w:sz w:val="20"/>
                <w:lang w:val="en-US"/>
              </w:rPr>
              <w:t>6</w:t>
            </w:r>
          </w:p>
          <w:p w:rsidR="005B0241" w:rsidRPr="00B00A16" w:rsidRDefault="005B0241" w:rsidP="007B5B1A">
            <w:pPr>
              <w:pStyle w:val="Standard1"/>
              <w:spacing w:before="0" w:line="260" w:lineRule="exact"/>
              <w:rPr>
                <w:sz w:val="20"/>
                <w:lang w:val="en-US"/>
              </w:rPr>
            </w:pPr>
            <w:r>
              <w:rPr>
                <w:sz w:val="20"/>
                <w:lang w:val="en-US"/>
              </w:rPr>
              <w:t>7a</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E570DB">
            <w:pPr>
              <w:pStyle w:val="Standard1"/>
              <w:spacing w:before="0" w:line="260" w:lineRule="exact"/>
              <w:jc w:val="both"/>
              <w:rPr>
                <w:sz w:val="20"/>
                <w:lang w:val="en-US"/>
              </w:rPr>
            </w:pPr>
            <w:r>
              <w:rPr>
                <w:sz w:val="20"/>
                <w:lang w:val="en-US"/>
              </w:rPr>
              <w:t>11/2001</w:t>
            </w:r>
          </w:p>
          <w:p w:rsidR="005B0241" w:rsidRDefault="005B0241" w:rsidP="00E570DB">
            <w:pPr>
              <w:pStyle w:val="Standard1"/>
              <w:spacing w:before="0" w:line="260" w:lineRule="exact"/>
              <w:jc w:val="both"/>
              <w:rPr>
                <w:sz w:val="20"/>
                <w:lang w:val="en-US"/>
              </w:rPr>
            </w:pPr>
          </w:p>
          <w:p w:rsidR="005B0241" w:rsidRPr="00B72EF7" w:rsidRDefault="005B0241" w:rsidP="00E570DB">
            <w:pPr>
              <w:pStyle w:val="Standard1"/>
              <w:spacing w:before="0" w:line="260" w:lineRule="exact"/>
              <w:jc w:val="both"/>
              <w:rPr>
                <w:sz w:val="20"/>
                <w:lang w:val="en-US"/>
              </w:rPr>
            </w:pPr>
            <w:r w:rsidRPr="00B72EF7">
              <w:rPr>
                <w:sz w:val="20"/>
                <w:lang w:val="en-US"/>
              </w:rPr>
              <w:t>Corrigendum</w:t>
            </w:r>
          </w:p>
          <w:p w:rsidR="005B0241" w:rsidRDefault="005B0241" w:rsidP="007B5B1A">
            <w:pPr>
              <w:pStyle w:val="Standard1"/>
              <w:spacing w:before="0" w:line="260" w:lineRule="exact"/>
              <w:jc w:val="both"/>
              <w:rPr>
                <w:sz w:val="20"/>
                <w:lang w:val="fr-FR"/>
              </w:rPr>
            </w:pPr>
            <w:r w:rsidRPr="00B72EF7">
              <w:rPr>
                <w:sz w:val="20"/>
                <w:lang w:val="en-US"/>
              </w:rPr>
              <w:t>01/2005</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both"/>
              <w:rPr>
                <w:sz w:val="20"/>
                <w:lang w:val="en-US"/>
              </w:rPr>
            </w:pPr>
            <w:r w:rsidRPr="008834A1">
              <w:rPr>
                <w:sz w:val="20"/>
                <w:lang w:val="en-US"/>
              </w:rPr>
              <w:t xml:space="preserve">G.983.4 </w:t>
            </w:r>
          </w:p>
          <w:p w:rsidR="005B0241" w:rsidRDefault="005B0241" w:rsidP="007B5B1A">
            <w:pPr>
              <w:pStyle w:val="Standard1"/>
              <w:spacing w:before="0" w:line="260" w:lineRule="exact"/>
              <w:jc w:val="both"/>
              <w:rPr>
                <w:sz w:val="20"/>
                <w:lang w:val="en-US"/>
              </w:rPr>
            </w:pPr>
            <w:r w:rsidRPr="007E513B">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5B0241" w:rsidRPr="007E513B" w:rsidRDefault="005B0241" w:rsidP="00E570DB">
            <w:pPr>
              <w:pStyle w:val="Standard1"/>
              <w:spacing w:before="0" w:line="260" w:lineRule="exact"/>
              <w:rPr>
                <w:sz w:val="20"/>
                <w:lang w:val="en-US"/>
              </w:rPr>
            </w:pPr>
            <w:r w:rsidRPr="007E513B">
              <w:rPr>
                <w:lang w:val="en-US"/>
              </w:rPr>
              <w:t xml:space="preserve"> </w:t>
            </w:r>
            <w:r w:rsidRPr="007E513B">
              <w:rPr>
                <w:sz w:val="20"/>
                <w:lang w:val="en-US"/>
              </w:rPr>
              <w:t>A broadband optical access system with increased</w:t>
            </w:r>
            <w:r>
              <w:rPr>
                <w:sz w:val="20"/>
                <w:lang w:val="en-US"/>
              </w:rPr>
              <w:t xml:space="preserve">  </w:t>
            </w:r>
            <w:r w:rsidRPr="007E513B">
              <w:rPr>
                <w:sz w:val="20"/>
                <w:lang w:val="en-US"/>
              </w:rPr>
              <w:t>service capability using dynamic bandwidth</w:t>
            </w:r>
            <w:r>
              <w:rPr>
                <w:sz w:val="20"/>
                <w:lang w:val="en-US"/>
              </w:rPr>
              <w:t xml:space="preserve">  </w:t>
            </w:r>
            <w:r w:rsidRPr="007E513B">
              <w:rPr>
                <w:sz w:val="20"/>
                <w:lang w:val="en-US"/>
              </w:rPr>
              <w:t>assignment</w:t>
            </w:r>
          </w:p>
          <w:p w:rsidR="005B0241" w:rsidRPr="007E513B" w:rsidRDefault="005B0241" w:rsidP="00E570DB">
            <w:pPr>
              <w:pStyle w:val="Standard1"/>
              <w:spacing w:before="0" w:line="260" w:lineRule="exact"/>
              <w:rPr>
                <w:sz w:val="20"/>
                <w:lang w:val="en-US"/>
              </w:rPr>
            </w:pPr>
            <w:r w:rsidRPr="007E513B">
              <w:rPr>
                <w:sz w:val="20"/>
                <w:lang w:val="en-US"/>
              </w:rPr>
              <w:t>Amendment 1: New Annex A – Performance</w:t>
            </w:r>
          </w:p>
          <w:p w:rsidR="005B0241" w:rsidRDefault="005B0241" w:rsidP="00B00A16">
            <w:pPr>
              <w:pStyle w:val="Standard1"/>
              <w:spacing w:before="0" w:line="260" w:lineRule="exact"/>
              <w:rPr>
                <w:sz w:val="20"/>
                <w:lang w:val="en-US"/>
              </w:rPr>
            </w:pPr>
            <w:r w:rsidRPr="007E513B">
              <w:rPr>
                <w:sz w:val="20"/>
                <w:lang w:val="en-US"/>
              </w:rPr>
              <w:t>monitoring parameters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2a, b</w:t>
            </w:r>
          </w:p>
          <w:p w:rsidR="005B0241" w:rsidRDefault="005B0241" w:rsidP="00E570DB">
            <w:pPr>
              <w:pStyle w:val="Standard1"/>
              <w:spacing w:before="0" w:line="260" w:lineRule="exact"/>
              <w:rPr>
                <w:sz w:val="20"/>
                <w:lang w:val="en-US"/>
              </w:rPr>
            </w:pPr>
            <w:r>
              <w:rPr>
                <w:sz w:val="20"/>
                <w:lang w:val="en-US"/>
              </w:rPr>
              <w:t>4</w:t>
            </w:r>
          </w:p>
          <w:p w:rsidR="005B0241" w:rsidRDefault="005B0241" w:rsidP="00E570DB">
            <w:pPr>
              <w:pStyle w:val="Standard1"/>
              <w:spacing w:before="0" w:line="260" w:lineRule="exact"/>
              <w:rPr>
                <w:sz w:val="20"/>
                <w:lang w:val="en-US"/>
              </w:rPr>
            </w:pPr>
            <w:r>
              <w:rPr>
                <w:sz w:val="20"/>
                <w:lang w:val="en-US"/>
              </w:rPr>
              <w:t>5a, b</w:t>
            </w:r>
          </w:p>
          <w:p w:rsidR="005B0241" w:rsidRDefault="005B0241" w:rsidP="00E570DB">
            <w:pPr>
              <w:pStyle w:val="Standard1"/>
              <w:spacing w:before="0" w:line="260" w:lineRule="exact"/>
              <w:rPr>
                <w:sz w:val="20"/>
                <w:lang w:val="en-US"/>
              </w:rPr>
            </w:pPr>
            <w:r>
              <w:rPr>
                <w:sz w:val="20"/>
                <w:lang w:val="en-US"/>
              </w:rPr>
              <w:t>6</w:t>
            </w:r>
          </w:p>
          <w:p w:rsidR="005B0241" w:rsidRPr="00B00A16" w:rsidRDefault="005B0241" w:rsidP="007B5B1A">
            <w:pPr>
              <w:pStyle w:val="Standard1"/>
              <w:spacing w:before="0" w:line="260" w:lineRule="exact"/>
              <w:rPr>
                <w:sz w:val="20"/>
                <w:lang w:val="en-US"/>
              </w:rPr>
            </w:pPr>
            <w:r>
              <w:rPr>
                <w:sz w:val="20"/>
                <w:lang w:val="en-US"/>
              </w:rPr>
              <w:t>7a</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E570DB">
            <w:pPr>
              <w:pStyle w:val="Standard1"/>
              <w:spacing w:before="0" w:line="260" w:lineRule="exact"/>
              <w:jc w:val="both"/>
              <w:rPr>
                <w:sz w:val="20"/>
                <w:lang w:val="en-US"/>
              </w:rPr>
            </w:pPr>
          </w:p>
          <w:p w:rsidR="005B0241" w:rsidRDefault="005B0241" w:rsidP="00E570DB">
            <w:pPr>
              <w:pStyle w:val="Standard1"/>
              <w:spacing w:before="0" w:line="260" w:lineRule="exact"/>
              <w:jc w:val="both"/>
              <w:rPr>
                <w:sz w:val="20"/>
                <w:lang w:val="en-US"/>
              </w:rPr>
            </w:pPr>
            <w:r>
              <w:rPr>
                <w:sz w:val="20"/>
                <w:lang w:val="en-US"/>
              </w:rPr>
              <w:t>12/2003</w:t>
            </w:r>
          </w:p>
          <w:p w:rsidR="005B0241" w:rsidRDefault="005B0241" w:rsidP="007B5B1A">
            <w:pPr>
              <w:pStyle w:val="Standard1"/>
              <w:spacing w:before="0" w:line="260" w:lineRule="exact"/>
              <w:jc w:val="both"/>
              <w:rPr>
                <w:sz w:val="20"/>
                <w:lang w:val="fr-FR"/>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sidRPr="00A32973">
              <w:rPr>
                <w:sz w:val="20"/>
                <w:lang w:val="en-US"/>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A32973">
              <w:rPr>
                <w:sz w:val="20"/>
                <w:lang w:val="en-US"/>
              </w:rPr>
              <w:t>G.983.5</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3A062F">
              <w:rPr>
                <w:sz w:val="20"/>
                <w:lang w:val="en-US"/>
              </w:rPr>
              <w:t xml:space="preserve"> </w:t>
            </w:r>
            <w:r>
              <w:rPr>
                <w:sz w:val="20"/>
                <w:lang w:val="en-US"/>
              </w:rPr>
              <w:t>A Broadband Optical Access System with Enhanced Survivability</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2a, b</w:t>
            </w:r>
          </w:p>
          <w:p w:rsidR="005B0241" w:rsidRDefault="005B0241" w:rsidP="00E570DB">
            <w:pPr>
              <w:pStyle w:val="Standard1"/>
              <w:spacing w:before="0" w:line="260" w:lineRule="exact"/>
              <w:rPr>
                <w:sz w:val="20"/>
                <w:lang w:val="en-US"/>
              </w:rPr>
            </w:pPr>
            <w:r>
              <w:rPr>
                <w:sz w:val="20"/>
                <w:lang w:val="en-US"/>
              </w:rPr>
              <w:t>4</w:t>
            </w:r>
          </w:p>
          <w:p w:rsidR="005B0241" w:rsidRDefault="005B0241" w:rsidP="00E570DB">
            <w:pPr>
              <w:pStyle w:val="Standard1"/>
              <w:spacing w:before="0" w:line="260" w:lineRule="exact"/>
              <w:rPr>
                <w:sz w:val="20"/>
                <w:lang w:val="en-US"/>
              </w:rPr>
            </w:pPr>
            <w:r>
              <w:rPr>
                <w:sz w:val="20"/>
                <w:lang w:val="en-US"/>
              </w:rPr>
              <w:t>5a, b</w:t>
            </w:r>
          </w:p>
          <w:p w:rsidR="005B0241" w:rsidRDefault="005B0241" w:rsidP="00E570DB">
            <w:pPr>
              <w:pStyle w:val="Standard1"/>
              <w:spacing w:before="0" w:line="260" w:lineRule="exact"/>
              <w:rPr>
                <w:sz w:val="20"/>
                <w:lang w:val="en-US"/>
              </w:rPr>
            </w:pPr>
            <w:r>
              <w:rPr>
                <w:sz w:val="20"/>
                <w:lang w:val="en-US"/>
              </w:rPr>
              <w:t>6</w:t>
            </w:r>
          </w:p>
          <w:p w:rsidR="005B0241" w:rsidRPr="00B00A16" w:rsidRDefault="005B0241" w:rsidP="007B5B1A">
            <w:pPr>
              <w:pStyle w:val="Standard1"/>
              <w:spacing w:before="0" w:line="260" w:lineRule="exact"/>
              <w:rPr>
                <w:sz w:val="20"/>
                <w:lang w:val="en-US"/>
              </w:rPr>
            </w:pPr>
            <w:r>
              <w:rPr>
                <w:sz w:val="20"/>
                <w:lang w:val="en-US"/>
              </w:rPr>
              <w:t>7</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E570DB">
            <w:pPr>
              <w:pStyle w:val="Standard1"/>
              <w:spacing w:before="0" w:line="260" w:lineRule="exact"/>
              <w:jc w:val="center"/>
              <w:rPr>
                <w:sz w:val="20"/>
                <w:lang w:val="en-US"/>
              </w:rPr>
            </w:pPr>
            <w:r>
              <w:rPr>
                <w:sz w:val="20"/>
                <w:lang w:val="en-US"/>
              </w:rPr>
              <w:t>X</w:t>
            </w:r>
          </w:p>
          <w:p w:rsidR="005B0241" w:rsidRDefault="005B0241"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sidRPr="00221267">
              <w:rPr>
                <w:sz w:val="20"/>
                <w:lang w:val="en-US"/>
              </w:rPr>
              <w:t>6 January 2002</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904673">
              <w:rPr>
                <w:sz w:val="20"/>
                <w:lang w:val="fr-FR"/>
              </w:rPr>
              <w:t>G.984.</w:t>
            </w:r>
            <w:r>
              <w:rPr>
                <w:sz w:val="20"/>
                <w:lang w:val="fr-FR"/>
              </w:rPr>
              <w:t>1</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2A3E2B">
              <w:rPr>
                <w:sz w:val="20"/>
                <w:lang w:val="en-US"/>
              </w:rPr>
              <w:t>Gigabit-capable passive optical networks</w:t>
            </w:r>
            <w:r>
              <w:rPr>
                <w:sz w:val="20"/>
                <w:lang w:val="en-US"/>
              </w:rPr>
              <w:t xml:space="preserve"> </w:t>
            </w:r>
            <w:r w:rsidRPr="002A3E2B">
              <w:rPr>
                <w:sz w:val="20"/>
                <w:lang w:val="en-US"/>
              </w:rPr>
              <w:t>(GPON): General characteristics</w:t>
            </w:r>
          </w:p>
        </w:tc>
        <w:tc>
          <w:tcPr>
            <w:tcW w:w="76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rPr>
                <w:sz w:val="20"/>
                <w:lang w:val="en-US"/>
              </w:rPr>
            </w:pPr>
            <w:r>
              <w:rPr>
                <w:sz w:val="20"/>
                <w:lang w:val="en-US"/>
              </w:rPr>
              <w:t>4</w:t>
            </w:r>
          </w:p>
          <w:p w:rsidR="005B0241" w:rsidRPr="00B00A16" w:rsidRDefault="00E733AE" w:rsidP="007B5B1A">
            <w:pPr>
              <w:pStyle w:val="Standard1"/>
              <w:spacing w:before="0" w:line="260" w:lineRule="exact"/>
              <w:rPr>
                <w:sz w:val="20"/>
                <w:lang w:val="en-US"/>
              </w:rPr>
            </w:pPr>
            <w:r>
              <w:rPr>
                <w:sz w:val="20"/>
                <w:lang w:val="en-US"/>
              </w:rPr>
              <w:t>7</w:t>
            </w:r>
            <w:r w:rsidR="00B00A16">
              <w:rPr>
                <w:sz w:val="20"/>
                <w:lang w:val="en-US"/>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Pr="00E733AE"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Pr="00E733AE"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E570DB">
            <w:pPr>
              <w:pStyle w:val="Standard1"/>
              <w:spacing w:before="0" w:line="260" w:lineRule="exact"/>
              <w:jc w:val="both"/>
              <w:rPr>
                <w:sz w:val="20"/>
                <w:lang w:val="en-US"/>
              </w:rPr>
            </w:pPr>
          </w:p>
          <w:p w:rsidR="005B0241" w:rsidRDefault="005B0241" w:rsidP="007B5B1A">
            <w:pPr>
              <w:pStyle w:val="Standard1"/>
              <w:spacing w:before="0" w:line="260" w:lineRule="exact"/>
              <w:jc w:val="both"/>
              <w:rPr>
                <w:sz w:val="20"/>
                <w:lang w:val="fr-FR"/>
              </w:rPr>
            </w:pPr>
            <w:r>
              <w:rPr>
                <w:sz w:val="20"/>
                <w:lang w:val="en-US"/>
              </w:rPr>
              <w:t>03/2008</w:t>
            </w: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B0241" w:rsidRPr="00A749E4" w:rsidRDefault="005B0241" w:rsidP="00E570DB">
            <w:pPr>
              <w:pStyle w:val="Standard1"/>
              <w:spacing w:before="0" w:line="260" w:lineRule="exact"/>
              <w:jc w:val="both"/>
              <w:rPr>
                <w:sz w:val="20"/>
                <w:lang w:val="en-US"/>
              </w:rPr>
            </w:pPr>
            <w:r w:rsidRPr="00A749E4">
              <w:rPr>
                <w:sz w:val="20"/>
                <w:lang w:val="en-US"/>
              </w:rPr>
              <w:t>G.984.1</w:t>
            </w:r>
          </w:p>
          <w:p w:rsidR="005B0241" w:rsidRPr="00A749E4" w:rsidRDefault="005B0241" w:rsidP="007B5B1A">
            <w:pPr>
              <w:pStyle w:val="Standard1"/>
              <w:spacing w:before="0" w:line="260" w:lineRule="exact"/>
              <w:jc w:val="both"/>
              <w:rPr>
                <w:sz w:val="20"/>
                <w:lang w:val="en-US"/>
              </w:rPr>
            </w:pPr>
            <w:r w:rsidRPr="00A749E4">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both"/>
              <w:rPr>
                <w:sz w:val="20"/>
                <w:lang w:val="en-US"/>
              </w:rPr>
            </w:pPr>
            <w:r w:rsidRPr="002A3E2B">
              <w:rPr>
                <w:sz w:val="20"/>
                <w:lang w:val="en-US"/>
              </w:rPr>
              <w:t>Gigabit-capable passive optical networks</w:t>
            </w:r>
            <w:r>
              <w:rPr>
                <w:sz w:val="20"/>
                <w:lang w:val="en-US"/>
              </w:rPr>
              <w:t xml:space="preserve"> </w:t>
            </w:r>
            <w:r w:rsidRPr="002A3E2B">
              <w:rPr>
                <w:sz w:val="20"/>
                <w:lang w:val="en-US"/>
              </w:rPr>
              <w:t>(GPON): General characteristics</w:t>
            </w:r>
          </w:p>
          <w:p w:rsidR="005B0241" w:rsidRDefault="005B0241" w:rsidP="007B5B1A">
            <w:pPr>
              <w:pStyle w:val="Standard1"/>
              <w:spacing w:before="0" w:line="260" w:lineRule="exact"/>
              <w:jc w:val="both"/>
              <w:rPr>
                <w:sz w:val="20"/>
                <w:lang w:val="en-US"/>
              </w:rPr>
            </w:pPr>
            <w:r w:rsidRPr="002A3E2B">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B00A16" w:rsidRPr="00B00A16" w:rsidRDefault="00B00A16" w:rsidP="00B00A16">
            <w:pPr>
              <w:pStyle w:val="Standard1"/>
              <w:spacing w:before="0" w:line="260" w:lineRule="exact"/>
              <w:rPr>
                <w:sz w:val="20"/>
                <w:lang w:val="fr-FR"/>
              </w:rPr>
            </w:pPr>
            <w:r w:rsidRPr="00B00A16">
              <w:rPr>
                <w:sz w:val="20"/>
                <w:lang w:val="fr-FR"/>
              </w:rPr>
              <w:t>4</w:t>
            </w:r>
          </w:p>
          <w:p w:rsidR="005B0241" w:rsidRDefault="00E733AE" w:rsidP="00B00A16">
            <w:pPr>
              <w:pStyle w:val="Standard1"/>
              <w:spacing w:before="0" w:line="260" w:lineRule="exact"/>
              <w:rPr>
                <w:sz w:val="20"/>
                <w:lang w:val="fr-FR"/>
              </w:rPr>
            </w:pPr>
            <w:r>
              <w:rPr>
                <w:sz w:val="20"/>
                <w:lang w:val="fr-FR"/>
              </w:rPr>
              <w:t>7</w:t>
            </w:r>
            <w:r w:rsidR="00B00A16"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Pr="00E733AE"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Default="005B0241" w:rsidP="00E570DB">
            <w:pPr>
              <w:pStyle w:val="Standard1"/>
              <w:spacing w:before="0" w:line="260" w:lineRule="exact"/>
              <w:jc w:val="center"/>
              <w:rPr>
                <w:sz w:val="20"/>
                <w:lang w:val="en-US"/>
              </w:rPr>
            </w:pPr>
            <w:r>
              <w:rPr>
                <w:sz w:val="20"/>
                <w:lang w:val="en-US"/>
              </w:rPr>
              <w:t>X</w:t>
            </w:r>
          </w:p>
          <w:p w:rsidR="005B0241" w:rsidRPr="00E733AE"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7B5B1A">
            <w:pPr>
              <w:pStyle w:val="Standard1"/>
              <w:spacing w:before="0" w:line="260" w:lineRule="exact"/>
              <w:jc w:val="both"/>
              <w:rPr>
                <w:sz w:val="20"/>
                <w:lang w:val="fr-FR"/>
              </w:rPr>
            </w:pPr>
            <w:r>
              <w:rPr>
                <w:sz w:val="20"/>
                <w:lang w:val="en-US"/>
              </w:rPr>
              <w:t>10/2009</w:t>
            </w:r>
          </w:p>
        </w:tc>
      </w:tr>
      <w:tr w:rsidR="00E733AE" w:rsidTr="00045415">
        <w:trPr>
          <w:cantSplit/>
        </w:trPr>
        <w:tc>
          <w:tcPr>
            <w:tcW w:w="745" w:type="dxa"/>
            <w:tcBorders>
              <w:top w:val="single" w:sz="6" w:space="0" w:color="auto"/>
              <w:left w:val="single" w:sz="12" w:space="0" w:color="auto"/>
              <w:bottom w:val="single" w:sz="6" w:space="0" w:color="auto"/>
              <w:right w:val="single" w:sz="6" w:space="0" w:color="auto"/>
            </w:tcBorders>
          </w:tcPr>
          <w:p w:rsidR="00E733AE" w:rsidRDefault="00E733AE"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E733AE" w:rsidRPr="00A749E4" w:rsidRDefault="00E733AE" w:rsidP="00E570DB">
            <w:pPr>
              <w:pStyle w:val="Standard1"/>
              <w:spacing w:before="0" w:line="260" w:lineRule="exact"/>
              <w:jc w:val="both"/>
              <w:rPr>
                <w:sz w:val="20"/>
                <w:lang w:val="en-US"/>
              </w:rPr>
            </w:pPr>
            <w:r w:rsidRPr="00A749E4">
              <w:rPr>
                <w:sz w:val="20"/>
                <w:lang w:val="en-US"/>
              </w:rPr>
              <w:t>G.984.1</w:t>
            </w:r>
          </w:p>
          <w:p w:rsidR="00E733AE" w:rsidRPr="00A749E4" w:rsidRDefault="00E733AE" w:rsidP="007B5B1A">
            <w:pPr>
              <w:pStyle w:val="Standard1"/>
              <w:spacing w:before="0" w:line="260" w:lineRule="exact"/>
              <w:jc w:val="both"/>
              <w:rPr>
                <w:sz w:val="20"/>
                <w:lang w:val="en-US"/>
              </w:rPr>
            </w:pPr>
            <w:r w:rsidRPr="00A749E4">
              <w:rPr>
                <w:sz w:val="20"/>
                <w:lang w:val="en-US"/>
              </w:rPr>
              <w:t>Amendment 2</w:t>
            </w:r>
          </w:p>
        </w:tc>
        <w:tc>
          <w:tcPr>
            <w:tcW w:w="4556" w:type="dxa"/>
            <w:tcBorders>
              <w:top w:val="single" w:sz="6" w:space="0" w:color="auto"/>
              <w:left w:val="single" w:sz="6" w:space="0" w:color="auto"/>
              <w:bottom w:val="single" w:sz="6" w:space="0" w:color="auto"/>
              <w:right w:val="single" w:sz="6" w:space="0" w:color="auto"/>
            </w:tcBorders>
          </w:tcPr>
          <w:p w:rsidR="00E733AE" w:rsidRDefault="00E733AE" w:rsidP="00E570DB">
            <w:pPr>
              <w:pStyle w:val="Standard1"/>
              <w:spacing w:before="0" w:line="260" w:lineRule="exact"/>
              <w:jc w:val="both"/>
              <w:rPr>
                <w:sz w:val="20"/>
                <w:lang w:val="en-US"/>
              </w:rPr>
            </w:pPr>
            <w:r w:rsidRPr="002A3E2B">
              <w:rPr>
                <w:sz w:val="20"/>
                <w:lang w:val="en-US"/>
              </w:rPr>
              <w:t>Gigabit-capable passive optical networks</w:t>
            </w:r>
            <w:r>
              <w:rPr>
                <w:sz w:val="20"/>
                <w:lang w:val="en-US"/>
              </w:rPr>
              <w:t xml:space="preserve"> </w:t>
            </w:r>
            <w:r w:rsidRPr="002A3E2B">
              <w:rPr>
                <w:sz w:val="20"/>
                <w:lang w:val="en-US"/>
              </w:rPr>
              <w:t>(GPON): General characteristics</w:t>
            </w:r>
          </w:p>
          <w:p w:rsidR="00E733AE" w:rsidRDefault="00E733AE" w:rsidP="007B5B1A">
            <w:pPr>
              <w:pStyle w:val="Standard1"/>
              <w:spacing w:before="0" w:line="260" w:lineRule="exact"/>
              <w:jc w:val="both"/>
              <w:rPr>
                <w:sz w:val="20"/>
                <w:lang w:val="en-US"/>
              </w:rPr>
            </w:pPr>
            <w:r w:rsidRPr="002A3E2B">
              <w:rPr>
                <w:sz w:val="20"/>
                <w:lang w:val="en-US"/>
              </w:rPr>
              <w:t xml:space="preserve">Amendment </w:t>
            </w:r>
            <w:r>
              <w:rPr>
                <w:sz w:val="20"/>
                <w:lang w:val="en-US"/>
              </w:rPr>
              <w:t>2</w:t>
            </w:r>
          </w:p>
        </w:tc>
        <w:tc>
          <w:tcPr>
            <w:tcW w:w="762" w:type="dxa"/>
            <w:gridSpan w:val="2"/>
            <w:tcBorders>
              <w:top w:val="single" w:sz="6" w:space="0" w:color="auto"/>
              <w:left w:val="single" w:sz="6" w:space="0" w:color="auto"/>
              <w:bottom w:val="single" w:sz="6" w:space="0" w:color="auto"/>
              <w:right w:val="single" w:sz="6" w:space="0" w:color="auto"/>
            </w:tcBorders>
          </w:tcPr>
          <w:p w:rsidR="00E733AE" w:rsidRPr="00B00A16" w:rsidRDefault="00E733AE" w:rsidP="00E733AE">
            <w:pPr>
              <w:pStyle w:val="Standard1"/>
              <w:spacing w:before="0" w:line="260" w:lineRule="exact"/>
              <w:rPr>
                <w:sz w:val="20"/>
                <w:lang w:val="fr-FR"/>
              </w:rPr>
            </w:pPr>
            <w:r w:rsidRPr="00B00A16">
              <w:rPr>
                <w:sz w:val="20"/>
                <w:lang w:val="fr-FR"/>
              </w:rPr>
              <w:t>4</w:t>
            </w:r>
          </w:p>
          <w:p w:rsidR="00E733AE" w:rsidRDefault="00E733AE"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E733AE" w:rsidRDefault="00E733AE" w:rsidP="00E733AE">
            <w:pPr>
              <w:pStyle w:val="Standard1"/>
              <w:spacing w:before="0" w:line="260" w:lineRule="exact"/>
              <w:jc w:val="center"/>
              <w:rPr>
                <w:sz w:val="20"/>
                <w:lang w:val="en-US"/>
              </w:rPr>
            </w:pPr>
            <w:r>
              <w:rPr>
                <w:sz w:val="20"/>
                <w:lang w:val="en-US"/>
              </w:rPr>
              <w:t>X</w:t>
            </w:r>
          </w:p>
          <w:p w:rsidR="00E733AE" w:rsidRDefault="00E733AE"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E733AE" w:rsidRDefault="00E733AE" w:rsidP="00E733AE">
            <w:pPr>
              <w:pStyle w:val="Standard1"/>
              <w:spacing w:before="0" w:line="260" w:lineRule="exact"/>
              <w:jc w:val="center"/>
              <w:rPr>
                <w:sz w:val="20"/>
                <w:lang w:val="en-US"/>
              </w:rPr>
            </w:pPr>
            <w:r>
              <w:rPr>
                <w:sz w:val="20"/>
                <w:lang w:val="en-US"/>
              </w:rPr>
              <w:t>X</w:t>
            </w:r>
          </w:p>
          <w:p w:rsidR="00E733AE" w:rsidRDefault="00E733AE"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E733AE" w:rsidRDefault="00E733AE" w:rsidP="007B5B1A">
            <w:pPr>
              <w:pStyle w:val="Standard1"/>
              <w:spacing w:before="0" w:line="260" w:lineRule="exact"/>
              <w:jc w:val="both"/>
              <w:rPr>
                <w:sz w:val="20"/>
                <w:lang w:val="fr-FR"/>
              </w:rPr>
            </w:pPr>
            <w:r>
              <w:rPr>
                <w:sz w:val="20"/>
                <w:lang w:val="en-US"/>
              </w:rPr>
              <w:t>04/2012</w:t>
            </w:r>
          </w:p>
        </w:tc>
      </w:tr>
      <w:tr w:rsidR="00E733AE" w:rsidTr="00045415">
        <w:trPr>
          <w:cantSplit/>
        </w:trPr>
        <w:tc>
          <w:tcPr>
            <w:tcW w:w="745" w:type="dxa"/>
            <w:tcBorders>
              <w:top w:val="single" w:sz="6" w:space="0" w:color="auto"/>
              <w:left w:val="single" w:sz="12" w:space="0" w:color="auto"/>
              <w:bottom w:val="single" w:sz="6" w:space="0" w:color="auto"/>
              <w:right w:val="single" w:sz="6" w:space="0" w:color="auto"/>
            </w:tcBorders>
          </w:tcPr>
          <w:p w:rsidR="00E733AE" w:rsidRDefault="00E733AE"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E733AE" w:rsidRDefault="00E733AE" w:rsidP="007B5B1A">
            <w:pPr>
              <w:pStyle w:val="Standard1"/>
              <w:spacing w:before="0" w:line="260" w:lineRule="exact"/>
              <w:jc w:val="both"/>
              <w:rPr>
                <w:sz w:val="20"/>
                <w:lang w:val="en-US"/>
              </w:rPr>
            </w:pPr>
            <w:r w:rsidRPr="00904673">
              <w:rPr>
                <w:sz w:val="20"/>
                <w:lang w:val="fr-FR"/>
              </w:rPr>
              <w:t xml:space="preserve">G.984.2 </w:t>
            </w:r>
          </w:p>
        </w:tc>
        <w:tc>
          <w:tcPr>
            <w:tcW w:w="4556" w:type="dxa"/>
            <w:tcBorders>
              <w:top w:val="single" w:sz="6" w:space="0" w:color="auto"/>
              <w:left w:val="single" w:sz="6" w:space="0" w:color="auto"/>
              <w:bottom w:val="single" w:sz="6" w:space="0" w:color="auto"/>
              <w:right w:val="single" w:sz="6" w:space="0" w:color="auto"/>
            </w:tcBorders>
          </w:tcPr>
          <w:p w:rsidR="00E733AE" w:rsidRDefault="00E733AE" w:rsidP="007B5B1A">
            <w:pPr>
              <w:pStyle w:val="Standard1"/>
              <w:spacing w:before="0" w:line="260" w:lineRule="exact"/>
              <w:jc w:val="both"/>
              <w:rPr>
                <w:sz w:val="20"/>
                <w:lang w:val="en-US"/>
              </w:rPr>
            </w:pPr>
            <w:r w:rsidRPr="00904673">
              <w:rPr>
                <w:sz w:val="20"/>
                <w:lang w:val="en-US"/>
              </w:rPr>
              <w:t>Gigabit-capable Passive Optical Networks (GPON): Physical Media Dependent (PMD) layer specification</w:t>
            </w:r>
          </w:p>
        </w:tc>
        <w:tc>
          <w:tcPr>
            <w:tcW w:w="762" w:type="dxa"/>
            <w:gridSpan w:val="2"/>
            <w:tcBorders>
              <w:top w:val="single" w:sz="6" w:space="0" w:color="auto"/>
              <w:left w:val="single" w:sz="6" w:space="0" w:color="auto"/>
              <w:bottom w:val="single" w:sz="6" w:space="0" w:color="auto"/>
              <w:right w:val="single" w:sz="6" w:space="0" w:color="auto"/>
            </w:tcBorders>
          </w:tcPr>
          <w:p w:rsidR="00E733AE" w:rsidRPr="00B00A16" w:rsidRDefault="00E733AE" w:rsidP="00E733AE">
            <w:pPr>
              <w:pStyle w:val="Standard1"/>
              <w:spacing w:before="0" w:line="260" w:lineRule="exact"/>
              <w:rPr>
                <w:sz w:val="20"/>
                <w:lang w:val="fr-FR"/>
              </w:rPr>
            </w:pPr>
            <w:r w:rsidRPr="00B00A16">
              <w:rPr>
                <w:sz w:val="20"/>
                <w:lang w:val="fr-FR"/>
              </w:rPr>
              <w:t>4</w:t>
            </w:r>
          </w:p>
          <w:p w:rsidR="00E733AE" w:rsidRDefault="00E733AE"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E733AE" w:rsidRDefault="00E733AE" w:rsidP="00E733AE">
            <w:pPr>
              <w:pStyle w:val="Standard1"/>
              <w:spacing w:before="0" w:line="260" w:lineRule="exact"/>
              <w:jc w:val="center"/>
              <w:rPr>
                <w:sz w:val="20"/>
                <w:lang w:val="en-US"/>
              </w:rPr>
            </w:pPr>
            <w:r>
              <w:rPr>
                <w:sz w:val="20"/>
                <w:lang w:val="en-US"/>
              </w:rPr>
              <w:t>X</w:t>
            </w:r>
          </w:p>
          <w:p w:rsidR="00E733AE" w:rsidRDefault="00E733AE"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E733AE" w:rsidRDefault="00E733AE" w:rsidP="00E733AE">
            <w:pPr>
              <w:pStyle w:val="Standard1"/>
              <w:spacing w:before="0" w:line="260" w:lineRule="exact"/>
              <w:jc w:val="center"/>
              <w:rPr>
                <w:sz w:val="20"/>
                <w:lang w:val="en-US"/>
              </w:rPr>
            </w:pPr>
            <w:r>
              <w:rPr>
                <w:sz w:val="20"/>
                <w:lang w:val="en-US"/>
              </w:rPr>
              <w:t>X</w:t>
            </w:r>
          </w:p>
          <w:p w:rsidR="00E733AE" w:rsidRDefault="00E733AE"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E733AE" w:rsidRDefault="00E733AE" w:rsidP="007B5B1A">
            <w:pPr>
              <w:pStyle w:val="Standard1"/>
              <w:spacing w:before="0" w:line="260" w:lineRule="exact"/>
              <w:jc w:val="both"/>
              <w:rPr>
                <w:sz w:val="20"/>
                <w:lang w:val="fr-FR"/>
              </w:rPr>
            </w:pPr>
            <w:r w:rsidRPr="00904673">
              <w:rPr>
                <w:sz w:val="20"/>
                <w:lang w:val="en-US"/>
              </w:rPr>
              <w:t>16 March 2003</w:t>
            </w:r>
          </w:p>
        </w:tc>
      </w:tr>
      <w:tr w:rsidR="00E733AE" w:rsidTr="00045415">
        <w:trPr>
          <w:cantSplit/>
        </w:trPr>
        <w:tc>
          <w:tcPr>
            <w:tcW w:w="745" w:type="dxa"/>
            <w:tcBorders>
              <w:top w:val="single" w:sz="6" w:space="0" w:color="auto"/>
              <w:left w:val="single" w:sz="12" w:space="0" w:color="auto"/>
              <w:bottom w:val="single" w:sz="6" w:space="0" w:color="auto"/>
              <w:right w:val="single" w:sz="6" w:space="0" w:color="auto"/>
            </w:tcBorders>
          </w:tcPr>
          <w:p w:rsidR="00E733AE" w:rsidRDefault="00E733AE"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E733AE" w:rsidRDefault="00E733AE" w:rsidP="00E570DB">
            <w:pPr>
              <w:pStyle w:val="Standard1"/>
              <w:spacing w:before="0" w:line="260" w:lineRule="exact"/>
              <w:jc w:val="both"/>
              <w:rPr>
                <w:sz w:val="20"/>
                <w:lang w:val="fr-FR"/>
              </w:rPr>
            </w:pPr>
            <w:r w:rsidRPr="00904673">
              <w:rPr>
                <w:sz w:val="20"/>
                <w:lang w:val="fr-FR"/>
              </w:rPr>
              <w:t xml:space="preserve">G.984.2 </w:t>
            </w:r>
          </w:p>
          <w:p w:rsidR="00E733AE" w:rsidRPr="00A749E4" w:rsidRDefault="00E733AE" w:rsidP="007B5B1A">
            <w:pPr>
              <w:pStyle w:val="Standard1"/>
              <w:spacing w:before="0" w:line="260" w:lineRule="exact"/>
              <w:jc w:val="both"/>
              <w:rPr>
                <w:sz w:val="20"/>
                <w:lang w:val="en-US"/>
              </w:rPr>
            </w:pPr>
            <w:r w:rsidRPr="00A749E4">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E733AE" w:rsidRPr="0008008A" w:rsidRDefault="00E733AE" w:rsidP="00E570DB">
            <w:pPr>
              <w:pStyle w:val="Standard1"/>
              <w:spacing w:before="0" w:line="260" w:lineRule="exact"/>
              <w:jc w:val="both"/>
              <w:rPr>
                <w:sz w:val="20"/>
                <w:lang w:val="en-US"/>
              </w:rPr>
            </w:pPr>
            <w:r w:rsidRPr="0008008A">
              <w:rPr>
                <w:sz w:val="20"/>
                <w:lang w:val="en-US"/>
              </w:rPr>
              <w:t>Gigabit-capable Passive Optical Networks</w:t>
            </w:r>
          </w:p>
          <w:p w:rsidR="00E733AE" w:rsidRPr="0008008A" w:rsidRDefault="00E733AE" w:rsidP="00E570DB">
            <w:pPr>
              <w:pStyle w:val="Standard1"/>
              <w:spacing w:before="0" w:line="260" w:lineRule="exact"/>
              <w:jc w:val="both"/>
              <w:rPr>
                <w:sz w:val="20"/>
                <w:lang w:val="en-US"/>
              </w:rPr>
            </w:pPr>
            <w:r w:rsidRPr="0008008A">
              <w:rPr>
                <w:sz w:val="20"/>
                <w:lang w:val="en-US"/>
              </w:rPr>
              <w:t>(G-PON): Physical Media Dependent (PMD) layer</w:t>
            </w:r>
          </w:p>
          <w:p w:rsidR="00E733AE" w:rsidRPr="0008008A" w:rsidRDefault="00E733AE" w:rsidP="00E570DB">
            <w:pPr>
              <w:pStyle w:val="Standard1"/>
              <w:spacing w:before="0" w:line="260" w:lineRule="exact"/>
              <w:jc w:val="both"/>
              <w:rPr>
                <w:sz w:val="20"/>
                <w:lang w:val="en-US"/>
              </w:rPr>
            </w:pPr>
            <w:r w:rsidRPr="0008008A">
              <w:rPr>
                <w:sz w:val="20"/>
                <w:lang w:val="en-US"/>
              </w:rPr>
              <w:t>specification</w:t>
            </w:r>
          </w:p>
          <w:p w:rsidR="00E733AE" w:rsidRPr="0008008A" w:rsidRDefault="00E733AE" w:rsidP="00E570DB">
            <w:pPr>
              <w:pStyle w:val="Standard1"/>
              <w:spacing w:before="0" w:line="260" w:lineRule="exact"/>
              <w:jc w:val="both"/>
              <w:rPr>
                <w:sz w:val="20"/>
                <w:lang w:val="en-US"/>
              </w:rPr>
            </w:pPr>
            <w:r w:rsidRPr="0008008A">
              <w:rPr>
                <w:sz w:val="20"/>
                <w:lang w:val="en-US"/>
              </w:rPr>
              <w:t>Amendment 1: New Appendix III – Industry best</w:t>
            </w:r>
          </w:p>
          <w:p w:rsidR="00E733AE" w:rsidRPr="0008008A" w:rsidRDefault="00E733AE" w:rsidP="00E570DB">
            <w:pPr>
              <w:pStyle w:val="Standard1"/>
              <w:spacing w:before="0" w:line="260" w:lineRule="exact"/>
              <w:jc w:val="both"/>
              <w:rPr>
                <w:sz w:val="20"/>
                <w:lang w:val="en-US"/>
              </w:rPr>
            </w:pPr>
            <w:r w:rsidRPr="0008008A">
              <w:rPr>
                <w:sz w:val="20"/>
                <w:lang w:val="en-US"/>
              </w:rPr>
              <w:t>practice for 2.488 Gbit/s downstream,</w:t>
            </w:r>
          </w:p>
          <w:p w:rsidR="00E733AE" w:rsidRDefault="00E733AE" w:rsidP="007B5B1A">
            <w:pPr>
              <w:pStyle w:val="Standard1"/>
              <w:spacing w:before="0" w:line="260" w:lineRule="exact"/>
              <w:jc w:val="both"/>
              <w:rPr>
                <w:sz w:val="20"/>
                <w:lang w:val="en-US"/>
              </w:rPr>
            </w:pPr>
            <w:r w:rsidRPr="0008008A">
              <w:rPr>
                <w:sz w:val="20"/>
                <w:lang w:val="en-US"/>
              </w:rPr>
              <w:t>1.244 Gbit/s upstream G-PON</w:t>
            </w:r>
          </w:p>
        </w:tc>
        <w:tc>
          <w:tcPr>
            <w:tcW w:w="762" w:type="dxa"/>
            <w:gridSpan w:val="2"/>
            <w:tcBorders>
              <w:top w:val="single" w:sz="6" w:space="0" w:color="auto"/>
              <w:left w:val="single" w:sz="6" w:space="0" w:color="auto"/>
              <w:bottom w:val="single" w:sz="6" w:space="0" w:color="auto"/>
              <w:right w:val="single" w:sz="6" w:space="0" w:color="auto"/>
            </w:tcBorders>
          </w:tcPr>
          <w:p w:rsidR="00E733AE" w:rsidRPr="00B00A16" w:rsidRDefault="00E733AE" w:rsidP="00E733AE">
            <w:pPr>
              <w:pStyle w:val="Standard1"/>
              <w:spacing w:before="0" w:line="260" w:lineRule="exact"/>
              <w:rPr>
                <w:sz w:val="20"/>
                <w:lang w:val="fr-FR"/>
              </w:rPr>
            </w:pPr>
            <w:r w:rsidRPr="00B00A16">
              <w:rPr>
                <w:sz w:val="20"/>
                <w:lang w:val="fr-FR"/>
              </w:rPr>
              <w:t>4</w:t>
            </w:r>
          </w:p>
          <w:p w:rsidR="00E733AE" w:rsidRDefault="00E733AE"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E733AE" w:rsidRDefault="00E733AE" w:rsidP="00E733AE">
            <w:pPr>
              <w:pStyle w:val="Standard1"/>
              <w:spacing w:before="0" w:line="260" w:lineRule="exact"/>
              <w:jc w:val="center"/>
              <w:rPr>
                <w:sz w:val="20"/>
                <w:lang w:val="en-US"/>
              </w:rPr>
            </w:pPr>
            <w:r>
              <w:rPr>
                <w:sz w:val="20"/>
                <w:lang w:val="en-US"/>
              </w:rPr>
              <w:t>X</w:t>
            </w:r>
          </w:p>
          <w:p w:rsidR="00E733AE" w:rsidRDefault="00E733AE"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E733AE" w:rsidRDefault="00E733AE" w:rsidP="00E733AE">
            <w:pPr>
              <w:pStyle w:val="Standard1"/>
              <w:spacing w:before="0" w:line="260" w:lineRule="exact"/>
              <w:jc w:val="center"/>
              <w:rPr>
                <w:sz w:val="20"/>
                <w:lang w:val="en-US"/>
              </w:rPr>
            </w:pPr>
            <w:r>
              <w:rPr>
                <w:sz w:val="20"/>
                <w:lang w:val="en-US"/>
              </w:rPr>
              <w:t>X</w:t>
            </w:r>
          </w:p>
          <w:p w:rsidR="00E733AE" w:rsidRDefault="00E733AE"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E733AE" w:rsidRDefault="00E733AE"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E733AE" w:rsidRDefault="00E733AE" w:rsidP="007B5B1A">
            <w:pPr>
              <w:pStyle w:val="Standard1"/>
              <w:spacing w:before="0" w:line="260" w:lineRule="exact"/>
              <w:jc w:val="both"/>
              <w:rPr>
                <w:sz w:val="20"/>
                <w:lang w:val="fr-FR"/>
              </w:rPr>
            </w:pPr>
            <w:r>
              <w:rPr>
                <w:sz w:val="20"/>
                <w:lang w:val="en-US"/>
              </w:rPr>
              <w:t>02/2006</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E570DB">
            <w:pPr>
              <w:pStyle w:val="Standard1"/>
              <w:spacing w:before="0" w:line="260" w:lineRule="exact"/>
              <w:jc w:val="both"/>
              <w:rPr>
                <w:sz w:val="20"/>
                <w:lang w:val="fr-FR"/>
              </w:rPr>
            </w:pPr>
            <w:r w:rsidRPr="00904673">
              <w:rPr>
                <w:sz w:val="20"/>
                <w:lang w:val="fr-FR"/>
              </w:rPr>
              <w:t xml:space="preserve">G.984.2 </w:t>
            </w:r>
          </w:p>
          <w:p w:rsidR="001F379C" w:rsidRPr="009E315D" w:rsidRDefault="001F379C" w:rsidP="007B5B1A">
            <w:pPr>
              <w:pStyle w:val="Standard1"/>
              <w:spacing w:before="0" w:line="260" w:lineRule="exact"/>
              <w:jc w:val="both"/>
              <w:rPr>
                <w:sz w:val="20"/>
                <w:lang w:val="en-US"/>
              </w:rPr>
            </w:pPr>
            <w:r w:rsidRPr="009E315D">
              <w:rPr>
                <w:sz w:val="20"/>
                <w:lang w:val="en-US"/>
              </w:rPr>
              <w:t>Amendment 2</w:t>
            </w:r>
          </w:p>
        </w:tc>
        <w:tc>
          <w:tcPr>
            <w:tcW w:w="4556" w:type="dxa"/>
            <w:tcBorders>
              <w:top w:val="single" w:sz="6" w:space="0" w:color="auto"/>
              <w:left w:val="single" w:sz="6" w:space="0" w:color="auto"/>
              <w:bottom w:val="single" w:sz="6" w:space="0" w:color="auto"/>
              <w:right w:val="single" w:sz="6" w:space="0" w:color="auto"/>
            </w:tcBorders>
          </w:tcPr>
          <w:p w:rsidR="001F379C" w:rsidRPr="0008008A" w:rsidRDefault="001F379C" w:rsidP="00E570DB">
            <w:pPr>
              <w:pStyle w:val="Standard1"/>
              <w:spacing w:before="0" w:line="260" w:lineRule="exact"/>
              <w:jc w:val="both"/>
              <w:rPr>
                <w:sz w:val="20"/>
                <w:lang w:val="en-US"/>
              </w:rPr>
            </w:pPr>
            <w:r w:rsidRPr="0008008A">
              <w:rPr>
                <w:sz w:val="20"/>
                <w:lang w:val="en-US"/>
              </w:rPr>
              <w:t>Gigabit-capable Passive Optical Networks</w:t>
            </w:r>
          </w:p>
          <w:p w:rsidR="001F379C" w:rsidRPr="0008008A" w:rsidRDefault="001F379C" w:rsidP="00E570DB">
            <w:pPr>
              <w:pStyle w:val="Standard1"/>
              <w:spacing w:before="0" w:line="260" w:lineRule="exact"/>
              <w:jc w:val="both"/>
              <w:rPr>
                <w:sz w:val="20"/>
                <w:lang w:val="en-US"/>
              </w:rPr>
            </w:pPr>
            <w:r w:rsidRPr="0008008A">
              <w:rPr>
                <w:sz w:val="20"/>
                <w:lang w:val="en-US"/>
              </w:rPr>
              <w:t>(G-PON): Physical Media Dependent (PMD) layer</w:t>
            </w:r>
          </w:p>
          <w:p w:rsidR="001F379C" w:rsidRPr="0008008A" w:rsidRDefault="001F379C" w:rsidP="00E570DB">
            <w:pPr>
              <w:pStyle w:val="Standard1"/>
              <w:spacing w:before="0" w:line="260" w:lineRule="exact"/>
              <w:jc w:val="both"/>
              <w:rPr>
                <w:sz w:val="20"/>
                <w:lang w:val="en-US"/>
              </w:rPr>
            </w:pPr>
            <w:r w:rsidRPr="0008008A">
              <w:rPr>
                <w:sz w:val="20"/>
                <w:lang w:val="en-US"/>
              </w:rPr>
              <w:t>specification</w:t>
            </w:r>
          </w:p>
          <w:p w:rsidR="001F379C" w:rsidRDefault="001F379C" w:rsidP="007B5B1A">
            <w:pPr>
              <w:pStyle w:val="Standard1"/>
              <w:spacing w:before="0" w:line="260" w:lineRule="exact"/>
              <w:jc w:val="both"/>
              <w:rPr>
                <w:sz w:val="20"/>
                <w:lang w:val="en-US"/>
              </w:rPr>
            </w:pPr>
            <w:r>
              <w:rPr>
                <w:sz w:val="20"/>
                <w:lang w:val="en-US"/>
              </w:rPr>
              <w:t>Amendment 2</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03/2008</w:t>
            </w:r>
          </w:p>
        </w:tc>
      </w:tr>
      <w:tr w:rsidR="001F379C" w:rsidRPr="000442F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fr-FR"/>
              </w:rPr>
            </w:pPr>
            <w:r w:rsidRPr="00904673">
              <w:rPr>
                <w:sz w:val="20"/>
                <w:lang w:val="fr-FR"/>
              </w:rPr>
              <w:t>G.984.3</w:t>
            </w:r>
          </w:p>
          <w:p w:rsidR="00A320CC" w:rsidRDefault="00A320CC" w:rsidP="007B5B1A">
            <w:pPr>
              <w:pStyle w:val="Standard1"/>
              <w:spacing w:before="0" w:line="260" w:lineRule="exact"/>
              <w:jc w:val="both"/>
              <w:rPr>
                <w:sz w:val="20"/>
                <w:lang w:val="en-US"/>
              </w:rPr>
            </w:pPr>
            <w:r>
              <w:rPr>
                <w:sz w:val="20"/>
                <w:lang w:val="fr-FR"/>
              </w:rPr>
              <w:t>Edition 3</w:t>
            </w:r>
          </w:p>
        </w:tc>
        <w:tc>
          <w:tcPr>
            <w:tcW w:w="455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904673">
              <w:rPr>
                <w:sz w:val="20"/>
                <w:lang w:val="en-US"/>
              </w:rPr>
              <w:t xml:space="preserve">Gigabit-capable Passive Optical Networks (GPON): Transmission </w:t>
            </w:r>
            <w:r>
              <w:rPr>
                <w:sz w:val="20"/>
                <w:lang w:val="en-US"/>
              </w:rPr>
              <w:t>c</w:t>
            </w:r>
            <w:r w:rsidRPr="00904673">
              <w:rPr>
                <w:sz w:val="20"/>
                <w:lang w:val="en-US"/>
              </w:rPr>
              <w:t xml:space="preserve">onvergence </w:t>
            </w:r>
            <w:r>
              <w:rPr>
                <w:sz w:val="20"/>
                <w:lang w:val="en-US"/>
              </w:rPr>
              <w:t>l</w:t>
            </w:r>
            <w:r w:rsidRPr="00904673">
              <w:rPr>
                <w:sz w:val="20"/>
                <w:lang w:val="en-US"/>
              </w:rPr>
              <w:t>ayer specification</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E570DB">
            <w:pPr>
              <w:pStyle w:val="Standard1"/>
              <w:spacing w:before="0" w:line="260" w:lineRule="exact"/>
              <w:rPr>
                <w:sz w:val="20"/>
                <w:lang w:val="en-US"/>
              </w:rPr>
            </w:pPr>
            <w:r>
              <w:rPr>
                <w:sz w:val="20"/>
                <w:lang w:val="en-US"/>
              </w:rPr>
              <w:t>01/2014</w:t>
            </w:r>
          </w:p>
          <w:p w:rsidR="001F379C" w:rsidRDefault="001F379C" w:rsidP="00E570DB">
            <w:pPr>
              <w:pStyle w:val="Standard1"/>
              <w:spacing w:before="0" w:line="260" w:lineRule="exact"/>
              <w:rPr>
                <w:sz w:val="20"/>
                <w:lang w:val="en-US"/>
              </w:rPr>
            </w:pPr>
          </w:p>
          <w:p w:rsidR="001F379C" w:rsidRPr="000442FC" w:rsidRDefault="001F379C" w:rsidP="007B5B1A">
            <w:pPr>
              <w:pStyle w:val="Standard1"/>
              <w:spacing w:before="0" w:line="260" w:lineRule="exact"/>
              <w:jc w:val="both"/>
              <w:rPr>
                <w:sz w:val="20"/>
                <w:lang w:val="en-US"/>
              </w:rPr>
            </w:pPr>
            <w:r>
              <w:rPr>
                <w:sz w:val="20"/>
                <w:lang w:val="en-US"/>
              </w:rPr>
              <w:t>Supersedes ed. 02/2004, 03/2008 and all related amendments</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G.984.4</w:t>
            </w:r>
          </w:p>
        </w:tc>
        <w:tc>
          <w:tcPr>
            <w:tcW w:w="4556" w:type="dxa"/>
            <w:tcBorders>
              <w:top w:val="single" w:sz="6" w:space="0" w:color="auto"/>
              <w:left w:val="single" w:sz="6" w:space="0" w:color="auto"/>
              <w:bottom w:val="single" w:sz="6" w:space="0" w:color="auto"/>
              <w:right w:val="single" w:sz="6" w:space="0" w:color="auto"/>
            </w:tcBorders>
          </w:tcPr>
          <w:p w:rsidR="001F379C" w:rsidRDefault="001F379C" w:rsidP="00E570DB">
            <w:pPr>
              <w:pStyle w:val="Standard1"/>
              <w:spacing w:before="0" w:line="260" w:lineRule="exact"/>
              <w:jc w:val="both"/>
              <w:rPr>
                <w:sz w:val="20"/>
                <w:lang w:val="en-US"/>
              </w:rPr>
            </w:pPr>
            <w:r w:rsidRPr="005A44B4">
              <w:rPr>
                <w:sz w:val="20"/>
                <w:lang w:val="fr-FR"/>
              </w:rPr>
              <w:t xml:space="preserve">Gigabit-capable Passive Optical Networks (GPON): ONT </w:t>
            </w:r>
            <w:r>
              <w:rPr>
                <w:sz w:val="20"/>
                <w:lang w:val="fr-FR"/>
              </w:rPr>
              <w:t>m</w:t>
            </w:r>
            <w:r w:rsidRPr="005A44B4">
              <w:rPr>
                <w:sz w:val="20"/>
                <w:lang w:val="fr-FR"/>
              </w:rPr>
              <w:t xml:space="preserve">anagement and </w:t>
            </w:r>
            <w:r w:rsidRPr="005A44B4">
              <w:rPr>
                <w:sz w:val="20"/>
                <w:lang w:val="en-US"/>
              </w:rPr>
              <w:t xml:space="preserve">control interface </w:t>
            </w:r>
            <w:r>
              <w:rPr>
                <w:sz w:val="20"/>
                <w:lang w:val="en-US"/>
              </w:rPr>
              <w:t>s</w:t>
            </w:r>
            <w:r w:rsidRPr="005A44B4">
              <w:rPr>
                <w:sz w:val="20"/>
                <w:lang w:val="fr-FR"/>
              </w:rPr>
              <w:t>pecificatio</w:t>
            </w:r>
            <w:r w:rsidRPr="002D1346">
              <w:rPr>
                <w:sz w:val="20"/>
                <w:lang w:val="en-US"/>
              </w:rPr>
              <w:t>n</w:t>
            </w:r>
          </w:p>
          <w:p w:rsidR="001F379C" w:rsidRDefault="001F379C" w:rsidP="007B5B1A">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E570DB">
            <w:pPr>
              <w:pStyle w:val="Standard1"/>
              <w:spacing w:before="0" w:line="260" w:lineRule="exact"/>
              <w:jc w:val="both"/>
              <w:rPr>
                <w:sz w:val="20"/>
                <w:lang w:val="en-US"/>
              </w:rPr>
            </w:pPr>
            <w:r>
              <w:rPr>
                <w:sz w:val="20"/>
                <w:lang w:val="en-US"/>
              </w:rPr>
              <w:t>02/2008</w:t>
            </w:r>
          </w:p>
          <w:p w:rsidR="001F379C" w:rsidRDefault="001F379C" w:rsidP="00E570DB">
            <w:pPr>
              <w:pStyle w:val="Standard1"/>
              <w:spacing w:before="0" w:line="260" w:lineRule="exact"/>
              <w:jc w:val="both"/>
              <w:rPr>
                <w:sz w:val="20"/>
                <w:lang w:val="en-US"/>
              </w:rPr>
            </w:pPr>
          </w:p>
          <w:p w:rsidR="001F379C" w:rsidRDefault="001F379C" w:rsidP="00E570DB">
            <w:pPr>
              <w:pStyle w:val="Standard1"/>
              <w:spacing w:before="0" w:line="260" w:lineRule="exact"/>
              <w:jc w:val="both"/>
              <w:rPr>
                <w:sz w:val="20"/>
                <w:lang w:val="en-US"/>
              </w:rPr>
            </w:pPr>
            <w:r>
              <w:rPr>
                <w:sz w:val="20"/>
                <w:lang w:val="en-US"/>
              </w:rPr>
              <w:t>Erratum 08/2009</w:t>
            </w:r>
          </w:p>
          <w:p w:rsidR="001F379C" w:rsidRDefault="001F379C" w:rsidP="00E570DB">
            <w:pPr>
              <w:pStyle w:val="Standard1"/>
              <w:spacing w:before="0" w:line="260" w:lineRule="exact"/>
              <w:jc w:val="both"/>
              <w:rPr>
                <w:sz w:val="20"/>
                <w:lang w:val="en-US"/>
              </w:rPr>
            </w:pPr>
            <w:r>
              <w:rPr>
                <w:sz w:val="20"/>
                <w:lang w:val="en-US"/>
              </w:rPr>
              <w:t>Corrigendum 1</w:t>
            </w:r>
          </w:p>
          <w:p w:rsidR="001F379C" w:rsidRDefault="001F379C" w:rsidP="007B5B1A">
            <w:pPr>
              <w:pStyle w:val="Standard1"/>
              <w:spacing w:before="0" w:line="260" w:lineRule="exact"/>
              <w:jc w:val="both"/>
              <w:rPr>
                <w:sz w:val="20"/>
                <w:lang w:val="fr-FR"/>
              </w:rPr>
            </w:pPr>
            <w:r>
              <w:rPr>
                <w:sz w:val="20"/>
                <w:lang w:val="en-US"/>
              </w:rPr>
              <w:t>03/2010</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E570DB">
            <w:pPr>
              <w:pStyle w:val="Standard1"/>
              <w:spacing w:before="0" w:line="260" w:lineRule="exact"/>
              <w:jc w:val="both"/>
              <w:rPr>
                <w:sz w:val="20"/>
                <w:lang w:val="en-US"/>
              </w:rPr>
            </w:pPr>
            <w:r w:rsidRPr="002D1346">
              <w:rPr>
                <w:sz w:val="20"/>
                <w:lang w:val="en-US"/>
              </w:rPr>
              <w:t>G.984.4</w:t>
            </w:r>
          </w:p>
          <w:p w:rsidR="001F379C" w:rsidRDefault="001F379C" w:rsidP="007B5B1A">
            <w:pPr>
              <w:pStyle w:val="Standard1"/>
              <w:spacing w:before="0" w:line="260" w:lineRule="exact"/>
              <w:jc w:val="both"/>
              <w:rPr>
                <w:sz w:val="20"/>
                <w:lang w:val="en-US"/>
              </w:rPr>
            </w:pPr>
            <w:r w:rsidRPr="005A44B4">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1F379C" w:rsidRDefault="001F379C" w:rsidP="00E570DB">
            <w:pPr>
              <w:pStyle w:val="Standard1"/>
              <w:spacing w:before="0" w:line="260" w:lineRule="exact"/>
              <w:jc w:val="both"/>
              <w:rPr>
                <w:sz w:val="20"/>
                <w:lang w:val="en-US"/>
              </w:rPr>
            </w:pPr>
            <w:r w:rsidRPr="005A44B4">
              <w:rPr>
                <w:sz w:val="20"/>
                <w:lang w:val="fr-FR"/>
              </w:rPr>
              <w:t xml:space="preserve">Gigabit-capable Passive Optical Networks (GPON): ONT </w:t>
            </w:r>
            <w:r>
              <w:rPr>
                <w:sz w:val="20"/>
                <w:lang w:val="fr-FR"/>
              </w:rPr>
              <w:t>m</w:t>
            </w:r>
            <w:r w:rsidRPr="005A44B4">
              <w:rPr>
                <w:sz w:val="20"/>
                <w:lang w:val="fr-FR"/>
              </w:rPr>
              <w:t xml:space="preserve">anagement and </w:t>
            </w:r>
            <w:r w:rsidRPr="005A44B4">
              <w:rPr>
                <w:sz w:val="20"/>
                <w:lang w:val="en-US"/>
              </w:rPr>
              <w:t xml:space="preserve">control interface </w:t>
            </w:r>
            <w:r>
              <w:rPr>
                <w:sz w:val="20"/>
                <w:lang w:val="en-US"/>
              </w:rPr>
              <w:t>s</w:t>
            </w:r>
            <w:r w:rsidRPr="005A44B4">
              <w:rPr>
                <w:sz w:val="20"/>
                <w:lang w:val="fr-FR"/>
              </w:rPr>
              <w:t>pecificatio</w:t>
            </w:r>
            <w:r w:rsidRPr="002D1346">
              <w:rPr>
                <w:sz w:val="20"/>
                <w:lang w:val="en-US"/>
              </w:rPr>
              <w:t>n</w:t>
            </w:r>
          </w:p>
          <w:p w:rsidR="001F379C" w:rsidRDefault="001F379C" w:rsidP="007B5B1A">
            <w:pPr>
              <w:pStyle w:val="Standard1"/>
              <w:spacing w:before="0" w:line="260" w:lineRule="exact"/>
              <w:jc w:val="both"/>
              <w:rPr>
                <w:sz w:val="20"/>
                <w:lang w:val="en-US"/>
              </w:rPr>
            </w:pPr>
            <w:r w:rsidRPr="005A44B4">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06/2009</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E570DB">
            <w:pPr>
              <w:pStyle w:val="Standard1"/>
              <w:spacing w:before="0" w:line="260" w:lineRule="exact"/>
              <w:jc w:val="both"/>
              <w:rPr>
                <w:sz w:val="20"/>
                <w:lang w:val="en-US"/>
              </w:rPr>
            </w:pPr>
            <w:r w:rsidRPr="002D1346">
              <w:rPr>
                <w:sz w:val="20"/>
                <w:lang w:val="en-US"/>
              </w:rPr>
              <w:t>G.984.4</w:t>
            </w:r>
          </w:p>
          <w:p w:rsidR="001F379C" w:rsidRDefault="001F379C" w:rsidP="007B5B1A">
            <w:pPr>
              <w:pStyle w:val="Standard1"/>
              <w:spacing w:before="0" w:line="260" w:lineRule="exact"/>
              <w:jc w:val="both"/>
              <w:rPr>
                <w:sz w:val="20"/>
                <w:lang w:val="en-US"/>
              </w:rPr>
            </w:pPr>
            <w:r w:rsidRPr="005A44B4">
              <w:rPr>
                <w:sz w:val="20"/>
                <w:lang w:val="en-US"/>
              </w:rPr>
              <w:t xml:space="preserve">Amendment </w:t>
            </w:r>
            <w:r>
              <w:rPr>
                <w:sz w:val="20"/>
                <w:lang w:val="en-US"/>
              </w:rPr>
              <w:t>2</w:t>
            </w:r>
          </w:p>
        </w:tc>
        <w:tc>
          <w:tcPr>
            <w:tcW w:w="4556" w:type="dxa"/>
            <w:tcBorders>
              <w:top w:val="single" w:sz="6" w:space="0" w:color="auto"/>
              <w:left w:val="single" w:sz="6" w:space="0" w:color="auto"/>
              <w:bottom w:val="single" w:sz="6" w:space="0" w:color="auto"/>
              <w:right w:val="single" w:sz="6" w:space="0" w:color="auto"/>
            </w:tcBorders>
          </w:tcPr>
          <w:p w:rsidR="001F379C" w:rsidRPr="005A44B4" w:rsidRDefault="001F379C" w:rsidP="00E570DB">
            <w:pPr>
              <w:pStyle w:val="Standard1"/>
              <w:spacing w:before="0" w:line="260" w:lineRule="exact"/>
              <w:jc w:val="both"/>
              <w:rPr>
                <w:sz w:val="20"/>
                <w:lang w:val="en-US"/>
              </w:rPr>
            </w:pPr>
            <w:r w:rsidRPr="005A44B4">
              <w:rPr>
                <w:sz w:val="20"/>
                <w:lang w:val="en-US"/>
              </w:rPr>
              <w:t>Gigabit-capable passive optical networks (G-PON):</w:t>
            </w:r>
          </w:p>
          <w:p w:rsidR="001F379C" w:rsidRPr="005A44B4" w:rsidRDefault="001F379C" w:rsidP="00E570DB">
            <w:pPr>
              <w:pStyle w:val="Standard1"/>
              <w:spacing w:before="0" w:line="260" w:lineRule="exact"/>
              <w:jc w:val="both"/>
              <w:rPr>
                <w:sz w:val="20"/>
                <w:lang w:val="en-US"/>
              </w:rPr>
            </w:pPr>
            <w:r w:rsidRPr="005A44B4">
              <w:rPr>
                <w:sz w:val="20"/>
                <w:lang w:val="en-US"/>
              </w:rPr>
              <w:t>ONT m</w:t>
            </w:r>
            <w:r>
              <w:rPr>
                <w:sz w:val="20"/>
                <w:lang w:val="en-US"/>
              </w:rPr>
              <w:t xml:space="preserve">anagement and control interface </w:t>
            </w:r>
            <w:r w:rsidRPr="005A44B4">
              <w:rPr>
                <w:sz w:val="20"/>
                <w:lang w:val="en-US"/>
              </w:rPr>
              <w:t>specification</w:t>
            </w:r>
          </w:p>
          <w:p w:rsidR="001F379C" w:rsidRPr="005A44B4" w:rsidRDefault="001F379C" w:rsidP="00E570DB">
            <w:pPr>
              <w:pStyle w:val="Standard1"/>
              <w:spacing w:before="0" w:line="260" w:lineRule="exact"/>
              <w:jc w:val="both"/>
              <w:rPr>
                <w:sz w:val="20"/>
                <w:lang w:val="en-US"/>
              </w:rPr>
            </w:pPr>
            <w:r w:rsidRPr="005A44B4">
              <w:rPr>
                <w:sz w:val="20"/>
                <w:lang w:val="en-US"/>
              </w:rPr>
              <w:t>Amendment 2: Changes and extensions to the</w:t>
            </w:r>
          </w:p>
          <w:p w:rsidR="001F379C" w:rsidRDefault="001F379C" w:rsidP="007B5B1A">
            <w:pPr>
              <w:pStyle w:val="Standard1"/>
              <w:spacing w:before="0" w:line="260" w:lineRule="exact"/>
              <w:jc w:val="both"/>
              <w:rPr>
                <w:sz w:val="20"/>
                <w:lang w:val="en-US"/>
              </w:rPr>
            </w:pPr>
            <w:r w:rsidRPr="005A44B4">
              <w:rPr>
                <w:sz w:val="20"/>
                <w:lang w:val="en-US"/>
              </w:rPr>
              <w:t>OMCI, editorial clarifications and corrections</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11/2009</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E570DB">
            <w:pPr>
              <w:pStyle w:val="Standard1"/>
              <w:spacing w:before="0" w:line="260" w:lineRule="exact"/>
              <w:jc w:val="both"/>
              <w:rPr>
                <w:sz w:val="20"/>
                <w:lang w:val="en-US"/>
              </w:rPr>
            </w:pPr>
            <w:r w:rsidRPr="002D1346">
              <w:rPr>
                <w:sz w:val="20"/>
                <w:lang w:val="en-US"/>
              </w:rPr>
              <w:t>G.984.4</w:t>
            </w:r>
          </w:p>
          <w:p w:rsidR="001F379C" w:rsidRDefault="001F379C" w:rsidP="007B5B1A">
            <w:pPr>
              <w:pStyle w:val="Standard1"/>
              <w:spacing w:before="0" w:line="260" w:lineRule="exact"/>
              <w:jc w:val="both"/>
              <w:rPr>
                <w:sz w:val="20"/>
                <w:lang w:val="en-US"/>
              </w:rPr>
            </w:pPr>
            <w:r w:rsidRPr="005A44B4">
              <w:rPr>
                <w:sz w:val="20"/>
                <w:lang w:val="en-US"/>
              </w:rPr>
              <w:t xml:space="preserve">Amendment </w:t>
            </w:r>
            <w:r>
              <w:rPr>
                <w:sz w:val="20"/>
                <w:lang w:val="en-US"/>
              </w:rPr>
              <w:t>3</w:t>
            </w:r>
          </w:p>
        </w:tc>
        <w:tc>
          <w:tcPr>
            <w:tcW w:w="4556" w:type="dxa"/>
            <w:tcBorders>
              <w:top w:val="single" w:sz="6" w:space="0" w:color="auto"/>
              <w:left w:val="single" w:sz="6" w:space="0" w:color="auto"/>
              <w:bottom w:val="single" w:sz="6" w:space="0" w:color="auto"/>
              <w:right w:val="single" w:sz="6" w:space="0" w:color="auto"/>
            </w:tcBorders>
          </w:tcPr>
          <w:p w:rsidR="001F379C" w:rsidRPr="005A44B4" w:rsidRDefault="001F379C" w:rsidP="00E570DB">
            <w:pPr>
              <w:pStyle w:val="Standard1"/>
              <w:spacing w:before="0" w:line="260" w:lineRule="exact"/>
              <w:jc w:val="both"/>
              <w:rPr>
                <w:sz w:val="20"/>
                <w:lang w:val="en-US"/>
              </w:rPr>
            </w:pPr>
            <w:r w:rsidRPr="005A44B4">
              <w:rPr>
                <w:sz w:val="20"/>
                <w:lang w:val="en-US"/>
              </w:rPr>
              <w:t>Gigabit-capable passive optical networks (G-PON):</w:t>
            </w:r>
          </w:p>
          <w:p w:rsidR="001F379C" w:rsidRPr="005A44B4" w:rsidRDefault="001F379C" w:rsidP="00E570DB">
            <w:pPr>
              <w:pStyle w:val="Standard1"/>
              <w:spacing w:before="0" w:line="260" w:lineRule="exact"/>
              <w:jc w:val="both"/>
              <w:rPr>
                <w:sz w:val="20"/>
                <w:lang w:val="en-US"/>
              </w:rPr>
            </w:pPr>
            <w:r w:rsidRPr="005A44B4">
              <w:rPr>
                <w:sz w:val="20"/>
                <w:lang w:val="en-US"/>
              </w:rPr>
              <w:t>ONT m</w:t>
            </w:r>
            <w:r>
              <w:rPr>
                <w:sz w:val="20"/>
                <w:lang w:val="en-US"/>
              </w:rPr>
              <w:t xml:space="preserve">anagement and control interface </w:t>
            </w:r>
            <w:r w:rsidRPr="005A44B4">
              <w:rPr>
                <w:sz w:val="20"/>
                <w:lang w:val="en-US"/>
              </w:rPr>
              <w:t>specification</w:t>
            </w:r>
          </w:p>
          <w:p w:rsidR="001F379C" w:rsidRDefault="001F379C" w:rsidP="007B5B1A">
            <w:pPr>
              <w:pStyle w:val="Standard1"/>
              <w:spacing w:before="0" w:line="260" w:lineRule="exact"/>
              <w:jc w:val="both"/>
              <w:rPr>
                <w:sz w:val="20"/>
                <w:lang w:val="en-US"/>
              </w:rPr>
            </w:pPr>
            <w:r w:rsidRPr="005A44B4">
              <w:rPr>
                <w:sz w:val="20"/>
                <w:lang w:val="en-US"/>
              </w:rPr>
              <w:t>Amendment 3: Clarification of scope of</w:t>
            </w:r>
            <w:r>
              <w:rPr>
                <w:sz w:val="20"/>
                <w:lang w:val="en-US"/>
              </w:rPr>
              <w:t xml:space="preserve"> </w:t>
            </w:r>
            <w:r w:rsidRPr="005A44B4">
              <w:rPr>
                <w:sz w:val="20"/>
                <w:lang w:val="en-US"/>
              </w:rPr>
              <w:t>application</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07/2010</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102FBC">
              <w:rPr>
                <w:sz w:val="20"/>
                <w:lang w:val="en-US"/>
              </w:rPr>
              <w:t>G.Imp984.4</w:t>
            </w:r>
          </w:p>
        </w:tc>
        <w:tc>
          <w:tcPr>
            <w:tcW w:w="4556" w:type="dxa"/>
            <w:tcBorders>
              <w:top w:val="single" w:sz="6" w:space="0" w:color="auto"/>
              <w:left w:val="single" w:sz="6" w:space="0" w:color="auto"/>
              <w:bottom w:val="single" w:sz="6" w:space="0" w:color="auto"/>
              <w:right w:val="single" w:sz="6" w:space="0" w:color="auto"/>
            </w:tcBorders>
          </w:tcPr>
          <w:p w:rsidR="001F379C" w:rsidRPr="00102FBC" w:rsidRDefault="001F379C" w:rsidP="00E570DB">
            <w:pPr>
              <w:pStyle w:val="Standard1"/>
              <w:spacing w:before="0" w:line="260" w:lineRule="exact"/>
              <w:jc w:val="both"/>
              <w:rPr>
                <w:sz w:val="20"/>
                <w:lang w:val="en-US"/>
              </w:rPr>
            </w:pPr>
            <w:r w:rsidRPr="00102FBC">
              <w:rPr>
                <w:sz w:val="20"/>
                <w:lang w:val="en-US"/>
              </w:rPr>
              <w:t>G.984.4 Implementer’s Guide</w:t>
            </w:r>
          </w:p>
          <w:p w:rsidR="001F379C" w:rsidRDefault="001F379C" w:rsidP="007B5B1A">
            <w:pPr>
              <w:pStyle w:val="Standard1"/>
              <w:spacing w:before="0" w:line="260" w:lineRule="exact"/>
              <w:jc w:val="both"/>
              <w:rPr>
                <w:sz w:val="20"/>
                <w:lang w:val="en-US"/>
              </w:rPr>
            </w:pPr>
            <w:r w:rsidRPr="00102FBC">
              <w:rPr>
                <w:sz w:val="20"/>
                <w:lang w:val="en-US"/>
              </w:rPr>
              <w:t>Second Revision</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10/2009</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G.984.</w:t>
            </w:r>
            <w:r>
              <w:rPr>
                <w:sz w:val="20"/>
                <w:lang w:val="en-US"/>
              </w:rPr>
              <w:t>5</w:t>
            </w:r>
          </w:p>
        </w:tc>
        <w:tc>
          <w:tcPr>
            <w:tcW w:w="4556" w:type="dxa"/>
            <w:tcBorders>
              <w:top w:val="single" w:sz="6" w:space="0" w:color="auto"/>
              <w:left w:val="single" w:sz="6" w:space="0" w:color="auto"/>
              <w:bottom w:val="single" w:sz="6" w:space="0" w:color="auto"/>
              <w:right w:val="single" w:sz="6" w:space="0" w:color="auto"/>
            </w:tcBorders>
          </w:tcPr>
          <w:p w:rsidR="001F379C" w:rsidRDefault="001F379C" w:rsidP="001F379C">
            <w:pPr>
              <w:pStyle w:val="Standard1"/>
              <w:spacing w:before="0" w:line="260" w:lineRule="exact"/>
              <w:rPr>
                <w:sz w:val="20"/>
                <w:lang w:val="en-US"/>
              </w:rPr>
            </w:pPr>
            <w:r w:rsidRPr="00572093">
              <w:rPr>
                <w:sz w:val="20"/>
                <w:lang w:val="en-US"/>
              </w:rPr>
              <w:t>Gigabit-c</w:t>
            </w:r>
            <w:r>
              <w:rPr>
                <w:sz w:val="20"/>
                <w:lang w:val="en-US"/>
              </w:rPr>
              <w:t xml:space="preserve">apable Passive Optical Networks </w:t>
            </w:r>
            <w:r w:rsidRPr="00572093">
              <w:rPr>
                <w:sz w:val="20"/>
                <w:lang w:val="en-US"/>
              </w:rPr>
              <w:t>(G-PON): Enhancement band</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09/2007</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G.984.</w:t>
            </w:r>
            <w:r>
              <w:rPr>
                <w:sz w:val="20"/>
                <w:lang w:val="en-US"/>
              </w:rPr>
              <w:t>5</w:t>
            </w:r>
            <w:r w:rsidR="001A4B91">
              <w:rPr>
                <w:sz w:val="20"/>
                <w:lang w:val="en-US"/>
              </w:rPr>
              <w:br/>
              <w:t>Edition 2</w:t>
            </w:r>
          </w:p>
        </w:tc>
        <w:tc>
          <w:tcPr>
            <w:tcW w:w="4556" w:type="dxa"/>
            <w:tcBorders>
              <w:top w:val="single" w:sz="6" w:space="0" w:color="auto"/>
              <w:left w:val="single" w:sz="6" w:space="0" w:color="auto"/>
              <w:bottom w:val="single" w:sz="6" w:space="0" w:color="auto"/>
              <w:right w:val="single" w:sz="6" w:space="0" w:color="auto"/>
            </w:tcBorders>
          </w:tcPr>
          <w:p w:rsidR="001F379C" w:rsidRPr="00572093" w:rsidRDefault="001F379C" w:rsidP="005E6E90">
            <w:pPr>
              <w:pStyle w:val="Standard1"/>
              <w:spacing w:before="0" w:line="260" w:lineRule="exact"/>
              <w:rPr>
                <w:sz w:val="20"/>
                <w:lang w:val="en-US"/>
              </w:rPr>
            </w:pPr>
            <w:r w:rsidRPr="00572093">
              <w:rPr>
                <w:sz w:val="20"/>
                <w:lang w:val="en-US"/>
              </w:rPr>
              <w:t>Gigabit-c</w:t>
            </w:r>
            <w:r>
              <w:rPr>
                <w:sz w:val="20"/>
                <w:lang w:val="en-US"/>
              </w:rPr>
              <w:t xml:space="preserve">apable Passive Optical Networks </w:t>
            </w:r>
            <w:r w:rsidRPr="00572093">
              <w:rPr>
                <w:sz w:val="20"/>
                <w:lang w:val="en-US"/>
              </w:rPr>
              <w:t>(G-PON): Enhancement band</w:t>
            </w:r>
          </w:p>
          <w:p w:rsidR="001F379C" w:rsidRDefault="001F379C" w:rsidP="007B5B1A">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9A539F">
            <w:pPr>
              <w:pStyle w:val="Standard1"/>
              <w:spacing w:before="0" w:line="260" w:lineRule="exact"/>
              <w:jc w:val="center"/>
              <w:rPr>
                <w:sz w:val="20"/>
                <w:lang w:val="fr-FR"/>
              </w:rPr>
            </w:pPr>
            <w:r>
              <w:rPr>
                <w:sz w:val="20"/>
                <w:lang w:val="fr-FR"/>
              </w:rPr>
              <w:t>7</w:t>
            </w:r>
            <w:r w:rsidRPr="00B00A16">
              <w:rPr>
                <w:sz w:val="20"/>
                <w:lang w:val="fr-FR"/>
              </w:rPr>
              <w:t>b</w:t>
            </w:r>
          </w:p>
        </w:tc>
        <w:tc>
          <w:tcPr>
            <w:tcW w:w="1404" w:type="dxa"/>
            <w:tcBorders>
              <w:top w:val="single" w:sz="6" w:space="0" w:color="auto"/>
              <w:left w:val="single" w:sz="6" w:space="0" w:color="auto"/>
              <w:bottom w:val="single" w:sz="6" w:space="0" w:color="auto"/>
              <w:right w:val="single" w:sz="12" w:space="0" w:color="auto"/>
            </w:tcBorders>
          </w:tcPr>
          <w:p w:rsidR="001F379C" w:rsidRDefault="001A4B91" w:rsidP="007B5B1A">
            <w:pPr>
              <w:pStyle w:val="Standard1"/>
              <w:spacing w:before="0" w:line="260" w:lineRule="exact"/>
              <w:jc w:val="both"/>
              <w:rPr>
                <w:sz w:val="20"/>
                <w:lang w:val="fr-FR"/>
              </w:rPr>
            </w:pPr>
            <w:r>
              <w:rPr>
                <w:sz w:val="20"/>
                <w:lang w:val="en-US"/>
              </w:rPr>
              <w:t>05</w:t>
            </w:r>
            <w:r w:rsidR="001F379C">
              <w:rPr>
                <w:sz w:val="20"/>
                <w:lang w:val="en-US"/>
              </w:rPr>
              <w:t>/20</w:t>
            </w:r>
            <w:r>
              <w:rPr>
                <w:sz w:val="20"/>
                <w:lang w:val="en-US"/>
              </w:rPr>
              <w:t>14</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G.984.</w:t>
            </w:r>
            <w:r>
              <w:rPr>
                <w:sz w:val="20"/>
                <w:lang w:val="en-US"/>
              </w:rPr>
              <w:t>6</w:t>
            </w:r>
          </w:p>
        </w:tc>
        <w:tc>
          <w:tcPr>
            <w:tcW w:w="4556" w:type="dxa"/>
            <w:tcBorders>
              <w:top w:val="single" w:sz="6" w:space="0" w:color="auto"/>
              <w:left w:val="single" w:sz="6" w:space="0" w:color="auto"/>
              <w:bottom w:val="single" w:sz="6" w:space="0" w:color="auto"/>
              <w:right w:val="single" w:sz="6" w:space="0" w:color="auto"/>
            </w:tcBorders>
          </w:tcPr>
          <w:p w:rsidR="001F379C" w:rsidRPr="001F2725" w:rsidRDefault="001F379C" w:rsidP="005E6E90">
            <w:pPr>
              <w:pStyle w:val="Standard1"/>
              <w:spacing w:before="0" w:line="260" w:lineRule="exact"/>
              <w:rPr>
                <w:sz w:val="20"/>
                <w:lang w:val="en-US"/>
              </w:rPr>
            </w:pPr>
            <w:r w:rsidRPr="001F2725">
              <w:rPr>
                <w:sz w:val="20"/>
                <w:lang w:val="en-US"/>
              </w:rPr>
              <w:t>Gigabit-capable passive optical networks</w:t>
            </w:r>
          </w:p>
          <w:p w:rsidR="001F379C" w:rsidRDefault="001F379C" w:rsidP="007B5B1A">
            <w:pPr>
              <w:pStyle w:val="Standard1"/>
              <w:spacing w:before="0" w:line="260" w:lineRule="exact"/>
              <w:jc w:val="both"/>
              <w:rPr>
                <w:sz w:val="20"/>
                <w:lang w:val="en-US"/>
              </w:rPr>
            </w:pPr>
            <w:r w:rsidRPr="001F2725">
              <w:rPr>
                <w:sz w:val="20"/>
                <w:lang w:val="en-US"/>
              </w:rPr>
              <w:t>(GPON): Reach extension</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03/2008</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5E6E90">
            <w:pPr>
              <w:pStyle w:val="Standard1"/>
              <w:spacing w:before="0" w:line="260" w:lineRule="exact"/>
              <w:jc w:val="both"/>
              <w:rPr>
                <w:sz w:val="20"/>
                <w:lang w:val="en-US"/>
              </w:rPr>
            </w:pPr>
            <w:r w:rsidRPr="002D1346">
              <w:rPr>
                <w:sz w:val="20"/>
                <w:lang w:val="en-US"/>
              </w:rPr>
              <w:t>G.984.</w:t>
            </w:r>
            <w:r>
              <w:rPr>
                <w:sz w:val="20"/>
                <w:lang w:val="en-US"/>
              </w:rPr>
              <w:t>6</w:t>
            </w:r>
          </w:p>
          <w:p w:rsidR="001F379C" w:rsidRDefault="001F379C" w:rsidP="007B5B1A">
            <w:pPr>
              <w:pStyle w:val="Standard1"/>
              <w:spacing w:before="0" w:line="260" w:lineRule="exact"/>
              <w:jc w:val="both"/>
              <w:rPr>
                <w:sz w:val="20"/>
                <w:lang w:val="en-US"/>
              </w:rPr>
            </w:pPr>
            <w:r w:rsidRPr="00572093">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1F379C" w:rsidRPr="001F2725" w:rsidRDefault="001F379C" w:rsidP="005E6E90">
            <w:pPr>
              <w:pStyle w:val="Standard1"/>
              <w:spacing w:before="0" w:line="260" w:lineRule="exact"/>
              <w:rPr>
                <w:sz w:val="20"/>
                <w:lang w:val="en-US"/>
              </w:rPr>
            </w:pPr>
            <w:r w:rsidRPr="001F2725">
              <w:rPr>
                <w:sz w:val="20"/>
                <w:lang w:val="en-US"/>
              </w:rPr>
              <w:t>Gigabit-capable passive optical networks (GPON):</w:t>
            </w:r>
          </w:p>
          <w:p w:rsidR="001F379C" w:rsidRPr="001F2725" w:rsidRDefault="001F379C" w:rsidP="005E6E90">
            <w:pPr>
              <w:pStyle w:val="Standard1"/>
              <w:spacing w:before="0" w:line="260" w:lineRule="exact"/>
              <w:rPr>
                <w:sz w:val="20"/>
                <w:lang w:val="en-US"/>
              </w:rPr>
            </w:pPr>
            <w:r w:rsidRPr="001F2725">
              <w:rPr>
                <w:sz w:val="20"/>
                <w:lang w:val="en-US"/>
              </w:rPr>
              <w:t>Reach extension</w:t>
            </w:r>
          </w:p>
          <w:p w:rsidR="001F379C" w:rsidRDefault="001F379C" w:rsidP="007B5B1A">
            <w:pPr>
              <w:pStyle w:val="Standard1"/>
              <w:spacing w:before="0" w:line="260" w:lineRule="exact"/>
              <w:jc w:val="both"/>
              <w:rPr>
                <w:sz w:val="20"/>
                <w:lang w:val="en-US"/>
              </w:rPr>
            </w:pPr>
            <w:r w:rsidRPr="001F2725">
              <w:rPr>
                <w:sz w:val="20"/>
                <w:lang w:val="en-US"/>
              </w:rPr>
              <w:t>Amen</w:t>
            </w:r>
            <w:r>
              <w:rPr>
                <w:sz w:val="20"/>
                <w:lang w:val="en-US"/>
              </w:rPr>
              <w:t xml:space="preserve">dment 1: Wavelength-converting, </w:t>
            </w:r>
            <w:r w:rsidRPr="001F2725">
              <w:rPr>
                <w:sz w:val="20"/>
                <w:lang w:val="en-US"/>
              </w:rPr>
              <w:t>continuous mode, and 1:N-protected range</w:t>
            </w:r>
            <w:r>
              <w:rPr>
                <w:sz w:val="20"/>
                <w:lang w:val="en-US"/>
              </w:rPr>
              <w:t xml:space="preserve"> </w:t>
            </w:r>
            <w:r w:rsidRPr="001F2725">
              <w:rPr>
                <w:sz w:val="20"/>
                <w:lang w:val="en-US"/>
              </w:rPr>
              <w:t>extenders</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11/2009</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5E6E90">
            <w:pPr>
              <w:pStyle w:val="Standard1"/>
              <w:spacing w:before="0" w:line="260" w:lineRule="exact"/>
              <w:jc w:val="both"/>
              <w:rPr>
                <w:sz w:val="20"/>
                <w:lang w:val="en-US"/>
              </w:rPr>
            </w:pPr>
            <w:r w:rsidRPr="002D1346">
              <w:rPr>
                <w:sz w:val="20"/>
                <w:lang w:val="en-US"/>
              </w:rPr>
              <w:t>G.984.</w:t>
            </w:r>
            <w:r>
              <w:rPr>
                <w:sz w:val="20"/>
                <w:lang w:val="en-US"/>
              </w:rPr>
              <w:t>6</w:t>
            </w:r>
          </w:p>
          <w:p w:rsidR="001F379C" w:rsidRDefault="001F379C" w:rsidP="007B5B1A">
            <w:pPr>
              <w:pStyle w:val="Standard1"/>
              <w:spacing w:before="0" w:line="260" w:lineRule="exact"/>
              <w:jc w:val="both"/>
              <w:rPr>
                <w:sz w:val="20"/>
                <w:lang w:val="en-US"/>
              </w:rPr>
            </w:pPr>
            <w:r w:rsidRPr="00572093">
              <w:rPr>
                <w:sz w:val="20"/>
                <w:lang w:val="en-US"/>
              </w:rPr>
              <w:t xml:space="preserve">Amendment </w:t>
            </w:r>
            <w:r>
              <w:rPr>
                <w:sz w:val="20"/>
                <w:lang w:val="en-US"/>
              </w:rPr>
              <w:t>2</w:t>
            </w:r>
          </w:p>
        </w:tc>
        <w:tc>
          <w:tcPr>
            <w:tcW w:w="4556" w:type="dxa"/>
            <w:tcBorders>
              <w:top w:val="single" w:sz="6" w:space="0" w:color="auto"/>
              <w:left w:val="single" w:sz="6" w:space="0" w:color="auto"/>
              <w:bottom w:val="single" w:sz="6" w:space="0" w:color="auto"/>
              <w:right w:val="single" w:sz="6" w:space="0" w:color="auto"/>
            </w:tcBorders>
          </w:tcPr>
          <w:p w:rsidR="001F379C" w:rsidRPr="001F2725" w:rsidRDefault="001F379C" w:rsidP="005E6E90">
            <w:pPr>
              <w:pStyle w:val="Standard1"/>
              <w:spacing w:before="0" w:line="260" w:lineRule="exact"/>
              <w:rPr>
                <w:sz w:val="20"/>
                <w:lang w:val="en-US"/>
              </w:rPr>
            </w:pPr>
            <w:r w:rsidRPr="001F2725">
              <w:rPr>
                <w:sz w:val="20"/>
                <w:lang w:val="en-US"/>
              </w:rPr>
              <w:t>Gigabit-capable passive optical networks (G-PON):</w:t>
            </w:r>
          </w:p>
          <w:p w:rsidR="001F379C" w:rsidRPr="001F2725" w:rsidRDefault="001F379C" w:rsidP="005E6E90">
            <w:pPr>
              <w:pStyle w:val="Standard1"/>
              <w:spacing w:before="0" w:line="260" w:lineRule="exact"/>
              <w:rPr>
                <w:sz w:val="20"/>
                <w:lang w:val="en-US"/>
              </w:rPr>
            </w:pPr>
            <w:r w:rsidRPr="001F2725">
              <w:rPr>
                <w:sz w:val="20"/>
                <w:lang w:val="en-US"/>
              </w:rPr>
              <w:t>Reach extension</w:t>
            </w:r>
          </w:p>
          <w:p w:rsidR="001F379C" w:rsidRDefault="001F379C" w:rsidP="007B5B1A">
            <w:pPr>
              <w:pStyle w:val="Standard1"/>
              <w:spacing w:before="0" w:line="260" w:lineRule="exact"/>
              <w:jc w:val="both"/>
              <w:rPr>
                <w:sz w:val="20"/>
                <w:lang w:val="en-US"/>
              </w:rPr>
            </w:pPr>
            <w:r w:rsidRPr="001F2725">
              <w:rPr>
                <w:sz w:val="20"/>
                <w:lang w:val="en-US"/>
              </w:rPr>
              <w:t>Amendment 2</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05/2012</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G.984.</w:t>
            </w:r>
            <w:r>
              <w:rPr>
                <w:sz w:val="20"/>
                <w:lang w:val="en-US"/>
              </w:rPr>
              <w:t>7</w:t>
            </w:r>
          </w:p>
        </w:tc>
        <w:tc>
          <w:tcPr>
            <w:tcW w:w="455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627C4C">
              <w:rPr>
                <w:sz w:val="20"/>
                <w:lang w:val="en-US"/>
              </w:rPr>
              <w:t>Gigabit-c</w:t>
            </w:r>
            <w:r>
              <w:rPr>
                <w:sz w:val="20"/>
                <w:lang w:val="en-US"/>
              </w:rPr>
              <w:t xml:space="preserve">apable passive optical networks </w:t>
            </w:r>
            <w:r w:rsidRPr="00627C4C">
              <w:rPr>
                <w:sz w:val="20"/>
                <w:lang w:val="en-US"/>
              </w:rPr>
              <w:t>(GPON): Long reach</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1F379C">
            <w:pPr>
              <w:pStyle w:val="Standard1"/>
              <w:spacing w:before="0" w:line="260" w:lineRule="exact"/>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07/2010</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w:t>
            </w:r>
            <w:r>
              <w:rPr>
                <w:sz w:val="20"/>
                <w:lang w:val="en-US"/>
              </w:rPr>
              <w:t>5</w:t>
            </w:r>
          </w:p>
        </w:tc>
        <w:tc>
          <w:tcPr>
            <w:tcW w:w="4556" w:type="dxa"/>
            <w:tcBorders>
              <w:top w:val="single" w:sz="6" w:space="0" w:color="auto"/>
              <w:left w:val="single" w:sz="6" w:space="0" w:color="auto"/>
              <w:bottom w:val="single" w:sz="6" w:space="0" w:color="auto"/>
              <w:right w:val="single" w:sz="6" w:space="0" w:color="auto"/>
            </w:tcBorders>
          </w:tcPr>
          <w:p w:rsidR="001F379C" w:rsidRPr="00A676C0" w:rsidRDefault="001F379C" w:rsidP="005E6E90">
            <w:pPr>
              <w:pStyle w:val="Standard1"/>
              <w:spacing w:before="0" w:line="260" w:lineRule="exact"/>
              <w:rPr>
                <w:sz w:val="20"/>
                <w:lang w:val="en-US"/>
              </w:rPr>
            </w:pPr>
            <w:r w:rsidRPr="00A676C0">
              <w:rPr>
                <w:sz w:val="20"/>
                <w:lang w:val="en-US"/>
              </w:rPr>
              <w:t>100 Mbit/s point-to-point Ethernet based optical</w:t>
            </w:r>
          </w:p>
          <w:p w:rsidR="001F379C" w:rsidRDefault="001F379C" w:rsidP="007B5B1A">
            <w:pPr>
              <w:pStyle w:val="Standard1"/>
              <w:spacing w:before="0" w:line="260" w:lineRule="exact"/>
              <w:jc w:val="both"/>
              <w:rPr>
                <w:sz w:val="20"/>
                <w:lang w:val="en-US"/>
              </w:rPr>
            </w:pPr>
            <w:r w:rsidRPr="00A676C0">
              <w:rPr>
                <w:sz w:val="20"/>
                <w:lang w:val="en-US"/>
              </w:rPr>
              <w:t>access system</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5E6E90">
            <w:pPr>
              <w:pStyle w:val="Standard1"/>
              <w:spacing w:before="0" w:line="260" w:lineRule="exact"/>
              <w:jc w:val="both"/>
              <w:rPr>
                <w:sz w:val="20"/>
                <w:lang w:val="en-US"/>
              </w:rPr>
            </w:pPr>
            <w:r>
              <w:rPr>
                <w:sz w:val="20"/>
                <w:lang w:val="en-US"/>
              </w:rPr>
              <w:t>03/2003</w:t>
            </w:r>
          </w:p>
          <w:p w:rsidR="001F379C" w:rsidRDefault="001F379C" w:rsidP="005E6E90">
            <w:pPr>
              <w:pStyle w:val="Standard1"/>
              <w:spacing w:before="0" w:line="260" w:lineRule="exact"/>
              <w:jc w:val="both"/>
              <w:rPr>
                <w:sz w:val="20"/>
                <w:lang w:val="en-US"/>
              </w:rPr>
            </w:pPr>
          </w:p>
          <w:p w:rsidR="001F379C" w:rsidRDefault="001F379C" w:rsidP="007B5B1A">
            <w:pPr>
              <w:pStyle w:val="Standard1"/>
              <w:spacing w:before="0" w:line="260" w:lineRule="exact"/>
              <w:jc w:val="both"/>
              <w:rPr>
                <w:sz w:val="20"/>
                <w:lang w:val="fr-FR"/>
              </w:rPr>
            </w:pPr>
            <w:r>
              <w:rPr>
                <w:sz w:val="20"/>
                <w:lang w:val="en-US"/>
              </w:rPr>
              <w:t>Corrigendum 01/2005</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5E6E90">
            <w:pPr>
              <w:pStyle w:val="Standard1"/>
              <w:spacing w:before="0" w:line="260" w:lineRule="exact"/>
              <w:jc w:val="both"/>
              <w:rPr>
                <w:sz w:val="20"/>
                <w:lang w:val="en-US"/>
              </w:rPr>
            </w:pPr>
            <w:r w:rsidRPr="002D1346">
              <w:rPr>
                <w:sz w:val="20"/>
                <w:lang w:val="en-US"/>
              </w:rPr>
              <w:t>G.98</w:t>
            </w:r>
            <w:r>
              <w:rPr>
                <w:sz w:val="20"/>
                <w:lang w:val="en-US"/>
              </w:rPr>
              <w:t>5</w:t>
            </w:r>
          </w:p>
          <w:p w:rsidR="001F379C" w:rsidRDefault="001F379C" w:rsidP="007B5B1A">
            <w:pPr>
              <w:pStyle w:val="Standard1"/>
              <w:spacing w:before="0" w:line="260" w:lineRule="exact"/>
              <w:jc w:val="both"/>
              <w:rPr>
                <w:sz w:val="20"/>
                <w:lang w:val="en-US"/>
              </w:rPr>
            </w:pPr>
            <w:r w:rsidRPr="004B2FCA">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1F379C" w:rsidRPr="00A676C0" w:rsidRDefault="001F379C" w:rsidP="005E6E90">
            <w:pPr>
              <w:pStyle w:val="Standard1"/>
              <w:spacing w:before="0" w:line="260" w:lineRule="exact"/>
              <w:rPr>
                <w:sz w:val="20"/>
                <w:lang w:val="en-US"/>
              </w:rPr>
            </w:pPr>
            <w:r w:rsidRPr="00A676C0">
              <w:rPr>
                <w:sz w:val="20"/>
                <w:lang w:val="en-US"/>
              </w:rPr>
              <w:t>100 Mbit/s point-to-point Ethernet based optical</w:t>
            </w:r>
          </w:p>
          <w:p w:rsidR="001F379C" w:rsidRPr="00A676C0" w:rsidRDefault="001F379C" w:rsidP="005E6E90">
            <w:pPr>
              <w:pStyle w:val="Standard1"/>
              <w:spacing w:before="0" w:line="260" w:lineRule="exact"/>
              <w:rPr>
                <w:sz w:val="20"/>
                <w:lang w:val="en-US"/>
              </w:rPr>
            </w:pPr>
            <w:r w:rsidRPr="00A676C0">
              <w:rPr>
                <w:sz w:val="20"/>
                <w:lang w:val="en-US"/>
              </w:rPr>
              <w:t>access system</w:t>
            </w:r>
          </w:p>
          <w:p w:rsidR="001F379C" w:rsidRPr="00A676C0" w:rsidRDefault="001F379C" w:rsidP="005E6E90">
            <w:pPr>
              <w:pStyle w:val="Standard1"/>
              <w:spacing w:before="0" w:line="260" w:lineRule="exact"/>
              <w:rPr>
                <w:sz w:val="20"/>
                <w:lang w:val="en-US"/>
              </w:rPr>
            </w:pPr>
            <w:r w:rsidRPr="00A676C0">
              <w:rPr>
                <w:sz w:val="20"/>
                <w:lang w:val="en-US"/>
              </w:rPr>
              <w:t>Amendment 1: Silent start function of optical</w:t>
            </w:r>
          </w:p>
          <w:p w:rsidR="001F379C" w:rsidRDefault="001F379C" w:rsidP="007B5B1A">
            <w:pPr>
              <w:pStyle w:val="Standard1"/>
              <w:spacing w:before="0" w:line="260" w:lineRule="exact"/>
              <w:jc w:val="both"/>
              <w:rPr>
                <w:sz w:val="20"/>
                <w:lang w:val="en-US"/>
              </w:rPr>
            </w:pPr>
            <w:r w:rsidRPr="00A676C0">
              <w:rPr>
                <w:sz w:val="20"/>
                <w:lang w:val="en-US"/>
              </w:rPr>
              <w:t>network terminals</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1F379C">
            <w:pPr>
              <w:pStyle w:val="Standard1"/>
              <w:spacing w:before="0" w:line="260" w:lineRule="exact"/>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5E6E90">
            <w:pPr>
              <w:pStyle w:val="Standard1"/>
              <w:spacing w:before="0" w:line="260" w:lineRule="exact"/>
              <w:jc w:val="both"/>
              <w:rPr>
                <w:sz w:val="20"/>
                <w:lang w:val="en-US"/>
              </w:rPr>
            </w:pPr>
            <w:r>
              <w:rPr>
                <w:sz w:val="20"/>
                <w:lang w:val="en-US"/>
              </w:rPr>
              <w:t>01/2009</w:t>
            </w:r>
          </w:p>
          <w:p w:rsidR="001F379C" w:rsidRDefault="001F379C" w:rsidP="007B5B1A">
            <w:pPr>
              <w:pStyle w:val="Standard1"/>
              <w:spacing w:before="0" w:line="260" w:lineRule="exact"/>
              <w:jc w:val="both"/>
              <w:rPr>
                <w:sz w:val="20"/>
                <w:lang w:val="fr-FR"/>
              </w:rPr>
            </w:pPr>
          </w:p>
        </w:tc>
      </w:tr>
      <w:tr w:rsidR="005B0241" w:rsidTr="00045415">
        <w:trPr>
          <w:cantSplit/>
        </w:trPr>
        <w:tc>
          <w:tcPr>
            <w:tcW w:w="745" w:type="dxa"/>
            <w:tcBorders>
              <w:top w:val="single" w:sz="6" w:space="0" w:color="auto"/>
              <w:left w:val="single" w:sz="12" w:space="0" w:color="auto"/>
              <w:bottom w:val="single" w:sz="6" w:space="0" w:color="auto"/>
              <w:right w:val="single" w:sz="6" w:space="0" w:color="auto"/>
            </w:tcBorders>
          </w:tcPr>
          <w:p w:rsidR="005B0241" w:rsidRDefault="005B0241"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B0241" w:rsidRDefault="005B0241" w:rsidP="007B5B1A">
            <w:pPr>
              <w:pStyle w:val="Standard1"/>
              <w:spacing w:before="0" w:line="260" w:lineRule="exact"/>
              <w:jc w:val="both"/>
              <w:rPr>
                <w:sz w:val="20"/>
                <w:lang w:val="en-US"/>
              </w:rPr>
            </w:pPr>
            <w:r w:rsidRPr="002D1346">
              <w:rPr>
                <w:sz w:val="20"/>
                <w:lang w:val="en-US"/>
              </w:rPr>
              <w:t>G.98</w:t>
            </w:r>
            <w:r>
              <w:rPr>
                <w:sz w:val="20"/>
                <w:lang w:val="en-US"/>
              </w:rPr>
              <w:t>6</w:t>
            </w:r>
          </w:p>
        </w:tc>
        <w:tc>
          <w:tcPr>
            <w:tcW w:w="4556" w:type="dxa"/>
            <w:tcBorders>
              <w:top w:val="single" w:sz="6" w:space="0" w:color="auto"/>
              <w:left w:val="single" w:sz="6" w:space="0" w:color="auto"/>
              <w:bottom w:val="single" w:sz="6" w:space="0" w:color="auto"/>
              <w:right w:val="single" w:sz="6" w:space="0" w:color="auto"/>
            </w:tcBorders>
          </w:tcPr>
          <w:p w:rsidR="005B0241" w:rsidRPr="004B2FCA" w:rsidRDefault="005B0241" w:rsidP="005E6E90">
            <w:pPr>
              <w:pStyle w:val="Standard1"/>
              <w:spacing w:before="0" w:line="260" w:lineRule="exact"/>
              <w:rPr>
                <w:sz w:val="20"/>
                <w:lang w:val="en-US"/>
              </w:rPr>
            </w:pPr>
            <w:r w:rsidRPr="004B2FCA">
              <w:rPr>
                <w:sz w:val="20"/>
                <w:lang w:val="en-US"/>
              </w:rPr>
              <w:t>1 Gbit/s point-to-point Ethernet-based optical</w:t>
            </w:r>
          </w:p>
          <w:p w:rsidR="005B0241" w:rsidRDefault="005B0241" w:rsidP="007B5B1A">
            <w:pPr>
              <w:pStyle w:val="Standard1"/>
              <w:spacing w:before="0" w:line="260" w:lineRule="exact"/>
              <w:jc w:val="both"/>
              <w:rPr>
                <w:sz w:val="20"/>
                <w:lang w:val="en-US"/>
              </w:rPr>
            </w:pPr>
            <w:r w:rsidRPr="004B2FCA">
              <w:rPr>
                <w:sz w:val="20"/>
                <w:lang w:val="en-US"/>
              </w:rPr>
              <w:t>access system</w:t>
            </w:r>
          </w:p>
        </w:tc>
        <w:tc>
          <w:tcPr>
            <w:tcW w:w="762" w:type="dxa"/>
            <w:gridSpan w:val="2"/>
            <w:tcBorders>
              <w:top w:val="single" w:sz="6" w:space="0" w:color="auto"/>
              <w:left w:val="single" w:sz="6" w:space="0" w:color="auto"/>
              <w:bottom w:val="single" w:sz="6" w:space="0" w:color="auto"/>
              <w:right w:val="single" w:sz="6" w:space="0" w:color="auto"/>
            </w:tcBorders>
          </w:tcPr>
          <w:p w:rsidR="005B0241" w:rsidRPr="001F379C" w:rsidRDefault="005B0241" w:rsidP="007B5B1A">
            <w:pPr>
              <w:pStyle w:val="Standard1"/>
              <w:spacing w:before="0" w:line="260" w:lineRule="exact"/>
              <w:rPr>
                <w:sz w:val="20"/>
                <w:lang w:val="en-US"/>
              </w:rPr>
            </w:pPr>
            <w:r>
              <w:rPr>
                <w:sz w:val="20"/>
                <w:lang w:val="en-US"/>
              </w:rPr>
              <w:t>4</w:t>
            </w:r>
          </w:p>
        </w:tc>
        <w:tc>
          <w:tcPr>
            <w:tcW w:w="450"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B0241" w:rsidRPr="001F379C"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B0241" w:rsidRPr="001F379C" w:rsidRDefault="005B0241"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B0241" w:rsidRDefault="005B0241"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B0241" w:rsidRDefault="005B0241" w:rsidP="005E6E90">
            <w:pPr>
              <w:pStyle w:val="Standard1"/>
              <w:spacing w:before="0" w:line="260" w:lineRule="exact"/>
              <w:jc w:val="both"/>
              <w:rPr>
                <w:sz w:val="20"/>
                <w:lang w:val="en-US"/>
              </w:rPr>
            </w:pPr>
            <w:r>
              <w:rPr>
                <w:sz w:val="20"/>
                <w:lang w:val="en-US"/>
              </w:rPr>
              <w:t>01/2010</w:t>
            </w:r>
          </w:p>
          <w:p w:rsidR="005B0241" w:rsidRDefault="005B0241" w:rsidP="007B5B1A">
            <w:pPr>
              <w:pStyle w:val="Standard1"/>
              <w:spacing w:before="0" w:line="260" w:lineRule="exact"/>
              <w:jc w:val="both"/>
              <w:rPr>
                <w:sz w:val="20"/>
                <w:lang w:val="fr-FR"/>
              </w:rPr>
            </w:pP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w:t>
            </w:r>
            <w:r>
              <w:rPr>
                <w:sz w:val="20"/>
                <w:lang w:val="en-US"/>
              </w:rPr>
              <w:t>7</w:t>
            </w:r>
          </w:p>
        </w:tc>
        <w:tc>
          <w:tcPr>
            <w:tcW w:w="4556" w:type="dxa"/>
            <w:tcBorders>
              <w:top w:val="single" w:sz="6" w:space="0" w:color="auto"/>
              <w:left w:val="single" w:sz="6" w:space="0" w:color="auto"/>
              <w:bottom w:val="single" w:sz="6" w:space="0" w:color="auto"/>
              <w:right w:val="single" w:sz="6" w:space="0" w:color="auto"/>
            </w:tcBorders>
          </w:tcPr>
          <w:p w:rsidR="001F379C" w:rsidRPr="004B2FCA" w:rsidRDefault="001F379C" w:rsidP="005E6E90">
            <w:pPr>
              <w:pStyle w:val="Standard1"/>
              <w:spacing w:before="0" w:line="260" w:lineRule="exact"/>
              <w:rPr>
                <w:sz w:val="20"/>
                <w:lang w:val="en-US"/>
              </w:rPr>
            </w:pPr>
            <w:r w:rsidRPr="004B2FCA">
              <w:rPr>
                <w:sz w:val="20"/>
                <w:lang w:val="en-US"/>
              </w:rPr>
              <w:t>10-Gigabit-capable passive optical network</w:t>
            </w:r>
          </w:p>
          <w:p w:rsidR="001F379C" w:rsidRPr="004B2FCA" w:rsidRDefault="001F379C" w:rsidP="005E6E90">
            <w:pPr>
              <w:pStyle w:val="Standard1"/>
              <w:spacing w:before="0" w:line="260" w:lineRule="exact"/>
              <w:rPr>
                <w:sz w:val="20"/>
                <w:lang w:val="en-US"/>
              </w:rPr>
            </w:pPr>
            <w:r w:rsidRPr="004B2FCA">
              <w:rPr>
                <w:sz w:val="20"/>
                <w:lang w:val="en-US"/>
              </w:rPr>
              <w:t>(XG-PON) systems: Definitions, abbreviations</w:t>
            </w:r>
          </w:p>
          <w:p w:rsidR="001F379C" w:rsidRDefault="001F379C" w:rsidP="007B5B1A">
            <w:pPr>
              <w:pStyle w:val="Standard1"/>
              <w:spacing w:before="0" w:line="260" w:lineRule="exact"/>
              <w:jc w:val="both"/>
              <w:rPr>
                <w:sz w:val="20"/>
                <w:lang w:val="en-US"/>
              </w:rPr>
            </w:pPr>
            <w:r w:rsidRPr="004B2FCA">
              <w:rPr>
                <w:sz w:val="20"/>
                <w:lang w:val="en-US"/>
              </w:rPr>
              <w:t>and acronyms</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5E6E90">
            <w:pPr>
              <w:pStyle w:val="Standard1"/>
              <w:spacing w:before="0" w:line="260" w:lineRule="exact"/>
              <w:jc w:val="both"/>
              <w:rPr>
                <w:sz w:val="20"/>
                <w:lang w:val="en-US"/>
              </w:rPr>
            </w:pPr>
            <w:r>
              <w:rPr>
                <w:sz w:val="20"/>
                <w:lang w:val="en-US"/>
              </w:rPr>
              <w:t>06/2012</w:t>
            </w:r>
          </w:p>
          <w:p w:rsidR="001F379C" w:rsidRDefault="001F379C" w:rsidP="007B5B1A">
            <w:pPr>
              <w:pStyle w:val="Standard1"/>
              <w:spacing w:before="0" w:line="260" w:lineRule="exact"/>
              <w:jc w:val="both"/>
              <w:rPr>
                <w:sz w:val="20"/>
                <w:lang w:val="fr-FR"/>
              </w:rPr>
            </w:pP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w:t>
            </w:r>
            <w:r>
              <w:rPr>
                <w:sz w:val="20"/>
                <w:lang w:val="en-US"/>
              </w:rPr>
              <w:t>7.1</w:t>
            </w:r>
          </w:p>
        </w:tc>
        <w:tc>
          <w:tcPr>
            <w:tcW w:w="4556" w:type="dxa"/>
            <w:tcBorders>
              <w:top w:val="single" w:sz="6" w:space="0" w:color="auto"/>
              <w:left w:val="single" w:sz="6" w:space="0" w:color="auto"/>
              <w:bottom w:val="single" w:sz="6" w:space="0" w:color="auto"/>
              <w:right w:val="single" w:sz="6" w:space="0" w:color="auto"/>
            </w:tcBorders>
          </w:tcPr>
          <w:p w:rsidR="001F379C" w:rsidRPr="008A4C86" w:rsidRDefault="001F379C" w:rsidP="005E6E90">
            <w:pPr>
              <w:pStyle w:val="Standard1"/>
              <w:spacing w:before="0" w:line="260" w:lineRule="exact"/>
              <w:rPr>
                <w:sz w:val="20"/>
                <w:lang w:val="en-US"/>
              </w:rPr>
            </w:pPr>
            <w:r w:rsidRPr="008A4C86">
              <w:rPr>
                <w:sz w:val="20"/>
                <w:lang w:val="en-US"/>
              </w:rPr>
              <w:t>10-Gigabit-capable passive optical networks</w:t>
            </w:r>
          </w:p>
          <w:p w:rsidR="001F379C" w:rsidRDefault="001F379C" w:rsidP="007B5B1A">
            <w:pPr>
              <w:pStyle w:val="Standard1"/>
              <w:spacing w:before="0" w:line="260" w:lineRule="exact"/>
              <w:jc w:val="both"/>
              <w:rPr>
                <w:sz w:val="20"/>
                <w:lang w:val="en-US"/>
              </w:rPr>
            </w:pPr>
            <w:r w:rsidRPr="008A4C86">
              <w:rPr>
                <w:sz w:val="20"/>
                <w:lang w:val="en-US"/>
              </w:rPr>
              <w:t>(XG-PON): General requirements</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5E6E90">
            <w:pPr>
              <w:pStyle w:val="Standard1"/>
              <w:spacing w:before="0" w:line="260" w:lineRule="exact"/>
              <w:jc w:val="both"/>
              <w:rPr>
                <w:sz w:val="20"/>
                <w:lang w:val="en-US"/>
              </w:rPr>
            </w:pPr>
            <w:r>
              <w:rPr>
                <w:sz w:val="20"/>
                <w:lang w:val="en-US"/>
              </w:rPr>
              <w:t>01/2010</w:t>
            </w:r>
          </w:p>
          <w:p w:rsidR="001F379C" w:rsidRDefault="001F379C" w:rsidP="007B5B1A">
            <w:pPr>
              <w:pStyle w:val="Standard1"/>
              <w:spacing w:before="0" w:line="260" w:lineRule="exact"/>
              <w:jc w:val="both"/>
              <w:rPr>
                <w:sz w:val="20"/>
                <w:lang w:val="fr-FR"/>
              </w:rPr>
            </w:pP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5E6E90">
            <w:pPr>
              <w:pStyle w:val="Standard1"/>
              <w:spacing w:before="0" w:line="260" w:lineRule="exact"/>
              <w:jc w:val="both"/>
              <w:rPr>
                <w:sz w:val="20"/>
                <w:lang w:val="en-US"/>
              </w:rPr>
            </w:pPr>
            <w:r w:rsidRPr="002D1346">
              <w:rPr>
                <w:sz w:val="20"/>
                <w:lang w:val="en-US"/>
              </w:rPr>
              <w:t>G.98</w:t>
            </w:r>
            <w:r>
              <w:rPr>
                <w:sz w:val="20"/>
                <w:lang w:val="en-US"/>
              </w:rPr>
              <w:t>7.1</w:t>
            </w:r>
          </w:p>
          <w:p w:rsidR="001F379C" w:rsidRDefault="001F379C" w:rsidP="007B5B1A">
            <w:pPr>
              <w:pStyle w:val="Standard1"/>
              <w:spacing w:before="0" w:line="260" w:lineRule="exact"/>
              <w:jc w:val="both"/>
              <w:rPr>
                <w:sz w:val="20"/>
                <w:lang w:val="en-US"/>
              </w:rPr>
            </w:pPr>
            <w:r w:rsidRPr="008A4C86">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1F379C" w:rsidRPr="008A4C86" w:rsidRDefault="001F379C" w:rsidP="005E6E90">
            <w:pPr>
              <w:pStyle w:val="Standard1"/>
              <w:spacing w:before="0" w:line="260" w:lineRule="exact"/>
              <w:rPr>
                <w:sz w:val="20"/>
                <w:lang w:val="en-US"/>
              </w:rPr>
            </w:pPr>
            <w:r w:rsidRPr="008A4C86">
              <w:rPr>
                <w:sz w:val="20"/>
                <w:lang w:val="en-US"/>
              </w:rPr>
              <w:t>10-Gigabit-capable passive optical networks</w:t>
            </w:r>
          </w:p>
          <w:p w:rsidR="001F379C" w:rsidRDefault="001F379C" w:rsidP="005E6E90">
            <w:pPr>
              <w:pStyle w:val="Standard1"/>
              <w:spacing w:before="0" w:line="260" w:lineRule="exact"/>
              <w:rPr>
                <w:sz w:val="20"/>
                <w:lang w:val="en-US"/>
              </w:rPr>
            </w:pPr>
            <w:r w:rsidRPr="008A4C86">
              <w:rPr>
                <w:sz w:val="20"/>
                <w:lang w:val="en-US"/>
              </w:rPr>
              <w:t>(XG-PON): General requirements</w:t>
            </w:r>
          </w:p>
          <w:p w:rsidR="001F379C" w:rsidRDefault="001F379C" w:rsidP="007B5B1A">
            <w:pPr>
              <w:pStyle w:val="Standard1"/>
              <w:spacing w:before="0" w:line="260" w:lineRule="exact"/>
              <w:jc w:val="both"/>
              <w:rPr>
                <w:sz w:val="20"/>
                <w:lang w:val="en-US"/>
              </w:rPr>
            </w:pPr>
            <w:r w:rsidRPr="008A4C86">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5E6E90">
            <w:pPr>
              <w:pStyle w:val="Standard1"/>
              <w:spacing w:before="0" w:line="260" w:lineRule="exact"/>
              <w:jc w:val="both"/>
              <w:rPr>
                <w:sz w:val="20"/>
                <w:lang w:val="en-US"/>
              </w:rPr>
            </w:pPr>
            <w:r>
              <w:rPr>
                <w:sz w:val="20"/>
                <w:lang w:val="en-US"/>
              </w:rPr>
              <w:t>04/2012</w:t>
            </w:r>
          </w:p>
          <w:p w:rsidR="001F379C" w:rsidRDefault="001F379C" w:rsidP="007B5B1A">
            <w:pPr>
              <w:pStyle w:val="Standard1"/>
              <w:spacing w:before="0" w:line="260" w:lineRule="exact"/>
              <w:jc w:val="both"/>
              <w:rPr>
                <w:sz w:val="20"/>
                <w:lang w:val="fr-FR"/>
              </w:rPr>
            </w:pP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w:t>
            </w:r>
            <w:r>
              <w:rPr>
                <w:sz w:val="20"/>
                <w:lang w:val="en-US"/>
              </w:rPr>
              <w:t>7.2</w:t>
            </w:r>
          </w:p>
        </w:tc>
        <w:tc>
          <w:tcPr>
            <w:tcW w:w="4556" w:type="dxa"/>
            <w:tcBorders>
              <w:top w:val="single" w:sz="6" w:space="0" w:color="auto"/>
              <w:left w:val="single" w:sz="6" w:space="0" w:color="auto"/>
              <w:bottom w:val="single" w:sz="6" w:space="0" w:color="auto"/>
              <w:right w:val="single" w:sz="6" w:space="0" w:color="auto"/>
            </w:tcBorders>
          </w:tcPr>
          <w:p w:rsidR="001F379C" w:rsidRPr="00101300" w:rsidRDefault="001F379C" w:rsidP="005E6E90">
            <w:pPr>
              <w:pStyle w:val="Standard1"/>
              <w:spacing w:before="0" w:line="260" w:lineRule="exact"/>
              <w:rPr>
                <w:sz w:val="20"/>
                <w:lang w:val="en-US"/>
              </w:rPr>
            </w:pPr>
            <w:r w:rsidRPr="00101300">
              <w:rPr>
                <w:sz w:val="20"/>
                <w:lang w:val="en-US"/>
              </w:rPr>
              <w:t>10-Gigabit-capable passive optical networks</w:t>
            </w:r>
          </w:p>
          <w:p w:rsidR="001F379C" w:rsidRPr="00101300" w:rsidRDefault="001F379C" w:rsidP="005E6E90">
            <w:pPr>
              <w:pStyle w:val="Standard1"/>
              <w:spacing w:before="0" w:line="260" w:lineRule="exact"/>
              <w:rPr>
                <w:sz w:val="20"/>
                <w:lang w:val="en-US"/>
              </w:rPr>
            </w:pPr>
            <w:r w:rsidRPr="00101300">
              <w:rPr>
                <w:sz w:val="20"/>
                <w:lang w:val="en-US"/>
              </w:rPr>
              <w:t>(XG-PON): Physical media dependent (PMD)</w:t>
            </w:r>
          </w:p>
          <w:p w:rsidR="001F379C" w:rsidRDefault="001F379C" w:rsidP="007B5B1A">
            <w:pPr>
              <w:pStyle w:val="Standard1"/>
              <w:spacing w:before="0" w:line="260" w:lineRule="exact"/>
              <w:jc w:val="both"/>
              <w:rPr>
                <w:sz w:val="20"/>
                <w:lang w:val="en-US"/>
              </w:rPr>
            </w:pPr>
            <w:r w:rsidRPr="00101300">
              <w:rPr>
                <w:sz w:val="20"/>
                <w:lang w:val="en-US"/>
              </w:rPr>
              <w:t>layer specification</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5E6E90">
            <w:pPr>
              <w:pStyle w:val="Standard1"/>
              <w:spacing w:before="0" w:line="260" w:lineRule="exact"/>
              <w:jc w:val="both"/>
              <w:rPr>
                <w:sz w:val="20"/>
                <w:lang w:val="en-US"/>
              </w:rPr>
            </w:pPr>
            <w:r>
              <w:rPr>
                <w:sz w:val="20"/>
                <w:lang w:val="en-US"/>
              </w:rPr>
              <w:t>10/2010</w:t>
            </w:r>
          </w:p>
          <w:p w:rsidR="001F379C" w:rsidRDefault="001F379C" w:rsidP="007B5B1A">
            <w:pPr>
              <w:pStyle w:val="Standard1"/>
              <w:spacing w:before="0" w:line="260" w:lineRule="exact"/>
              <w:jc w:val="both"/>
              <w:rPr>
                <w:sz w:val="20"/>
                <w:lang w:val="fr-FR"/>
              </w:rPr>
            </w:pP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5E6E90">
            <w:pPr>
              <w:pStyle w:val="Standard1"/>
              <w:spacing w:before="0" w:line="260" w:lineRule="exact"/>
              <w:jc w:val="both"/>
              <w:rPr>
                <w:sz w:val="20"/>
                <w:lang w:val="en-US"/>
              </w:rPr>
            </w:pPr>
            <w:r w:rsidRPr="002D1346">
              <w:rPr>
                <w:sz w:val="20"/>
                <w:lang w:val="en-US"/>
              </w:rPr>
              <w:t>G.98</w:t>
            </w:r>
            <w:r>
              <w:rPr>
                <w:sz w:val="20"/>
                <w:lang w:val="en-US"/>
              </w:rPr>
              <w:t>7.2</w:t>
            </w:r>
          </w:p>
          <w:p w:rsidR="001F379C" w:rsidRDefault="001F379C" w:rsidP="007B5B1A">
            <w:pPr>
              <w:pStyle w:val="Standard1"/>
              <w:spacing w:before="0" w:line="260" w:lineRule="exact"/>
              <w:jc w:val="both"/>
              <w:rPr>
                <w:sz w:val="20"/>
                <w:lang w:val="en-US"/>
              </w:rPr>
            </w:pPr>
            <w:r w:rsidRPr="00101300">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1F379C" w:rsidRPr="00101300" w:rsidRDefault="001F379C" w:rsidP="005E6E90">
            <w:pPr>
              <w:pStyle w:val="Standard1"/>
              <w:spacing w:before="0" w:line="260" w:lineRule="exact"/>
              <w:rPr>
                <w:sz w:val="20"/>
                <w:lang w:val="en-US"/>
              </w:rPr>
            </w:pPr>
            <w:r w:rsidRPr="00101300">
              <w:rPr>
                <w:sz w:val="20"/>
                <w:lang w:val="en-US"/>
              </w:rPr>
              <w:t>10-Gigabit-capable passive optical networks</w:t>
            </w:r>
          </w:p>
          <w:p w:rsidR="001F379C" w:rsidRPr="00101300" w:rsidRDefault="001F379C" w:rsidP="005E6E90">
            <w:pPr>
              <w:pStyle w:val="Standard1"/>
              <w:spacing w:before="0" w:line="260" w:lineRule="exact"/>
              <w:rPr>
                <w:sz w:val="20"/>
                <w:lang w:val="en-US"/>
              </w:rPr>
            </w:pPr>
            <w:r w:rsidRPr="00101300">
              <w:rPr>
                <w:sz w:val="20"/>
                <w:lang w:val="en-US"/>
              </w:rPr>
              <w:t>(XG-PON): Physical media dependent (PMD)</w:t>
            </w:r>
          </w:p>
          <w:p w:rsidR="001F379C" w:rsidRDefault="001F379C" w:rsidP="005E6E90">
            <w:pPr>
              <w:pStyle w:val="Standard1"/>
              <w:spacing w:before="0" w:line="260" w:lineRule="exact"/>
              <w:rPr>
                <w:sz w:val="20"/>
                <w:lang w:val="en-US"/>
              </w:rPr>
            </w:pPr>
            <w:r w:rsidRPr="00101300">
              <w:rPr>
                <w:sz w:val="20"/>
                <w:lang w:val="en-US"/>
              </w:rPr>
              <w:t>layer specification</w:t>
            </w:r>
          </w:p>
          <w:p w:rsidR="001F379C" w:rsidRDefault="001F379C" w:rsidP="007B5B1A">
            <w:pPr>
              <w:pStyle w:val="Standard1"/>
              <w:spacing w:before="0" w:line="260" w:lineRule="exact"/>
              <w:jc w:val="both"/>
              <w:rPr>
                <w:sz w:val="20"/>
                <w:lang w:val="en-US"/>
              </w:rPr>
            </w:pPr>
            <w:r w:rsidRPr="00101300">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5E6E90">
            <w:pPr>
              <w:pStyle w:val="Standard1"/>
              <w:spacing w:before="0" w:line="260" w:lineRule="exact"/>
              <w:jc w:val="both"/>
              <w:rPr>
                <w:sz w:val="20"/>
                <w:lang w:val="en-US"/>
              </w:rPr>
            </w:pPr>
            <w:r>
              <w:rPr>
                <w:sz w:val="20"/>
                <w:lang w:val="en-US"/>
              </w:rPr>
              <w:t>02/2012</w:t>
            </w:r>
          </w:p>
          <w:p w:rsidR="001F379C" w:rsidRDefault="001F379C" w:rsidP="007B5B1A">
            <w:pPr>
              <w:pStyle w:val="Standard1"/>
              <w:spacing w:before="0" w:line="260" w:lineRule="exact"/>
              <w:jc w:val="both"/>
              <w:rPr>
                <w:sz w:val="20"/>
                <w:lang w:val="fr-FR"/>
              </w:rPr>
            </w:pPr>
          </w:p>
        </w:tc>
      </w:tr>
      <w:tr w:rsidR="001F379C" w:rsidRPr="000442F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w:t>
            </w:r>
            <w:r>
              <w:rPr>
                <w:sz w:val="20"/>
                <w:lang w:val="en-US"/>
              </w:rPr>
              <w:t>7.3</w:t>
            </w:r>
          </w:p>
          <w:p w:rsidR="00A320CC" w:rsidRDefault="00A320CC" w:rsidP="007B5B1A">
            <w:pPr>
              <w:pStyle w:val="Standard1"/>
              <w:spacing w:before="0" w:line="260" w:lineRule="exact"/>
              <w:jc w:val="both"/>
              <w:rPr>
                <w:sz w:val="20"/>
                <w:lang w:val="en-US"/>
              </w:rPr>
            </w:pPr>
            <w:r>
              <w:rPr>
                <w:sz w:val="20"/>
                <w:lang w:val="en-US"/>
              </w:rPr>
              <w:t>Edition 2</w:t>
            </w:r>
          </w:p>
        </w:tc>
        <w:tc>
          <w:tcPr>
            <w:tcW w:w="455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8D66F0">
              <w:rPr>
                <w:sz w:val="20"/>
                <w:lang w:val="en-US"/>
              </w:rPr>
              <w:t>10-Gigabit-capable passive optical networks (XG-PON): Transmission convergence (TC) layer specification</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5E6E90">
            <w:pPr>
              <w:pStyle w:val="Standard1"/>
              <w:spacing w:before="0" w:line="260" w:lineRule="exact"/>
              <w:rPr>
                <w:sz w:val="20"/>
                <w:lang w:val="en-US"/>
              </w:rPr>
            </w:pPr>
            <w:r>
              <w:rPr>
                <w:sz w:val="20"/>
                <w:lang w:val="en-US"/>
              </w:rPr>
              <w:t>01/2014</w:t>
            </w:r>
          </w:p>
          <w:p w:rsidR="001F379C" w:rsidRDefault="001F379C" w:rsidP="005E6E90">
            <w:pPr>
              <w:pStyle w:val="Standard1"/>
              <w:spacing w:before="0" w:line="260" w:lineRule="exact"/>
              <w:rPr>
                <w:sz w:val="20"/>
                <w:lang w:val="en-US"/>
              </w:rPr>
            </w:pPr>
          </w:p>
          <w:p w:rsidR="001F379C" w:rsidRDefault="001F379C" w:rsidP="007B5B1A">
            <w:pPr>
              <w:pStyle w:val="Standard1"/>
              <w:spacing w:before="0" w:line="260" w:lineRule="exact"/>
              <w:jc w:val="both"/>
              <w:rPr>
                <w:sz w:val="20"/>
                <w:lang w:val="en-US"/>
              </w:rPr>
            </w:pPr>
            <w:r>
              <w:rPr>
                <w:sz w:val="20"/>
                <w:lang w:val="en-US"/>
              </w:rPr>
              <w:t xml:space="preserve">supersedes </w:t>
            </w:r>
          </w:p>
          <w:p w:rsidR="001F379C" w:rsidRPr="000442FC" w:rsidRDefault="001F379C" w:rsidP="009E315D">
            <w:pPr>
              <w:pStyle w:val="Standard1"/>
              <w:spacing w:before="0" w:line="260" w:lineRule="exact"/>
              <w:rPr>
                <w:sz w:val="20"/>
                <w:lang w:val="en-US"/>
              </w:rPr>
            </w:pPr>
            <w:r>
              <w:rPr>
                <w:sz w:val="20"/>
                <w:lang w:val="en-US"/>
              </w:rPr>
              <w:t>ed.</w:t>
            </w:r>
            <w:r w:rsidR="00A320CC">
              <w:rPr>
                <w:sz w:val="20"/>
                <w:lang w:val="en-US"/>
              </w:rPr>
              <w:t>1</w:t>
            </w:r>
            <w:r>
              <w:rPr>
                <w:sz w:val="20"/>
                <w:lang w:val="en-US"/>
              </w:rPr>
              <w:t xml:space="preserve"> 10/2010 and amendment 1 06/2012</w:t>
            </w:r>
          </w:p>
        </w:tc>
      </w:tr>
      <w:tr w:rsidR="001F379C" w:rsidTr="00045415">
        <w:trPr>
          <w:cantSplit/>
        </w:trPr>
        <w:tc>
          <w:tcPr>
            <w:tcW w:w="745" w:type="dxa"/>
            <w:tcBorders>
              <w:top w:val="single" w:sz="6" w:space="0" w:color="auto"/>
              <w:left w:val="single" w:sz="12" w:space="0" w:color="auto"/>
              <w:bottom w:val="single" w:sz="6" w:space="0" w:color="auto"/>
              <w:right w:val="single" w:sz="6" w:space="0" w:color="auto"/>
            </w:tcBorders>
          </w:tcPr>
          <w:p w:rsidR="001F379C" w:rsidRDefault="001F379C" w:rsidP="007B5B1A">
            <w:pPr>
              <w:pStyle w:val="Standard1"/>
              <w:spacing w:before="0" w:line="260" w:lineRule="exact"/>
              <w:rPr>
                <w:sz w:val="20"/>
                <w:lang w:val="fr-FR"/>
              </w:rPr>
            </w:pPr>
            <w:r w:rsidRPr="00CF2807">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1F379C" w:rsidRDefault="001F379C" w:rsidP="007B5B1A">
            <w:pPr>
              <w:pStyle w:val="Standard1"/>
              <w:spacing w:before="0" w:line="260" w:lineRule="exact"/>
              <w:jc w:val="both"/>
              <w:rPr>
                <w:sz w:val="20"/>
                <w:lang w:val="en-US"/>
              </w:rPr>
            </w:pPr>
            <w:r w:rsidRPr="002D1346">
              <w:rPr>
                <w:sz w:val="20"/>
                <w:lang w:val="en-US"/>
              </w:rPr>
              <w:t>G.98</w:t>
            </w:r>
            <w:r>
              <w:rPr>
                <w:sz w:val="20"/>
                <w:lang w:val="en-US"/>
              </w:rPr>
              <w:t>7.4</w:t>
            </w:r>
          </w:p>
        </w:tc>
        <w:tc>
          <w:tcPr>
            <w:tcW w:w="4556" w:type="dxa"/>
            <w:tcBorders>
              <w:top w:val="single" w:sz="6" w:space="0" w:color="auto"/>
              <w:left w:val="single" w:sz="6" w:space="0" w:color="auto"/>
              <w:bottom w:val="single" w:sz="6" w:space="0" w:color="auto"/>
              <w:right w:val="single" w:sz="6" w:space="0" w:color="auto"/>
            </w:tcBorders>
          </w:tcPr>
          <w:p w:rsidR="001F379C" w:rsidRPr="00246023" w:rsidRDefault="001F379C" w:rsidP="005E6E90">
            <w:pPr>
              <w:pStyle w:val="Standard1"/>
              <w:spacing w:before="0" w:line="260" w:lineRule="exact"/>
              <w:rPr>
                <w:sz w:val="20"/>
                <w:lang w:val="en-US"/>
              </w:rPr>
            </w:pPr>
            <w:r w:rsidRPr="00246023">
              <w:rPr>
                <w:sz w:val="20"/>
                <w:lang w:val="en-US"/>
              </w:rPr>
              <w:t>10 Gigabit-capable passive optical networks</w:t>
            </w:r>
          </w:p>
          <w:p w:rsidR="001F379C" w:rsidRDefault="001F379C" w:rsidP="007B5B1A">
            <w:pPr>
              <w:pStyle w:val="Standard1"/>
              <w:spacing w:before="0" w:line="260" w:lineRule="exact"/>
              <w:jc w:val="both"/>
              <w:rPr>
                <w:sz w:val="20"/>
                <w:lang w:val="en-US"/>
              </w:rPr>
            </w:pPr>
            <w:r w:rsidRPr="00246023">
              <w:rPr>
                <w:sz w:val="20"/>
                <w:lang w:val="en-US"/>
              </w:rPr>
              <w:t>(XG-PON): Reach extension</w:t>
            </w:r>
          </w:p>
        </w:tc>
        <w:tc>
          <w:tcPr>
            <w:tcW w:w="762" w:type="dxa"/>
            <w:gridSpan w:val="2"/>
            <w:tcBorders>
              <w:top w:val="single" w:sz="6" w:space="0" w:color="auto"/>
              <w:left w:val="single" w:sz="6" w:space="0" w:color="auto"/>
              <w:bottom w:val="single" w:sz="6" w:space="0" w:color="auto"/>
              <w:right w:val="single" w:sz="6" w:space="0" w:color="auto"/>
            </w:tcBorders>
          </w:tcPr>
          <w:p w:rsidR="001F379C" w:rsidRPr="00B00A16" w:rsidRDefault="001F379C" w:rsidP="00F4173B">
            <w:pPr>
              <w:pStyle w:val="Standard1"/>
              <w:spacing w:before="0" w:line="260" w:lineRule="exact"/>
              <w:rPr>
                <w:sz w:val="20"/>
                <w:lang w:val="fr-FR"/>
              </w:rPr>
            </w:pPr>
            <w:r w:rsidRPr="00B00A16">
              <w:rPr>
                <w:sz w:val="20"/>
                <w:lang w:val="fr-FR"/>
              </w:rPr>
              <w:t>4</w:t>
            </w:r>
          </w:p>
          <w:p w:rsidR="001F379C" w:rsidRDefault="001F379C"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1F379C" w:rsidRDefault="001F379C" w:rsidP="00F4173B">
            <w:pPr>
              <w:pStyle w:val="Standard1"/>
              <w:spacing w:before="0" w:line="260" w:lineRule="exact"/>
              <w:jc w:val="center"/>
              <w:rPr>
                <w:sz w:val="20"/>
                <w:lang w:val="en-US"/>
              </w:rPr>
            </w:pPr>
            <w:r>
              <w:rPr>
                <w:sz w:val="20"/>
                <w:lang w:val="en-US"/>
              </w:rPr>
              <w:t>X</w:t>
            </w:r>
          </w:p>
          <w:p w:rsidR="001F379C" w:rsidRDefault="001F379C"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1F379C" w:rsidRDefault="001F379C"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1F379C" w:rsidRDefault="001F379C" w:rsidP="007B5B1A">
            <w:pPr>
              <w:pStyle w:val="Standard1"/>
              <w:spacing w:before="0" w:line="260" w:lineRule="exact"/>
              <w:jc w:val="both"/>
              <w:rPr>
                <w:sz w:val="20"/>
                <w:lang w:val="fr-FR"/>
              </w:rPr>
            </w:pPr>
            <w:r>
              <w:rPr>
                <w:sz w:val="20"/>
                <w:lang w:val="en-US"/>
              </w:rPr>
              <w:t>06/2012</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7B5B1A">
            <w:pPr>
              <w:pStyle w:val="Standard1"/>
              <w:spacing w:before="0" w:line="260" w:lineRule="exact"/>
              <w:jc w:val="both"/>
              <w:rPr>
                <w:sz w:val="20"/>
                <w:lang w:val="en-US"/>
              </w:rPr>
            </w:pPr>
            <w:r w:rsidRPr="002D1346">
              <w:rPr>
                <w:sz w:val="20"/>
                <w:lang w:val="en-US"/>
              </w:rPr>
              <w:t>G.9</w:t>
            </w:r>
            <w:r>
              <w:rPr>
                <w:sz w:val="20"/>
                <w:lang w:val="en-US"/>
              </w:rPr>
              <w:t>89.1</w:t>
            </w:r>
          </w:p>
        </w:tc>
        <w:tc>
          <w:tcPr>
            <w:tcW w:w="4556" w:type="dxa"/>
            <w:tcBorders>
              <w:top w:val="single" w:sz="6" w:space="0" w:color="auto"/>
              <w:left w:val="single" w:sz="6" w:space="0" w:color="auto"/>
              <w:bottom w:val="single" w:sz="6" w:space="0" w:color="auto"/>
              <w:right w:val="single" w:sz="6" w:space="0" w:color="auto"/>
            </w:tcBorders>
          </w:tcPr>
          <w:p w:rsidR="005D746B" w:rsidRPr="00FB59AE" w:rsidRDefault="005D746B" w:rsidP="005E6E90">
            <w:pPr>
              <w:pStyle w:val="Standard1"/>
              <w:spacing w:before="0" w:line="260" w:lineRule="exact"/>
              <w:rPr>
                <w:sz w:val="20"/>
                <w:lang w:val="en-US"/>
              </w:rPr>
            </w:pPr>
            <w:r w:rsidRPr="00FB59AE">
              <w:rPr>
                <w:sz w:val="20"/>
                <w:lang w:val="en-US"/>
              </w:rPr>
              <w:t>40-Gigabit-capable passive optical networks</w:t>
            </w:r>
          </w:p>
          <w:p w:rsidR="005D746B" w:rsidRDefault="005D746B" w:rsidP="007B5B1A">
            <w:pPr>
              <w:pStyle w:val="Standard1"/>
              <w:spacing w:before="0" w:line="260" w:lineRule="exact"/>
              <w:jc w:val="both"/>
              <w:rPr>
                <w:sz w:val="20"/>
                <w:lang w:val="en-US"/>
              </w:rPr>
            </w:pPr>
            <w:r w:rsidRPr="00FB59AE">
              <w:rPr>
                <w:sz w:val="20"/>
                <w:lang w:val="en-US"/>
              </w:rPr>
              <w:t>(NG-PON2): General requirements</w:t>
            </w:r>
          </w:p>
        </w:tc>
        <w:tc>
          <w:tcPr>
            <w:tcW w:w="762" w:type="dxa"/>
            <w:gridSpan w:val="2"/>
            <w:tcBorders>
              <w:top w:val="single" w:sz="6" w:space="0" w:color="auto"/>
              <w:left w:val="single" w:sz="6" w:space="0" w:color="auto"/>
              <w:bottom w:val="single" w:sz="6" w:space="0" w:color="auto"/>
              <w:right w:val="single" w:sz="6" w:space="0" w:color="auto"/>
            </w:tcBorders>
          </w:tcPr>
          <w:p w:rsidR="005D746B" w:rsidRPr="00B00A16" w:rsidRDefault="005D746B" w:rsidP="00F4173B">
            <w:pPr>
              <w:pStyle w:val="Standard1"/>
              <w:spacing w:before="0" w:line="260" w:lineRule="exact"/>
              <w:rPr>
                <w:sz w:val="20"/>
                <w:lang w:val="fr-FR"/>
              </w:rPr>
            </w:pPr>
            <w:r w:rsidRPr="00B00A16">
              <w:rPr>
                <w:sz w:val="20"/>
                <w:lang w:val="fr-FR"/>
              </w:rPr>
              <w:t>4</w:t>
            </w:r>
          </w:p>
          <w:p w:rsidR="005D746B" w:rsidRDefault="005D746B"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F4173B">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F4173B">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fr-FR"/>
              </w:rPr>
            </w:pPr>
            <w:r>
              <w:rPr>
                <w:sz w:val="20"/>
                <w:lang w:val="en-US"/>
              </w:rPr>
              <w:t>03/2013</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sidRPr="002D1346">
              <w:rPr>
                <w:sz w:val="20"/>
                <w:lang w:val="en-US"/>
              </w:rPr>
              <w:t>G.9</w:t>
            </w:r>
            <w:r>
              <w:rPr>
                <w:sz w:val="20"/>
                <w:lang w:val="en-US"/>
              </w:rPr>
              <w:t>89.2</w:t>
            </w:r>
          </w:p>
        </w:tc>
        <w:tc>
          <w:tcPr>
            <w:tcW w:w="4556" w:type="dxa"/>
            <w:tcBorders>
              <w:top w:val="single" w:sz="6" w:space="0" w:color="auto"/>
              <w:left w:val="single" w:sz="6" w:space="0" w:color="auto"/>
              <w:bottom w:val="single" w:sz="6" w:space="0" w:color="auto"/>
              <w:right w:val="single" w:sz="6" w:space="0" w:color="auto"/>
            </w:tcBorders>
          </w:tcPr>
          <w:p w:rsidR="005D746B" w:rsidRPr="00FB59AE" w:rsidRDefault="005D746B" w:rsidP="005E6E90">
            <w:pPr>
              <w:pStyle w:val="Standard1"/>
              <w:spacing w:before="0" w:line="260" w:lineRule="exact"/>
              <w:rPr>
                <w:sz w:val="20"/>
                <w:lang w:val="en-US"/>
              </w:rPr>
            </w:pPr>
            <w:r w:rsidRPr="001F49E3">
              <w:rPr>
                <w:sz w:val="20"/>
                <w:lang w:val="en-US"/>
              </w:rPr>
              <w:t>40-Gigabit-capable passive optical networks 2 (NG-PON2): Physical media dependent (PMD) layer specification</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1F49E3">
            <w:pPr>
              <w:pStyle w:val="Standard1"/>
              <w:spacing w:before="0" w:line="260" w:lineRule="exact"/>
              <w:rPr>
                <w:sz w:val="20"/>
                <w:lang w:val="en-US"/>
              </w:rPr>
            </w:pPr>
            <w:r>
              <w:rPr>
                <w:sz w:val="20"/>
                <w:lang w:val="en-US"/>
              </w:rPr>
              <w:t>4</w:t>
            </w:r>
          </w:p>
          <w:p w:rsidR="005D746B" w:rsidRDefault="005D746B" w:rsidP="005E6E90">
            <w:pPr>
              <w:pStyle w:val="Standard1"/>
              <w:spacing w:before="0" w:line="260" w:lineRule="exact"/>
              <w:rPr>
                <w:sz w:val="20"/>
                <w:lang w:val="en-US"/>
              </w:rPr>
            </w:pPr>
            <w:r>
              <w:rPr>
                <w:sz w:val="20"/>
                <w:lang w:val="en-US"/>
              </w:rPr>
              <w:t>7b</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1F49E3">
            <w:pPr>
              <w:pStyle w:val="Standard1"/>
              <w:spacing w:before="0" w:line="260" w:lineRule="exact"/>
              <w:jc w:val="center"/>
              <w:rPr>
                <w:sz w:val="20"/>
                <w:lang w:val="en-US"/>
              </w:rPr>
            </w:pPr>
            <w:r>
              <w:rPr>
                <w:sz w:val="20"/>
                <w:lang w:val="en-US"/>
              </w:rPr>
              <w:t>X</w:t>
            </w: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1F49E3">
            <w:pPr>
              <w:pStyle w:val="Standard1"/>
              <w:spacing w:before="0" w:line="260" w:lineRule="exact"/>
              <w:jc w:val="center"/>
              <w:rPr>
                <w:sz w:val="20"/>
                <w:lang w:val="en-US"/>
              </w:rPr>
            </w:pPr>
            <w:r>
              <w:rPr>
                <w:sz w:val="20"/>
                <w:lang w:val="en-US"/>
              </w:rPr>
              <w:t>X</w:t>
            </w: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DRAFT</w:t>
            </w:r>
          </w:p>
          <w:p w:rsidR="005D746B" w:rsidRDefault="005D746B" w:rsidP="007B5B1A">
            <w:pPr>
              <w:pStyle w:val="Standard1"/>
              <w:spacing w:before="0" w:line="260" w:lineRule="exact"/>
              <w:jc w:val="both"/>
              <w:rPr>
                <w:sz w:val="20"/>
                <w:lang w:val="en-US"/>
              </w:rPr>
            </w:pPr>
            <w:r>
              <w:rPr>
                <w:sz w:val="20"/>
                <w:lang w:val="en-US"/>
              </w:rPr>
              <w:t>2014</w:t>
            </w:r>
          </w:p>
          <w:p w:rsidR="008F5BAE" w:rsidRDefault="008F5BAE" w:rsidP="007B5B1A">
            <w:pPr>
              <w:pStyle w:val="Standard1"/>
              <w:spacing w:before="0" w:line="260" w:lineRule="exact"/>
              <w:jc w:val="both"/>
              <w:rPr>
                <w:sz w:val="20"/>
                <w:lang w:val="en-US"/>
              </w:rPr>
            </w:pPr>
            <w:r>
              <w:rPr>
                <w:sz w:val="20"/>
                <w:lang w:val="en-US"/>
              </w:rPr>
              <w:t>Consented</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7B5B1A">
            <w:pPr>
              <w:pStyle w:val="Standard1"/>
              <w:spacing w:before="0" w:line="260" w:lineRule="exact"/>
              <w:jc w:val="both"/>
              <w:rPr>
                <w:sz w:val="20"/>
                <w:lang w:val="en-US"/>
              </w:rPr>
            </w:pPr>
            <w:r w:rsidRPr="002D1346">
              <w:rPr>
                <w:sz w:val="20"/>
                <w:lang w:val="en-US"/>
              </w:rPr>
              <w:t>G.9</w:t>
            </w:r>
            <w:r>
              <w:rPr>
                <w:sz w:val="20"/>
                <w:lang w:val="en-US"/>
              </w:rPr>
              <w:t>801</w:t>
            </w:r>
          </w:p>
        </w:tc>
        <w:tc>
          <w:tcPr>
            <w:tcW w:w="4556" w:type="dxa"/>
            <w:tcBorders>
              <w:top w:val="single" w:sz="6" w:space="0" w:color="auto"/>
              <w:left w:val="single" w:sz="6" w:space="0" w:color="auto"/>
              <w:bottom w:val="single" w:sz="6" w:space="0" w:color="auto"/>
              <w:right w:val="single" w:sz="6" w:space="0" w:color="auto"/>
            </w:tcBorders>
          </w:tcPr>
          <w:p w:rsidR="005D746B" w:rsidRDefault="005D746B" w:rsidP="007B5B1A">
            <w:pPr>
              <w:pStyle w:val="Standard1"/>
              <w:spacing w:before="0" w:line="260" w:lineRule="exact"/>
              <w:jc w:val="both"/>
              <w:rPr>
                <w:sz w:val="20"/>
                <w:lang w:val="en-US"/>
              </w:rPr>
            </w:pPr>
            <w:r w:rsidRPr="007C7835">
              <w:rPr>
                <w:sz w:val="20"/>
                <w:lang w:val="en-US"/>
              </w:rPr>
              <w:t>Ethernet passive optical networks using OMCI</w:t>
            </w:r>
          </w:p>
        </w:tc>
        <w:tc>
          <w:tcPr>
            <w:tcW w:w="762" w:type="dxa"/>
            <w:gridSpan w:val="2"/>
            <w:tcBorders>
              <w:top w:val="single" w:sz="6" w:space="0" w:color="auto"/>
              <w:left w:val="single" w:sz="6" w:space="0" w:color="auto"/>
              <w:bottom w:val="single" w:sz="6" w:space="0" w:color="auto"/>
              <w:right w:val="single" w:sz="6" w:space="0" w:color="auto"/>
            </w:tcBorders>
          </w:tcPr>
          <w:p w:rsidR="005D746B" w:rsidRPr="00B00A16" w:rsidRDefault="005D746B" w:rsidP="00F4173B">
            <w:pPr>
              <w:pStyle w:val="Standard1"/>
              <w:spacing w:before="0" w:line="260" w:lineRule="exact"/>
              <w:rPr>
                <w:sz w:val="20"/>
                <w:lang w:val="fr-FR"/>
              </w:rPr>
            </w:pPr>
            <w:r w:rsidRPr="00B00A16">
              <w:rPr>
                <w:sz w:val="20"/>
                <w:lang w:val="fr-FR"/>
              </w:rPr>
              <w:t>4</w:t>
            </w:r>
          </w:p>
          <w:p w:rsidR="005D746B" w:rsidRDefault="005D746B" w:rsidP="007B5B1A">
            <w:pPr>
              <w:pStyle w:val="Standard1"/>
              <w:spacing w:before="0" w:line="260" w:lineRule="exact"/>
              <w:rPr>
                <w:sz w:val="20"/>
                <w:lang w:val="fr-FR"/>
              </w:rPr>
            </w:pPr>
            <w:r>
              <w:rPr>
                <w:sz w:val="20"/>
                <w:lang w:val="fr-FR"/>
              </w:rPr>
              <w:t>7</w:t>
            </w:r>
            <w:r w:rsidRPr="00B00A16">
              <w:rPr>
                <w:sz w:val="20"/>
                <w:lang w:val="fr-FR"/>
              </w:rPr>
              <w:t>b</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F4173B">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F4173B">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fr-FR"/>
              </w:rPr>
            </w:pPr>
            <w:r>
              <w:rPr>
                <w:sz w:val="20"/>
                <w:lang w:val="en-US"/>
              </w:rPr>
              <w:t>08/2013</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fr-FR"/>
              </w:rPr>
            </w:pPr>
            <w:r>
              <w:rPr>
                <w:sz w:val="20"/>
                <w:lang w:val="fr-FR"/>
              </w:rPr>
              <w:t xml:space="preserve">G.991.1 </w:t>
            </w:r>
          </w:p>
          <w:p w:rsidR="005D746B" w:rsidRPr="002D1346"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Pr="007C7835" w:rsidRDefault="005D746B" w:rsidP="007B5B1A">
            <w:pPr>
              <w:pStyle w:val="Standard1"/>
              <w:spacing w:before="0" w:line="260" w:lineRule="exact"/>
              <w:jc w:val="both"/>
              <w:rPr>
                <w:sz w:val="20"/>
                <w:lang w:val="en-US"/>
              </w:rPr>
            </w:pPr>
            <w:r>
              <w:rPr>
                <w:sz w:val="20"/>
                <w:lang w:val="en-US"/>
              </w:rPr>
              <w:t>High bit rate Digital Subscriber Line (HDSL)  transceivers</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r>
              <w:rPr>
                <w:sz w:val="20"/>
                <w:lang w:val="en-US"/>
              </w:rPr>
              <w:t>10/1998</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fr-FR"/>
              </w:rPr>
            </w:pPr>
            <w:r>
              <w:rPr>
                <w:sz w:val="20"/>
                <w:lang w:val="fr-FR"/>
              </w:rPr>
              <w:t xml:space="preserve">G.991.2 </w:t>
            </w:r>
          </w:p>
          <w:p w:rsidR="005D746B" w:rsidRPr="002D1346"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p>
          <w:p w:rsidR="005D746B" w:rsidRPr="007C7835" w:rsidRDefault="005D746B" w:rsidP="007B5B1A">
            <w:pPr>
              <w:pStyle w:val="Standard1"/>
              <w:spacing w:before="0" w:line="260" w:lineRule="exact"/>
              <w:jc w:val="both"/>
              <w:rPr>
                <w:sz w:val="20"/>
                <w:lang w:val="en-US"/>
              </w:rPr>
            </w:pPr>
            <w:r w:rsidRPr="00995851">
              <w:rPr>
                <w:sz w:val="20"/>
                <w:lang w:val="en-US"/>
              </w:rPr>
              <w:t>Single-pair high-speed digital subscriber line</w:t>
            </w:r>
            <w:r>
              <w:rPr>
                <w:sz w:val="20"/>
                <w:lang w:val="en-US"/>
              </w:rPr>
              <w:t xml:space="preserve"> </w:t>
            </w:r>
            <w:r w:rsidRPr="00995851">
              <w:rPr>
                <w:sz w:val="20"/>
                <w:lang w:val="en-US"/>
              </w:rPr>
              <w:t>(SHDSL) transceivers</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12/2003</w:t>
            </w:r>
          </w:p>
          <w:p w:rsidR="005D746B" w:rsidRDefault="005D746B" w:rsidP="00550848">
            <w:pPr>
              <w:pStyle w:val="Standard1"/>
              <w:spacing w:before="0" w:line="260" w:lineRule="exact"/>
              <w:jc w:val="both"/>
              <w:rPr>
                <w:sz w:val="20"/>
                <w:lang w:val="en-US"/>
              </w:rPr>
            </w:pPr>
          </w:p>
          <w:p w:rsidR="005D746B" w:rsidRDefault="005D746B" w:rsidP="00550848">
            <w:pPr>
              <w:pStyle w:val="Standard1"/>
              <w:spacing w:before="0" w:line="260" w:lineRule="exact"/>
              <w:jc w:val="both"/>
              <w:rPr>
                <w:sz w:val="20"/>
                <w:lang w:val="en-US"/>
              </w:rPr>
            </w:pPr>
            <w:r>
              <w:rPr>
                <w:sz w:val="20"/>
                <w:lang w:val="en-US"/>
              </w:rPr>
              <w:t xml:space="preserve">Erratum 1 </w:t>
            </w:r>
          </w:p>
          <w:p w:rsidR="005D746B" w:rsidRDefault="005D746B" w:rsidP="007B5B1A">
            <w:pPr>
              <w:pStyle w:val="Standard1"/>
              <w:spacing w:before="0" w:line="260" w:lineRule="exact"/>
              <w:jc w:val="both"/>
              <w:rPr>
                <w:sz w:val="20"/>
                <w:lang w:val="en-US"/>
              </w:rPr>
            </w:pPr>
            <w:r>
              <w:rPr>
                <w:sz w:val="20"/>
                <w:lang w:val="en-US"/>
              </w:rPr>
              <w:t>04/2005</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 xml:space="preserve">G.991.2 </w:t>
            </w:r>
          </w:p>
          <w:p w:rsidR="005D746B" w:rsidRPr="009B46CF" w:rsidRDefault="005D746B" w:rsidP="007B5B1A">
            <w:pPr>
              <w:pStyle w:val="Standard1"/>
              <w:spacing w:before="0" w:line="260" w:lineRule="exact"/>
              <w:jc w:val="both"/>
              <w:rPr>
                <w:sz w:val="20"/>
                <w:lang w:val="en-US"/>
              </w:rPr>
            </w:pPr>
            <w:r w:rsidRPr="009B46CF">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5D746B" w:rsidRPr="00995851" w:rsidRDefault="005D746B" w:rsidP="00550848">
            <w:pPr>
              <w:pStyle w:val="Standard1"/>
              <w:spacing w:before="0" w:line="260" w:lineRule="exact"/>
              <w:jc w:val="both"/>
              <w:rPr>
                <w:sz w:val="20"/>
                <w:lang w:val="en-US"/>
              </w:rPr>
            </w:pPr>
            <w:r w:rsidRPr="00995851">
              <w:rPr>
                <w:sz w:val="20"/>
                <w:lang w:val="en-US"/>
              </w:rPr>
              <w:t>Single-pair hig</w:t>
            </w:r>
            <w:r>
              <w:rPr>
                <w:sz w:val="20"/>
                <w:lang w:val="en-US"/>
              </w:rPr>
              <w:t xml:space="preserve">h-speed digital subscriber line </w:t>
            </w:r>
            <w:r w:rsidRPr="00995851">
              <w:rPr>
                <w:sz w:val="20"/>
                <w:lang w:val="en-US"/>
              </w:rPr>
              <w:t>(SHDSL) transceivers</w:t>
            </w:r>
          </w:p>
          <w:p w:rsidR="005D746B" w:rsidRPr="007C7835" w:rsidRDefault="005D746B" w:rsidP="007B5B1A">
            <w:pPr>
              <w:pStyle w:val="Standard1"/>
              <w:spacing w:before="0" w:line="260" w:lineRule="exact"/>
              <w:jc w:val="both"/>
              <w:rPr>
                <w:sz w:val="20"/>
                <w:lang w:val="en-US"/>
              </w:rPr>
            </w:pPr>
            <w:r w:rsidRPr="00995851">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07/2004</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 xml:space="preserve">G.991.2 </w:t>
            </w:r>
          </w:p>
          <w:p w:rsidR="005D746B" w:rsidRPr="009B46CF" w:rsidRDefault="005D746B" w:rsidP="007B5B1A">
            <w:pPr>
              <w:pStyle w:val="Standard1"/>
              <w:spacing w:before="0" w:line="260" w:lineRule="exact"/>
              <w:jc w:val="both"/>
              <w:rPr>
                <w:sz w:val="20"/>
                <w:lang w:val="en-US"/>
              </w:rPr>
            </w:pPr>
            <w:r w:rsidRPr="009B46CF">
              <w:rPr>
                <w:sz w:val="20"/>
                <w:lang w:val="en-US"/>
              </w:rPr>
              <w:t>Amendment 2</w:t>
            </w:r>
          </w:p>
        </w:tc>
        <w:tc>
          <w:tcPr>
            <w:tcW w:w="455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sidRPr="00995851">
              <w:rPr>
                <w:sz w:val="20"/>
                <w:lang w:val="en-US"/>
              </w:rPr>
              <w:t>Single-pair hig</w:t>
            </w:r>
            <w:r>
              <w:rPr>
                <w:sz w:val="20"/>
                <w:lang w:val="en-US"/>
              </w:rPr>
              <w:t xml:space="preserve">h-speed digital subscriber line </w:t>
            </w:r>
            <w:r w:rsidRPr="00995851">
              <w:rPr>
                <w:sz w:val="20"/>
                <w:lang w:val="en-US"/>
              </w:rPr>
              <w:t>(SHDSL) transceivers</w:t>
            </w:r>
          </w:p>
          <w:p w:rsidR="005D746B" w:rsidRPr="007C7835" w:rsidRDefault="005D746B" w:rsidP="007B5B1A">
            <w:pPr>
              <w:pStyle w:val="Standard1"/>
              <w:spacing w:before="0" w:line="260" w:lineRule="exact"/>
              <w:jc w:val="both"/>
              <w:rPr>
                <w:sz w:val="20"/>
                <w:lang w:val="en-US"/>
              </w:rPr>
            </w:pPr>
            <w:r w:rsidRPr="00995851">
              <w:rPr>
                <w:sz w:val="20"/>
                <w:lang w:val="en-US"/>
              </w:rPr>
              <w:t>Amendment 2</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02/2005</w:t>
            </w:r>
          </w:p>
          <w:p w:rsidR="005D746B" w:rsidRDefault="005D746B" w:rsidP="00550848">
            <w:pPr>
              <w:pStyle w:val="Standard1"/>
              <w:spacing w:before="0" w:line="260" w:lineRule="exact"/>
              <w:jc w:val="both"/>
              <w:rPr>
                <w:sz w:val="20"/>
                <w:lang w:val="en-US"/>
              </w:rPr>
            </w:pPr>
          </w:p>
          <w:p w:rsidR="005D746B" w:rsidRPr="00995851" w:rsidRDefault="005D746B" w:rsidP="00550848">
            <w:pPr>
              <w:pStyle w:val="Standard1"/>
              <w:spacing w:before="0" w:line="260" w:lineRule="exact"/>
              <w:jc w:val="both"/>
              <w:rPr>
                <w:sz w:val="20"/>
                <w:lang w:val="en-US"/>
              </w:rPr>
            </w:pPr>
            <w:r w:rsidRPr="00995851">
              <w:rPr>
                <w:sz w:val="20"/>
                <w:lang w:val="en-US"/>
              </w:rPr>
              <w:t>Erratum 1</w:t>
            </w:r>
          </w:p>
          <w:p w:rsidR="005D746B" w:rsidRDefault="005D746B" w:rsidP="007B5B1A">
            <w:pPr>
              <w:pStyle w:val="Standard1"/>
              <w:spacing w:before="0" w:line="260" w:lineRule="exact"/>
              <w:jc w:val="both"/>
              <w:rPr>
                <w:sz w:val="20"/>
                <w:lang w:val="en-US"/>
              </w:rPr>
            </w:pPr>
            <w:r w:rsidRPr="00995851">
              <w:rPr>
                <w:sz w:val="20"/>
                <w:lang w:val="en-US"/>
              </w:rPr>
              <w:t>11/2005</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 xml:space="preserve">G.991.2 </w:t>
            </w:r>
          </w:p>
          <w:p w:rsidR="005D746B" w:rsidRPr="009B46CF" w:rsidRDefault="005D746B" w:rsidP="007B5B1A">
            <w:pPr>
              <w:pStyle w:val="Standard1"/>
              <w:spacing w:before="0" w:line="260" w:lineRule="exact"/>
              <w:jc w:val="both"/>
              <w:rPr>
                <w:sz w:val="20"/>
                <w:lang w:val="en-US"/>
              </w:rPr>
            </w:pPr>
            <w:r w:rsidRPr="009B46CF">
              <w:rPr>
                <w:sz w:val="20"/>
                <w:lang w:val="en-US"/>
              </w:rPr>
              <w:t>Amendment 3</w:t>
            </w:r>
          </w:p>
        </w:tc>
        <w:tc>
          <w:tcPr>
            <w:tcW w:w="455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sidRPr="00995851">
              <w:rPr>
                <w:sz w:val="20"/>
                <w:lang w:val="en-US"/>
              </w:rPr>
              <w:t>Single-pair hig</w:t>
            </w:r>
            <w:r>
              <w:rPr>
                <w:sz w:val="20"/>
                <w:lang w:val="en-US"/>
              </w:rPr>
              <w:t xml:space="preserve">h-speed digital subscriber line </w:t>
            </w:r>
            <w:r w:rsidRPr="00995851">
              <w:rPr>
                <w:sz w:val="20"/>
                <w:lang w:val="en-US"/>
              </w:rPr>
              <w:t>(SHDSL) transceivers</w:t>
            </w:r>
          </w:p>
          <w:p w:rsidR="005D746B" w:rsidRPr="007C7835" w:rsidRDefault="005D746B" w:rsidP="007B5B1A">
            <w:pPr>
              <w:pStyle w:val="Standard1"/>
              <w:spacing w:before="0" w:line="260" w:lineRule="exact"/>
              <w:jc w:val="both"/>
              <w:rPr>
                <w:sz w:val="20"/>
                <w:lang w:val="en-US"/>
              </w:rPr>
            </w:pPr>
            <w:r w:rsidRPr="00995851">
              <w:rPr>
                <w:sz w:val="20"/>
                <w:lang w:val="en-US"/>
              </w:rPr>
              <w:t xml:space="preserve">Amendment </w:t>
            </w:r>
            <w:r>
              <w:rPr>
                <w:sz w:val="20"/>
                <w:lang w:val="en-US"/>
              </w:rPr>
              <w:t>3</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09/2005</w:t>
            </w:r>
          </w:p>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fr-FR"/>
              </w:rPr>
            </w:pPr>
            <w:r>
              <w:rPr>
                <w:sz w:val="20"/>
                <w:lang w:val="fr-FR"/>
              </w:rPr>
              <w:t xml:space="preserve"> G.992.1</w:t>
            </w:r>
          </w:p>
          <w:p w:rsidR="005D746B" w:rsidRPr="002D1346"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p>
          <w:p w:rsidR="005D746B" w:rsidRPr="007C7835" w:rsidRDefault="005D746B" w:rsidP="007B5B1A">
            <w:pPr>
              <w:pStyle w:val="Standard1"/>
              <w:spacing w:before="0" w:line="260" w:lineRule="exact"/>
              <w:jc w:val="both"/>
              <w:rPr>
                <w:sz w:val="20"/>
                <w:lang w:val="en-US"/>
              </w:rPr>
            </w:pPr>
            <w:r w:rsidRPr="00B97D0E">
              <w:rPr>
                <w:sz w:val="20"/>
                <w:lang w:val="en-US"/>
              </w:rPr>
              <w:t>Asymmetric digital subscriber line (ADSL)</w:t>
            </w:r>
            <w:r>
              <w:rPr>
                <w:sz w:val="20"/>
                <w:lang w:val="en-US"/>
              </w:rPr>
              <w:t xml:space="preserve"> </w:t>
            </w:r>
            <w:r w:rsidRPr="00B97D0E">
              <w:rPr>
                <w:sz w:val="20"/>
                <w:lang w:val="en-US"/>
              </w:rPr>
              <w:t>transceivers</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06/1999</w:t>
            </w:r>
          </w:p>
          <w:p w:rsidR="005D746B" w:rsidRDefault="005D746B" w:rsidP="007B5B1A">
            <w:pPr>
              <w:pStyle w:val="Standard1"/>
              <w:spacing w:before="0" w:line="260" w:lineRule="exact"/>
              <w:jc w:val="both"/>
              <w:rPr>
                <w:sz w:val="20"/>
                <w:lang w:val="en-US"/>
              </w:rPr>
            </w:pPr>
            <w:r>
              <w:rPr>
                <w:sz w:val="20"/>
                <w:lang w:val="en-US"/>
              </w:rPr>
              <w:t>Corrigendum1  11/2001</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 xml:space="preserve"> G.992.1</w:t>
            </w:r>
            <w:r w:rsidRPr="009B46CF">
              <w:rPr>
                <w:sz w:val="20"/>
                <w:lang w:val="en-US"/>
              </w:rPr>
              <w:br/>
              <w:t>Amendment 1</w:t>
            </w:r>
          </w:p>
          <w:p w:rsidR="005D746B" w:rsidRPr="009B46CF"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Asymmetric digital subscriber line (ADSL) transceivers</w:t>
            </w:r>
          </w:p>
          <w:p w:rsidR="005D746B" w:rsidRPr="009B46CF" w:rsidRDefault="005D746B" w:rsidP="00550848">
            <w:pPr>
              <w:pStyle w:val="Standard1"/>
              <w:spacing w:before="0" w:line="260" w:lineRule="exact"/>
              <w:rPr>
                <w:sz w:val="20"/>
                <w:lang w:val="en-US"/>
              </w:rPr>
            </w:pPr>
            <w:r w:rsidRPr="009B46CF">
              <w:rPr>
                <w:sz w:val="20"/>
                <w:lang w:val="en-US"/>
              </w:rPr>
              <w:t>Amendment 1: Revised Annex C, new Annex I</w:t>
            </w:r>
          </w:p>
          <w:p w:rsidR="005D746B" w:rsidRPr="009B46CF" w:rsidRDefault="005D746B" w:rsidP="007B5B1A">
            <w:pPr>
              <w:pStyle w:val="Standard1"/>
              <w:spacing w:before="0" w:line="260" w:lineRule="exact"/>
              <w:jc w:val="both"/>
              <w:rPr>
                <w:sz w:val="20"/>
                <w:lang w:val="en-US"/>
              </w:rPr>
            </w:pPr>
            <w:r w:rsidRPr="009B46CF">
              <w:rPr>
                <w:sz w:val="20"/>
                <w:lang w:val="en-US"/>
              </w:rPr>
              <w:t>and new Appendix V</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03/2003</w:t>
            </w:r>
          </w:p>
          <w:p w:rsidR="005D746B" w:rsidRDefault="005D746B" w:rsidP="007B5B1A">
            <w:pPr>
              <w:pStyle w:val="Standard1"/>
              <w:spacing w:before="0" w:line="260" w:lineRule="exact"/>
              <w:jc w:val="both"/>
              <w:rPr>
                <w:sz w:val="20"/>
                <w:lang w:val="en-US"/>
              </w:rPr>
            </w:pP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 xml:space="preserve"> G.992.1</w:t>
            </w:r>
            <w:r w:rsidRPr="009B46CF">
              <w:rPr>
                <w:sz w:val="20"/>
                <w:lang w:val="en-US"/>
              </w:rPr>
              <w:br/>
              <w:t>Annex H</w:t>
            </w:r>
          </w:p>
          <w:p w:rsidR="005D746B" w:rsidRPr="009B46CF"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Asymmetric digital subscriber line (ADSL) transceivers</w:t>
            </w:r>
          </w:p>
          <w:p w:rsidR="005D746B" w:rsidRPr="009B46CF" w:rsidRDefault="005D746B" w:rsidP="00550848">
            <w:pPr>
              <w:pStyle w:val="Standard1"/>
              <w:spacing w:before="0" w:line="260" w:lineRule="exact"/>
              <w:rPr>
                <w:sz w:val="20"/>
                <w:lang w:val="en-US"/>
              </w:rPr>
            </w:pPr>
            <w:r w:rsidRPr="009B46CF">
              <w:rPr>
                <w:sz w:val="20"/>
                <w:lang w:val="en-US"/>
              </w:rPr>
              <w:t>Annex H: Specific requirements for a</w:t>
            </w:r>
          </w:p>
          <w:p w:rsidR="005D746B" w:rsidRPr="009B46CF" w:rsidRDefault="005D746B" w:rsidP="00550848">
            <w:pPr>
              <w:pStyle w:val="Standard1"/>
              <w:spacing w:before="0" w:line="260" w:lineRule="exact"/>
              <w:rPr>
                <w:sz w:val="20"/>
                <w:lang w:val="en-US"/>
              </w:rPr>
            </w:pPr>
            <w:r w:rsidRPr="009B46CF">
              <w:rPr>
                <w:sz w:val="20"/>
                <w:lang w:val="en-US"/>
              </w:rPr>
              <w:t>synchronized symmetrical DSL (SSDSL) system</w:t>
            </w:r>
          </w:p>
          <w:p w:rsidR="005D746B" w:rsidRPr="009B46CF" w:rsidRDefault="005D746B" w:rsidP="00550848">
            <w:pPr>
              <w:pStyle w:val="Standard1"/>
              <w:spacing w:before="0" w:line="260" w:lineRule="exact"/>
              <w:rPr>
                <w:sz w:val="20"/>
                <w:lang w:val="en-US"/>
              </w:rPr>
            </w:pPr>
            <w:r w:rsidRPr="009B46CF">
              <w:rPr>
                <w:sz w:val="20"/>
                <w:lang w:val="en-US"/>
              </w:rPr>
              <w:t>operating in the same cable binder as ISDN as</w:t>
            </w:r>
          </w:p>
          <w:p w:rsidR="005D746B" w:rsidRPr="009B46CF" w:rsidRDefault="005D746B" w:rsidP="007B5B1A">
            <w:pPr>
              <w:pStyle w:val="Standard1"/>
              <w:spacing w:before="0" w:line="260" w:lineRule="exact"/>
              <w:jc w:val="both"/>
              <w:rPr>
                <w:sz w:val="20"/>
                <w:lang w:val="en-US"/>
              </w:rPr>
            </w:pPr>
            <w:r w:rsidRPr="009B46CF">
              <w:rPr>
                <w:sz w:val="20"/>
                <w:lang w:val="en-US"/>
              </w:rPr>
              <w:t>defined in ITU-T G.961 Appendix III</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10/2000</w:t>
            </w:r>
          </w:p>
          <w:p w:rsidR="005D746B" w:rsidRDefault="005D746B" w:rsidP="007B5B1A">
            <w:pPr>
              <w:pStyle w:val="Standard1"/>
              <w:spacing w:before="0" w:line="260" w:lineRule="exact"/>
              <w:jc w:val="both"/>
              <w:rPr>
                <w:sz w:val="20"/>
                <w:lang w:val="en-US"/>
              </w:rPr>
            </w:pP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G.992.2</w:t>
            </w:r>
          </w:p>
          <w:p w:rsidR="005D746B" w:rsidRPr="009B46CF"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jc w:val="both"/>
              <w:rPr>
                <w:sz w:val="20"/>
                <w:lang w:val="en-US"/>
              </w:rPr>
            </w:pPr>
          </w:p>
          <w:p w:rsidR="005D746B" w:rsidRPr="009B46CF" w:rsidRDefault="005D746B" w:rsidP="00550848">
            <w:pPr>
              <w:pStyle w:val="Standard1"/>
              <w:spacing w:before="0" w:line="260" w:lineRule="exact"/>
              <w:jc w:val="both"/>
              <w:rPr>
                <w:sz w:val="20"/>
                <w:lang w:val="en-US"/>
              </w:rPr>
            </w:pPr>
            <w:r w:rsidRPr="009B46CF">
              <w:rPr>
                <w:sz w:val="20"/>
                <w:lang w:val="en-US"/>
              </w:rPr>
              <w:t>Splitterless asymmetric digital subscriber line (ADSL) transceivers</w:t>
            </w:r>
          </w:p>
          <w:p w:rsidR="005D746B" w:rsidRPr="009B46CF" w:rsidRDefault="005D746B" w:rsidP="007B5B1A">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06/1999</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G.992.2</w:t>
            </w:r>
          </w:p>
          <w:p w:rsidR="005D746B" w:rsidRPr="009B46CF" w:rsidRDefault="005D746B" w:rsidP="00550848">
            <w:pPr>
              <w:pStyle w:val="Standard1"/>
              <w:spacing w:before="0" w:line="260" w:lineRule="exact"/>
              <w:rPr>
                <w:sz w:val="20"/>
                <w:lang w:val="en-US"/>
              </w:rPr>
            </w:pPr>
            <w:r w:rsidRPr="009B46CF">
              <w:rPr>
                <w:sz w:val="20"/>
                <w:lang w:val="en-US"/>
              </w:rPr>
              <w:t>Amendment 1</w:t>
            </w:r>
          </w:p>
          <w:p w:rsidR="005D746B" w:rsidRPr="009B46CF"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jc w:val="both"/>
              <w:rPr>
                <w:sz w:val="20"/>
                <w:lang w:val="en-US"/>
              </w:rPr>
            </w:pPr>
            <w:r w:rsidRPr="009B46CF">
              <w:rPr>
                <w:sz w:val="20"/>
                <w:lang w:val="en-US"/>
              </w:rPr>
              <w:t>Splitterless asymmetric digital subscriber line (ADSL) transceivers</w:t>
            </w:r>
          </w:p>
          <w:p w:rsidR="005D746B" w:rsidRPr="009B46CF" w:rsidRDefault="005D746B" w:rsidP="007B5B1A">
            <w:pPr>
              <w:pStyle w:val="Standard1"/>
              <w:spacing w:before="0" w:line="260" w:lineRule="exact"/>
              <w:jc w:val="both"/>
              <w:rPr>
                <w:sz w:val="20"/>
                <w:lang w:val="en-US"/>
              </w:rPr>
            </w:pPr>
            <w:r w:rsidRPr="009B46CF">
              <w:rPr>
                <w:sz w:val="20"/>
                <w:lang w:val="en-US"/>
              </w:rPr>
              <w:t>Amendment 1: Revised Annex C</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03/2003</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rPr>
                <w:sz w:val="20"/>
                <w:lang w:val="en-US"/>
              </w:rPr>
            </w:pPr>
            <w:r w:rsidRPr="009B46CF">
              <w:rPr>
                <w:sz w:val="20"/>
                <w:lang w:val="en-US"/>
              </w:rPr>
              <w:t>G.992.2</w:t>
            </w:r>
          </w:p>
          <w:p w:rsidR="005D746B" w:rsidRPr="009B46CF" w:rsidRDefault="005D746B" w:rsidP="00550848">
            <w:pPr>
              <w:pStyle w:val="Standard1"/>
              <w:spacing w:before="0" w:line="260" w:lineRule="exact"/>
              <w:rPr>
                <w:sz w:val="20"/>
                <w:lang w:val="en-US"/>
              </w:rPr>
            </w:pPr>
            <w:r w:rsidRPr="009B46CF">
              <w:rPr>
                <w:sz w:val="20"/>
                <w:lang w:val="en-US"/>
              </w:rPr>
              <w:t>Amendment 2</w:t>
            </w:r>
          </w:p>
          <w:p w:rsidR="005D746B" w:rsidRPr="009B46CF"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Pr="009B46CF" w:rsidRDefault="005D746B" w:rsidP="00550848">
            <w:pPr>
              <w:pStyle w:val="Standard1"/>
              <w:spacing w:before="0" w:line="260" w:lineRule="exact"/>
              <w:jc w:val="both"/>
              <w:rPr>
                <w:sz w:val="20"/>
                <w:lang w:val="en-US"/>
              </w:rPr>
            </w:pPr>
            <w:r w:rsidRPr="009B46CF">
              <w:rPr>
                <w:sz w:val="20"/>
                <w:lang w:val="en-US"/>
              </w:rPr>
              <w:t>Splitterless asymmetric digital subscriber line (ADSL) transceivers</w:t>
            </w:r>
          </w:p>
          <w:p w:rsidR="005D746B" w:rsidRPr="009B46CF" w:rsidRDefault="005D746B" w:rsidP="00550848">
            <w:pPr>
              <w:pStyle w:val="Standard1"/>
              <w:spacing w:before="0" w:line="260" w:lineRule="exact"/>
              <w:jc w:val="both"/>
              <w:rPr>
                <w:sz w:val="20"/>
                <w:lang w:val="en-US"/>
              </w:rPr>
            </w:pPr>
            <w:r w:rsidRPr="009B46CF">
              <w:rPr>
                <w:sz w:val="20"/>
                <w:lang w:val="en-US"/>
              </w:rPr>
              <w:t>Amendment 2: New Appendix IV – Example</w:t>
            </w:r>
          </w:p>
          <w:p w:rsidR="005D746B" w:rsidRPr="009B46CF" w:rsidRDefault="005D746B" w:rsidP="00550848">
            <w:pPr>
              <w:pStyle w:val="Standard1"/>
              <w:spacing w:before="0" w:line="260" w:lineRule="exact"/>
              <w:jc w:val="both"/>
              <w:rPr>
                <w:sz w:val="20"/>
                <w:lang w:val="en-US"/>
              </w:rPr>
            </w:pPr>
            <w:r w:rsidRPr="009B46CF">
              <w:rPr>
                <w:sz w:val="20"/>
                <w:lang w:val="en-US"/>
              </w:rPr>
              <w:t>overlapped PSD masks for use in a TCM-ISDN</w:t>
            </w:r>
          </w:p>
          <w:p w:rsidR="005D746B" w:rsidRPr="009B46CF" w:rsidRDefault="005D746B" w:rsidP="007B5B1A">
            <w:pPr>
              <w:pStyle w:val="Standard1"/>
              <w:spacing w:before="0" w:line="260" w:lineRule="exact"/>
              <w:jc w:val="both"/>
              <w:rPr>
                <w:sz w:val="20"/>
                <w:lang w:val="en-US"/>
              </w:rPr>
            </w:pPr>
            <w:r w:rsidRPr="009B46CF">
              <w:rPr>
                <w:sz w:val="20"/>
                <w:lang w:val="en-US"/>
              </w:rPr>
              <w:t>crosstalk environment</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10/2003</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sidRPr="00E069D2">
              <w:rPr>
                <w:sz w:val="20"/>
                <w:lang w:val="en-US"/>
              </w:rPr>
              <w:t>G.992.3</w:t>
            </w:r>
          </w:p>
        </w:tc>
        <w:tc>
          <w:tcPr>
            <w:tcW w:w="4556" w:type="dxa"/>
            <w:tcBorders>
              <w:top w:val="single" w:sz="6" w:space="0" w:color="auto"/>
              <w:left w:val="single" w:sz="6" w:space="0" w:color="auto"/>
              <w:bottom w:val="single" w:sz="6" w:space="0" w:color="auto"/>
              <w:right w:val="single" w:sz="6" w:space="0" w:color="auto"/>
            </w:tcBorders>
          </w:tcPr>
          <w:p w:rsidR="005D746B" w:rsidRPr="007C7835" w:rsidRDefault="005D746B" w:rsidP="007B5B1A">
            <w:pPr>
              <w:pStyle w:val="Standard1"/>
              <w:spacing w:before="0" w:line="260" w:lineRule="exact"/>
              <w:jc w:val="both"/>
              <w:rPr>
                <w:sz w:val="20"/>
                <w:lang w:val="en-US"/>
              </w:rPr>
            </w:pPr>
            <w:r w:rsidRPr="003B2302">
              <w:rPr>
                <w:sz w:val="20"/>
                <w:lang w:val="en-US"/>
              </w:rPr>
              <w:t>Asymmetric digital subscriber line transceivers 2 (ADSL2)</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04/2009</w:t>
            </w:r>
          </w:p>
          <w:p w:rsidR="005D746B" w:rsidRDefault="005D746B" w:rsidP="00550848">
            <w:pPr>
              <w:pStyle w:val="Standard1"/>
              <w:spacing w:before="0" w:line="260" w:lineRule="exact"/>
              <w:jc w:val="both"/>
              <w:rPr>
                <w:sz w:val="20"/>
                <w:lang w:val="en-US"/>
              </w:rPr>
            </w:pPr>
          </w:p>
          <w:p w:rsidR="005D746B" w:rsidRDefault="005D746B" w:rsidP="00550848">
            <w:pPr>
              <w:pStyle w:val="Standard1"/>
              <w:spacing w:before="0" w:line="260" w:lineRule="exact"/>
              <w:jc w:val="both"/>
              <w:rPr>
                <w:sz w:val="20"/>
                <w:lang w:val="en-US"/>
              </w:rPr>
            </w:pPr>
            <w:r>
              <w:rPr>
                <w:sz w:val="20"/>
                <w:lang w:val="en-US"/>
              </w:rPr>
              <w:t>Corrigendum 1</w:t>
            </w:r>
          </w:p>
          <w:p w:rsidR="005D746B" w:rsidRDefault="005D746B" w:rsidP="00550848">
            <w:pPr>
              <w:pStyle w:val="Standard1"/>
              <w:spacing w:before="0" w:line="260" w:lineRule="exact"/>
              <w:jc w:val="both"/>
              <w:rPr>
                <w:sz w:val="20"/>
                <w:lang w:val="en-US"/>
              </w:rPr>
            </w:pPr>
            <w:r>
              <w:rPr>
                <w:sz w:val="20"/>
                <w:lang w:val="en-US"/>
              </w:rPr>
              <w:t>11/2009</w:t>
            </w:r>
          </w:p>
          <w:p w:rsidR="005D746B" w:rsidRDefault="005D746B" w:rsidP="00550848">
            <w:pPr>
              <w:pStyle w:val="Standard1"/>
              <w:spacing w:before="0" w:line="260" w:lineRule="exact"/>
              <w:jc w:val="both"/>
              <w:rPr>
                <w:sz w:val="20"/>
                <w:lang w:val="en-US"/>
              </w:rPr>
            </w:pPr>
            <w:r>
              <w:rPr>
                <w:sz w:val="20"/>
                <w:lang w:val="en-US"/>
              </w:rPr>
              <w:t>Corrigendum 2</w:t>
            </w:r>
          </w:p>
          <w:p w:rsidR="005D746B" w:rsidRDefault="005D746B" w:rsidP="00550848">
            <w:pPr>
              <w:pStyle w:val="Standard1"/>
              <w:spacing w:before="0" w:line="260" w:lineRule="exact"/>
              <w:jc w:val="both"/>
              <w:rPr>
                <w:sz w:val="20"/>
                <w:lang w:val="en-US"/>
              </w:rPr>
            </w:pPr>
            <w:r>
              <w:rPr>
                <w:sz w:val="20"/>
                <w:lang w:val="en-US"/>
              </w:rPr>
              <w:t>06/2011</w:t>
            </w:r>
          </w:p>
          <w:p w:rsidR="005D746B" w:rsidRDefault="005D746B" w:rsidP="00550848">
            <w:pPr>
              <w:pStyle w:val="Standard1"/>
              <w:spacing w:before="0" w:line="260" w:lineRule="exact"/>
              <w:jc w:val="both"/>
              <w:rPr>
                <w:sz w:val="20"/>
                <w:lang w:val="en-US"/>
              </w:rPr>
            </w:pPr>
            <w:r>
              <w:rPr>
                <w:sz w:val="20"/>
                <w:lang w:val="en-US"/>
              </w:rPr>
              <w:t>Corrigendum3</w:t>
            </w:r>
          </w:p>
          <w:p w:rsidR="005D746B" w:rsidRDefault="005D746B" w:rsidP="007B5B1A">
            <w:pPr>
              <w:pStyle w:val="Standard1"/>
              <w:spacing w:before="0" w:line="260" w:lineRule="exact"/>
              <w:jc w:val="both"/>
              <w:rPr>
                <w:sz w:val="20"/>
                <w:lang w:val="en-US"/>
              </w:rPr>
            </w:pPr>
            <w:r>
              <w:rPr>
                <w:sz w:val="20"/>
                <w:lang w:val="en-US"/>
              </w:rPr>
              <w:t>08/2013</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sidRPr="00E069D2">
              <w:rPr>
                <w:sz w:val="20"/>
                <w:lang w:val="en-US"/>
              </w:rPr>
              <w:t>G.992.3</w:t>
            </w:r>
            <w:r>
              <w:t xml:space="preserve"> </w:t>
            </w:r>
            <w:r w:rsidRPr="003B2302">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5D746B" w:rsidRPr="003B2302" w:rsidRDefault="005D746B" w:rsidP="00550848">
            <w:pPr>
              <w:pStyle w:val="Standard1"/>
              <w:spacing w:before="0" w:line="260" w:lineRule="exact"/>
              <w:jc w:val="both"/>
              <w:rPr>
                <w:sz w:val="20"/>
                <w:lang w:val="en-US"/>
              </w:rPr>
            </w:pPr>
            <w:r w:rsidRPr="003B2302">
              <w:rPr>
                <w:sz w:val="20"/>
                <w:lang w:val="en-US"/>
              </w:rPr>
              <w:t>Asymmetric digital subscriber line transceivers 2</w:t>
            </w:r>
          </w:p>
          <w:p w:rsidR="005D746B" w:rsidRPr="003B2302" w:rsidRDefault="005D746B" w:rsidP="00550848">
            <w:pPr>
              <w:pStyle w:val="Standard1"/>
              <w:spacing w:before="0" w:line="260" w:lineRule="exact"/>
              <w:jc w:val="both"/>
              <w:rPr>
                <w:sz w:val="20"/>
                <w:lang w:val="en-US"/>
              </w:rPr>
            </w:pPr>
            <w:r w:rsidRPr="003B2302">
              <w:rPr>
                <w:sz w:val="20"/>
                <w:lang w:val="en-US"/>
              </w:rPr>
              <w:t>(ADSL2)</w:t>
            </w:r>
          </w:p>
          <w:p w:rsidR="005D746B" w:rsidRPr="007C7835" w:rsidRDefault="005D746B" w:rsidP="007B5B1A">
            <w:pPr>
              <w:pStyle w:val="Standard1"/>
              <w:spacing w:before="0" w:line="260" w:lineRule="exact"/>
              <w:jc w:val="both"/>
              <w:rPr>
                <w:sz w:val="20"/>
                <w:lang w:val="en-US"/>
              </w:rPr>
            </w:pPr>
            <w:r w:rsidRPr="003B2302">
              <w:rPr>
                <w:sz w:val="20"/>
                <w:lang w:val="en-US"/>
              </w:rPr>
              <w:t>Amendment 1: Channel initialization policies</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03/2010</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sidRPr="00E069D2">
              <w:rPr>
                <w:sz w:val="20"/>
                <w:lang w:val="en-US"/>
              </w:rPr>
              <w:t>G.992.3</w:t>
            </w:r>
            <w:r>
              <w:t xml:space="preserve"> </w:t>
            </w:r>
            <w:r w:rsidRPr="003B2302">
              <w:rPr>
                <w:sz w:val="20"/>
                <w:lang w:val="en-US"/>
              </w:rPr>
              <w:t xml:space="preserve">Amendment </w:t>
            </w:r>
            <w:r>
              <w:rPr>
                <w:sz w:val="20"/>
                <w:lang w:val="en-US"/>
              </w:rPr>
              <w:t>2</w:t>
            </w:r>
          </w:p>
        </w:tc>
        <w:tc>
          <w:tcPr>
            <w:tcW w:w="4556" w:type="dxa"/>
            <w:tcBorders>
              <w:top w:val="single" w:sz="6" w:space="0" w:color="auto"/>
              <w:left w:val="single" w:sz="6" w:space="0" w:color="auto"/>
              <w:bottom w:val="single" w:sz="6" w:space="0" w:color="auto"/>
              <w:right w:val="single" w:sz="6" w:space="0" w:color="auto"/>
            </w:tcBorders>
          </w:tcPr>
          <w:p w:rsidR="005D746B" w:rsidRPr="003B2302" w:rsidRDefault="005D746B" w:rsidP="00550848">
            <w:pPr>
              <w:pStyle w:val="Standard1"/>
              <w:spacing w:before="0" w:line="260" w:lineRule="exact"/>
              <w:jc w:val="both"/>
              <w:rPr>
                <w:sz w:val="20"/>
                <w:lang w:val="en-US"/>
              </w:rPr>
            </w:pPr>
            <w:r w:rsidRPr="003B2302">
              <w:rPr>
                <w:sz w:val="20"/>
                <w:lang w:val="en-US"/>
              </w:rPr>
              <w:t>Asymmetric digital subscriber line transceivers 2</w:t>
            </w:r>
          </w:p>
          <w:p w:rsidR="005D746B" w:rsidRPr="003B2302" w:rsidRDefault="005D746B" w:rsidP="00550848">
            <w:pPr>
              <w:pStyle w:val="Standard1"/>
              <w:spacing w:before="0" w:line="260" w:lineRule="exact"/>
              <w:jc w:val="both"/>
              <w:rPr>
                <w:sz w:val="20"/>
                <w:lang w:val="en-US"/>
              </w:rPr>
            </w:pPr>
            <w:r w:rsidRPr="003B2302">
              <w:rPr>
                <w:sz w:val="20"/>
                <w:lang w:val="en-US"/>
              </w:rPr>
              <w:t>(ADSL2)</w:t>
            </w:r>
          </w:p>
          <w:p w:rsidR="005D746B" w:rsidRPr="007C7835" w:rsidRDefault="005D746B" w:rsidP="007B5B1A">
            <w:pPr>
              <w:pStyle w:val="Standard1"/>
              <w:spacing w:before="0" w:line="260" w:lineRule="exact"/>
              <w:jc w:val="both"/>
              <w:rPr>
                <w:sz w:val="20"/>
                <w:lang w:val="en-US"/>
              </w:rPr>
            </w:pPr>
            <w:r w:rsidRPr="003B2302">
              <w:rPr>
                <w:sz w:val="20"/>
                <w:lang w:val="en-US"/>
              </w:rPr>
              <w:t>Amendment 2: Retrain on eoc protocol timeout</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07/2010</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sidRPr="00E069D2">
              <w:rPr>
                <w:sz w:val="20"/>
                <w:lang w:val="en-US"/>
              </w:rPr>
              <w:t>G.992.3</w:t>
            </w:r>
            <w:r>
              <w:t xml:space="preserve"> </w:t>
            </w:r>
            <w:r w:rsidRPr="003B2302">
              <w:rPr>
                <w:sz w:val="20"/>
                <w:lang w:val="en-US"/>
              </w:rPr>
              <w:t xml:space="preserve">Amendment </w:t>
            </w:r>
            <w:r>
              <w:rPr>
                <w:sz w:val="20"/>
                <w:lang w:val="en-US"/>
              </w:rPr>
              <w:t>3</w:t>
            </w:r>
          </w:p>
        </w:tc>
        <w:tc>
          <w:tcPr>
            <w:tcW w:w="4556" w:type="dxa"/>
            <w:tcBorders>
              <w:top w:val="single" w:sz="6" w:space="0" w:color="auto"/>
              <w:left w:val="single" w:sz="6" w:space="0" w:color="auto"/>
              <w:bottom w:val="single" w:sz="6" w:space="0" w:color="auto"/>
              <w:right w:val="single" w:sz="6" w:space="0" w:color="auto"/>
            </w:tcBorders>
          </w:tcPr>
          <w:p w:rsidR="005D746B" w:rsidRPr="002411B9" w:rsidRDefault="005D746B" w:rsidP="00550848">
            <w:pPr>
              <w:pStyle w:val="Standard1"/>
              <w:spacing w:before="0" w:line="260" w:lineRule="exact"/>
              <w:jc w:val="both"/>
              <w:rPr>
                <w:sz w:val="20"/>
                <w:lang w:val="en-US"/>
              </w:rPr>
            </w:pPr>
            <w:r w:rsidRPr="002411B9">
              <w:rPr>
                <w:sz w:val="20"/>
                <w:lang w:val="en-US"/>
              </w:rPr>
              <w:t>Asymmetric digital subscriber line transceivers 2</w:t>
            </w:r>
          </w:p>
          <w:p w:rsidR="005D746B" w:rsidRPr="002411B9" w:rsidRDefault="005D746B" w:rsidP="00550848">
            <w:pPr>
              <w:pStyle w:val="Standard1"/>
              <w:spacing w:before="0" w:line="260" w:lineRule="exact"/>
              <w:jc w:val="both"/>
              <w:rPr>
                <w:sz w:val="20"/>
                <w:lang w:val="en-US"/>
              </w:rPr>
            </w:pPr>
            <w:r w:rsidRPr="002411B9">
              <w:rPr>
                <w:sz w:val="20"/>
                <w:lang w:val="en-US"/>
              </w:rPr>
              <w:t>(ADSL2)</w:t>
            </w:r>
          </w:p>
          <w:p w:rsidR="005D746B" w:rsidRPr="002411B9" w:rsidRDefault="005D746B" w:rsidP="00550848">
            <w:pPr>
              <w:pStyle w:val="Standard1"/>
              <w:spacing w:before="0" w:line="260" w:lineRule="exact"/>
              <w:jc w:val="both"/>
              <w:rPr>
                <w:sz w:val="20"/>
                <w:lang w:val="en-US"/>
              </w:rPr>
            </w:pPr>
            <w:r w:rsidRPr="002411B9">
              <w:rPr>
                <w:sz w:val="20"/>
                <w:lang w:val="en-US"/>
              </w:rPr>
              <w:t>Amendment 3: Scale factor for downstream</w:t>
            </w:r>
          </w:p>
          <w:p w:rsidR="005D746B" w:rsidRPr="002411B9" w:rsidRDefault="005D746B" w:rsidP="00550848">
            <w:pPr>
              <w:pStyle w:val="Standard1"/>
              <w:spacing w:before="0" w:line="260" w:lineRule="exact"/>
              <w:jc w:val="both"/>
              <w:rPr>
                <w:sz w:val="20"/>
                <w:lang w:val="en-US"/>
              </w:rPr>
            </w:pPr>
            <w:r w:rsidRPr="002411B9">
              <w:rPr>
                <w:sz w:val="20"/>
                <w:lang w:val="en-US"/>
              </w:rPr>
              <w:t>transmitter referred virtual noise, and</w:t>
            </w:r>
          </w:p>
          <w:p w:rsidR="005D746B" w:rsidRPr="007C7835" w:rsidRDefault="005D746B" w:rsidP="007B5B1A">
            <w:pPr>
              <w:pStyle w:val="Standard1"/>
              <w:spacing w:before="0" w:line="260" w:lineRule="exact"/>
              <w:jc w:val="both"/>
              <w:rPr>
                <w:sz w:val="20"/>
                <w:lang w:val="en-US"/>
              </w:rPr>
            </w:pPr>
            <w:r w:rsidRPr="002411B9">
              <w:rPr>
                <w:sz w:val="20"/>
                <w:lang w:val="en-US"/>
              </w:rPr>
              <w:t>corrigenda</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11/2010</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sidRPr="00E069D2">
              <w:rPr>
                <w:sz w:val="20"/>
                <w:lang w:val="en-US"/>
              </w:rPr>
              <w:t>G.992.3</w:t>
            </w:r>
            <w:r>
              <w:t xml:space="preserve"> </w:t>
            </w:r>
            <w:r w:rsidRPr="003B2302">
              <w:rPr>
                <w:sz w:val="20"/>
                <w:lang w:val="en-US"/>
              </w:rPr>
              <w:t xml:space="preserve">Amendment </w:t>
            </w:r>
            <w:r>
              <w:rPr>
                <w:sz w:val="20"/>
                <w:lang w:val="en-US"/>
              </w:rPr>
              <w:t>4</w:t>
            </w:r>
          </w:p>
        </w:tc>
        <w:tc>
          <w:tcPr>
            <w:tcW w:w="4556" w:type="dxa"/>
            <w:tcBorders>
              <w:top w:val="single" w:sz="6" w:space="0" w:color="auto"/>
              <w:left w:val="single" w:sz="6" w:space="0" w:color="auto"/>
              <w:bottom w:val="single" w:sz="6" w:space="0" w:color="auto"/>
              <w:right w:val="single" w:sz="6" w:space="0" w:color="auto"/>
            </w:tcBorders>
          </w:tcPr>
          <w:p w:rsidR="005D746B" w:rsidRPr="002411B9" w:rsidRDefault="005D746B" w:rsidP="00550848">
            <w:pPr>
              <w:pStyle w:val="Standard1"/>
              <w:spacing w:before="0" w:line="260" w:lineRule="exact"/>
              <w:jc w:val="both"/>
              <w:rPr>
                <w:sz w:val="20"/>
                <w:lang w:val="en-US"/>
              </w:rPr>
            </w:pPr>
            <w:r w:rsidRPr="002411B9">
              <w:rPr>
                <w:sz w:val="20"/>
                <w:lang w:val="en-US"/>
              </w:rPr>
              <w:t>Asymmetric digital subscriber line transceivers 2</w:t>
            </w:r>
          </w:p>
          <w:p w:rsidR="005D746B" w:rsidRPr="002411B9" w:rsidRDefault="005D746B" w:rsidP="00550848">
            <w:pPr>
              <w:pStyle w:val="Standard1"/>
              <w:spacing w:before="0" w:line="260" w:lineRule="exact"/>
              <w:jc w:val="both"/>
              <w:rPr>
                <w:sz w:val="20"/>
                <w:lang w:val="en-US"/>
              </w:rPr>
            </w:pPr>
            <w:r w:rsidRPr="002411B9">
              <w:rPr>
                <w:sz w:val="20"/>
                <w:lang w:val="en-US"/>
              </w:rPr>
              <w:t>(ADSL2)</w:t>
            </w:r>
          </w:p>
          <w:p w:rsidR="005D746B" w:rsidRPr="007C7835" w:rsidRDefault="005D746B" w:rsidP="007B5B1A">
            <w:pPr>
              <w:pStyle w:val="Standard1"/>
              <w:spacing w:before="0" w:line="260" w:lineRule="exact"/>
              <w:jc w:val="both"/>
              <w:rPr>
                <w:sz w:val="20"/>
                <w:lang w:val="en-US"/>
              </w:rPr>
            </w:pPr>
            <w:r w:rsidRPr="002411B9">
              <w:rPr>
                <w:sz w:val="20"/>
                <w:lang w:val="en-US"/>
              </w:rPr>
              <w:t xml:space="preserve">Amendment </w:t>
            </w:r>
            <w:r>
              <w:rPr>
                <w:sz w:val="20"/>
                <w:lang w:val="en-US"/>
              </w:rPr>
              <w:t>4</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10/2011</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sidRPr="00E069D2">
              <w:rPr>
                <w:sz w:val="20"/>
                <w:lang w:val="en-US"/>
              </w:rPr>
              <w:t>G.992.3</w:t>
            </w:r>
            <w:r>
              <w:t xml:space="preserve"> </w:t>
            </w:r>
            <w:r w:rsidRPr="003B2302">
              <w:rPr>
                <w:sz w:val="20"/>
                <w:lang w:val="en-US"/>
              </w:rPr>
              <w:t xml:space="preserve">Amendment </w:t>
            </w:r>
            <w:r>
              <w:rPr>
                <w:sz w:val="20"/>
                <w:lang w:val="en-US"/>
              </w:rPr>
              <w:t>5</w:t>
            </w:r>
          </w:p>
        </w:tc>
        <w:tc>
          <w:tcPr>
            <w:tcW w:w="4556" w:type="dxa"/>
            <w:tcBorders>
              <w:top w:val="single" w:sz="6" w:space="0" w:color="auto"/>
              <w:left w:val="single" w:sz="6" w:space="0" w:color="auto"/>
              <w:bottom w:val="single" w:sz="6" w:space="0" w:color="auto"/>
              <w:right w:val="single" w:sz="6" w:space="0" w:color="auto"/>
            </w:tcBorders>
          </w:tcPr>
          <w:p w:rsidR="005D746B" w:rsidRPr="00E14440" w:rsidRDefault="005D746B" w:rsidP="00550848">
            <w:pPr>
              <w:pStyle w:val="Standard1"/>
              <w:spacing w:before="0" w:line="260" w:lineRule="exact"/>
              <w:jc w:val="both"/>
              <w:rPr>
                <w:sz w:val="20"/>
                <w:lang w:val="en-US"/>
              </w:rPr>
            </w:pPr>
            <w:r w:rsidRPr="00E14440">
              <w:rPr>
                <w:sz w:val="20"/>
                <w:lang w:val="en-US"/>
              </w:rPr>
              <w:t>Asymmetric digital subscriber line transceivers 2</w:t>
            </w:r>
          </w:p>
          <w:p w:rsidR="005D746B" w:rsidRPr="00E14440" w:rsidRDefault="005D746B" w:rsidP="00550848">
            <w:pPr>
              <w:pStyle w:val="Standard1"/>
              <w:spacing w:before="0" w:line="260" w:lineRule="exact"/>
              <w:jc w:val="both"/>
              <w:rPr>
                <w:sz w:val="20"/>
                <w:lang w:val="en-US"/>
              </w:rPr>
            </w:pPr>
            <w:r w:rsidRPr="00E14440">
              <w:rPr>
                <w:sz w:val="20"/>
                <w:lang w:val="en-US"/>
              </w:rPr>
              <w:t>(ADSL2)</w:t>
            </w:r>
          </w:p>
          <w:p w:rsidR="005D746B" w:rsidRPr="007C7835" w:rsidRDefault="005D746B" w:rsidP="007B5B1A">
            <w:pPr>
              <w:pStyle w:val="Standard1"/>
              <w:spacing w:before="0" w:line="260" w:lineRule="exact"/>
              <w:jc w:val="both"/>
              <w:rPr>
                <w:sz w:val="20"/>
                <w:lang w:val="en-US"/>
              </w:rPr>
            </w:pPr>
            <w:r w:rsidRPr="00E14440">
              <w:rPr>
                <w:sz w:val="20"/>
                <w:lang w:val="en-US"/>
              </w:rPr>
              <w:t>Amendment 5: Accuracy of test parameters</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10/2012</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fr-FR"/>
              </w:rPr>
            </w:pPr>
            <w:r>
              <w:rPr>
                <w:sz w:val="20"/>
                <w:lang w:val="fr-FR"/>
              </w:rPr>
              <w:t>G.992.4</w:t>
            </w:r>
          </w:p>
          <w:p w:rsidR="005D746B" w:rsidRDefault="005D746B" w:rsidP="00550848">
            <w:pPr>
              <w:pStyle w:val="Standard1"/>
              <w:spacing w:before="0" w:line="260" w:lineRule="exact"/>
              <w:rPr>
                <w:sz w:val="20"/>
                <w:lang w:val="fr-FR"/>
              </w:rPr>
            </w:pPr>
          </w:p>
          <w:p w:rsidR="005D746B" w:rsidRPr="002D1346" w:rsidRDefault="005D746B" w:rsidP="007B5B1A">
            <w:pPr>
              <w:pStyle w:val="Standard1"/>
              <w:spacing w:before="0" w:line="260" w:lineRule="exact"/>
              <w:jc w:val="both"/>
              <w:rPr>
                <w:sz w:val="20"/>
                <w:lang w:val="en-US"/>
              </w:rPr>
            </w:pPr>
          </w:p>
        </w:tc>
        <w:tc>
          <w:tcPr>
            <w:tcW w:w="4556" w:type="dxa"/>
            <w:tcBorders>
              <w:top w:val="single" w:sz="6" w:space="0" w:color="auto"/>
              <w:left w:val="single" w:sz="6" w:space="0" w:color="auto"/>
              <w:bottom w:val="single" w:sz="6" w:space="0" w:color="auto"/>
              <w:right w:val="single" w:sz="6" w:space="0" w:color="auto"/>
            </w:tcBorders>
          </w:tcPr>
          <w:p w:rsidR="005D746B" w:rsidRPr="005F690F" w:rsidRDefault="005D746B" w:rsidP="00550848">
            <w:pPr>
              <w:pStyle w:val="Standard1"/>
              <w:spacing w:before="0" w:line="260" w:lineRule="exact"/>
              <w:jc w:val="both"/>
              <w:rPr>
                <w:sz w:val="20"/>
                <w:lang w:val="en-US"/>
              </w:rPr>
            </w:pPr>
            <w:r w:rsidRPr="005F690F">
              <w:rPr>
                <w:sz w:val="20"/>
                <w:lang w:val="en-US"/>
              </w:rPr>
              <w:t>Splitterless asymmetric digital subscriber line</w:t>
            </w:r>
          </w:p>
          <w:p w:rsidR="005D746B" w:rsidRPr="007C7835" w:rsidRDefault="005D746B" w:rsidP="007B5B1A">
            <w:pPr>
              <w:pStyle w:val="Standard1"/>
              <w:spacing w:before="0" w:line="260" w:lineRule="exact"/>
              <w:jc w:val="both"/>
              <w:rPr>
                <w:sz w:val="20"/>
                <w:lang w:val="en-US"/>
              </w:rPr>
            </w:pPr>
            <w:r w:rsidRPr="005F690F">
              <w:rPr>
                <w:sz w:val="20"/>
                <w:lang w:val="en-US"/>
              </w:rPr>
              <w:t>transceivers 2 (splitterless ADSL2)</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07/2002</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sidRPr="00E069D2">
              <w:rPr>
                <w:sz w:val="20"/>
                <w:lang w:val="en-US"/>
              </w:rPr>
              <w:t>G.992.</w:t>
            </w:r>
            <w:r>
              <w:rPr>
                <w:sz w:val="20"/>
                <w:lang w:val="en-US"/>
              </w:rPr>
              <w:t>5</w:t>
            </w:r>
          </w:p>
        </w:tc>
        <w:tc>
          <w:tcPr>
            <w:tcW w:w="455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sidRPr="00B63B75">
              <w:rPr>
                <w:sz w:val="20"/>
                <w:lang w:val="en-US"/>
              </w:rPr>
              <w:t>Asymmetric digital subscriber line 2 transceivers (ADSL2)– Extended bandwidth ADSL2 (ADSL2plus)</w:t>
            </w:r>
          </w:p>
          <w:p w:rsidR="005D746B" w:rsidRPr="007C7835" w:rsidRDefault="005D746B" w:rsidP="007B5B1A">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01/2009</w:t>
            </w:r>
          </w:p>
          <w:p w:rsidR="005D746B" w:rsidRDefault="005D746B" w:rsidP="00550848">
            <w:pPr>
              <w:pStyle w:val="Standard1"/>
              <w:spacing w:before="0" w:line="260" w:lineRule="exact"/>
              <w:jc w:val="both"/>
              <w:rPr>
                <w:sz w:val="20"/>
                <w:lang w:val="en-US"/>
              </w:rPr>
            </w:pPr>
          </w:p>
          <w:p w:rsidR="005D746B" w:rsidRDefault="005D746B" w:rsidP="00550848">
            <w:pPr>
              <w:pStyle w:val="Standard1"/>
              <w:spacing w:before="0" w:line="260" w:lineRule="exact"/>
              <w:jc w:val="both"/>
              <w:rPr>
                <w:sz w:val="20"/>
                <w:lang w:val="en-US"/>
              </w:rPr>
            </w:pPr>
            <w:r>
              <w:rPr>
                <w:sz w:val="20"/>
                <w:lang w:val="en-US"/>
              </w:rPr>
              <w:t>Corrigendum 1</w:t>
            </w:r>
          </w:p>
          <w:p w:rsidR="005D746B" w:rsidRDefault="005D746B" w:rsidP="007B5B1A">
            <w:pPr>
              <w:pStyle w:val="Standard1"/>
              <w:spacing w:before="0" w:line="260" w:lineRule="exact"/>
              <w:jc w:val="both"/>
              <w:rPr>
                <w:sz w:val="20"/>
                <w:lang w:val="en-US"/>
              </w:rPr>
            </w:pPr>
            <w:r>
              <w:rPr>
                <w:sz w:val="20"/>
                <w:lang w:val="en-US"/>
              </w:rPr>
              <w:t>1172010</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Pr>
                <w:sz w:val="20"/>
                <w:lang w:val="en-US"/>
              </w:rPr>
              <w:t>G.993.1</w:t>
            </w:r>
          </w:p>
        </w:tc>
        <w:tc>
          <w:tcPr>
            <w:tcW w:w="4556" w:type="dxa"/>
            <w:tcBorders>
              <w:top w:val="single" w:sz="6" w:space="0" w:color="auto"/>
              <w:left w:val="single" w:sz="6" w:space="0" w:color="auto"/>
              <w:bottom w:val="single" w:sz="6" w:space="0" w:color="auto"/>
              <w:right w:val="single" w:sz="6" w:space="0" w:color="auto"/>
            </w:tcBorders>
          </w:tcPr>
          <w:p w:rsidR="005D746B" w:rsidRPr="007C7835" w:rsidRDefault="005D746B" w:rsidP="007B5B1A">
            <w:pPr>
              <w:pStyle w:val="Standard1"/>
              <w:spacing w:before="0" w:line="260" w:lineRule="exact"/>
              <w:jc w:val="both"/>
              <w:rPr>
                <w:sz w:val="20"/>
                <w:lang w:val="en-US"/>
              </w:rPr>
            </w:pPr>
            <w:r>
              <w:rPr>
                <w:sz w:val="20"/>
                <w:lang w:val="en-US"/>
              </w:rPr>
              <w:t>Very high speed digital subscriber line transceivers</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7B5B1A">
            <w:pPr>
              <w:pStyle w:val="Standard1"/>
              <w:spacing w:before="0" w:line="260" w:lineRule="exact"/>
              <w:jc w:val="both"/>
              <w:rPr>
                <w:sz w:val="20"/>
                <w:lang w:val="en-US"/>
              </w:rPr>
            </w:pPr>
            <w:r>
              <w:rPr>
                <w:sz w:val="20"/>
                <w:lang w:val="en-US"/>
              </w:rPr>
              <w:t>06/2004</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Pr>
                <w:sz w:val="20"/>
                <w:lang w:val="en-US"/>
              </w:rPr>
              <w:t>G.993.2</w:t>
            </w:r>
          </w:p>
        </w:tc>
        <w:tc>
          <w:tcPr>
            <w:tcW w:w="4556" w:type="dxa"/>
            <w:tcBorders>
              <w:top w:val="single" w:sz="6" w:space="0" w:color="auto"/>
              <w:left w:val="single" w:sz="6" w:space="0" w:color="auto"/>
              <w:bottom w:val="single" w:sz="6" w:space="0" w:color="auto"/>
              <w:right w:val="single" w:sz="6" w:space="0" w:color="auto"/>
            </w:tcBorders>
          </w:tcPr>
          <w:p w:rsidR="005D746B" w:rsidRPr="004C797D" w:rsidRDefault="005D746B" w:rsidP="00550848">
            <w:pPr>
              <w:pStyle w:val="Standard1"/>
              <w:spacing w:before="0" w:line="260" w:lineRule="exact"/>
              <w:jc w:val="both"/>
              <w:rPr>
                <w:sz w:val="20"/>
                <w:lang w:val="en-US"/>
              </w:rPr>
            </w:pPr>
            <w:r w:rsidRPr="004C797D">
              <w:rPr>
                <w:sz w:val="20"/>
                <w:lang w:val="en-US"/>
              </w:rPr>
              <w:t>Very high speed digital subscriber line</w:t>
            </w:r>
          </w:p>
          <w:p w:rsidR="005D746B" w:rsidRPr="007C7835" w:rsidRDefault="005D746B" w:rsidP="007B5B1A">
            <w:pPr>
              <w:pStyle w:val="Standard1"/>
              <w:spacing w:before="0" w:line="260" w:lineRule="exact"/>
              <w:jc w:val="both"/>
              <w:rPr>
                <w:sz w:val="20"/>
                <w:lang w:val="en-US"/>
              </w:rPr>
            </w:pPr>
            <w:r w:rsidRPr="004C797D">
              <w:rPr>
                <w:sz w:val="20"/>
                <w:lang w:val="en-US"/>
              </w:rPr>
              <w:t>transceivers 2 (VDSL2)</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12/2011</w:t>
            </w:r>
          </w:p>
          <w:p w:rsidR="005D746B" w:rsidRDefault="005D746B" w:rsidP="00550848">
            <w:pPr>
              <w:pStyle w:val="Standard1"/>
              <w:spacing w:before="0" w:line="260" w:lineRule="exact"/>
              <w:jc w:val="both"/>
              <w:rPr>
                <w:sz w:val="20"/>
                <w:lang w:val="en-US"/>
              </w:rPr>
            </w:pPr>
            <w:r>
              <w:rPr>
                <w:sz w:val="20"/>
                <w:lang w:val="en-US"/>
              </w:rPr>
              <w:t>Includes Amd 1 04/2012</w:t>
            </w:r>
          </w:p>
          <w:p w:rsidR="005D746B" w:rsidRDefault="005D746B" w:rsidP="00550848">
            <w:pPr>
              <w:pStyle w:val="Standard1"/>
              <w:spacing w:before="0" w:line="260" w:lineRule="exact"/>
              <w:jc w:val="both"/>
              <w:rPr>
                <w:sz w:val="20"/>
                <w:lang w:val="en-US"/>
              </w:rPr>
            </w:pPr>
          </w:p>
          <w:p w:rsidR="005D746B" w:rsidRDefault="005D746B" w:rsidP="00550848">
            <w:pPr>
              <w:pStyle w:val="Standard1"/>
              <w:spacing w:before="0" w:line="260" w:lineRule="exact"/>
              <w:jc w:val="both"/>
              <w:rPr>
                <w:sz w:val="20"/>
                <w:lang w:val="en-US"/>
              </w:rPr>
            </w:pPr>
            <w:r>
              <w:rPr>
                <w:sz w:val="20"/>
                <w:lang w:val="en-US"/>
              </w:rPr>
              <w:t>Erratum 1</w:t>
            </w:r>
          </w:p>
          <w:p w:rsidR="005D746B" w:rsidRDefault="005D746B" w:rsidP="00550848">
            <w:pPr>
              <w:pStyle w:val="Standard1"/>
              <w:spacing w:before="0" w:line="260" w:lineRule="exact"/>
              <w:jc w:val="both"/>
              <w:rPr>
                <w:sz w:val="20"/>
                <w:lang w:val="en-US"/>
              </w:rPr>
            </w:pPr>
            <w:r>
              <w:rPr>
                <w:sz w:val="20"/>
                <w:lang w:val="en-US"/>
              </w:rPr>
              <w:t>09/2012</w:t>
            </w:r>
          </w:p>
          <w:p w:rsidR="005D746B" w:rsidRDefault="005D746B" w:rsidP="00550848">
            <w:pPr>
              <w:pStyle w:val="Standard1"/>
              <w:spacing w:before="0" w:line="260" w:lineRule="exact"/>
              <w:jc w:val="both"/>
              <w:rPr>
                <w:sz w:val="20"/>
                <w:lang w:val="en-US"/>
              </w:rPr>
            </w:pPr>
            <w:r>
              <w:rPr>
                <w:sz w:val="20"/>
                <w:lang w:val="en-US"/>
              </w:rPr>
              <w:t>Corrigendum 1</w:t>
            </w:r>
          </w:p>
          <w:p w:rsidR="005D746B" w:rsidRDefault="005D746B" w:rsidP="00550848">
            <w:pPr>
              <w:pStyle w:val="Standard1"/>
              <w:spacing w:before="0" w:line="260" w:lineRule="exact"/>
              <w:jc w:val="both"/>
              <w:rPr>
                <w:sz w:val="20"/>
                <w:lang w:val="en-US"/>
              </w:rPr>
            </w:pPr>
            <w:r>
              <w:rPr>
                <w:sz w:val="20"/>
                <w:lang w:val="en-US"/>
              </w:rPr>
              <w:t>06/2012</w:t>
            </w:r>
          </w:p>
          <w:p w:rsidR="005D746B" w:rsidRDefault="005D746B" w:rsidP="007B5B1A">
            <w:pPr>
              <w:pStyle w:val="Standard1"/>
              <w:spacing w:before="0" w:line="260" w:lineRule="exact"/>
              <w:jc w:val="both"/>
              <w:rPr>
                <w:sz w:val="20"/>
                <w:lang w:val="en-US"/>
              </w:rPr>
            </w:pPr>
            <w:r>
              <w:rPr>
                <w:sz w:val="20"/>
                <w:lang w:val="en-US"/>
              </w:rPr>
              <w:t xml:space="preserve"> </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Pr>
                <w:sz w:val="20"/>
                <w:lang w:val="en-US"/>
              </w:rPr>
              <w:t>G.993.2</w:t>
            </w:r>
          </w:p>
          <w:p w:rsidR="005D746B" w:rsidRPr="002D1346" w:rsidRDefault="005D746B" w:rsidP="007B5B1A">
            <w:pPr>
              <w:pStyle w:val="Standard1"/>
              <w:spacing w:before="0" w:line="260" w:lineRule="exact"/>
              <w:jc w:val="both"/>
              <w:rPr>
                <w:sz w:val="20"/>
                <w:lang w:val="en-US"/>
              </w:rPr>
            </w:pPr>
            <w:r w:rsidRPr="004C797D">
              <w:rPr>
                <w:sz w:val="20"/>
                <w:lang w:val="en-US"/>
              </w:rPr>
              <w:t>Amendment 2</w:t>
            </w:r>
          </w:p>
        </w:tc>
        <w:tc>
          <w:tcPr>
            <w:tcW w:w="4556" w:type="dxa"/>
            <w:tcBorders>
              <w:top w:val="single" w:sz="6" w:space="0" w:color="auto"/>
              <w:left w:val="single" w:sz="6" w:space="0" w:color="auto"/>
              <w:bottom w:val="single" w:sz="6" w:space="0" w:color="auto"/>
              <w:right w:val="single" w:sz="6" w:space="0" w:color="auto"/>
            </w:tcBorders>
          </w:tcPr>
          <w:p w:rsidR="005D746B" w:rsidRPr="004C797D" w:rsidRDefault="005D746B" w:rsidP="00550848">
            <w:pPr>
              <w:pStyle w:val="Standard1"/>
              <w:spacing w:before="0" w:line="260" w:lineRule="exact"/>
              <w:jc w:val="both"/>
              <w:rPr>
                <w:sz w:val="20"/>
                <w:lang w:val="en-US"/>
              </w:rPr>
            </w:pPr>
            <w:r w:rsidRPr="004C797D">
              <w:rPr>
                <w:sz w:val="20"/>
                <w:lang w:val="en-US"/>
              </w:rPr>
              <w:t>Very high speed digital subscriber line</w:t>
            </w:r>
          </w:p>
          <w:p w:rsidR="005D746B" w:rsidRPr="004C797D" w:rsidRDefault="005D746B" w:rsidP="00550848">
            <w:pPr>
              <w:pStyle w:val="Standard1"/>
              <w:spacing w:before="0" w:line="260" w:lineRule="exact"/>
              <w:jc w:val="both"/>
              <w:rPr>
                <w:sz w:val="20"/>
                <w:lang w:val="en-US"/>
              </w:rPr>
            </w:pPr>
            <w:r w:rsidRPr="004C797D">
              <w:rPr>
                <w:sz w:val="20"/>
                <w:lang w:val="en-US"/>
              </w:rPr>
              <w:t>transceivers 2 (VDSL2)</w:t>
            </w:r>
          </w:p>
          <w:p w:rsidR="005D746B" w:rsidRPr="007C7835" w:rsidRDefault="005D746B" w:rsidP="007B5B1A">
            <w:pPr>
              <w:pStyle w:val="Standard1"/>
              <w:spacing w:before="0" w:line="260" w:lineRule="exact"/>
              <w:jc w:val="both"/>
              <w:rPr>
                <w:sz w:val="20"/>
                <w:lang w:val="en-US"/>
              </w:rPr>
            </w:pPr>
            <w:r w:rsidRPr="004C797D">
              <w:rPr>
                <w:sz w:val="20"/>
                <w:lang w:val="en-US"/>
              </w:rPr>
              <w:t>Amendment 2</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12/2012</w:t>
            </w:r>
          </w:p>
          <w:p w:rsidR="005D746B" w:rsidRDefault="005D746B" w:rsidP="007B5B1A">
            <w:pPr>
              <w:pStyle w:val="Standard1"/>
              <w:spacing w:before="0" w:line="260" w:lineRule="exact"/>
              <w:jc w:val="both"/>
              <w:rPr>
                <w:sz w:val="20"/>
                <w:lang w:val="en-US"/>
              </w:rPr>
            </w:pP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Pr>
                <w:sz w:val="20"/>
                <w:lang w:val="en-US"/>
              </w:rPr>
              <w:t>G.993.2</w:t>
            </w:r>
          </w:p>
          <w:p w:rsidR="005D746B" w:rsidRPr="002D1346" w:rsidRDefault="005D746B" w:rsidP="007B5B1A">
            <w:pPr>
              <w:pStyle w:val="Standard1"/>
              <w:spacing w:before="0" w:line="260" w:lineRule="exact"/>
              <w:jc w:val="both"/>
              <w:rPr>
                <w:sz w:val="20"/>
                <w:lang w:val="en-US"/>
              </w:rPr>
            </w:pPr>
            <w:r w:rsidRPr="004C797D">
              <w:rPr>
                <w:sz w:val="20"/>
                <w:lang w:val="en-US"/>
              </w:rPr>
              <w:t xml:space="preserve">Amendment </w:t>
            </w:r>
            <w:r>
              <w:rPr>
                <w:sz w:val="20"/>
                <w:lang w:val="en-US"/>
              </w:rPr>
              <w:t>3</w:t>
            </w:r>
          </w:p>
        </w:tc>
        <w:tc>
          <w:tcPr>
            <w:tcW w:w="4556" w:type="dxa"/>
            <w:tcBorders>
              <w:top w:val="single" w:sz="6" w:space="0" w:color="auto"/>
              <w:left w:val="single" w:sz="6" w:space="0" w:color="auto"/>
              <w:bottom w:val="single" w:sz="6" w:space="0" w:color="auto"/>
              <w:right w:val="single" w:sz="6" w:space="0" w:color="auto"/>
            </w:tcBorders>
          </w:tcPr>
          <w:p w:rsidR="005D746B" w:rsidRPr="004C797D" w:rsidRDefault="005D746B" w:rsidP="00550848">
            <w:pPr>
              <w:pStyle w:val="Standard1"/>
              <w:spacing w:before="0" w:line="260" w:lineRule="exact"/>
              <w:jc w:val="both"/>
              <w:rPr>
                <w:sz w:val="20"/>
                <w:lang w:val="en-US"/>
              </w:rPr>
            </w:pPr>
            <w:r w:rsidRPr="004C797D">
              <w:rPr>
                <w:sz w:val="20"/>
                <w:lang w:val="en-US"/>
              </w:rPr>
              <w:t>Very high speed digital subscriber line</w:t>
            </w:r>
          </w:p>
          <w:p w:rsidR="005D746B" w:rsidRPr="004C797D" w:rsidRDefault="005D746B" w:rsidP="00550848">
            <w:pPr>
              <w:pStyle w:val="Standard1"/>
              <w:spacing w:before="0" w:line="260" w:lineRule="exact"/>
              <w:jc w:val="both"/>
              <w:rPr>
                <w:sz w:val="20"/>
                <w:lang w:val="en-US"/>
              </w:rPr>
            </w:pPr>
            <w:r w:rsidRPr="004C797D">
              <w:rPr>
                <w:sz w:val="20"/>
                <w:lang w:val="en-US"/>
              </w:rPr>
              <w:t>transceivers 2 (VDSL2)</w:t>
            </w:r>
          </w:p>
          <w:p w:rsidR="005D746B" w:rsidRPr="007C7835" w:rsidRDefault="005D746B" w:rsidP="007B5B1A">
            <w:pPr>
              <w:pStyle w:val="Standard1"/>
              <w:spacing w:before="0" w:line="260" w:lineRule="exact"/>
              <w:jc w:val="both"/>
              <w:rPr>
                <w:sz w:val="20"/>
                <w:lang w:val="en-US"/>
              </w:rPr>
            </w:pPr>
            <w:r w:rsidRPr="004C797D">
              <w:rPr>
                <w:sz w:val="20"/>
                <w:lang w:val="en-US"/>
              </w:rPr>
              <w:t xml:space="preserve">Amendment </w:t>
            </w:r>
            <w:r>
              <w:rPr>
                <w:sz w:val="20"/>
                <w:lang w:val="en-US"/>
              </w:rPr>
              <w:t>3</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14/2013</w:t>
            </w:r>
          </w:p>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r>
              <w:rPr>
                <w:sz w:val="20"/>
                <w:lang w:val="en-US"/>
              </w:rPr>
              <w:t xml:space="preserve"> </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Pr>
                <w:sz w:val="20"/>
                <w:lang w:val="en-US"/>
              </w:rPr>
              <w:t>G.993.2</w:t>
            </w:r>
          </w:p>
          <w:p w:rsidR="005D746B" w:rsidRPr="002D1346" w:rsidRDefault="005D746B" w:rsidP="007B5B1A">
            <w:pPr>
              <w:pStyle w:val="Standard1"/>
              <w:spacing w:before="0" w:line="260" w:lineRule="exact"/>
              <w:jc w:val="both"/>
              <w:rPr>
                <w:sz w:val="20"/>
                <w:lang w:val="en-US"/>
              </w:rPr>
            </w:pPr>
            <w:r w:rsidRPr="004C797D">
              <w:rPr>
                <w:sz w:val="20"/>
                <w:lang w:val="en-US"/>
              </w:rPr>
              <w:t xml:space="preserve">Amendment </w:t>
            </w:r>
            <w:r>
              <w:rPr>
                <w:sz w:val="20"/>
                <w:lang w:val="en-US"/>
              </w:rPr>
              <w:t>4</w:t>
            </w:r>
          </w:p>
        </w:tc>
        <w:tc>
          <w:tcPr>
            <w:tcW w:w="4556" w:type="dxa"/>
            <w:tcBorders>
              <w:top w:val="single" w:sz="6" w:space="0" w:color="auto"/>
              <w:left w:val="single" w:sz="6" w:space="0" w:color="auto"/>
              <w:bottom w:val="single" w:sz="6" w:space="0" w:color="auto"/>
              <w:right w:val="single" w:sz="6" w:space="0" w:color="auto"/>
            </w:tcBorders>
          </w:tcPr>
          <w:p w:rsidR="005D746B" w:rsidRPr="004C797D" w:rsidRDefault="005D746B" w:rsidP="00550848">
            <w:pPr>
              <w:pStyle w:val="Standard1"/>
              <w:spacing w:before="0" w:line="260" w:lineRule="exact"/>
              <w:jc w:val="both"/>
              <w:rPr>
                <w:sz w:val="20"/>
                <w:lang w:val="en-US"/>
              </w:rPr>
            </w:pPr>
            <w:r w:rsidRPr="004C797D">
              <w:rPr>
                <w:sz w:val="20"/>
                <w:lang w:val="en-US"/>
              </w:rPr>
              <w:t>Very high speed digital subscriber line</w:t>
            </w:r>
          </w:p>
          <w:p w:rsidR="005D746B" w:rsidRPr="004C797D" w:rsidRDefault="005D746B" w:rsidP="00550848">
            <w:pPr>
              <w:pStyle w:val="Standard1"/>
              <w:spacing w:before="0" w:line="260" w:lineRule="exact"/>
              <w:jc w:val="both"/>
              <w:rPr>
                <w:sz w:val="20"/>
                <w:lang w:val="en-US"/>
              </w:rPr>
            </w:pPr>
            <w:r w:rsidRPr="004C797D">
              <w:rPr>
                <w:sz w:val="20"/>
                <w:lang w:val="en-US"/>
              </w:rPr>
              <w:t>transceivers 2 (VDSL2)</w:t>
            </w:r>
          </w:p>
          <w:p w:rsidR="005D746B" w:rsidRPr="007C7835" w:rsidRDefault="005D746B" w:rsidP="007B5B1A">
            <w:pPr>
              <w:pStyle w:val="Standard1"/>
              <w:spacing w:before="0" w:line="260" w:lineRule="exact"/>
              <w:jc w:val="both"/>
              <w:rPr>
                <w:sz w:val="20"/>
                <w:lang w:val="en-US"/>
              </w:rPr>
            </w:pPr>
            <w:r w:rsidRPr="004C797D">
              <w:rPr>
                <w:sz w:val="20"/>
                <w:lang w:val="en-US"/>
              </w:rPr>
              <w:t xml:space="preserve">Amendment </w:t>
            </w:r>
            <w:r>
              <w:rPr>
                <w:sz w:val="20"/>
                <w:lang w:val="en-US"/>
              </w:rPr>
              <w:t>4</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08/2013</w:t>
            </w:r>
          </w:p>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r>
              <w:rPr>
                <w:sz w:val="20"/>
                <w:lang w:val="en-US"/>
              </w:rPr>
              <w:t xml:space="preserve"> </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Pr>
                <w:sz w:val="20"/>
                <w:lang w:val="en-US"/>
              </w:rPr>
              <w:t>G.993.2</w:t>
            </w:r>
          </w:p>
          <w:p w:rsidR="005D746B" w:rsidRPr="002D1346" w:rsidRDefault="005D746B" w:rsidP="007B5B1A">
            <w:pPr>
              <w:pStyle w:val="Standard1"/>
              <w:spacing w:before="0" w:line="260" w:lineRule="exact"/>
              <w:jc w:val="both"/>
              <w:rPr>
                <w:sz w:val="20"/>
                <w:lang w:val="en-US"/>
              </w:rPr>
            </w:pPr>
            <w:r w:rsidRPr="004C797D">
              <w:rPr>
                <w:sz w:val="20"/>
                <w:lang w:val="en-US"/>
              </w:rPr>
              <w:t xml:space="preserve">Amendment </w:t>
            </w:r>
            <w:r>
              <w:rPr>
                <w:sz w:val="20"/>
                <w:lang w:val="en-US"/>
              </w:rPr>
              <w:t>5</w:t>
            </w:r>
          </w:p>
        </w:tc>
        <w:tc>
          <w:tcPr>
            <w:tcW w:w="4556" w:type="dxa"/>
            <w:tcBorders>
              <w:top w:val="single" w:sz="6" w:space="0" w:color="auto"/>
              <w:left w:val="single" w:sz="6" w:space="0" w:color="auto"/>
              <w:bottom w:val="single" w:sz="6" w:space="0" w:color="auto"/>
              <w:right w:val="single" w:sz="6" w:space="0" w:color="auto"/>
            </w:tcBorders>
          </w:tcPr>
          <w:p w:rsidR="005D746B" w:rsidRPr="00820EAC" w:rsidRDefault="005D746B" w:rsidP="00550848">
            <w:pPr>
              <w:pStyle w:val="Standard1"/>
              <w:spacing w:before="0" w:line="260" w:lineRule="exact"/>
              <w:jc w:val="both"/>
              <w:rPr>
                <w:sz w:val="20"/>
                <w:lang w:val="en-US"/>
              </w:rPr>
            </w:pPr>
            <w:r w:rsidRPr="00820EAC">
              <w:rPr>
                <w:sz w:val="20"/>
                <w:lang w:val="en-US"/>
              </w:rPr>
              <w:t xml:space="preserve">Very high speed digital subscriber line transceivers 2 (VDSL2) </w:t>
            </w:r>
          </w:p>
          <w:p w:rsidR="005D746B" w:rsidRPr="007C7835" w:rsidRDefault="005D746B" w:rsidP="007B5B1A">
            <w:pPr>
              <w:pStyle w:val="Standard1"/>
              <w:spacing w:before="0" w:line="260" w:lineRule="exact"/>
              <w:jc w:val="both"/>
              <w:rPr>
                <w:sz w:val="20"/>
                <w:lang w:val="en-US"/>
              </w:rPr>
            </w:pPr>
            <w:r w:rsidRPr="00820EAC">
              <w:rPr>
                <w:sz w:val="20"/>
                <w:lang w:val="en-US"/>
              </w:rPr>
              <w:t>Amendment 5: Short reach VDSL2 with reduced power and enhanced data rate</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01/2014</w:t>
            </w:r>
          </w:p>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r>
              <w:rPr>
                <w:sz w:val="20"/>
                <w:lang w:val="en-US"/>
              </w:rPr>
              <w:t xml:space="preserve"> </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Pr="002D1346" w:rsidRDefault="005D746B" w:rsidP="007B5B1A">
            <w:pPr>
              <w:pStyle w:val="Standard1"/>
              <w:spacing w:before="0" w:line="260" w:lineRule="exact"/>
              <w:jc w:val="both"/>
              <w:rPr>
                <w:sz w:val="20"/>
                <w:lang w:val="en-US"/>
              </w:rPr>
            </w:pPr>
            <w:r>
              <w:rPr>
                <w:sz w:val="20"/>
                <w:lang w:val="en-US"/>
              </w:rPr>
              <w:t>G.993.5</w:t>
            </w:r>
          </w:p>
        </w:tc>
        <w:tc>
          <w:tcPr>
            <w:tcW w:w="4556" w:type="dxa"/>
            <w:tcBorders>
              <w:top w:val="single" w:sz="6" w:space="0" w:color="auto"/>
              <w:left w:val="single" w:sz="6" w:space="0" w:color="auto"/>
              <w:bottom w:val="single" w:sz="6" w:space="0" w:color="auto"/>
              <w:right w:val="single" w:sz="6" w:space="0" w:color="auto"/>
            </w:tcBorders>
          </w:tcPr>
          <w:p w:rsidR="005D746B" w:rsidRPr="00DC4638" w:rsidRDefault="005D746B" w:rsidP="00550848">
            <w:pPr>
              <w:pStyle w:val="Standard1"/>
              <w:spacing w:before="0" w:line="260" w:lineRule="exact"/>
              <w:jc w:val="both"/>
              <w:rPr>
                <w:sz w:val="20"/>
                <w:lang w:val="en-US"/>
              </w:rPr>
            </w:pPr>
            <w:r w:rsidRPr="00DC4638">
              <w:rPr>
                <w:sz w:val="20"/>
                <w:lang w:val="en-US"/>
              </w:rPr>
              <w:t>Self-FEXT cancellation (vectoring) for use with</w:t>
            </w:r>
          </w:p>
          <w:p w:rsidR="005D746B" w:rsidRPr="007C7835" w:rsidRDefault="005D746B" w:rsidP="007B5B1A">
            <w:pPr>
              <w:pStyle w:val="Standard1"/>
              <w:spacing w:before="0" w:line="260" w:lineRule="exact"/>
              <w:jc w:val="both"/>
              <w:rPr>
                <w:sz w:val="20"/>
                <w:lang w:val="en-US"/>
              </w:rPr>
            </w:pPr>
            <w:r w:rsidRPr="00DC4638">
              <w:rPr>
                <w:sz w:val="20"/>
                <w:lang w:val="en-US"/>
              </w:rPr>
              <w:t>VDSL2 transceivers</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04/2010</w:t>
            </w:r>
          </w:p>
          <w:p w:rsidR="005D746B" w:rsidRDefault="005D746B" w:rsidP="00550848">
            <w:pPr>
              <w:pStyle w:val="Standard1"/>
              <w:spacing w:before="0" w:line="260" w:lineRule="exact"/>
              <w:jc w:val="both"/>
              <w:rPr>
                <w:sz w:val="20"/>
                <w:lang w:val="en-US"/>
              </w:rPr>
            </w:pPr>
          </w:p>
          <w:p w:rsidR="005D746B" w:rsidRDefault="005D746B" w:rsidP="00550848">
            <w:pPr>
              <w:pStyle w:val="Standard1"/>
              <w:spacing w:before="0" w:line="260" w:lineRule="exact"/>
              <w:jc w:val="both"/>
              <w:rPr>
                <w:sz w:val="20"/>
                <w:lang w:val="en-US"/>
              </w:rPr>
            </w:pPr>
            <w:r>
              <w:rPr>
                <w:sz w:val="20"/>
                <w:lang w:val="en-US"/>
              </w:rPr>
              <w:t>Corrigendum 1</w:t>
            </w:r>
          </w:p>
          <w:p w:rsidR="005D746B" w:rsidRDefault="005D746B" w:rsidP="00550848">
            <w:pPr>
              <w:pStyle w:val="Standard1"/>
              <w:spacing w:before="0" w:line="260" w:lineRule="exact"/>
              <w:jc w:val="both"/>
              <w:rPr>
                <w:sz w:val="20"/>
                <w:lang w:val="en-US"/>
              </w:rPr>
            </w:pPr>
            <w:r>
              <w:rPr>
                <w:sz w:val="20"/>
                <w:lang w:val="en-US"/>
              </w:rPr>
              <w:t>06/2011</w:t>
            </w:r>
          </w:p>
          <w:p w:rsidR="005D746B" w:rsidRDefault="005D746B" w:rsidP="00550848">
            <w:pPr>
              <w:pStyle w:val="Standard1"/>
              <w:spacing w:before="0" w:line="260" w:lineRule="exact"/>
              <w:jc w:val="both"/>
              <w:rPr>
                <w:sz w:val="20"/>
                <w:lang w:val="en-US"/>
              </w:rPr>
            </w:pPr>
            <w:r>
              <w:rPr>
                <w:sz w:val="20"/>
                <w:lang w:val="en-US"/>
              </w:rPr>
              <w:t>Corrigendum 2</w:t>
            </w:r>
          </w:p>
          <w:p w:rsidR="005D746B" w:rsidRDefault="005D746B" w:rsidP="00550848">
            <w:pPr>
              <w:pStyle w:val="Standard1"/>
              <w:spacing w:before="0" w:line="260" w:lineRule="exact"/>
              <w:jc w:val="both"/>
              <w:rPr>
                <w:sz w:val="20"/>
                <w:lang w:val="en-US"/>
              </w:rPr>
            </w:pPr>
            <w:r>
              <w:rPr>
                <w:sz w:val="20"/>
                <w:lang w:val="en-US"/>
              </w:rPr>
              <w:t>10/2012</w:t>
            </w:r>
          </w:p>
          <w:p w:rsidR="005D746B" w:rsidRDefault="005D746B" w:rsidP="007B5B1A">
            <w:pPr>
              <w:pStyle w:val="Standard1"/>
              <w:spacing w:before="0" w:line="260" w:lineRule="exact"/>
              <w:jc w:val="both"/>
              <w:rPr>
                <w:sz w:val="20"/>
                <w:lang w:val="en-US"/>
              </w:rPr>
            </w:pPr>
            <w:r>
              <w:rPr>
                <w:sz w:val="20"/>
                <w:lang w:val="en-US"/>
              </w:rPr>
              <w:t xml:space="preserve"> </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Pr>
                <w:sz w:val="20"/>
                <w:lang w:val="en-US"/>
              </w:rPr>
              <w:t>G.993.5</w:t>
            </w:r>
          </w:p>
          <w:p w:rsidR="005D746B" w:rsidRPr="002D1346" w:rsidRDefault="005D746B" w:rsidP="007B5B1A">
            <w:pPr>
              <w:pStyle w:val="Standard1"/>
              <w:spacing w:before="0" w:line="260" w:lineRule="exact"/>
              <w:jc w:val="both"/>
              <w:rPr>
                <w:sz w:val="20"/>
                <w:lang w:val="en-US"/>
              </w:rPr>
            </w:pPr>
            <w:r w:rsidRPr="00DC4638">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5D746B" w:rsidRPr="00DC4638" w:rsidRDefault="005D746B" w:rsidP="00550848">
            <w:pPr>
              <w:pStyle w:val="Standard1"/>
              <w:spacing w:before="0" w:line="260" w:lineRule="exact"/>
              <w:jc w:val="both"/>
              <w:rPr>
                <w:sz w:val="20"/>
                <w:lang w:val="en-US"/>
              </w:rPr>
            </w:pPr>
            <w:r w:rsidRPr="00DC4638">
              <w:rPr>
                <w:sz w:val="20"/>
                <w:lang w:val="en-US"/>
              </w:rPr>
              <w:t>Self-FEXT cancellation (vectoring) for use with</w:t>
            </w:r>
          </w:p>
          <w:p w:rsidR="005D746B" w:rsidRDefault="005D746B" w:rsidP="00550848">
            <w:pPr>
              <w:pStyle w:val="Standard1"/>
              <w:spacing w:before="0" w:line="260" w:lineRule="exact"/>
              <w:jc w:val="both"/>
              <w:rPr>
                <w:sz w:val="20"/>
                <w:lang w:val="en-US"/>
              </w:rPr>
            </w:pPr>
            <w:r w:rsidRPr="00DC4638">
              <w:rPr>
                <w:sz w:val="20"/>
                <w:lang w:val="en-US"/>
              </w:rPr>
              <w:t>VDSL2 transceivers</w:t>
            </w:r>
          </w:p>
          <w:p w:rsidR="005D746B" w:rsidRPr="007C7835" w:rsidRDefault="005D746B" w:rsidP="007B5B1A">
            <w:pPr>
              <w:pStyle w:val="Standard1"/>
              <w:spacing w:before="0" w:line="260" w:lineRule="exact"/>
              <w:jc w:val="both"/>
              <w:rPr>
                <w:sz w:val="20"/>
                <w:lang w:val="en-US"/>
              </w:rPr>
            </w:pPr>
            <w:r w:rsidRPr="00DC4638">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12/2011</w:t>
            </w:r>
          </w:p>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r>
              <w:rPr>
                <w:sz w:val="20"/>
                <w:lang w:val="en-US"/>
              </w:rPr>
              <w:t xml:space="preserve"> </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Pr>
                <w:sz w:val="20"/>
                <w:lang w:val="en-US"/>
              </w:rPr>
              <w:t>G.993.5</w:t>
            </w:r>
          </w:p>
          <w:p w:rsidR="005D746B" w:rsidRPr="002D1346" w:rsidRDefault="005D746B" w:rsidP="007B5B1A">
            <w:pPr>
              <w:pStyle w:val="Standard1"/>
              <w:spacing w:before="0" w:line="260" w:lineRule="exact"/>
              <w:jc w:val="both"/>
              <w:rPr>
                <w:sz w:val="20"/>
                <w:lang w:val="en-US"/>
              </w:rPr>
            </w:pPr>
            <w:r w:rsidRPr="00DC4638">
              <w:rPr>
                <w:sz w:val="20"/>
                <w:lang w:val="en-US"/>
              </w:rPr>
              <w:t xml:space="preserve">Amendment </w:t>
            </w:r>
            <w:r>
              <w:rPr>
                <w:sz w:val="20"/>
                <w:lang w:val="en-US"/>
              </w:rPr>
              <w:t>2</w:t>
            </w:r>
          </w:p>
        </w:tc>
        <w:tc>
          <w:tcPr>
            <w:tcW w:w="4556" w:type="dxa"/>
            <w:tcBorders>
              <w:top w:val="single" w:sz="6" w:space="0" w:color="auto"/>
              <w:left w:val="single" w:sz="6" w:space="0" w:color="auto"/>
              <w:bottom w:val="single" w:sz="6" w:space="0" w:color="auto"/>
              <w:right w:val="single" w:sz="6" w:space="0" w:color="auto"/>
            </w:tcBorders>
          </w:tcPr>
          <w:p w:rsidR="005D746B" w:rsidRPr="00DC4638" w:rsidRDefault="005D746B" w:rsidP="00550848">
            <w:pPr>
              <w:pStyle w:val="Standard1"/>
              <w:spacing w:before="0" w:line="260" w:lineRule="exact"/>
              <w:jc w:val="both"/>
              <w:rPr>
                <w:sz w:val="20"/>
                <w:lang w:val="en-US"/>
              </w:rPr>
            </w:pPr>
            <w:r w:rsidRPr="00DC4638">
              <w:rPr>
                <w:sz w:val="20"/>
                <w:lang w:val="en-US"/>
              </w:rPr>
              <w:t>Self-FEXT cancellation (vectoring) for use with</w:t>
            </w:r>
          </w:p>
          <w:p w:rsidR="005D746B" w:rsidRDefault="005D746B" w:rsidP="00550848">
            <w:pPr>
              <w:pStyle w:val="Standard1"/>
              <w:spacing w:before="0" w:line="260" w:lineRule="exact"/>
              <w:jc w:val="both"/>
              <w:rPr>
                <w:sz w:val="20"/>
                <w:lang w:val="en-US"/>
              </w:rPr>
            </w:pPr>
            <w:r w:rsidRPr="00DC4638">
              <w:rPr>
                <w:sz w:val="20"/>
                <w:lang w:val="en-US"/>
              </w:rPr>
              <w:t>VDSL2 transceivers</w:t>
            </w:r>
          </w:p>
          <w:p w:rsidR="005D746B" w:rsidRPr="007C7835" w:rsidRDefault="005D746B" w:rsidP="007B5B1A">
            <w:pPr>
              <w:pStyle w:val="Standard1"/>
              <w:spacing w:before="0" w:line="260" w:lineRule="exact"/>
              <w:jc w:val="both"/>
              <w:rPr>
                <w:sz w:val="20"/>
                <w:lang w:val="en-US"/>
              </w:rPr>
            </w:pPr>
            <w:r w:rsidRPr="00DC4638">
              <w:rPr>
                <w:sz w:val="20"/>
                <w:lang w:val="en-US"/>
              </w:rPr>
              <w:t xml:space="preserve">Amendment </w:t>
            </w:r>
            <w:r>
              <w:rPr>
                <w:sz w:val="20"/>
                <w:lang w:val="en-US"/>
              </w:rPr>
              <w:t>2</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10/2012</w:t>
            </w:r>
          </w:p>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r>
              <w:rPr>
                <w:sz w:val="20"/>
                <w:lang w:val="en-US"/>
              </w:rPr>
              <w:t xml:space="preserve"> </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Pr>
                <w:sz w:val="20"/>
                <w:lang w:val="en-US"/>
              </w:rPr>
              <w:t>G.993.5</w:t>
            </w:r>
          </w:p>
          <w:p w:rsidR="005D746B" w:rsidRPr="002D1346" w:rsidRDefault="005D746B" w:rsidP="007B5B1A">
            <w:pPr>
              <w:pStyle w:val="Standard1"/>
              <w:spacing w:before="0" w:line="260" w:lineRule="exact"/>
              <w:jc w:val="both"/>
              <w:rPr>
                <w:sz w:val="20"/>
                <w:lang w:val="en-US"/>
              </w:rPr>
            </w:pPr>
            <w:r w:rsidRPr="00DC4638">
              <w:rPr>
                <w:sz w:val="20"/>
                <w:lang w:val="en-US"/>
              </w:rPr>
              <w:t xml:space="preserve">Amendment </w:t>
            </w:r>
            <w:r>
              <w:rPr>
                <w:sz w:val="20"/>
                <w:lang w:val="en-US"/>
              </w:rPr>
              <w:t>3</w:t>
            </w:r>
          </w:p>
        </w:tc>
        <w:tc>
          <w:tcPr>
            <w:tcW w:w="4556" w:type="dxa"/>
            <w:tcBorders>
              <w:top w:val="single" w:sz="6" w:space="0" w:color="auto"/>
              <w:left w:val="single" w:sz="6" w:space="0" w:color="auto"/>
              <w:bottom w:val="single" w:sz="6" w:space="0" w:color="auto"/>
              <w:right w:val="single" w:sz="6" w:space="0" w:color="auto"/>
            </w:tcBorders>
          </w:tcPr>
          <w:p w:rsidR="005D746B" w:rsidRPr="00DC4638" w:rsidRDefault="005D746B" w:rsidP="00550848">
            <w:pPr>
              <w:pStyle w:val="Standard1"/>
              <w:spacing w:before="0" w:line="260" w:lineRule="exact"/>
              <w:jc w:val="both"/>
              <w:rPr>
                <w:sz w:val="20"/>
                <w:lang w:val="en-US"/>
              </w:rPr>
            </w:pPr>
            <w:r w:rsidRPr="00DC4638">
              <w:rPr>
                <w:sz w:val="20"/>
                <w:lang w:val="en-US"/>
              </w:rPr>
              <w:t>Self-FEXT cancellation (vectoring) for use with</w:t>
            </w:r>
          </w:p>
          <w:p w:rsidR="005D746B" w:rsidRDefault="005D746B" w:rsidP="00550848">
            <w:pPr>
              <w:pStyle w:val="Standard1"/>
              <w:spacing w:before="0" w:line="260" w:lineRule="exact"/>
              <w:jc w:val="both"/>
              <w:rPr>
                <w:sz w:val="20"/>
                <w:lang w:val="en-US"/>
              </w:rPr>
            </w:pPr>
            <w:r w:rsidRPr="00DC4638">
              <w:rPr>
                <w:sz w:val="20"/>
                <w:lang w:val="en-US"/>
              </w:rPr>
              <w:t>VDSL2 transceivers</w:t>
            </w:r>
          </w:p>
          <w:p w:rsidR="005D746B" w:rsidRPr="007C7835" w:rsidRDefault="005D746B" w:rsidP="007B5B1A">
            <w:pPr>
              <w:pStyle w:val="Standard1"/>
              <w:spacing w:before="0" w:line="260" w:lineRule="exact"/>
              <w:jc w:val="both"/>
              <w:rPr>
                <w:sz w:val="20"/>
                <w:lang w:val="en-US"/>
              </w:rPr>
            </w:pPr>
            <w:r w:rsidRPr="00DC4638">
              <w:rPr>
                <w:sz w:val="20"/>
                <w:lang w:val="en-US"/>
              </w:rPr>
              <w:t xml:space="preserve">Amendment </w:t>
            </w:r>
            <w:r>
              <w:rPr>
                <w:sz w:val="20"/>
                <w:lang w:val="en-US"/>
              </w:rPr>
              <w:t>3</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04/2013</w:t>
            </w:r>
          </w:p>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r>
              <w:rPr>
                <w:sz w:val="20"/>
                <w:lang w:val="en-US"/>
              </w:rPr>
              <w:t xml:space="preserve"> </w:t>
            </w:r>
          </w:p>
        </w:tc>
      </w:tr>
      <w:tr w:rsidR="005D746B" w:rsidTr="00045415">
        <w:trPr>
          <w:cantSplit/>
        </w:trPr>
        <w:tc>
          <w:tcPr>
            <w:tcW w:w="745" w:type="dxa"/>
            <w:tcBorders>
              <w:top w:val="single" w:sz="6" w:space="0" w:color="auto"/>
              <w:left w:val="single" w:sz="12" w:space="0" w:color="auto"/>
              <w:bottom w:val="single" w:sz="6" w:space="0" w:color="auto"/>
              <w:right w:val="single" w:sz="6" w:space="0" w:color="auto"/>
            </w:tcBorders>
          </w:tcPr>
          <w:p w:rsidR="005D746B" w:rsidRDefault="005D746B"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both"/>
              <w:rPr>
                <w:sz w:val="20"/>
                <w:lang w:val="en-US"/>
              </w:rPr>
            </w:pPr>
            <w:r>
              <w:rPr>
                <w:sz w:val="20"/>
                <w:lang w:val="en-US"/>
              </w:rPr>
              <w:t>G.993.5</w:t>
            </w:r>
          </w:p>
          <w:p w:rsidR="005D746B" w:rsidRPr="002D1346" w:rsidRDefault="005D746B" w:rsidP="007B5B1A">
            <w:pPr>
              <w:pStyle w:val="Standard1"/>
              <w:spacing w:before="0" w:line="260" w:lineRule="exact"/>
              <w:jc w:val="both"/>
              <w:rPr>
                <w:sz w:val="20"/>
                <w:lang w:val="en-US"/>
              </w:rPr>
            </w:pPr>
            <w:r w:rsidRPr="00DC4638">
              <w:rPr>
                <w:sz w:val="20"/>
                <w:lang w:val="en-US"/>
              </w:rPr>
              <w:t xml:space="preserve">Amendment </w:t>
            </w:r>
            <w:r>
              <w:rPr>
                <w:sz w:val="20"/>
                <w:lang w:val="en-US"/>
              </w:rPr>
              <w:t>4</w:t>
            </w:r>
          </w:p>
        </w:tc>
        <w:tc>
          <w:tcPr>
            <w:tcW w:w="4556" w:type="dxa"/>
            <w:tcBorders>
              <w:top w:val="single" w:sz="6" w:space="0" w:color="auto"/>
              <w:left w:val="single" w:sz="6" w:space="0" w:color="auto"/>
              <w:bottom w:val="single" w:sz="6" w:space="0" w:color="auto"/>
              <w:right w:val="single" w:sz="6" w:space="0" w:color="auto"/>
            </w:tcBorders>
          </w:tcPr>
          <w:p w:rsidR="005D746B" w:rsidRPr="00DC4638" w:rsidRDefault="005D746B" w:rsidP="00550848">
            <w:pPr>
              <w:pStyle w:val="Standard1"/>
              <w:spacing w:before="0" w:line="260" w:lineRule="exact"/>
              <w:jc w:val="both"/>
              <w:rPr>
                <w:sz w:val="20"/>
                <w:lang w:val="en-US"/>
              </w:rPr>
            </w:pPr>
            <w:r w:rsidRPr="00DC4638">
              <w:rPr>
                <w:sz w:val="20"/>
                <w:lang w:val="en-US"/>
              </w:rPr>
              <w:t>Self-FEXT cancellation (vectoring) for use with</w:t>
            </w:r>
          </w:p>
          <w:p w:rsidR="005D746B" w:rsidRDefault="005D746B" w:rsidP="00550848">
            <w:pPr>
              <w:pStyle w:val="Standard1"/>
              <w:spacing w:before="0" w:line="260" w:lineRule="exact"/>
              <w:jc w:val="both"/>
              <w:rPr>
                <w:sz w:val="20"/>
                <w:lang w:val="en-US"/>
              </w:rPr>
            </w:pPr>
            <w:r w:rsidRPr="00DC4638">
              <w:rPr>
                <w:sz w:val="20"/>
                <w:lang w:val="en-US"/>
              </w:rPr>
              <w:t>VDSL2 transceivers</w:t>
            </w:r>
          </w:p>
          <w:p w:rsidR="005D746B" w:rsidRPr="007C7835" w:rsidRDefault="005D746B" w:rsidP="007B5B1A">
            <w:pPr>
              <w:pStyle w:val="Standard1"/>
              <w:spacing w:before="0" w:line="260" w:lineRule="exact"/>
              <w:jc w:val="both"/>
              <w:rPr>
                <w:sz w:val="20"/>
                <w:lang w:val="en-US"/>
              </w:rPr>
            </w:pPr>
            <w:r w:rsidRPr="00DC4638">
              <w:rPr>
                <w:sz w:val="20"/>
                <w:lang w:val="en-US"/>
              </w:rPr>
              <w:t xml:space="preserve">Amendment </w:t>
            </w:r>
            <w:r>
              <w:rPr>
                <w:sz w:val="20"/>
                <w:lang w:val="en-US"/>
              </w:rPr>
              <w:t>4</w:t>
            </w:r>
          </w:p>
        </w:tc>
        <w:tc>
          <w:tcPr>
            <w:tcW w:w="76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rPr>
                <w:sz w:val="20"/>
                <w:lang w:val="en-US"/>
              </w:rPr>
            </w:pPr>
            <w:r>
              <w:rPr>
                <w:sz w:val="20"/>
                <w:lang w:val="en-US"/>
              </w:rPr>
              <w:t>3</w:t>
            </w:r>
          </w:p>
          <w:p w:rsidR="005D746B" w:rsidRDefault="005D746B" w:rsidP="00550848">
            <w:pPr>
              <w:pStyle w:val="Standard1"/>
              <w:spacing w:before="0" w:line="260" w:lineRule="exact"/>
              <w:rPr>
                <w:sz w:val="20"/>
                <w:lang w:val="en-US"/>
              </w:rPr>
            </w:pPr>
            <w:r>
              <w:rPr>
                <w:sz w:val="20"/>
                <w:lang w:val="en-US"/>
              </w:rPr>
              <w:t>4</w:t>
            </w:r>
          </w:p>
          <w:p w:rsidR="005D746B" w:rsidRDefault="005D746B" w:rsidP="00550848">
            <w:pPr>
              <w:pStyle w:val="Standard1"/>
              <w:spacing w:before="0" w:line="260" w:lineRule="exact"/>
              <w:rPr>
                <w:sz w:val="20"/>
                <w:lang w:val="en-US"/>
              </w:rPr>
            </w:pPr>
            <w:r>
              <w:rPr>
                <w:sz w:val="20"/>
                <w:lang w:val="en-US"/>
              </w:rPr>
              <w:t>5a</w:t>
            </w:r>
          </w:p>
          <w:p w:rsidR="005D746B" w:rsidRDefault="005D746B" w:rsidP="00550848">
            <w:pPr>
              <w:pStyle w:val="Standard1"/>
              <w:spacing w:before="0" w:line="260" w:lineRule="exact"/>
              <w:rPr>
                <w:sz w:val="20"/>
                <w:lang w:val="en-US"/>
              </w:rPr>
            </w:pPr>
            <w:r>
              <w:rPr>
                <w:sz w:val="20"/>
                <w:lang w:val="en-US"/>
              </w:rPr>
              <w:t>6</w:t>
            </w:r>
          </w:p>
          <w:p w:rsidR="005D746B" w:rsidRDefault="005D746B"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5D746B" w:rsidRDefault="005D746B"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r>
              <w:rPr>
                <w:sz w:val="20"/>
                <w:lang w:val="en-US"/>
              </w:rPr>
              <w:t>X</w:t>
            </w:r>
          </w:p>
          <w:p w:rsidR="005D746B" w:rsidRDefault="005D746B"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50848">
            <w:pPr>
              <w:pStyle w:val="Standard1"/>
              <w:spacing w:before="0" w:line="260" w:lineRule="exact"/>
              <w:jc w:val="center"/>
              <w:rPr>
                <w:sz w:val="20"/>
                <w:lang w:val="en-US"/>
              </w:rPr>
            </w:pPr>
          </w:p>
          <w:p w:rsidR="005D746B" w:rsidRDefault="005D746B" w:rsidP="005E6E90">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5D746B" w:rsidRDefault="005D746B"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5D746B" w:rsidRDefault="005D746B" w:rsidP="00550848">
            <w:pPr>
              <w:pStyle w:val="Standard1"/>
              <w:spacing w:before="0" w:line="260" w:lineRule="exact"/>
              <w:jc w:val="both"/>
              <w:rPr>
                <w:sz w:val="20"/>
                <w:lang w:val="en-US"/>
              </w:rPr>
            </w:pPr>
            <w:r>
              <w:rPr>
                <w:sz w:val="20"/>
                <w:lang w:val="en-US"/>
              </w:rPr>
              <w:t>08/2013</w:t>
            </w:r>
          </w:p>
          <w:p w:rsidR="005D746B" w:rsidRDefault="005D746B" w:rsidP="00550848">
            <w:pPr>
              <w:pStyle w:val="Standard1"/>
              <w:spacing w:before="0" w:line="260" w:lineRule="exact"/>
              <w:jc w:val="both"/>
              <w:rPr>
                <w:sz w:val="20"/>
                <w:lang w:val="en-US"/>
              </w:rPr>
            </w:pPr>
          </w:p>
          <w:p w:rsidR="005D746B" w:rsidRDefault="005D746B" w:rsidP="007B5B1A">
            <w:pPr>
              <w:pStyle w:val="Standard1"/>
              <w:spacing w:before="0" w:line="260" w:lineRule="exact"/>
              <w:jc w:val="both"/>
              <w:rPr>
                <w:sz w:val="20"/>
                <w:lang w:val="en-US"/>
              </w:rPr>
            </w:pPr>
            <w:r>
              <w:rPr>
                <w:sz w:val="20"/>
                <w:lang w:val="en-US"/>
              </w:rPr>
              <w:t xml:space="preserve"> </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066BE7">
            <w:pPr>
              <w:pStyle w:val="Standard1"/>
              <w:spacing w:before="0" w:line="260" w:lineRule="exact"/>
              <w:jc w:val="both"/>
              <w:rPr>
                <w:sz w:val="20"/>
                <w:lang w:val="en-US"/>
              </w:rPr>
            </w:pPr>
            <w:r>
              <w:rPr>
                <w:sz w:val="20"/>
                <w:lang w:val="en-US"/>
              </w:rPr>
              <w:t>G.993.5</w:t>
            </w:r>
          </w:p>
          <w:p w:rsidR="00AD47E9" w:rsidRDefault="00AD47E9" w:rsidP="00550848">
            <w:pPr>
              <w:pStyle w:val="Standard1"/>
              <w:spacing w:before="0" w:line="260" w:lineRule="exact"/>
              <w:jc w:val="both"/>
              <w:rPr>
                <w:sz w:val="20"/>
                <w:lang w:val="en-US"/>
              </w:rPr>
            </w:pPr>
            <w:r w:rsidRPr="00DC4638">
              <w:rPr>
                <w:sz w:val="20"/>
                <w:lang w:val="en-US"/>
              </w:rPr>
              <w:t xml:space="preserve">Amendment </w:t>
            </w:r>
            <w:r>
              <w:rPr>
                <w:sz w:val="20"/>
                <w:lang w:val="en-US"/>
              </w:rPr>
              <w:t>5</w:t>
            </w:r>
          </w:p>
        </w:tc>
        <w:tc>
          <w:tcPr>
            <w:tcW w:w="4556" w:type="dxa"/>
            <w:tcBorders>
              <w:top w:val="single" w:sz="6" w:space="0" w:color="auto"/>
              <w:left w:val="single" w:sz="6" w:space="0" w:color="auto"/>
              <w:bottom w:val="single" w:sz="6" w:space="0" w:color="auto"/>
              <w:right w:val="single" w:sz="6" w:space="0" w:color="auto"/>
            </w:tcBorders>
          </w:tcPr>
          <w:p w:rsidR="00AD47E9" w:rsidRPr="00DC4638" w:rsidRDefault="00AD47E9" w:rsidP="00066BE7">
            <w:pPr>
              <w:pStyle w:val="Standard1"/>
              <w:spacing w:before="0" w:line="260" w:lineRule="exact"/>
              <w:jc w:val="both"/>
              <w:rPr>
                <w:sz w:val="20"/>
                <w:lang w:val="en-US"/>
              </w:rPr>
            </w:pPr>
            <w:r w:rsidRPr="00DC4638">
              <w:rPr>
                <w:sz w:val="20"/>
                <w:lang w:val="en-US"/>
              </w:rPr>
              <w:t>Self-FEXT cancellation (vectoring) for use with</w:t>
            </w:r>
          </w:p>
          <w:p w:rsidR="00AD47E9" w:rsidRDefault="00AD47E9" w:rsidP="00550848">
            <w:pPr>
              <w:pStyle w:val="Standard1"/>
              <w:spacing w:before="0" w:line="260" w:lineRule="exact"/>
              <w:jc w:val="both"/>
              <w:rPr>
                <w:sz w:val="20"/>
                <w:lang w:val="en-US"/>
              </w:rPr>
            </w:pPr>
            <w:r w:rsidRPr="00DC4638">
              <w:rPr>
                <w:sz w:val="20"/>
                <w:lang w:val="en-US"/>
              </w:rPr>
              <w:t>VDSL2 transceivers</w:t>
            </w:r>
          </w:p>
          <w:p w:rsidR="00AD47E9" w:rsidRPr="00DC4638" w:rsidRDefault="00AD47E9" w:rsidP="00550848">
            <w:pPr>
              <w:pStyle w:val="Standard1"/>
              <w:spacing w:before="0" w:line="260" w:lineRule="exact"/>
              <w:jc w:val="both"/>
              <w:rPr>
                <w:sz w:val="20"/>
                <w:lang w:val="en-US"/>
              </w:rPr>
            </w:pPr>
            <w:r w:rsidRPr="00AD47E9">
              <w:rPr>
                <w:sz w:val="20"/>
                <w:lang w:val="en-US"/>
              </w:rPr>
              <w:t>Amendment 5: Exchange of transceiver IDs during initialization</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066BE7">
            <w:pPr>
              <w:pStyle w:val="Standard1"/>
              <w:spacing w:before="0" w:line="260" w:lineRule="exact"/>
              <w:rPr>
                <w:sz w:val="20"/>
                <w:lang w:val="en-US"/>
              </w:rPr>
            </w:pPr>
            <w:r>
              <w:rPr>
                <w:sz w:val="20"/>
                <w:lang w:val="en-US"/>
              </w:rPr>
              <w:t>3</w:t>
            </w:r>
          </w:p>
          <w:p w:rsidR="00AD47E9" w:rsidRDefault="00AD47E9" w:rsidP="00066BE7">
            <w:pPr>
              <w:pStyle w:val="Standard1"/>
              <w:spacing w:before="0" w:line="260" w:lineRule="exact"/>
              <w:rPr>
                <w:sz w:val="20"/>
                <w:lang w:val="en-US"/>
              </w:rPr>
            </w:pPr>
            <w:r>
              <w:rPr>
                <w:sz w:val="20"/>
                <w:lang w:val="en-US"/>
              </w:rPr>
              <w:t>4</w:t>
            </w:r>
          </w:p>
          <w:p w:rsidR="00AD47E9" w:rsidRDefault="00AD47E9" w:rsidP="00066BE7">
            <w:pPr>
              <w:pStyle w:val="Standard1"/>
              <w:spacing w:before="0" w:line="260" w:lineRule="exact"/>
              <w:rPr>
                <w:sz w:val="20"/>
                <w:lang w:val="en-US"/>
              </w:rPr>
            </w:pPr>
            <w:r>
              <w:rPr>
                <w:sz w:val="20"/>
                <w:lang w:val="en-US"/>
              </w:rPr>
              <w:t>5a</w:t>
            </w:r>
          </w:p>
          <w:p w:rsidR="00AD47E9" w:rsidRDefault="00AD47E9" w:rsidP="00066BE7">
            <w:pPr>
              <w:pStyle w:val="Standard1"/>
              <w:spacing w:before="0" w:line="260" w:lineRule="exact"/>
              <w:rPr>
                <w:sz w:val="20"/>
                <w:lang w:val="en-US"/>
              </w:rPr>
            </w:pPr>
            <w:r>
              <w:rPr>
                <w:sz w:val="20"/>
                <w:lang w:val="en-US"/>
              </w:rPr>
              <w:t>6</w:t>
            </w:r>
          </w:p>
          <w:p w:rsidR="00AD47E9" w:rsidRDefault="00AD47E9" w:rsidP="00550848">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066BE7">
            <w:pPr>
              <w:pStyle w:val="Standard1"/>
              <w:spacing w:before="0" w:line="260" w:lineRule="exact"/>
              <w:jc w:val="center"/>
              <w:rPr>
                <w:sz w:val="20"/>
                <w:lang w:val="en-US"/>
              </w:rPr>
            </w:pPr>
            <w:r>
              <w:rPr>
                <w:sz w:val="20"/>
                <w:lang w:val="en-US"/>
              </w:rPr>
              <w:t>X</w:t>
            </w:r>
          </w:p>
          <w:p w:rsidR="00AD47E9" w:rsidRDefault="00AD47E9" w:rsidP="00066BE7">
            <w:pPr>
              <w:pStyle w:val="Standard1"/>
              <w:spacing w:before="0" w:line="260" w:lineRule="exact"/>
              <w:jc w:val="center"/>
              <w:rPr>
                <w:sz w:val="20"/>
                <w:lang w:val="en-US"/>
              </w:rPr>
            </w:pPr>
            <w:r>
              <w:rPr>
                <w:sz w:val="20"/>
                <w:lang w:val="en-US"/>
              </w:rPr>
              <w:t>X</w:t>
            </w:r>
          </w:p>
          <w:p w:rsidR="00AD47E9" w:rsidRDefault="00AD47E9" w:rsidP="00066BE7">
            <w:pPr>
              <w:pStyle w:val="Standard1"/>
              <w:spacing w:before="0" w:line="260" w:lineRule="exact"/>
              <w:jc w:val="center"/>
              <w:rPr>
                <w:sz w:val="20"/>
                <w:lang w:val="en-US"/>
              </w:rPr>
            </w:pPr>
            <w:r>
              <w:rPr>
                <w:sz w:val="20"/>
                <w:lang w:val="en-US"/>
              </w:rPr>
              <w:t>X</w:t>
            </w:r>
          </w:p>
          <w:p w:rsidR="00AD47E9" w:rsidRDefault="00AD47E9" w:rsidP="00066BE7">
            <w:pPr>
              <w:pStyle w:val="Standard1"/>
              <w:spacing w:before="0" w:line="260" w:lineRule="exact"/>
              <w:jc w:val="center"/>
              <w:rPr>
                <w:sz w:val="20"/>
                <w:lang w:val="en-US"/>
              </w:rPr>
            </w:pPr>
          </w:p>
          <w:p w:rsidR="00AD47E9" w:rsidRDefault="00AD47E9" w:rsidP="00550848">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066BE7">
            <w:pPr>
              <w:pStyle w:val="Standard1"/>
              <w:spacing w:before="0" w:line="260" w:lineRule="exact"/>
              <w:jc w:val="center"/>
              <w:rPr>
                <w:sz w:val="20"/>
                <w:lang w:val="en-US"/>
              </w:rPr>
            </w:pPr>
            <w:r>
              <w:rPr>
                <w:sz w:val="20"/>
                <w:lang w:val="en-US"/>
              </w:rPr>
              <w:t>X</w:t>
            </w:r>
          </w:p>
          <w:p w:rsidR="00AD47E9" w:rsidRDefault="00AD47E9" w:rsidP="00066BE7">
            <w:pPr>
              <w:pStyle w:val="Standard1"/>
              <w:spacing w:before="0" w:line="260" w:lineRule="exact"/>
              <w:jc w:val="center"/>
              <w:rPr>
                <w:sz w:val="20"/>
                <w:lang w:val="en-US"/>
              </w:rPr>
            </w:pPr>
          </w:p>
          <w:p w:rsidR="00AD47E9" w:rsidRDefault="00AD47E9" w:rsidP="00066BE7">
            <w:pPr>
              <w:pStyle w:val="Standard1"/>
              <w:spacing w:before="0" w:line="260" w:lineRule="exact"/>
              <w:jc w:val="center"/>
              <w:rPr>
                <w:sz w:val="20"/>
                <w:lang w:val="en-US"/>
              </w:rPr>
            </w:pPr>
          </w:p>
          <w:p w:rsidR="00AD47E9" w:rsidRDefault="00AD47E9" w:rsidP="00066BE7">
            <w:pPr>
              <w:pStyle w:val="Standard1"/>
              <w:spacing w:before="0" w:line="260" w:lineRule="exact"/>
              <w:jc w:val="center"/>
              <w:rPr>
                <w:sz w:val="20"/>
                <w:lang w:val="en-US"/>
              </w:rPr>
            </w:pPr>
            <w:r>
              <w:rPr>
                <w:sz w:val="20"/>
                <w:lang w:val="en-US"/>
              </w:rPr>
              <w:t>X</w:t>
            </w:r>
          </w:p>
          <w:p w:rsidR="00AD47E9" w:rsidRDefault="00AD47E9" w:rsidP="00550848">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066BE7">
            <w:pPr>
              <w:pStyle w:val="Standard1"/>
              <w:spacing w:before="0" w:line="260" w:lineRule="exact"/>
              <w:jc w:val="center"/>
              <w:rPr>
                <w:sz w:val="20"/>
                <w:lang w:val="en-US"/>
              </w:rPr>
            </w:pPr>
          </w:p>
          <w:p w:rsidR="00AD47E9" w:rsidRDefault="00AD47E9" w:rsidP="00066BE7">
            <w:pPr>
              <w:pStyle w:val="Standard1"/>
              <w:spacing w:before="0" w:line="260" w:lineRule="exact"/>
              <w:jc w:val="center"/>
              <w:rPr>
                <w:sz w:val="20"/>
                <w:lang w:val="en-US"/>
              </w:rPr>
            </w:pPr>
          </w:p>
          <w:p w:rsidR="00AD47E9" w:rsidRDefault="00AD47E9" w:rsidP="00066BE7">
            <w:pPr>
              <w:pStyle w:val="Standard1"/>
              <w:spacing w:before="0" w:line="260" w:lineRule="exact"/>
              <w:jc w:val="center"/>
              <w:rPr>
                <w:sz w:val="20"/>
                <w:lang w:val="en-US"/>
              </w:rPr>
            </w:pPr>
          </w:p>
          <w:p w:rsidR="00AD47E9" w:rsidRDefault="00AD47E9" w:rsidP="00066BE7">
            <w:pPr>
              <w:pStyle w:val="Standard1"/>
              <w:spacing w:before="0" w:line="260" w:lineRule="exact"/>
              <w:jc w:val="center"/>
              <w:rPr>
                <w:sz w:val="20"/>
                <w:lang w:val="en-US"/>
              </w:rPr>
            </w:pPr>
          </w:p>
          <w:p w:rsidR="00AD47E9" w:rsidRDefault="00AD47E9" w:rsidP="00550848">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066BE7">
            <w:pPr>
              <w:pStyle w:val="Standard1"/>
              <w:spacing w:before="0" w:line="260" w:lineRule="exact"/>
              <w:jc w:val="both"/>
              <w:rPr>
                <w:sz w:val="20"/>
                <w:lang w:val="en-US"/>
              </w:rPr>
            </w:pPr>
            <w:r>
              <w:rPr>
                <w:sz w:val="20"/>
                <w:lang w:val="en-US"/>
              </w:rPr>
              <w:t>04/2014</w:t>
            </w:r>
          </w:p>
          <w:p w:rsidR="00AD47E9" w:rsidRDefault="00AD47E9" w:rsidP="00066BE7">
            <w:pPr>
              <w:pStyle w:val="Standard1"/>
              <w:spacing w:before="0" w:line="260" w:lineRule="exact"/>
              <w:jc w:val="both"/>
              <w:rPr>
                <w:sz w:val="20"/>
                <w:lang w:val="en-US"/>
              </w:rPr>
            </w:pPr>
          </w:p>
          <w:p w:rsidR="00AD47E9" w:rsidRDefault="00AD47E9" w:rsidP="00550848">
            <w:pPr>
              <w:pStyle w:val="Standard1"/>
              <w:spacing w:before="0" w:line="260" w:lineRule="exact"/>
              <w:jc w:val="both"/>
              <w:rPr>
                <w:sz w:val="20"/>
                <w:lang w:val="en-US"/>
              </w:rPr>
            </w:pPr>
            <w:r>
              <w:rPr>
                <w:sz w:val="20"/>
                <w:lang w:val="en-US"/>
              </w:rPr>
              <w:t xml:space="preserve"> </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Pr="002D1346" w:rsidRDefault="00AD47E9" w:rsidP="007B5B1A">
            <w:pPr>
              <w:pStyle w:val="Standard1"/>
              <w:spacing w:before="0" w:line="260" w:lineRule="exact"/>
              <w:jc w:val="both"/>
              <w:rPr>
                <w:sz w:val="20"/>
                <w:lang w:val="en-US"/>
              </w:rPr>
            </w:pPr>
            <w:r>
              <w:rPr>
                <w:sz w:val="20"/>
                <w:lang w:val="fr-FR"/>
              </w:rPr>
              <w:t>G.994.1</w:t>
            </w:r>
          </w:p>
        </w:tc>
        <w:tc>
          <w:tcPr>
            <w:tcW w:w="4556" w:type="dxa"/>
            <w:tcBorders>
              <w:top w:val="single" w:sz="6" w:space="0" w:color="auto"/>
              <w:left w:val="single" w:sz="6" w:space="0" w:color="auto"/>
              <w:bottom w:val="single" w:sz="6" w:space="0" w:color="auto"/>
              <w:right w:val="single" w:sz="6" w:space="0" w:color="auto"/>
            </w:tcBorders>
          </w:tcPr>
          <w:p w:rsidR="00AD47E9" w:rsidRPr="00C01616" w:rsidRDefault="00AD47E9" w:rsidP="00550848">
            <w:pPr>
              <w:pStyle w:val="Standard1"/>
              <w:spacing w:before="0" w:line="260" w:lineRule="exact"/>
              <w:rPr>
                <w:sz w:val="20"/>
                <w:lang w:val="en-US"/>
              </w:rPr>
            </w:pPr>
            <w:r w:rsidRPr="00C01616">
              <w:rPr>
                <w:sz w:val="20"/>
                <w:lang w:val="en-US"/>
              </w:rPr>
              <w:t>Handshake pr</w:t>
            </w:r>
            <w:r>
              <w:rPr>
                <w:sz w:val="20"/>
                <w:lang w:val="en-US"/>
              </w:rPr>
              <w:t xml:space="preserve">ocedures for digital subscriber </w:t>
            </w:r>
            <w:r w:rsidRPr="00C01616">
              <w:rPr>
                <w:sz w:val="20"/>
                <w:lang w:val="en-US"/>
              </w:rPr>
              <w:t>line transceivers</w:t>
            </w:r>
          </w:p>
          <w:p w:rsidR="00AD47E9" w:rsidRPr="007C7835" w:rsidRDefault="00AD47E9" w:rsidP="007B5B1A">
            <w:pPr>
              <w:pStyle w:val="Standard1"/>
              <w:spacing w:before="0" w:line="260" w:lineRule="exact"/>
              <w:jc w:val="both"/>
              <w:rPr>
                <w:sz w:val="20"/>
                <w:lang w:val="en-US"/>
              </w:rPr>
            </w:pP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rPr>
                <w:sz w:val="20"/>
                <w:lang w:val="en-US"/>
              </w:rPr>
            </w:pPr>
            <w:r>
              <w:rPr>
                <w:sz w:val="20"/>
                <w:lang w:val="en-US"/>
              </w:rPr>
              <w:t>3</w:t>
            </w:r>
          </w:p>
          <w:p w:rsidR="00AD47E9" w:rsidRDefault="00AD47E9" w:rsidP="00550848">
            <w:pPr>
              <w:pStyle w:val="Standard1"/>
              <w:spacing w:before="0" w:line="260" w:lineRule="exact"/>
              <w:rPr>
                <w:sz w:val="20"/>
                <w:lang w:val="en-US"/>
              </w:rPr>
            </w:pPr>
            <w:r>
              <w:rPr>
                <w:sz w:val="20"/>
                <w:lang w:val="en-US"/>
              </w:rPr>
              <w:t>4</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550848">
            <w:pPr>
              <w:pStyle w:val="Standard1"/>
              <w:spacing w:before="0" w:line="260" w:lineRule="exact"/>
              <w:jc w:val="both"/>
              <w:rPr>
                <w:sz w:val="20"/>
                <w:lang w:val="en-US"/>
              </w:rPr>
            </w:pPr>
          </w:p>
          <w:p w:rsidR="00AD47E9" w:rsidRDefault="00AD47E9" w:rsidP="007B5B1A">
            <w:pPr>
              <w:pStyle w:val="Standard1"/>
              <w:spacing w:before="0" w:line="260" w:lineRule="exact"/>
              <w:jc w:val="both"/>
              <w:rPr>
                <w:sz w:val="20"/>
                <w:lang w:val="en-US"/>
              </w:rPr>
            </w:pPr>
            <w:r>
              <w:rPr>
                <w:sz w:val="20"/>
                <w:lang w:val="en-US"/>
              </w:rPr>
              <w:t>06/2012</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Pr="009E2A17" w:rsidRDefault="00AD47E9" w:rsidP="00550848">
            <w:pPr>
              <w:pStyle w:val="Standard1"/>
              <w:spacing w:before="0" w:line="260" w:lineRule="exact"/>
              <w:jc w:val="both"/>
              <w:rPr>
                <w:sz w:val="20"/>
                <w:lang w:val="en-US"/>
              </w:rPr>
            </w:pPr>
            <w:r w:rsidRPr="009E2A17">
              <w:rPr>
                <w:sz w:val="20"/>
                <w:lang w:val="en-US"/>
              </w:rPr>
              <w:t>G.994.1</w:t>
            </w:r>
          </w:p>
          <w:p w:rsidR="00AD47E9" w:rsidRPr="002D1346" w:rsidRDefault="00AD47E9" w:rsidP="007B5B1A">
            <w:pPr>
              <w:pStyle w:val="Standard1"/>
              <w:spacing w:before="0" w:line="260" w:lineRule="exact"/>
              <w:jc w:val="both"/>
              <w:rPr>
                <w:sz w:val="20"/>
                <w:lang w:val="en-US"/>
              </w:rPr>
            </w:pPr>
            <w:r w:rsidRPr="009E2A17">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rPr>
                <w:sz w:val="20"/>
                <w:lang w:val="en-US"/>
              </w:rPr>
            </w:pPr>
            <w:r w:rsidRPr="00C01616">
              <w:rPr>
                <w:sz w:val="20"/>
                <w:lang w:val="en-US"/>
              </w:rPr>
              <w:t>Handshake pr</w:t>
            </w:r>
            <w:r>
              <w:rPr>
                <w:sz w:val="20"/>
                <w:lang w:val="en-US"/>
              </w:rPr>
              <w:t xml:space="preserve">ocedures for digital subscriber </w:t>
            </w:r>
            <w:r w:rsidRPr="00C01616">
              <w:rPr>
                <w:sz w:val="20"/>
                <w:lang w:val="en-US"/>
              </w:rPr>
              <w:t>line transceivers</w:t>
            </w:r>
          </w:p>
          <w:p w:rsidR="00AD47E9" w:rsidRPr="007C7835" w:rsidRDefault="00AD47E9" w:rsidP="007B5B1A">
            <w:pPr>
              <w:pStyle w:val="Standard1"/>
              <w:spacing w:before="0" w:line="260" w:lineRule="exact"/>
              <w:jc w:val="both"/>
              <w:rPr>
                <w:sz w:val="20"/>
                <w:lang w:val="en-US"/>
              </w:rPr>
            </w:pPr>
            <w:r w:rsidRPr="008745F2">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rPr>
                <w:sz w:val="20"/>
                <w:lang w:val="en-US"/>
              </w:rPr>
            </w:pPr>
            <w:r>
              <w:rPr>
                <w:sz w:val="20"/>
                <w:lang w:val="en-US"/>
              </w:rPr>
              <w:t>3</w:t>
            </w:r>
          </w:p>
          <w:p w:rsidR="00AD47E9" w:rsidRDefault="00AD47E9" w:rsidP="00550848">
            <w:pPr>
              <w:pStyle w:val="Standard1"/>
              <w:spacing w:before="0" w:line="260" w:lineRule="exact"/>
              <w:rPr>
                <w:sz w:val="20"/>
                <w:lang w:val="en-US"/>
              </w:rPr>
            </w:pPr>
            <w:r>
              <w:rPr>
                <w:sz w:val="20"/>
                <w:lang w:val="en-US"/>
              </w:rPr>
              <w:t>4</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sidRPr="00604C23">
              <w:rPr>
                <w:sz w:val="20"/>
                <w:lang w:val="en-US"/>
              </w:rPr>
              <w:t>10/2012</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Pr="009E2A17" w:rsidRDefault="00AD47E9" w:rsidP="00550848">
            <w:pPr>
              <w:pStyle w:val="Standard1"/>
              <w:spacing w:before="0" w:line="260" w:lineRule="exact"/>
              <w:jc w:val="both"/>
              <w:rPr>
                <w:sz w:val="20"/>
                <w:lang w:val="en-US"/>
              </w:rPr>
            </w:pPr>
            <w:r w:rsidRPr="009E2A17">
              <w:rPr>
                <w:sz w:val="20"/>
                <w:lang w:val="en-US"/>
              </w:rPr>
              <w:t>G.994.1</w:t>
            </w:r>
          </w:p>
          <w:p w:rsidR="00AD47E9" w:rsidRPr="002D1346" w:rsidRDefault="00AD47E9" w:rsidP="007B5B1A">
            <w:pPr>
              <w:pStyle w:val="Standard1"/>
              <w:spacing w:before="0" w:line="260" w:lineRule="exact"/>
              <w:jc w:val="both"/>
              <w:rPr>
                <w:sz w:val="20"/>
                <w:lang w:val="en-US"/>
              </w:rPr>
            </w:pPr>
            <w:r w:rsidRPr="009E2A17">
              <w:rPr>
                <w:sz w:val="20"/>
                <w:lang w:val="en-US"/>
              </w:rPr>
              <w:t>Amendment 2</w:t>
            </w:r>
          </w:p>
        </w:tc>
        <w:tc>
          <w:tcPr>
            <w:tcW w:w="4556" w:type="dxa"/>
            <w:tcBorders>
              <w:top w:val="single" w:sz="6" w:space="0" w:color="auto"/>
              <w:left w:val="single" w:sz="6" w:space="0" w:color="auto"/>
              <w:bottom w:val="single" w:sz="6" w:space="0" w:color="auto"/>
              <w:right w:val="single" w:sz="6" w:space="0" w:color="auto"/>
            </w:tcBorders>
          </w:tcPr>
          <w:p w:rsidR="00AD47E9" w:rsidRPr="008745F2" w:rsidRDefault="00AD47E9" w:rsidP="00550848">
            <w:pPr>
              <w:pStyle w:val="Standard1"/>
              <w:spacing w:before="0" w:line="260" w:lineRule="exact"/>
              <w:rPr>
                <w:sz w:val="20"/>
                <w:lang w:val="en-US"/>
              </w:rPr>
            </w:pPr>
            <w:r w:rsidRPr="008745F2">
              <w:rPr>
                <w:sz w:val="20"/>
                <w:lang w:val="en-US"/>
              </w:rPr>
              <w:t>Handshake procedures for digital subscriber line</w:t>
            </w:r>
          </w:p>
          <w:p w:rsidR="00AD47E9" w:rsidRPr="008745F2" w:rsidRDefault="00AD47E9" w:rsidP="00550848">
            <w:pPr>
              <w:pStyle w:val="Standard1"/>
              <w:spacing w:before="0" w:line="260" w:lineRule="exact"/>
              <w:rPr>
                <w:sz w:val="20"/>
                <w:lang w:val="en-US"/>
              </w:rPr>
            </w:pPr>
            <w:r w:rsidRPr="008745F2">
              <w:rPr>
                <w:sz w:val="20"/>
                <w:lang w:val="en-US"/>
              </w:rPr>
              <w:t>transceivers</w:t>
            </w:r>
          </w:p>
          <w:p w:rsidR="00AD47E9" w:rsidRPr="008745F2" w:rsidRDefault="00AD47E9" w:rsidP="00550848">
            <w:pPr>
              <w:pStyle w:val="Standard1"/>
              <w:spacing w:before="0" w:line="260" w:lineRule="exact"/>
              <w:rPr>
                <w:sz w:val="20"/>
                <w:lang w:val="en-US"/>
              </w:rPr>
            </w:pPr>
            <w:r w:rsidRPr="008745F2">
              <w:rPr>
                <w:sz w:val="20"/>
                <w:lang w:val="en-US"/>
              </w:rPr>
              <w:t>Amendment 2 – Extended duration of new</w:t>
            </w:r>
          </w:p>
          <w:p w:rsidR="00AD47E9" w:rsidRPr="007C7835" w:rsidRDefault="00AD47E9" w:rsidP="007B5B1A">
            <w:pPr>
              <w:pStyle w:val="Standard1"/>
              <w:spacing w:before="0" w:line="260" w:lineRule="exact"/>
              <w:jc w:val="both"/>
              <w:rPr>
                <w:sz w:val="20"/>
                <w:lang w:val="en-US"/>
              </w:rPr>
            </w:pPr>
            <w:r w:rsidRPr="008745F2">
              <w:rPr>
                <w:sz w:val="20"/>
                <w:lang w:val="en-US"/>
              </w:rPr>
              <w:t>functionality O-P-VECTOR 1</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rPr>
                <w:sz w:val="20"/>
                <w:lang w:val="en-US"/>
              </w:rPr>
            </w:pPr>
            <w:r>
              <w:rPr>
                <w:sz w:val="20"/>
                <w:lang w:val="en-US"/>
              </w:rPr>
              <w:t>3</w:t>
            </w:r>
          </w:p>
          <w:p w:rsidR="00AD47E9" w:rsidRDefault="00AD47E9" w:rsidP="00550848">
            <w:pPr>
              <w:pStyle w:val="Standard1"/>
              <w:spacing w:before="0" w:line="260" w:lineRule="exact"/>
              <w:rPr>
                <w:sz w:val="20"/>
                <w:lang w:val="en-US"/>
              </w:rPr>
            </w:pPr>
            <w:r>
              <w:rPr>
                <w:sz w:val="20"/>
                <w:lang w:val="en-US"/>
              </w:rPr>
              <w:t>4</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sidRPr="009E2A17">
              <w:rPr>
                <w:sz w:val="20"/>
                <w:lang w:val="en-US"/>
              </w:rPr>
              <w:t>08/2013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Pr="009E2A17" w:rsidRDefault="00AD47E9" w:rsidP="00550848">
            <w:pPr>
              <w:pStyle w:val="Standard1"/>
              <w:spacing w:before="0" w:line="260" w:lineRule="exact"/>
              <w:jc w:val="both"/>
              <w:rPr>
                <w:sz w:val="20"/>
                <w:lang w:val="en-US"/>
              </w:rPr>
            </w:pPr>
            <w:r w:rsidRPr="009E2A17">
              <w:rPr>
                <w:sz w:val="20"/>
                <w:lang w:val="en-US"/>
              </w:rPr>
              <w:t>G.994.1</w:t>
            </w:r>
          </w:p>
          <w:p w:rsidR="00AD47E9" w:rsidRPr="002D1346" w:rsidRDefault="00AD47E9" w:rsidP="007B5B1A">
            <w:pPr>
              <w:pStyle w:val="Standard1"/>
              <w:spacing w:before="0" w:line="260" w:lineRule="exact"/>
              <w:jc w:val="both"/>
              <w:rPr>
                <w:sz w:val="20"/>
                <w:lang w:val="en-US"/>
              </w:rPr>
            </w:pPr>
            <w:r w:rsidRPr="009E2A17">
              <w:rPr>
                <w:sz w:val="20"/>
                <w:lang w:val="en-US"/>
              </w:rPr>
              <w:t>Amendment 3</w:t>
            </w:r>
          </w:p>
        </w:tc>
        <w:tc>
          <w:tcPr>
            <w:tcW w:w="4556" w:type="dxa"/>
            <w:tcBorders>
              <w:top w:val="single" w:sz="6" w:space="0" w:color="auto"/>
              <w:left w:val="single" w:sz="6" w:space="0" w:color="auto"/>
              <w:bottom w:val="single" w:sz="6" w:space="0" w:color="auto"/>
              <w:right w:val="single" w:sz="6" w:space="0" w:color="auto"/>
            </w:tcBorders>
          </w:tcPr>
          <w:p w:rsidR="00AD47E9" w:rsidRPr="00E43DC7" w:rsidRDefault="00AD47E9" w:rsidP="00550848">
            <w:pPr>
              <w:pStyle w:val="Standard1"/>
              <w:spacing w:before="0" w:line="260" w:lineRule="exact"/>
              <w:rPr>
                <w:sz w:val="20"/>
                <w:lang w:val="en-US"/>
              </w:rPr>
            </w:pPr>
            <w:r w:rsidRPr="00E43DC7">
              <w:rPr>
                <w:sz w:val="20"/>
                <w:lang w:val="en-US"/>
              </w:rPr>
              <w:t xml:space="preserve">Handshake procedures for digital subscriber line transceivers </w:t>
            </w:r>
          </w:p>
          <w:p w:rsidR="00AD47E9" w:rsidRPr="00E43DC7" w:rsidRDefault="00AD47E9" w:rsidP="007B5B1A">
            <w:pPr>
              <w:pStyle w:val="Standard1"/>
              <w:spacing w:before="0" w:line="260" w:lineRule="exact"/>
              <w:jc w:val="both"/>
              <w:rPr>
                <w:sz w:val="20"/>
                <w:lang w:val="en-US"/>
              </w:rPr>
            </w:pPr>
            <w:r w:rsidRPr="00E43DC7">
              <w:rPr>
                <w:sz w:val="20"/>
                <w:lang w:val="en-US"/>
              </w:rPr>
              <w:t>Amendment 3: Codepoints for G.998.4 extensions and exchange of transfer ID</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rPr>
                <w:sz w:val="20"/>
                <w:lang w:val="en-US"/>
              </w:rPr>
            </w:pPr>
            <w:r>
              <w:rPr>
                <w:sz w:val="20"/>
                <w:lang w:val="en-US"/>
              </w:rPr>
              <w:t>3</w:t>
            </w:r>
          </w:p>
          <w:p w:rsidR="00AD47E9" w:rsidRDefault="00AD47E9" w:rsidP="00550848">
            <w:pPr>
              <w:pStyle w:val="Standard1"/>
              <w:spacing w:before="0" w:line="260" w:lineRule="exact"/>
              <w:rPr>
                <w:sz w:val="20"/>
                <w:lang w:val="en-US"/>
              </w:rPr>
            </w:pPr>
            <w:r>
              <w:rPr>
                <w:sz w:val="20"/>
                <w:lang w:val="en-US"/>
              </w:rPr>
              <w:t>4</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Pr="00B82231" w:rsidRDefault="00AD47E9" w:rsidP="00550848">
            <w:pPr>
              <w:pStyle w:val="Standard1"/>
              <w:spacing w:before="0" w:line="260" w:lineRule="exact"/>
              <w:jc w:val="both"/>
              <w:rPr>
                <w:sz w:val="20"/>
                <w:lang w:val="en-US"/>
              </w:rPr>
            </w:pPr>
            <w:r w:rsidRPr="00604C23">
              <w:rPr>
                <w:sz w:val="20"/>
                <w:lang w:val="en-US"/>
              </w:rPr>
              <w:t>01/201</w:t>
            </w:r>
            <w:r w:rsidRPr="00B82231">
              <w:rPr>
                <w:sz w:val="20"/>
                <w:lang w:val="en-US"/>
              </w:rPr>
              <w:t>4</w:t>
            </w:r>
          </w:p>
          <w:p w:rsidR="00AD47E9" w:rsidRDefault="00AD47E9" w:rsidP="007B5B1A">
            <w:pPr>
              <w:pStyle w:val="Standard1"/>
              <w:spacing w:before="0" w:line="260" w:lineRule="exact"/>
              <w:jc w:val="both"/>
              <w:rPr>
                <w:sz w:val="20"/>
                <w:lang w:val="en-US"/>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Pr="009E2A17" w:rsidRDefault="00AD47E9" w:rsidP="00910EF8">
            <w:pPr>
              <w:pStyle w:val="Standard1"/>
              <w:spacing w:before="0" w:line="260" w:lineRule="exact"/>
              <w:jc w:val="both"/>
              <w:rPr>
                <w:sz w:val="20"/>
                <w:lang w:val="en-US"/>
              </w:rPr>
            </w:pPr>
            <w:r w:rsidRPr="009E2A17">
              <w:rPr>
                <w:sz w:val="20"/>
                <w:lang w:val="en-US"/>
              </w:rPr>
              <w:t>G.994.1</w:t>
            </w:r>
          </w:p>
          <w:p w:rsidR="00AD47E9" w:rsidRPr="009E2A17" w:rsidRDefault="00AD47E9" w:rsidP="00550848">
            <w:pPr>
              <w:pStyle w:val="Standard1"/>
              <w:spacing w:before="0" w:line="260" w:lineRule="exact"/>
              <w:jc w:val="both"/>
              <w:rPr>
                <w:sz w:val="20"/>
                <w:lang w:val="en-US"/>
              </w:rPr>
            </w:pPr>
            <w:r w:rsidRPr="009E2A17">
              <w:rPr>
                <w:sz w:val="20"/>
                <w:lang w:val="en-US"/>
              </w:rPr>
              <w:t xml:space="preserve">Amendment </w:t>
            </w:r>
            <w:r>
              <w:rPr>
                <w:sz w:val="20"/>
                <w:lang w:val="en-US"/>
              </w:rPr>
              <w:t>4</w:t>
            </w:r>
          </w:p>
        </w:tc>
        <w:tc>
          <w:tcPr>
            <w:tcW w:w="4556" w:type="dxa"/>
            <w:tcBorders>
              <w:top w:val="single" w:sz="6" w:space="0" w:color="auto"/>
              <w:left w:val="single" w:sz="6" w:space="0" w:color="auto"/>
              <w:bottom w:val="single" w:sz="6" w:space="0" w:color="auto"/>
              <w:right w:val="single" w:sz="6" w:space="0" w:color="auto"/>
            </w:tcBorders>
          </w:tcPr>
          <w:p w:rsidR="00AD47E9" w:rsidRPr="00E43DC7" w:rsidRDefault="00AD47E9" w:rsidP="00550848">
            <w:pPr>
              <w:pStyle w:val="Standard1"/>
              <w:spacing w:before="0" w:line="260" w:lineRule="exact"/>
              <w:rPr>
                <w:sz w:val="20"/>
                <w:lang w:val="en-US"/>
              </w:rPr>
            </w:pPr>
            <w:r w:rsidRPr="007B76F7">
              <w:rPr>
                <w:sz w:val="20"/>
                <w:lang w:val="en-US"/>
              </w:rPr>
              <w:t>Handshake procedures for digital subscriber line transceivers: Amendment 4 - Additional codepoints for the support of G.fast</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rPr>
                <w:sz w:val="20"/>
                <w:lang w:val="en-US"/>
              </w:rPr>
            </w:pPr>
            <w:r>
              <w:rPr>
                <w:sz w:val="20"/>
                <w:lang w:val="en-US"/>
              </w:rPr>
              <w:t>3</w:t>
            </w:r>
          </w:p>
          <w:p w:rsidR="00AD47E9" w:rsidRDefault="00AD47E9" w:rsidP="00910EF8">
            <w:pPr>
              <w:pStyle w:val="Standard1"/>
              <w:spacing w:before="0" w:line="260" w:lineRule="exact"/>
              <w:rPr>
                <w:sz w:val="20"/>
                <w:lang w:val="en-US"/>
              </w:rPr>
            </w:pPr>
            <w:r>
              <w:rPr>
                <w:sz w:val="20"/>
                <w:lang w:val="en-US"/>
              </w:rPr>
              <w:t>4</w:t>
            </w:r>
          </w:p>
          <w:p w:rsidR="00AD47E9" w:rsidRDefault="00AD47E9" w:rsidP="00550848">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en-US"/>
              </w:rPr>
            </w:pPr>
            <w:r>
              <w:rPr>
                <w:sz w:val="20"/>
                <w:lang w:val="en-US"/>
              </w:rPr>
              <w:t>X</w:t>
            </w:r>
          </w:p>
          <w:p w:rsidR="00AD47E9" w:rsidRDefault="00AD47E9" w:rsidP="00910EF8">
            <w:pPr>
              <w:pStyle w:val="Standard1"/>
              <w:spacing w:before="0" w:line="260" w:lineRule="exact"/>
              <w:jc w:val="center"/>
              <w:rPr>
                <w:sz w:val="20"/>
                <w:lang w:val="en-US"/>
              </w:rPr>
            </w:pPr>
            <w:r>
              <w:rPr>
                <w:sz w:val="20"/>
                <w:lang w:val="en-US"/>
              </w:rPr>
              <w:t>X</w:t>
            </w:r>
          </w:p>
          <w:p w:rsidR="00AD47E9" w:rsidRDefault="00AD47E9" w:rsidP="00550848">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550848">
            <w:pPr>
              <w:pStyle w:val="Standard1"/>
              <w:spacing w:before="0" w:line="260" w:lineRule="exact"/>
              <w:jc w:val="both"/>
              <w:rPr>
                <w:sz w:val="20"/>
                <w:lang w:val="en-US"/>
              </w:rPr>
            </w:pPr>
            <w:r>
              <w:rPr>
                <w:sz w:val="20"/>
                <w:lang w:val="en-US"/>
              </w:rPr>
              <w:t>DRAFT</w:t>
            </w:r>
          </w:p>
          <w:p w:rsidR="00AD47E9" w:rsidRPr="00604C23" w:rsidRDefault="00AD47E9" w:rsidP="00550848">
            <w:pPr>
              <w:pStyle w:val="Standard1"/>
              <w:spacing w:before="0" w:line="260" w:lineRule="exact"/>
              <w:jc w:val="both"/>
              <w:rPr>
                <w:sz w:val="20"/>
                <w:lang w:val="en-US"/>
              </w:rPr>
            </w:pPr>
            <w:r>
              <w:rPr>
                <w:sz w:val="20"/>
                <w:lang w:val="en-US"/>
              </w:rPr>
              <w:t>2014</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2D1346" w:rsidRDefault="00AD47E9" w:rsidP="007B5B1A">
            <w:pPr>
              <w:pStyle w:val="Standard1"/>
              <w:spacing w:before="0" w:line="260" w:lineRule="exact"/>
              <w:jc w:val="both"/>
              <w:rPr>
                <w:sz w:val="20"/>
                <w:lang w:val="en-US"/>
              </w:rPr>
            </w:pPr>
            <w:r>
              <w:rPr>
                <w:sz w:val="20"/>
                <w:lang w:val="fr-FR"/>
              </w:rPr>
              <w:t>G.996.1</w:t>
            </w:r>
          </w:p>
        </w:tc>
        <w:tc>
          <w:tcPr>
            <w:tcW w:w="4556" w:type="dxa"/>
            <w:tcBorders>
              <w:top w:val="single" w:sz="6" w:space="0" w:color="auto"/>
              <w:left w:val="single" w:sz="6" w:space="0" w:color="auto"/>
              <w:bottom w:val="single" w:sz="6" w:space="0" w:color="auto"/>
              <w:right w:val="single" w:sz="6" w:space="0" w:color="auto"/>
            </w:tcBorders>
          </w:tcPr>
          <w:p w:rsidR="00AD47E9" w:rsidRPr="00E43DC7" w:rsidRDefault="00AD47E9" w:rsidP="00550848">
            <w:pPr>
              <w:pStyle w:val="Standard1"/>
              <w:spacing w:before="0" w:line="260" w:lineRule="exact"/>
              <w:jc w:val="both"/>
              <w:rPr>
                <w:sz w:val="20"/>
                <w:lang w:val="en-US"/>
              </w:rPr>
            </w:pPr>
            <w:r w:rsidRPr="00E43DC7">
              <w:rPr>
                <w:sz w:val="20"/>
                <w:lang w:val="en-US"/>
              </w:rPr>
              <w:t xml:space="preserve">Test procedures for digital subscriber line (DSL) </w:t>
            </w:r>
          </w:p>
          <w:p w:rsidR="00AD47E9" w:rsidRPr="00E43DC7" w:rsidRDefault="00AD47E9" w:rsidP="007B5B1A">
            <w:pPr>
              <w:pStyle w:val="Standard1"/>
              <w:spacing w:before="0" w:line="260" w:lineRule="exact"/>
              <w:jc w:val="both"/>
              <w:rPr>
                <w:sz w:val="20"/>
                <w:lang w:val="en-US"/>
              </w:rPr>
            </w:pPr>
            <w:r w:rsidRPr="00E43DC7">
              <w:rPr>
                <w:sz w:val="20"/>
                <w:lang w:val="en-US"/>
              </w:rPr>
              <w:t>transceivers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550848">
            <w:pPr>
              <w:pStyle w:val="Standard1"/>
              <w:spacing w:before="0" w:line="260" w:lineRule="exact"/>
              <w:jc w:val="both"/>
              <w:rPr>
                <w:sz w:val="20"/>
                <w:lang w:val="en-US"/>
              </w:rPr>
            </w:pPr>
          </w:p>
          <w:p w:rsidR="00AD47E9" w:rsidRDefault="00AD47E9" w:rsidP="00550848">
            <w:pPr>
              <w:pStyle w:val="Standard1"/>
              <w:spacing w:before="0" w:line="260" w:lineRule="exact"/>
              <w:jc w:val="both"/>
              <w:rPr>
                <w:sz w:val="20"/>
                <w:lang w:val="en-US"/>
              </w:rPr>
            </w:pPr>
            <w:r>
              <w:rPr>
                <w:sz w:val="20"/>
                <w:lang w:val="en-US"/>
              </w:rPr>
              <w:t>02/2001</w:t>
            </w:r>
          </w:p>
          <w:p w:rsidR="00AD47E9" w:rsidRDefault="00AD47E9" w:rsidP="00550848">
            <w:pPr>
              <w:pStyle w:val="Standard1"/>
              <w:spacing w:before="0" w:line="260" w:lineRule="exact"/>
              <w:jc w:val="both"/>
              <w:rPr>
                <w:sz w:val="20"/>
                <w:lang w:val="en-US"/>
              </w:rPr>
            </w:pPr>
          </w:p>
          <w:p w:rsidR="00AD47E9" w:rsidRDefault="00AD47E9" w:rsidP="00550848">
            <w:pPr>
              <w:pStyle w:val="Standard1"/>
              <w:spacing w:before="0" w:line="260" w:lineRule="exact"/>
              <w:jc w:val="both"/>
              <w:rPr>
                <w:sz w:val="20"/>
                <w:lang w:val="en-US"/>
              </w:rPr>
            </w:pPr>
            <w:r>
              <w:rPr>
                <w:sz w:val="20"/>
                <w:lang w:val="en-US"/>
              </w:rPr>
              <w:t>Erratum 1</w:t>
            </w:r>
          </w:p>
          <w:p w:rsidR="00AD47E9" w:rsidRDefault="00AD47E9" w:rsidP="007B5B1A">
            <w:pPr>
              <w:pStyle w:val="Standard1"/>
              <w:spacing w:before="0" w:line="260" w:lineRule="exact"/>
              <w:jc w:val="both"/>
              <w:rPr>
                <w:sz w:val="20"/>
                <w:lang w:val="en-US"/>
              </w:rPr>
            </w:pPr>
            <w:r>
              <w:rPr>
                <w:sz w:val="20"/>
                <w:lang w:val="en-US"/>
              </w:rPr>
              <w:t>01/2003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E43DC7" w:rsidRDefault="00AD47E9" w:rsidP="00550848">
            <w:pPr>
              <w:pStyle w:val="Standard1"/>
              <w:spacing w:before="0" w:line="260" w:lineRule="exact"/>
              <w:jc w:val="both"/>
              <w:rPr>
                <w:sz w:val="20"/>
                <w:lang w:val="en-US"/>
              </w:rPr>
            </w:pPr>
            <w:r w:rsidRPr="00E43DC7">
              <w:rPr>
                <w:sz w:val="20"/>
                <w:lang w:val="en-US"/>
              </w:rPr>
              <w:t>G.996.1</w:t>
            </w:r>
          </w:p>
          <w:p w:rsidR="00AD47E9" w:rsidRPr="00E43DC7" w:rsidRDefault="00AD47E9" w:rsidP="007B5B1A">
            <w:pPr>
              <w:pStyle w:val="Standard1"/>
              <w:spacing w:before="0" w:line="260" w:lineRule="exact"/>
              <w:jc w:val="both"/>
              <w:rPr>
                <w:sz w:val="20"/>
                <w:lang w:val="en-US"/>
              </w:rPr>
            </w:pPr>
            <w:r w:rsidRPr="00E43DC7">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AD47E9" w:rsidRPr="00E43DC7" w:rsidRDefault="00AD47E9" w:rsidP="00550848">
            <w:pPr>
              <w:pStyle w:val="Standard1"/>
              <w:spacing w:before="0" w:line="260" w:lineRule="exact"/>
              <w:jc w:val="both"/>
              <w:rPr>
                <w:sz w:val="20"/>
                <w:lang w:val="en-US"/>
              </w:rPr>
            </w:pPr>
            <w:r w:rsidRPr="00E43DC7">
              <w:rPr>
                <w:sz w:val="20"/>
                <w:lang w:val="en-US"/>
              </w:rPr>
              <w:t>Test procedures for digital subscriber line (DSL)</w:t>
            </w:r>
          </w:p>
          <w:p w:rsidR="00AD47E9" w:rsidRPr="00E43DC7" w:rsidRDefault="00AD47E9" w:rsidP="00550848">
            <w:pPr>
              <w:pStyle w:val="Standard1"/>
              <w:spacing w:before="0" w:line="260" w:lineRule="exact"/>
              <w:jc w:val="both"/>
              <w:rPr>
                <w:sz w:val="20"/>
                <w:lang w:val="en-US"/>
              </w:rPr>
            </w:pPr>
            <w:r w:rsidRPr="00E43DC7">
              <w:rPr>
                <w:sz w:val="20"/>
                <w:lang w:val="en-US"/>
              </w:rPr>
              <w:t>transceivers</w:t>
            </w:r>
          </w:p>
          <w:p w:rsidR="00AD47E9" w:rsidRPr="00E43DC7" w:rsidRDefault="00AD47E9" w:rsidP="007B5B1A">
            <w:pPr>
              <w:pStyle w:val="Standard1"/>
              <w:spacing w:before="0" w:line="260" w:lineRule="exact"/>
              <w:jc w:val="both"/>
              <w:rPr>
                <w:sz w:val="20"/>
                <w:lang w:val="en-US"/>
              </w:rPr>
            </w:pPr>
            <w:r w:rsidRPr="00E43DC7">
              <w:rPr>
                <w:sz w:val="20"/>
                <w:lang w:val="en-US"/>
              </w:rPr>
              <w:t>Amendment 1: New Annex B</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550848">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550848">
            <w:pPr>
              <w:pStyle w:val="Standard1"/>
              <w:spacing w:before="0" w:line="260" w:lineRule="exact"/>
              <w:jc w:val="both"/>
              <w:rPr>
                <w:sz w:val="20"/>
                <w:lang w:val="en-US"/>
              </w:rPr>
            </w:pPr>
            <w:r>
              <w:rPr>
                <w:sz w:val="20"/>
                <w:lang w:val="en-US"/>
              </w:rPr>
              <w:t>03/2003</w:t>
            </w:r>
          </w:p>
          <w:p w:rsidR="00AD47E9" w:rsidRDefault="00AD47E9" w:rsidP="007B5B1A">
            <w:pPr>
              <w:pStyle w:val="Standard1"/>
              <w:spacing w:before="0" w:line="260" w:lineRule="exact"/>
              <w:jc w:val="both"/>
              <w:rPr>
                <w:sz w:val="20"/>
                <w:lang w:val="en-US"/>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E43DC7" w:rsidRDefault="00AD47E9" w:rsidP="007B5B1A">
            <w:pPr>
              <w:pStyle w:val="Standard1"/>
              <w:spacing w:before="0" w:line="260" w:lineRule="exact"/>
              <w:jc w:val="both"/>
              <w:rPr>
                <w:sz w:val="20"/>
                <w:lang w:val="en-US"/>
              </w:rPr>
            </w:pPr>
            <w:r w:rsidRPr="00E43DC7">
              <w:rPr>
                <w:sz w:val="20"/>
                <w:lang w:val="en-US"/>
              </w:rPr>
              <w:t>G.996.2</w:t>
            </w:r>
          </w:p>
        </w:tc>
        <w:tc>
          <w:tcPr>
            <w:tcW w:w="4556" w:type="dxa"/>
            <w:tcBorders>
              <w:top w:val="single" w:sz="6" w:space="0" w:color="auto"/>
              <w:left w:val="single" w:sz="6" w:space="0" w:color="auto"/>
              <w:bottom w:val="single" w:sz="6" w:space="0" w:color="auto"/>
              <w:right w:val="single" w:sz="6" w:space="0" w:color="auto"/>
            </w:tcBorders>
          </w:tcPr>
          <w:p w:rsidR="00AD47E9" w:rsidRPr="00E43DC7" w:rsidRDefault="00AD47E9" w:rsidP="007B5B1A">
            <w:pPr>
              <w:pStyle w:val="Standard1"/>
              <w:spacing w:before="0" w:line="260" w:lineRule="exact"/>
              <w:jc w:val="both"/>
              <w:rPr>
                <w:sz w:val="20"/>
                <w:lang w:val="en-US"/>
              </w:rPr>
            </w:pPr>
            <w:r w:rsidRPr="00E43DC7">
              <w:rPr>
                <w:sz w:val="20"/>
                <w:lang w:val="en-US"/>
              </w:rPr>
              <w:t>Single-ended line testing for digital subscriber lines (DSL)</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E606DC">
            <w:pPr>
              <w:pStyle w:val="Standard1"/>
              <w:spacing w:before="0" w:line="260" w:lineRule="exact"/>
              <w:jc w:val="both"/>
              <w:rPr>
                <w:sz w:val="20"/>
                <w:lang w:val="en-US"/>
              </w:rPr>
            </w:pPr>
            <w:r>
              <w:rPr>
                <w:sz w:val="20"/>
                <w:lang w:val="en-US"/>
              </w:rPr>
              <w:t>05/2009</w:t>
            </w:r>
          </w:p>
          <w:p w:rsidR="00AD47E9" w:rsidRDefault="00AD47E9" w:rsidP="00E606DC">
            <w:pPr>
              <w:pStyle w:val="Standard1"/>
              <w:spacing w:before="0" w:line="260" w:lineRule="exact"/>
              <w:jc w:val="both"/>
              <w:rPr>
                <w:sz w:val="20"/>
                <w:lang w:val="en-US"/>
              </w:rPr>
            </w:pPr>
            <w:r>
              <w:rPr>
                <w:sz w:val="20"/>
                <w:lang w:val="en-US"/>
              </w:rPr>
              <w:t>Includes</w:t>
            </w:r>
          </w:p>
          <w:p w:rsidR="00AD47E9" w:rsidRDefault="00AD47E9" w:rsidP="00E606DC">
            <w:pPr>
              <w:pStyle w:val="Standard1"/>
              <w:spacing w:before="0" w:line="260" w:lineRule="exact"/>
              <w:jc w:val="both"/>
              <w:rPr>
                <w:sz w:val="20"/>
                <w:lang w:val="en-US"/>
              </w:rPr>
            </w:pPr>
            <w:r>
              <w:rPr>
                <w:sz w:val="20"/>
                <w:lang w:val="en-US"/>
              </w:rPr>
              <w:t>Amendment 1</w:t>
            </w:r>
          </w:p>
          <w:p w:rsidR="00AD47E9" w:rsidRDefault="00AD47E9" w:rsidP="007B5B1A">
            <w:pPr>
              <w:pStyle w:val="Standard1"/>
              <w:spacing w:before="0" w:line="260" w:lineRule="exact"/>
              <w:jc w:val="both"/>
              <w:rPr>
                <w:sz w:val="20"/>
                <w:lang w:val="en-US"/>
              </w:rPr>
            </w:pPr>
            <w:r>
              <w:rPr>
                <w:sz w:val="20"/>
                <w:lang w:val="en-US"/>
              </w:rPr>
              <w:t>10/2009</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E43DC7" w:rsidRDefault="00AD47E9" w:rsidP="00E606DC">
            <w:pPr>
              <w:pStyle w:val="Standard1"/>
              <w:spacing w:before="0"/>
              <w:jc w:val="both"/>
              <w:rPr>
                <w:sz w:val="20"/>
                <w:lang w:val="en-US"/>
              </w:rPr>
            </w:pPr>
            <w:r w:rsidRPr="00E43DC7">
              <w:rPr>
                <w:sz w:val="20"/>
                <w:lang w:val="en-US"/>
              </w:rPr>
              <w:t>G.996.2</w:t>
            </w:r>
          </w:p>
          <w:p w:rsidR="00AD47E9" w:rsidRPr="00E43DC7" w:rsidRDefault="00AD47E9" w:rsidP="007B5B1A">
            <w:pPr>
              <w:pStyle w:val="Standard1"/>
              <w:spacing w:before="0" w:line="260" w:lineRule="exact"/>
              <w:jc w:val="both"/>
              <w:rPr>
                <w:sz w:val="20"/>
                <w:lang w:val="en-US"/>
              </w:rPr>
            </w:pPr>
            <w:r w:rsidRPr="00E43DC7">
              <w:rPr>
                <w:sz w:val="20"/>
                <w:lang w:val="en-US"/>
              </w:rPr>
              <w:t>Amendment 2</w:t>
            </w:r>
          </w:p>
        </w:tc>
        <w:tc>
          <w:tcPr>
            <w:tcW w:w="4556" w:type="dxa"/>
            <w:tcBorders>
              <w:top w:val="single" w:sz="6" w:space="0" w:color="auto"/>
              <w:left w:val="single" w:sz="6" w:space="0" w:color="auto"/>
              <w:bottom w:val="single" w:sz="6" w:space="0" w:color="auto"/>
              <w:right w:val="single" w:sz="6" w:space="0" w:color="auto"/>
            </w:tcBorders>
          </w:tcPr>
          <w:p w:rsidR="00AD47E9" w:rsidRPr="00E43DC7" w:rsidRDefault="00AD47E9" w:rsidP="00E606DC">
            <w:pPr>
              <w:pStyle w:val="Standard1"/>
              <w:spacing w:before="0" w:line="260" w:lineRule="exact"/>
              <w:rPr>
                <w:sz w:val="20"/>
                <w:lang w:val="en-US"/>
              </w:rPr>
            </w:pPr>
            <w:r w:rsidRPr="00E43DC7">
              <w:rPr>
                <w:sz w:val="20"/>
                <w:lang w:val="en-US"/>
              </w:rPr>
              <w:t>Single-ended line testing for digital subscriber lines (DSL)</w:t>
            </w:r>
          </w:p>
          <w:p w:rsidR="00AD47E9" w:rsidRPr="00E43DC7" w:rsidRDefault="00AD47E9" w:rsidP="007B5B1A">
            <w:pPr>
              <w:pStyle w:val="Standard1"/>
              <w:spacing w:before="0" w:line="260" w:lineRule="exact"/>
              <w:jc w:val="both"/>
              <w:rPr>
                <w:sz w:val="20"/>
                <w:lang w:val="en-US"/>
              </w:rPr>
            </w:pPr>
            <w:r w:rsidRPr="00E43DC7">
              <w:rPr>
                <w:sz w:val="20"/>
                <w:lang w:val="en-US"/>
              </w:rPr>
              <w:t>Amendment 2</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04/2012</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E43DC7" w:rsidRDefault="00AD47E9" w:rsidP="00E606DC">
            <w:pPr>
              <w:pStyle w:val="Standard1"/>
              <w:spacing w:before="0"/>
              <w:jc w:val="both"/>
              <w:rPr>
                <w:sz w:val="20"/>
                <w:lang w:val="en-US"/>
              </w:rPr>
            </w:pPr>
            <w:r w:rsidRPr="00E43DC7">
              <w:rPr>
                <w:sz w:val="20"/>
                <w:lang w:val="en-US"/>
              </w:rPr>
              <w:t>G.996.2</w:t>
            </w:r>
          </w:p>
          <w:p w:rsidR="00AD47E9" w:rsidRPr="00E43DC7" w:rsidRDefault="00AD47E9" w:rsidP="007B5B1A">
            <w:pPr>
              <w:pStyle w:val="Standard1"/>
              <w:spacing w:before="0" w:line="260" w:lineRule="exact"/>
              <w:jc w:val="both"/>
              <w:rPr>
                <w:sz w:val="20"/>
                <w:lang w:val="en-US"/>
              </w:rPr>
            </w:pPr>
            <w:r w:rsidRPr="00E43DC7">
              <w:rPr>
                <w:sz w:val="20"/>
                <w:lang w:val="en-US"/>
              </w:rPr>
              <w:t>Amendment 3</w:t>
            </w:r>
          </w:p>
        </w:tc>
        <w:tc>
          <w:tcPr>
            <w:tcW w:w="4556" w:type="dxa"/>
            <w:tcBorders>
              <w:top w:val="single" w:sz="6" w:space="0" w:color="auto"/>
              <w:left w:val="single" w:sz="6" w:space="0" w:color="auto"/>
              <w:bottom w:val="single" w:sz="6" w:space="0" w:color="auto"/>
              <w:right w:val="single" w:sz="6" w:space="0" w:color="auto"/>
            </w:tcBorders>
          </w:tcPr>
          <w:p w:rsidR="00AD47E9" w:rsidRPr="00CB09DF" w:rsidRDefault="00AD47E9" w:rsidP="00E606DC">
            <w:pPr>
              <w:pStyle w:val="Standard1"/>
              <w:spacing w:before="0" w:line="260" w:lineRule="exact"/>
              <w:rPr>
                <w:sz w:val="20"/>
                <w:lang w:val="en-US"/>
              </w:rPr>
            </w:pPr>
            <w:r w:rsidRPr="00CB09DF">
              <w:rPr>
                <w:sz w:val="20"/>
                <w:lang w:val="en-US"/>
              </w:rPr>
              <w:t>Single-ended line testing for digital subscriber lines</w:t>
            </w:r>
          </w:p>
          <w:p w:rsidR="00AD47E9" w:rsidRPr="00CB09DF" w:rsidRDefault="00AD47E9" w:rsidP="00E606DC">
            <w:pPr>
              <w:pStyle w:val="Standard1"/>
              <w:spacing w:before="0" w:line="260" w:lineRule="exact"/>
              <w:rPr>
                <w:sz w:val="20"/>
                <w:lang w:val="en-US"/>
              </w:rPr>
            </w:pPr>
            <w:r w:rsidRPr="00CB09DF">
              <w:rPr>
                <w:sz w:val="20"/>
                <w:lang w:val="en-US"/>
              </w:rPr>
              <w:t>(DSL)</w:t>
            </w:r>
          </w:p>
          <w:p w:rsidR="00AD47E9" w:rsidRPr="00CB09DF" w:rsidRDefault="00AD47E9" w:rsidP="00E606DC">
            <w:pPr>
              <w:pStyle w:val="Standard1"/>
              <w:spacing w:before="0" w:line="260" w:lineRule="exact"/>
              <w:rPr>
                <w:sz w:val="20"/>
                <w:lang w:val="en-US"/>
              </w:rPr>
            </w:pPr>
            <w:r w:rsidRPr="00CB09DF">
              <w:rPr>
                <w:sz w:val="20"/>
                <w:lang w:val="en-US"/>
              </w:rPr>
              <w:t>Amendment 3: Definition of accuracy values for</w:t>
            </w:r>
          </w:p>
          <w:p w:rsidR="00AD47E9" w:rsidRPr="007C7835" w:rsidRDefault="00AD47E9" w:rsidP="007B5B1A">
            <w:pPr>
              <w:pStyle w:val="Standard1"/>
              <w:spacing w:before="0" w:line="260" w:lineRule="exact"/>
              <w:jc w:val="both"/>
              <w:rPr>
                <w:sz w:val="20"/>
                <w:lang w:val="en-US"/>
              </w:rPr>
            </w:pPr>
            <w:r w:rsidRPr="00CB09DF">
              <w:rPr>
                <w:sz w:val="20"/>
                <w:lang w:val="en-US"/>
              </w:rPr>
              <w:t>MELT-PMD and MELT-P in Annex E</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03/2013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AD47E9" w:rsidRPr="00E43DC7" w:rsidRDefault="00AD47E9" w:rsidP="00E606DC">
            <w:pPr>
              <w:pStyle w:val="Standard1"/>
              <w:spacing w:before="0"/>
              <w:jc w:val="both"/>
              <w:rPr>
                <w:sz w:val="20"/>
                <w:lang w:val="en-US"/>
              </w:rPr>
            </w:pPr>
            <w:r w:rsidRPr="00E43DC7">
              <w:rPr>
                <w:sz w:val="20"/>
                <w:lang w:val="en-US"/>
              </w:rPr>
              <w:t>G.996.2</w:t>
            </w:r>
          </w:p>
          <w:p w:rsidR="00AD47E9" w:rsidRPr="00E43DC7" w:rsidRDefault="00AD47E9" w:rsidP="007B5B1A">
            <w:pPr>
              <w:pStyle w:val="Standard1"/>
              <w:spacing w:before="0" w:line="260" w:lineRule="exact"/>
              <w:jc w:val="both"/>
              <w:rPr>
                <w:sz w:val="20"/>
                <w:lang w:val="en-US"/>
              </w:rPr>
            </w:pPr>
            <w:r w:rsidRPr="00E43DC7">
              <w:rPr>
                <w:sz w:val="20"/>
                <w:lang w:val="en-US"/>
              </w:rPr>
              <w:t>Amendment 4</w:t>
            </w:r>
          </w:p>
        </w:tc>
        <w:tc>
          <w:tcPr>
            <w:tcW w:w="4556" w:type="dxa"/>
            <w:tcBorders>
              <w:top w:val="single" w:sz="6" w:space="0" w:color="auto"/>
              <w:left w:val="single" w:sz="6" w:space="0" w:color="auto"/>
              <w:bottom w:val="single" w:sz="6" w:space="0" w:color="auto"/>
              <w:right w:val="single" w:sz="6" w:space="0" w:color="auto"/>
            </w:tcBorders>
          </w:tcPr>
          <w:p w:rsidR="00AD47E9" w:rsidRPr="00517C32" w:rsidRDefault="00AD47E9" w:rsidP="00E606DC">
            <w:pPr>
              <w:pStyle w:val="Standard1"/>
              <w:spacing w:before="0" w:line="260" w:lineRule="exact"/>
              <w:rPr>
                <w:sz w:val="20"/>
                <w:lang w:val="en-US"/>
              </w:rPr>
            </w:pPr>
            <w:r w:rsidRPr="00517C32">
              <w:rPr>
                <w:sz w:val="20"/>
                <w:lang w:val="en-US"/>
              </w:rPr>
              <w:t>Single-ended line testing for digital subscriber</w:t>
            </w:r>
          </w:p>
          <w:p w:rsidR="00AD47E9" w:rsidRPr="00517C32" w:rsidRDefault="00AD47E9" w:rsidP="00E606DC">
            <w:pPr>
              <w:pStyle w:val="Standard1"/>
              <w:spacing w:before="0" w:line="260" w:lineRule="exact"/>
              <w:rPr>
                <w:sz w:val="20"/>
                <w:lang w:val="en-US"/>
              </w:rPr>
            </w:pPr>
            <w:r w:rsidRPr="00517C32">
              <w:rPr>
                <w:sz w:val="20"/>
                <w:lang w:val="en-US"/>
              </w:rPr>
              <w:t>lines (DSL)</w:t>
            </w:r>
          </w:p>
          <w:p w:rsidR="00AD47E9" w:rsidRPr="007C7835" w:rsidRDefault="00AD47E9" w:rsidP="007B5B1A">
            <w:pPr>
              <w:pStyle w:val="Standard1"/>
              <w:spacing w:before="0" w:line="260" w:lineRule="exact"/>
              <w:jc w:val="both"/>
              <w:rPr>
                <w:sz w:val="20"/>
                <w:lang w:val="en-US"/>
              </w:rPr>
            </w:pPr>
            <w:r w:rsidRPr="00517C32">
              <w:rPr>
                <w:sz w:val="20"/>
                <w:lang w:val="en-US"/>
              </w:rPr>
              <w:t>Amendment 4: Updates to Annex E</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08/2013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2D1346" w:rsidRDefault="00AD47E9" w:rsidP="007B5B1A">
            <w:pPr>
              <w:pStyle w:val="Standard1"/>
              <w:spacing w:before="0" w:line="260" w:lineRule="exact"/>
              <w:jc w:val="both"/>
              <w:rPr>
                <w:sz w:val="20"/>
                <w:lang w:val="en-US"/>
              </w:rPr>
            </w:pPr>
            <w:r>
              <w:rPr>
                <w:sz w:val="20"/>
                <w:lang w:val="en-US"/>
              </w:rPr>
              <w:t>G.998.1</w:t>
            </w:r>
          </w:p>
        </w:tc>
        <w:tc>
          <w:tcPr>
            <w:tcW w:w="4556" w:type="dxa"/>
            <w:tcBorders>
              <w:top w:val="single" w:sz="6" w:space="0" w:color="auto"/>
              <w:left w:val="single" w:sz="6" w:space="0" w:color="auto"/>
              <w:bottom w:val="single" w:sz="6" w:space="0" w:color="auto"/>
              <w:right w:val="single" w:sz="6" w:space="0" w:color="auto"/>
            </w:tcBorders>
          </w:tcPr>
          <w:p w:rsidR="00AD47E9" w:rsidRPr="007C7835" w:rsidRDefault="00AD47E9" w:rsidP="007B5B1A">
            <w:pPr>
              <w:pStyle w:val="Standard1"/>
              <w:spacing w:before="0" w:line="260" w:lineRule="exact"/>
              <w:jc w:val="both"/>
              <w:rPr>
                <w:sz w:val="20"/>
                <w:lang w:val="en-US"/>
              </w:rPr>
            </w:pPr>
            <w:r w:rsidRPr="00C63605">
              <w:rPr>
                <w:sz w:val="20"/>
                <w:lang w:val="en-US"/>
              </w:rPr>
              <w:t>ATM-based multi-pair bonding</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01/2005</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jc w:val="both"/>
              <w:rPr>
                <w:sz w:val="20"/>
                <w:lang w:val="en-US"/>
              </w:rPr>
            </w:pPr>
            <w:r>
              <w:rPr>
                <w:sz w:val="20"/>
                <w:lang w:val="en-US"/>
              </w:rPr>
              <w:t>G.998.1</w:t>
            </w:r>
          </w:p>
          <w:p w:rsidR="00AD47E9" w:rsidRPr="002D1346" w:rsidRDefault="00AD47E9" w:rsidP="007B5B1A">
            <w:pPr>
              <w:pStyle w:val="Standard1"/>
              <w:spacing w:before="0" w:line="260" w:lineRule="exact"/>
              <w:jc w:val="both"/>
              <w:rPr>
                <w:sz w:val="20"/>
                <w:lang w:val="en-US"/>
              </w:rPr>
            </w:pPr>
            <w:r w:rsidRPr="00C63605">
              <w:rPr>
                <w:sz w:val="20"/>
                <w:lang w:val="en-US"/>
              </w:rPr>
              <w:t xml:space="preserve">Amendment </w:t>
            </w:r>
            <w:r>
              <w:rPr>
                <w:sz w:val="20"/>
                <w:lang w:val="en-US"/>
              </w:rPr>
              <w:t>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tabs>
                <w:tab w:val="left" w:pos="-720"/>
              </w:tabs>
              <w:spacing w:before="0"/>
              <w:jc w:val="both"/>
              <w:rPr>
                <w:sz w:val="20"/>
                <w:lang w:val="en-US"/>
              </w:rPr>
            </w:pPr>
            <w:r w:rsidRPr="00C63605">
              <w:rPr>
                <w:sz w:val="20"/>
                <w:lang w:val="en-US"/>
              </w:rPr>
              <w:t>ATM-based multi-pair bonding</w:t>
            </w:r>
          </w:p>
          <w:p w:rsidR="00AD47E9" w:rsidRPr="007C7835" w:rsidRDefault="00AD47E9" w:rsidP="007B5B1A">
            <w:pPr>
              <w:pStyle w:val="Standard1"/>
              <w:spacing w:before="0" w:line="260" w:lineRule="exact"/>
              <w:jc w:val="both"/>
              <w:rPr>
                <w:sz w:val="20"/>
                <w:lang w:val="en-US"/>
              </w:rPr>
            </w:pPr>
            <w:r w:rsidRPr="00C63605">
              <w:rPr>
                <w:sz w:val="20"/>
                <w:lang w:val="en-US"/>
              </w:rPr>
              <w:t xml:space="preserve">Amendment </w:t>
            </w:r>
            <w:r>
              <w:rPr>
                <w:sz w:val="20"/>
                <w:lang w:val="en-US"/>
              </w:rPr>
              <w:t>1</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08/2013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2D1346" w:rsidRDefault="00AD47E9" w:rsidP="007B5B1A">
            <w:pPr>
              <w:pStyle w:val="Standard1"/>
              <w:spacing w:before="0" w:line="260" w:lineRule="exact"/>
              <w:jc w:val="both"/>
              <w:rPr>
                <w:sz w:val="20"/>
                <w:lang w:val="en-US"/>
              </w:rPr>
            </w:pPr>
            <w:r>
              <w:rPr>
                <w:sz w:val="20"/>
                <w:lang w:val="en-US"/>
              </w:rPr>
              <w:t>G.998.2</w:t>
            </w:r>
          </w:p>
        </w:tc>
        <w:tc>
          <w:tcPr>
            <w:tcW w:w="4556" w:type="dxa"/>
            <w:tcBorders>
              <w:top w:val="single" w:sz="6" w:space="0" w:color="auto"/>
              <w:left w:val="single" w:sz="6" w:space="0" w:color="auto"/>
              <w:bottom w:val="single" w:sz="6" w:space="0" w:color="auto"/>
              <w:right w:val="single" w:sz="6" w:space="0" w:color="auto"/>
            </w:tcBorders>
          </w:tcPr>
          <w:p w:rsidR="00AD47E9" w:rsidRPr="007C7835" w:rsidRDefault="00AD47E9" w:rsidP="007B5B1A">
            <w:pPr>
              <w:pStyle w:val="Standard1"/>
              <w:spacing w:before="0" w:line="260" w:lineRule="exact"/>
              <w:jc w:val="both"/>
              <w:rPr>
                <w:sz w:val="20"/>
                <w:lang w:val="en-US"/>
              </w:rPr>
            </w:pPr>
            <w:r w:rsidRPr="00AA4220">
              <w:rPr>
                <w:sz w:val="20"/>
                <w:lang w:val="en-US"/>
              </w:rPr>
              <w:t>Ethernet-based multi-pair bonding</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01/2005</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jc w:val="both"/>
              <w:rPr>
                <w:sz w:val="20"/>
                <w:lang w:val="en-US"/>
              </w:rPr>
            </w:pPr>
            <w:r>
              <w:rPr>
                <w:sz w:val="20"/>
                <w:lang w:val="en-US"/>
              </w:rPr>
              <w:t>G.998.2</w:t>
            </w:r>
          </w:p>
          <w:p w:rsidR="00AD47E9" w:rsidRPr="002D1346" w:rsidRDefault="00AD47E9" w:rsidP="007B5B1A">
            <w:pPr>
              <w:pStyle w:val="Standard1"/>
              <w:spacing w:before="0" w:line="260" w:lineRule="exact"/>
              <w:jc w:val="both"/>
              <w:rPr>
                <w:sz w:val="20"/>
                <w:lang w:val="en-US"/>
              </w:rPr>
            </w:pPr>
            <w:r w:rsidRPr="00AA4220">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tabs>
                <w:tab w:val="left" w:pos="-720"/>
              </w:tabs>
              <w:spacing w:before="0"/>
              <w:jc w:val="both"/>
              <w:rPr>
                <w:sz w:val="20"/>
                <w:lang w:val="en-US"/>
              </w:rPr>
            </w:pPr>
            <w:r w:rsidRPr="00AA4220">
              <w:rPr>
                <w:sz w:val="20"/>
                <w:lang w:val="en-US"/>
              </w:rPr>
              <w:t>Ethernet-based multi-pair bonding</w:t>
            </w:r>
          </w:p>
          <w:p w:rsidR="00AD47E9" w:rsidRPr="007C7835" w:rsidRDefault="00AD47E9" w:rsidP="007B5B1A">
            <w:pPr>
              <w:pStyle w:val="Standard1"/>
              <w:spacing w:before="0" w:line="260" w:lineRule="exact"/>
              <w:jc w:val="both"/>
              <w:rPr>
                <w:sz w:val="20"/>
                <w:lang w:val="en-US"/>
              </w:rPr>
            </w:pPr>
            <w:r w:rsidRPr="00AA4220">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12/2006</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jc w:val="both"/>
              <w:rPr>
                <w:sz w:val="20"/>
                <w:lang w:val="en-US"/>
              </w:rPr>
            </w:pPr>
            <w:r>
              <w:rPr>
                <w:sz w:val="20"/>
                <w:lang w:val="en-US"/>
              </w:rPr>
              <w:t>G.998.2</w:t>
            </w:r>
          </w:p>
          <w:p w:rsidR="00AD47E9" w:rsidRPr="002D1346" w:rsidRDefault="00AD47E9" w:rsidP="007B5B1A">
            <w:pPr>
              <w:pStyle w:val="Standard1"/>
              <w:spacing w:before="0" w:line="260" w:lineRule="exact"/>
              <w:jc w:val="both"/>
              <w:rPr>
                <w:sz w:val="20"/>
                <w:lang w:val="en-US"/>
              </w:rPr>
            </w:pPr>
            <w:r w:rsidRPr="00AA4220">
              <w:rPr>
                <w:sz w:val="20"/>
                <w:lang w:val="en-US"/>
              </w:rPr>
              <w:t xml:space="preserve">Amendment </w:t>
            </w:r>
            <w:r>
              <w:rPr>
                <w:sz w:val="20"/>
                <w:lang w:val="en-US"/>
              </w:rPr>
              <w:t>2</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tabs>
                <w:tab w:val="left" w:pos="-720"/>
              </w:tabs>
              <w:spacing w:before="0"/>
              <w:jc w:val="both"/>
              <w:rPr>
                <w:sz w:val="20"/>
                <w:lang w:val="en-US"/>
              </w:rPr>
            </w:pPr>
            <w:r w:rsidRPr="00AA4220">
              <w:rPr>
                <w:sz w:val="20"/>
                <w:lang w:val="en-US"/>
              </w:rPr>
              <w:t>Ethernet-based multi-pair bonding</w:t>
            </w:r>
          </w:p>
          <w:p w:rsidR="00AD47E9" w:rsidRPr="007C7835" w:rsidRDefault="00AD47E9" w:rsidP="007B5B1A">
            <w:pPr>
              <w:pStyle w:val="Standard1"/>
              <w:spacing w:before="0" w:line="260" w:lineRule="exact"/>
              <w:jc w:val="both"/>
              <w:rPr>
                <w:sz w:val="20"/>
                <w:lang w:val="en-US"/>
              </w:rPr>
            </w:pPr>
            <w:r w:rsidRPr="00AA4220">
              <w:rPr>
                <w:sz w:val="20"/>
                <w:lang w:val="en-US"/>
              </w:rPr>
              <w:t xml:space="preserve">Amendment </w:t>
            </w:r>
            <w:r>
              <w:rPr>
                <w:sz w:val="20"/>
                <w:lang w:val="en-US"/>
              </w:rPr>
              <w:t>2</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12/2007</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jc w:val="both"/>
              <w:rPr>
                <w:sz w:val="20"/>
                <w:lang w:val="en-US"/>
              </w:rPr>
            </w:pPr>
            <w:r>
              <w:rPr>
                <w:sz w:val="20"/>
                <w:lang w:val="en-US"/>
              </w:rPr>
              <w:t>G.998.2</w:t>
            </w:r>
          </w:p>
          <w:p w:rsidR="00AD47E9" w:rsidRPr="002D1346" w:rsidRDefault="00AD47E9" w:rsidP="007B5B1A">
            <w:pPr>
              <w:pStyle w:val="Standard1"/>
              <w:spacing w:before="0" w:line="260" w:lineRule="exact"/>
              <w:jc w:val="both"/>
              <w:rPr>
                <w:sz w:val="20"/>
                <w:lang w:val="en-US"/>
              </w:rPr>
            </w:pPr>
            <w:r w:rsidRPr="00AA4220">
              <w:rPr>
                <w:sz w:val="20"/>
                <w:lang w:val="en-US"/>
              </w:rPr>
              <w:t xml:space="preserve">Amendment </w:t>
            </w:r>
            <w:r>
              <w:rPr>
                <w:sz w:val="20"/>
                <w:lang w:val="en-US"/>
              </w:rPr>
              <w:t>3</w:t>
            </w:r>
          </w:p>
        </w:tc>
        <w:tc>
          <w:tcPr>
            <w:tcW w:w="4556" w:type="dxa"/>
            <w:tcBorders>
              <w:top w:val="single" w:sz="6" w:space="0" w:color="auto"/>
              <w:left w:val="single" w:sz="6" w:space="0" w:color="auto"/>
              <w:bottom w:val="single" w:sz="6" w:space="0" w:color="auto"/>
              <w:right w:val="single" w:sz="6" w:space="0" w:color="auto"/>
            </w:tcBorders>
          </w:tcPr>
          <w:p w:rsidR="00AD47E9" w:rsidRPr="008E5C2C" w:rsidRDefault="00AD47E9" w:rsidP="00E606DC">
            <w:pPr>
              <w:pStyle w:val="Standard1"/>
              <w:tabs>
                <w:tab w:val="left" w:pos="-720"/>
              </w:tabs>
              <w:spacing w:before="0"/>
              <w:jc w:val="both"/>
              <w:rPr>
                <w:sz w:val="20"/>
                <w:lang w:val="en-US"/>
              </w:rPr>
            </w:pPr>
            <w:r w:rsidRPr="008E5C2C">
              <w:rPr>
                <w:sz w:val="20"/>
                <w:lang w:val="en-US"/>
              </w:rPr>
              <w:t>Ethernet-based multi-pair bonding</w:t>
            </w:r>
          </w:p>
          <w:p w:rsidR="00AD47E9" w:rsidRPr="008E5C2C" w:rsidRDefault="00AD47E9" w:rsidP="00E606DC">
            <w:pPr>
              <w:pStyle w:val="Standard1"/>
              <w:tabs>
                <w:tab w:val="left" w:pos="-720"/>
              </w:tabs>
              <w:spacing w:before="0"/>
              <w:jc w:val="both"/>
              <w:rPr>
                <w:sz w:val="20"/>
                <w:lang w:val="en-US"/>
              </w:rPr>
            </w:pPr>
            <w:r w:rsidRPr="008E5C2C">
              <w:rPr>
                <w:sz w:val="20"/>
                <w:lang w:val="en-US"/>
              </w:rPr>
              <w:t>Amendment 3 – Intentional temporary shutdown</w:t>
            </w:r>
          </w:p>
          <w:p w:rsidR="00AD47E9" w:rsidRPr="007C7835" w:rsidRDefault="00AD47E9" w:rsidP="007B5B1A">
            <w:pPr>
              <w:pStyle w:val="Standard1"/>
              <w:spacing w:before="0" w:line="260" w:lineRule="exact"/>
              <w:jc w:val="both"/>
              <w:rPr>
                <w:sz w:val="20"/>
                <w:lang w:val="en-US"/>
              </w:rPr>
            </w:pPr>
            <w:r w:rsidRPr="008E5C2C">
              <w:rPr>
                <w:sz w:val="20"/>
                <w:lang w:val="en-US"/>
              </w:rPr>
              <w:t>of some bonded lines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08/2013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2D1346" w:rsidRDefault="00AD47E9" w:rsidP="007B5B1A">
            <w:pPr>
              <w:pStyle w:val="Standard1"/>
              <w:spacing w:before="0" w:line="260" w:lineRule="exact"/>
              <w:jc w:val="both"/>
              <w:rPr>
                <w:sz w:val="20"/>
                <w:lang w:val="en-US"/>
              </w:rPr>
            </w:pPr>
            <w:r>
              <w:rPr>
                <w:sz w:val="20"/>
                <w:lang w:val="en-US"/>
              </w:rPr>
              <w:t>G.998.3</w:t>
            </w:r>
          </w:p>
        </w:tc>
        <w:tc>
          <w:tcPr>
            <w:tcW w:w="4556" w:type="dxa"/>
            <w:tcBorders>
              <w:top w:val="single" w:sz="6" w:space="0" w:color="auto"/>
              <w:left w:val="single" w:sz="6" w:space="0" w:color="auto"/>
              <w:bottom w:val="single" w:sz="6" w:space="0" w:color="auto"/>
              <w:right w:val="single" w:sz="6" w:space="0" w:color="auto"/>
            </w:tcBorders>
          </w:tcPr>
          <w:p w:rsidR="00AD47E9" w:rsidRPr="00754200" w:rsidRDefault="00AD47E9" w:rsidP="00E606DC">
            <w:pPr>
              <w:pStyle w:val="Standard1"/>
              <w:tabs>
                <w:tab w:val="left" w:pos="-720"/>
              </w:tabs>
              <w:spacing w:before="0"/>
              <w:jc w:val="both"/>
              <w:rPr>
                <w:sz w:val="20"/>
                <w:lang w:val="en-US"/>
              </w:rPr>
            </w:pPr>
            <w:r w:rsidRPr="00754200">
              <w:rPr>
                <w:sz w:val="20"/>
                <w:lang w:val="en-US"/>
              </w:rPr>
              <w:t>Multi-pair bonding using time-division inverse</w:t>
            </w:r>
          </w:p>
          <w:p w:rsidR="00AD47E9" w:rsidRPr="007C7835" w:rsidRDefault="00AD47E9" w:rsidP="007B5B1A">
            <w:pPr>
              <w:pStyle w:val="Standard1"/>
              <w:spacing w:before="0" w:line="260" w:lineRule="exact"/>
              <w:jc w:val="both"/>
              <w:rPr>
                <w:sz w:val="20"/>
                <w:lang w:val="en-US"/>
              </w:rPr>
            </w:pPr>
            <w:r w:rsidRPr="00754200">
              <w:rPr>
                <w:sz w:val="20"/>
                <w:lang w:val="en-US"/>
              </w:rPr>
              <w:t>multiplexing</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E606DC">
            <w:pPr>
              <w:pStyle w:val="Standard1"/>
              <w:spacing w:before="0"/>
              <w:jc w:val="both"/>
              <w:rPr>
                <w:sz w:val="20"/>
                <w:lang w:val="en-US"/>
              </w:rPr>
            </w:pPr>
            <w:r>
              <w:rPr>
                <w:sz w:val="20"/>
                <w:lang w:val="en-US"/>
              </w:rPr>
              <w:t>01/2005</w:t>
            </w:r>
          </w:p>
          <w:p w:rsidR="00AD47E9" w:rsidRDefault="00AD47E9" w:rsidP="00E606DC">
            <w:pPr>
              <w:pStyle w:val="Standard1"/>
              <w:spacing w:before="0"/>
              <w:jc w:val="both"/>
              <w:rPr>
                <w:sz w:val="20"/>
                <w:lang w:val="en-US"/>
              </w:rPr>
            </w:pPr>
            <w:r>
              <w:rPr>
                <w:sz w:val="20"/>
                <w:lang w:val="en-US"/>
              </w:rPr>
              <w:t>Erratum 1</w:t>
            </w:r>
          </w:p>
          <w:p w:rsidR="00AD47E9" w:rsidRDefault="00AD47E9" w:rsidP="007B5B1A">
            <w:pPr>
              <w:pStyle w:val="Standard1"/>
              <w:spacing w:before="0" w:line="260" w:lineRule="exact"/>
              <w:jc w:val="both"/>
              <w:rPr>
                <w:sz w:val="20"/>
                <w:lang w:val="en-US"/>
              </w:rPr>
            </w:pPr>
            <w:r>
              <w:rPr>
                <w:sz w:val="20"/>
                <w:lang w:val="en-US"/>
              </w:rPr>
              <w:t>08/2005</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jc w:val="both"/>
              <w:rPr>
                <w:sz w:val="20"/>
                <w:lang w:val="en-US"/>
              </w:rPr>
            </w:pPr>
            <w:r>
              <w:rPr>
                <w:sz w:val="20"/>
                <w:lang w:val="en-US"/>
              </w:rPr>
              <w:t>G.998.3</w:t>
            </w:r>
          </w:p>
          <w:p w:rsidR="00AD47E9" w:rsidRPr="002D1346" w:rsidRDefault="00AD47E9" w:rsidP="007B5B1A">
            <w:pPr>
              <w:pStyle w:val="Standard1"/>
              <w:spacing w:before="0" w:line="260" w:lineRule="exact"/>
              <w:jc w:val="both"/>
              <w:rPr>
                <w:sz w:val="20"/>
                <w:lang w:val="en-US"/>
              </w:rPr>
            </w:pPr>
            <w:r w:rsidRPr="00754200">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AD47E9" w:rsidRPr="00754200" w:rsidRDefault="00AD47E9" w:rsidP="00E606DC">
            <w:pPr>
              <w:pStyle w:val="Standard1"/>
              <w:tabs>
                <w:tab w:val="left" w:pos="-720"/>
              </w:tabs>
              <w:spacing w:before="0"/>
              <w:jc w:val="both"/>
              <w:rPr>
                <w:sz w:val="20"/>
                <w:lang w:val="en-US"/>
              </w:rPr>
            </w:pPr>
            <w:r w:rsidRPr="00754200">
              <w:rPr>
                <w:sz w:val="20"/>
                <w:lang w:val="en-US"/>
              </w:rPr>
              <w:t>Multi-pair bonding using time-division inverse</w:t>
            </w:r>
          </w:p>
          <w:p w:rsidR="00AD47E9" w:rsidRPr="00754200" w:rsidRDefault="00AD47E9" w:rsidP="00E606DC">
            <w:pPr>
              <w:pStyle w:val="Standard1"/>
              <w:tabs>
                <w:tab w:val="left" w:pos="-720"/>
              </w:tabs>
              <w:spacing w:before="0"/>
              <w:jc w:val="both"/>
              <w:rPr>
                <w:sz w:val="20"/>
                <w:lang w:val="en-US"/>
              </w:rPr>
            </w:pPr>
            <w:r w:rsidRPr="00754200">
              <w:rPr>
                <w:sz w:val="20"/>
                <w:lang w:val="en-US"/>
              </w:rPr>
              <w:t>multiplexing</w:t>
            </w:r>
          </w:p>
          <w:p w:rsidR="00AD47E9" w:rsidRPr="00754200" w:rsidRDefault="00AD47E9" w:rsidP="00E606DC">
            <w:pPr>
              <w:pStyle w:val="Standard1"/>
              <w:tabs>
                <w:tab w:val="left" w:pos="-720"/>
              </w:tabs>
              <w:spacing w:before="0"/>
              <w:jc w:val="both"/>
              <w:rPr>
                <w:sz w:val="20"/>
                <w:lang w:val="en-US"/>
              </w:rPr>
            </w:pPr>
            <w:r w:rsidRPr="00754200">
              <w:rPr>
                <w:sz w:val="20"/>
                <w:lang w:val="en-US"/>
              </w:rPr>
              <w:t>Amendment 1 – Intentional temporary shutdown</w:t>
            </w:r>
          </w:p>
          <w:p w:rsidR="00AD47E9" w:rsidRPr="007C7835" w:rsidRDefault="00AD47E9" w:rsidP="007B5B1A">
            <w:pPr>
              <w:pStyle w:val="Standard1"/>
              <w:spacing w:before="0" w:line="260" w:lineRule="exact"/>
              <w:jc w:val="both"/>
              <w:rPr>
                <w:sz w:val="20"/>
                <w:lang w:val="en-US"/>
              </w:rPr>
            </w:pPr>
            <w:r w:rsidRPr="00754200">
              <w:rPr>
                <w:sz w:val="20"/>
                <w:lang w:val="en-US"/>
              </w:rPr>
              <w:t>of some bonded lines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08/2013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AD47E9" w:rsidRPr="002D1346" w:rsidRDefault="00AD47E9" w:rsidP="007B5B1A">
            <w:pPr>
              <w:pStyle w:val="Standard1"/>
              <w:spacing w:before="0" w:line="260" w:lineRule="exact"/>
              <w:jc w:val="both"/>
              <w:rPr>
                <w:sz w:val="20"/>
                <w:lang w:val="en-US"/>
              </w:rPr>
            </w:pPr>
            <w:r>
              <w:rPr>
                <w:sz w:val="20"/>
                <w:lang w:val="en-US"/>
              </w:rPr>
              <w:t>G.998.4</w:t>
            </w:r>
          </w:p>
        </w:tc>
        <w:tc>
          <w:tcPr>
            <w:tcW w:w="4556" w:type="dxa"/>
            <w:tcBorders>
              <w:top w:val="single" w:sz="6" w:space="0" w:color="auto"/>
              <w:left w:val="single" w:sz="6" w:space="0" w:color="auto"/>
              <w:bottom w:val="single" w:sz="6" w:space="0" w:color="auto"/>
              <w:right w:val="single" w:sz="6" w:space="0" w:color="auto"/>
            </w:tcBorders>
          </w:tcPr>
          <w:p w:rsidR="00AD47E9" w:rsidRPr="00CF0954" w:rsidRDefault="00AD47E9" w:rsidP="00E606DC">
            <w:pPr>
              <w:pStyle w:val="Standard1"/>
              <w:tabs>
                <w:tab w:val="left" w:pos="-720"/>
              </w:tabs>
              <w:spacing w:before="0"/>
              <w:jc w:val="both"/>
              <w:rPr>
                <w:sz w:val="20"/>
                <w:lang w:val="en-US"/>
              </w:rPr>
            </w:pPr>
            <w:r w:rsidRPr="00CF0954">
              <w:rPr>
                <w:sz w:val="20"/>
                <w:lang w:val="en-US"/>
              </w:rPr>
              <w:t>Improved impulse noise protection for DSL</w:t>
            </w:r>
          </w:p>
          <w:p w:rsidR="00AD47E9" w:rsidRPr="007C7835" w:rsidRDefault="00AD47E9" w:rsidP="007B5B1A">
            <w:pPr>
              <w:pStyle w:val="Standard1"/>
              <w:spacing w:before="0" w:line="260" w:lineRule="exact"/>
              <w:jc w:val="both"/>
              <w:rPr>
                <w:sz w:val="20"/>
                <w:lang w:val="en-US"/>
              </w:rPr>
            </w:pPr>
            <w:r w:rsidRPr="00CF0954">
              <w:rPr>
                <w:sz w:val="20"/>
                <w:lang w:val="en-US"/>
              </w:rPr>
              <w:t>transceivers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Pr="00E43DC7" w:rsidRDefault="00AD47E9" w:rsidP="00E606DC">
            <w:pPr>
              <w:pStyle w:val="Standard1"/>
              <w:spacing w:before="0"/>
              <w:jc w:val="both"/>
              <w:rPr>
                <w:sz w:val="20"/>
                <w:lang w:val="fr-FR"/>
              </w:rPr>
            </w:pPr>
            <w:r w:rsidRPr="00E43DC7">
              <w:rPr>
                <w:sz w:val="20"/>
                <w:lang w:val="fr-FR"/>
              </w:rPr>
              <w:t>06/2010</w:t>
            </w:r>
          </w:p>
          <w:p w:rsidR="00AD47E9" w:rsidRPr="00937379" w:rsidRDefault="00AD47E9" w:rsidP="00E606DC">
            <w:pPr>
              <w:pStyle w:val="Standard1"/>
              <w:spacing w:before="0"/>
              <w:jc w:val="both"/>
              <w:rPr>
                <w:sz w:val="20"/>
                <w:lang w:val="fr-FR"/>
              </w:rPr>
            </w:pPr>
            <w:r w:rsidRPr="00937379">
              <w:rPr>
                <w:sz w:val="20"/>
                <w:lang w:val="fr-FR"/>
              </w:rPr>
              <w:t>Includes Corrigendum1</w:t>
            </w:r>
          </w:p>
          <w:p w:rsidR="00AD47E9" w:rsidRPr="00937379" w:rsidRDefault="00AD47E9" w:rsidP="00E606DC">
            <w:pPr>
              <w:pStyle w:val="Standard1"/>
              <w:spacing w:before="0"/>
              <w:jc w:val="both"/>
              <w:rPr>
                <w:sz w:val="20"/>
                <w:lang w:val="fr-FR"/>
              </w:rPr>
            </w:pPr>
            <w:r w:rsidRPr="00937379">
              <w:rPr>
                <w:sz w:val="20"/>
                <w:lang w:val="fr-FR"/>
              </w:rPr>
              <w:t>Corrigendum 2</w:t>
            </w:r>
          </w:p>
          <w:p w:rsidR="00AD47E9" w:rsidRPr="00937379" w:rsidRDefault="00AD47E9" w:rsidP="00E606DC">
            <w:pPr>
              <w:pStyle w:val="Standard1"/>
              <w:spacing w:before="0"/>
              <w:jc w:val="both"/>
              <w:rPr>
                <w:sz w:val="20"/>
                <w:lang w:val="fr-FR"/>
              </w:rPr>
            </w:pPr>
            <w:r w:rsidRPr="00937379">
              <w:rPr>
                <w:sz w:val="20"/>
                <w:lang w:val="fr-FR"/>
              </w:rPr>
              <w:t>04/2011</w:t>
            </w:r>
          </w:p>
          <w:p w:rsidR="00AD47E9" w:rsidRPr="00937379" w:rsidRDefault="00AD47E9" w:rsidP="00E606DC">
            <w:pPr>
              <w:pStyle w:val="Standard1"/>
              <w:spacing w:before="0"/>
              <w:jc w:val="both"/>
              <w:rPr>
                <w:sz w:val="20"/>
                <w:lang w:val="fr-FR"/>
              </w:rPr>
            </w:pPr>
            <w:r w:rsidRPr="00937379">
              <w:rPr>
                <w:sz w:val="20"/>
                <w:lang w:val="fr-FR"/>
              </w:rPr>
              <w:t>Corrigendum 3</w:t>
            </w:r>
          </w:p>
          <w:p w:rsidR="00AD47E9" w:rsidRPr="00937379" w:rsidRDefault="00AD47E9" w:rsidP="00E606DC">
            <w:pPr>
              <w:pStyle w:val="Standard1"/>
              <w:spacing w:before="0"/>
              <w:jc w:val="both"/>
              <w:rPr>
                <w:sz w:val="20"/>
                <w:lang w:val="fr-FR"/>
              </w:rPr>
            </w:pPr>
            <w:r w:rsidRPr="00937379">
              <w:rPr>
                <w:sz w:val="20"/>
                <w:lang w:val="fr-FR"/>
              </w:rPr>
              <w:t>12/2011</w:t>
            </w:r>
          </w:p>
          <w:p w:rsidR="00AD47E9" w:rsidRPr="00937379" w:rsidRDefault="00AD47E9" w:rsidP="00E606DC">
            <w:pPr>
              <w:pStyle w:val="Standard1"/>
              <w:spacing w:before="0"/>
              <w:jc w:val="both"/>
              <w:rPr>
                <w:sz w:val="20"/>
                <w:lang w:val="fr-FR"/>
              </w:rPr>
            </w:pPr>
            <w:r w:rsidRPr="00937379">
              <w:rPr>
                <w:sz w:val="20"/>
                <w:lang w:val="fr-FR"/>
              </w:rPr>
              <w:t>Corrigendum 4</w:t>
            </w:r>
          </w:p>
          <w:p w:rsidR="00AD47E9" w:rsidRPr="00E43DC7" w:rsidRDefault="00AD47E9" w:rsidP="00E606DC">
            <w:pPr>
              <w:pStyle w:val="Standard1"/>
              <w:spacing w:before="0"/>
              <w:jc w:val="both"/>
              <w:rPr>
                <w:sz w:val="20"/>
                <w:lang w:val="en-US"/>
              </w:rPr>
            </w:pPr>
            <w:r w:rsidRPr="00E43DC7">
              <w:rPr>
                <w:sz w:val="20"/>
                <w:lang w:val="en-US"/>
              </w:rPr>
              <w:t>06/2012</w:t>
            </w:r>
          </w:p>
          <w:p w:rsidR="00AD47E9" w:rsidRDefault="00AD47E9" w:rsidP="00E606DC">
            <w:pPr>
              <w:pStyle w:val="Standard1"/>
              <w:spacing w:before="0"/>
              <w:jc w:val="both"/>
              <w:rPr>
                <w:sz w:val="20"/>
                <w:lang w:val="en-US"/>
              </w:rPr>
            </w:pPr>
            <w:r w:rsidRPr="00E43DC7">
              <w:rPr>
                <w:sz w:val="20"/>
                <w:lang w:val="en-US"/>
              </w:rPr>
              <w:t>Corrigendum</w:t>
            </w:r>
            <w:r>
              <w:rPr>
                <w:sz w:val="20"/>
                <w:lang w:val="en-US"/>
              </w:rPr>
              <w:t xml:space="preserve"> 5</w:t>
            </w:r>
          </w:p>
          <w:p w:rsidR="00AD47E9" w:rsidRDefault="00AD47E9" w:rsidP="007B5B1A">
            <w:pPr>
              <w:pStyle w:val="Standard1"/>
              <w:spacing w:before="0" w:line="260" w:lineRule="exact"/>
              <w:jc w:val="both"/>
              <w:rPr>
                <w:sz w:val="20"/>
                <w:lang w:val="en-US"/>
              </w:rPr>
            </w:pPr>
            <w:r>
              <w:rPr>
                <w:sz w:val="20"/>
                <w:lang w:val="en-US"/>
              </w:rPr>
              <w:t>03/2013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jc w:val="both"/>
              <w:rPr>
                <w:sz w:val="20"/>
                <w:lang w:val="en-US"/>
              </w:rPr>
            </w:pPr>
            <w:r>
              <w:rPr>
                <w:sz w:val="20"/>
                <w:lang w:val="en-US"/>
              </w:rPr>
              <w:t>G.998.4</w:t>
            </w:r>
          </w:p>
          <w:p w:rsidR="00AD47E9" w:rsidRPr="002D1346" w:rsidRDefault="00AD47E9" w:rsidP="007B5B1A">
            <w:pPr>
              <w:pStyle w:val="Standard1"/>
              <w:spacing w:before="0" w:line="260" w:lineRule="exact"/>
              <w:jc w:val="both"/>
              <w:rPr>
                <w:sz w:val="20"/>
                <w:lang w:val="en-US"/>
              </w:rPr>
            </w:pPr>
            <w:r w:rsidRPr="00CF0954">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AD47E9" w:rsidRPr="00CF0954" w:rsidRDefault="00AD47E9" w:rsidP="00E606DC">
            <w:pPr>
              <w:pStyle w:val="Standard1"/>
              <w:tabs>
                <w:tab w:val="left" w:pos="-720"/>
              </w:tabs>
              <w:spacing w:before="0"/>
              <w:jc w:val="both"/>
              <w:rPr>
                <w:sz w:val="20"/>
                <w:lang w:val="en-US"/>
              </w:rPr>
            </w:pPr>
            <w:r w:rsidRPr="00CF0954">
              <w:rPr>
                <w:sz w:val="20"/>
                <w:lang w:val="en-US"/>
              </w:rPr>
              <w:t>Improved impulse noise protection for DSL</w:t>
            </w:r>
          </w:p>
          <w:p w:rsidR="00AD47E9" w:rsidRDefault="00AD47E9" w:rsidP="00E606DC">
            <w:pPr>
              <w:pStyle w:val="Standard1"/>
              <w:tabs>
                <w:tab w:val="left" w:pos="-720"/>
              </w:tabs>
              <w:spacing w:before="0"/>
              <w:jc w:val="both"/>
              <w:rPr>
                <w:sz w:val="20"/>
                <w:lang w:val="en-US"/>
              </w:rPr>
            </w:pPr>
            <w:r w:rsidRPr="00CF0954">
              <w:rPr>
                <w:sz w:val="20"/>
                <w:lang w:val="en-US"/>
              </w:rPr>
              <w:t>Transceivers</w:t>
            </w:r>
          </w:p>
          <w:p w:rsidR="00AD47E9" w:rsidRPr="007C7835" w:rsidRDefault="00AD47E9" w:rsidP="007B5B1A">
            <w:pPr>
              <w:pStyle w:val="Standard1"/>
              <w:spacing w:before="0" w:line="260" w:lineRule="exact"/>
              <w:jc w:val="both"/>
              <w:rPr>
                <w:sz w:val="20"/>
                <w:lang w:val="en-US"/>
              </w:rPr>
            </w:pPr>
            <w:r w:rsidRPr="00CF0954">
              <w:rPr>
                <w:sz w:val="20"/>
                <w:lang w:val="en-US"/>
              </w:rPr>
              <w:t>Amendment 1</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E606DC">
            <w:pPr>
              <w:pStyle w:val="Standard1"/>
              <w:spacing w:before="0"/>
              <w:jc w:val="both"/>
              <w:rPr>
                <w:sz w:val="20"/>
                <w:lang w:val="en-US"/>
              </w:rPr>
            </w:pPr>
            <w:r>
              <w:rPr>
                <w:sz w:val="20"/>
                <w:lang w:val="en-US"/>
              </w:rPr>
              <w:t>06/2011</w:t>
            </w:r>
          </w:p>
          <w:p w:rsidR="00AD47E9" w:rsidRDefault="00AD47E9" w:rsidP="007B5B1A">
            <w:pPr>
              <w:pStyle w:val="Standard1"/>
              <w:spacing w:before="0" w:line="260" w:lineRule="exact"/>
              <w:jc w:val="both"/>
              <w:rPr>
                <w:sz w:val="20"/>
                <w:lang w:val="en-US"/>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jc w:val="both"/>
              <w:rPr>
                <w:sz w:val="20"/>
                <w:lang w:val="en-US"/>
              </w:rPr>
            </w:pPr>
            <w:r>
              <w:rPr>
                <w:sz w:val="20"/>
                <w:lang w:val="en-US"/>
              </w:rPr>
              <w:t>G.998.4</w:t>
            </w:r>
          </w:p>
          <w:p w:rsidR="00AD47E9" w:rsidRPr="002D1346" w:rsidRDefault="00AD47E9" w:rsidP="007B5B1A">
            <w:pPr>
              <w:pStyle w:val="Standard1"/>
              <w:spacing w:before="0" w:line="260" w:lineRule="exact"/>
              <w:jc w:val="both"/>
              <w:rPr>
                <w:sz w:val="20"/>
                <w:lang w:val="en-US"/>
              </w:rPr>
            </w:pPr>
            <w:r w:rsidRPr="00CF0954">
              <w:rPr>
                <w:sz w:val="20"/>
                <w:lang w:val="en-US"/>
              </w:rPr>
              <w:t xml:space="preserve">Amendment </w:t>
            </w:r>
            <w:r>
              <w:rPr>
                <w:sz w:val="20"/>
                <w:lang w:val="en-US"/>
              </w:rPr>
              <w:t>2</w:t>
            </w:r>
          </w:p>
        </w:tc>
        <w:tc>
          <w:tcPr>
            <w:tcW w:w="4556" w:type="dxa"/>
            <w:tcBorders>
              <w:top w:val="single" w:sz="6" w:space="0" w:color="auto"/>
              <w:left w:val="single" w:sz="6" w:space="0" w:color="auto"/>
              <w:bottom w:val="single" w:sz="6" w:space="0" w:color="auto"/>
              <w:right w:val="single" w:sz="6" w:space="0" w:color="auto"/>
            </w:tcBorders>
          </w:tcPr>
          <w:p w:rsidR="00AD47E9" w:rsidRPr="00CF0954" w:rsidRDefault="00AD47E9" w:rsidP="00E606DC">
            <w:pPr>
              <w:pStyle w:val="Standard1"/>
              <w:tabs>
                <w:tab w:val="left" w:pos="-720"/>
              </w:tabs>
              <w:spacing w:before="0"/>
              <w:jc w:val="both"/>
              <w:rPr>
                <w:sz w:val="20"/>
                <w:lang w:val="en-US"/>
              </w:rPr>
            </w:pPr>
            <w:r w:rsidRPr="00CF0954">
              <w:rPr>
                <w:sz w:val="20"/>
                <w:lang w:val="en-US"/>
              </w:rPr>
              <w:t>Improved impulse noise protection for DSL</w:t>
            </w:r>
          </w:p>
          <w:p w:rsidR="00AD47E9" w:rsidRDefault="00AD47E9" w:rsidP="00E606DC">
            <w:pPr>
              <w:pStyle w:val="Standard1"/>
              <w:tabs>
                <w:tab w:val="left" w:pos="-720"/>
              </w:tabs>
              <w:spacing w:before="0"/>
              <w:jc w:val="both"/>
              <w:rPr>
                <w:sz w:val="20"/>
                <w:lang w:val="en-US"/>
              </w:rPr>
            </w:pPr>
            <w:r w:rsidRPr="00CF0954">
              <w:rPr>
                <w:sz w:val="20"/>
                <w:lang w:val="en-US"/>
              </w:rPr>
              <w:t>Transceivers</w:t>
            </w:r>
          </w:p>
          <w:p w:rsidR="00AD47E9" w:rsidRPr="007C7835" w:rsidRDefault="00AD47E9" w:rsidP="007B5B1A">
            <w:pPr>
              <w:pStyle w:val="Standard1"/>
              <w:spacing w:before="0" w:line="260" w:lineRule="exact"/>
              <w:jc w:val="both"/>
              <w:rPr>
                <w:sz w:val="20"/>
                <w:lang w:val="en-US"/>
              </w:rPr>
            </w:pPr>
            <w:r w:rsidRPr="00CF0954">
              <w:rPr>
                <w:sz w:val="20"/>
                <w:lang w:val="en-US"/>
              </w:rPr>
              <w:t xml:space="preserve">Amendment </w:t>
            </w:r>
            <w:r>
              <w:rPr>
                <w:sz w:val="20"/>
                <w:lang w:val="en-US"/>
              </w:rPr>
              <w:t>2</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E606DC">
            <w:pPr>
              <w:pStyle w:val="Standard1"/>
              <w:spacing w:before="0"/>
              <w:jc w:val="both"/>
              <w:rPr>
                <w:sz w:val="20"/>
                <w:lang w:val="en-US"/>
              </w:rPr>
            </w:pPr>
            <w:r>
              <w:rPr>
                <w:sz w:val="20"/>
                <w:lang w:val="en-US"/>
              </w:rPr>
              <w:t>04/2012</w:t>
            </w:r>
          </w:p>
          <w:p w:rsidR="00AD47E9" w:rsidRDefault="00AD47E9" w:rsidP="007B5B1A">
            <w:pPr>
              <w:pStyle w:val="Standard1"/>
              <w:spacing w:before="0" w:line="260" w:lineRule="exact"/>
              <w:jc w:val="both"/>
              <w:rPr>
                <w:sz w:val="20"/>
                <w:lang w:val="en-US"/>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jc w:val="both"/>
              <w:rPr>
                <w:sz w:val="20"/>
                <w:lang w:val="en-US"/>
              </w:rPr>
            </w:pPr>
            <w:r>
              <w:rPr>
                <w:sz w:val="20"/>
                <w:lang w:val="en-US"/>
              </w:rPr>
              <w:t>G.998.4</w:t>
            </w:r>
          </w:p>
          <w:p w:rsidR="00AD47E9" w:rsidRPr="002D1346" w:rsidRDefault="00AD47E9" w:rsidP="007B5B1A">
            <w:pPr>
              <w:pStyle w:val="Standard1"/>
              <w:spacing w:before="0" w:line="260" w:lineRule="exact"/>
              <w:jc w:val="both"/>
              <w:rPr>
                <w:sz w:val="20"/>
                <w:lang w:val="en-US"/>
              </w:rPr>
            </w:pPr>
            <w:r w:rsidRPr="00CF0954">
              <w:rPr>
                <w:sz w:val="20"/>
                <w:lang w:val="en-US"/>
              </w:rPr>
              <w:t xml:space="preserve">Amendment </w:t>
            </w:r>
            <w:r>
              <w:rPr>
                <w:sz w:val="20"/>
                <w:lang w:val="en-US"/>
              </w:rPr>
              <w:t>3</w:t>
            </w:r>
          </w:p>
        </w:tc>
        <w:tc>
          <w:tcPr>
            <w:tcW w:w="4556" w:type="dxa"/>
            <w:tcBorders>
              <w:top w:val="single" w:sz="6" w:space="0" w:color="auto"/>
              <w:left w:val="single" w:sz="6" w:space="0" w:color="auto"/>
              <w:bottom w:val="single" w:sz="6" w:space="0" w:color="auto"/>
              <w:right w:val="single" w:sz="6" w:space="0" w:color="auto"/>
            </w:tcBorders>
          </w:tcPr>
          <w:p w:rsidR="00AD47E9" w:rsidRPr="006307BD" w:rsidRDefault="00AD47E9" w:rsidP="00E606DC">
            <w:pPr>
              <w:pStyle w:val="Standard1"/>
              <w:tabs>
                <w:tab w:val="left" w:pos="-720"/>
              </w:tabs>
              <w:spacing w:before="0"/>
              <w:jc w:val="both"/>
              <w:rPr>
                <w:sz w:val="20"/>
                <w:lang w:val="en-US"/>
              </w:rPr>
            </w:pPr>
            <w:r w:rsidRPr="006307BD">
              <w:rPr>
                <w:sz w:val="20"/>
                <w:lang w:val="en-US"/>
              </w:rPr>
              <w:t xml:space="preserve">Improved impulse noise protection for DSL transceivers </w:t>
            </w:r>
          </w:p>
          <w:p w:rsidR="00AD47E9" w:rsidRPr="007C7835" w:rsidRDefault="00AD47E9" w:rsidP="007B5B1A">
            <w:pPr>
              <w:pStyle w:val="Standard1"/>
              <w:spacing w:before="0" w:line="260" w:lineRule="exact"/>
              <w:jc w:val="both"/>
              <w:rPr>
                <w:sz w:val="20"/>
                <w:lang w:val="en-US"/>
              </w:rPr>
            </w:pPr>
            <w:r w:rsidRPr="006307BD">
              <w:rPr>
                <w:sz w:val="20"/>
                <w:lang w:val="en-US"/>
              </w:rPr>
              <w:t>Amendment 3: Extended memory for enhanced bit rates with retransmission</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E606DC">
            <w:pPr>
              <w:pStyle w:val="Standard1"/>
              <w:spacing w:before="0"/>
              <w:jc w:val="both"/>
              <w:rPr>
                <w:sz w:val="20"/>
                <w:lang w:val="en-US"/>
              </w:rPr>
            </w:pPr>
            <w:r>
              <w:rPr>
                <w:sz w:val="20"/>
                <w:lang w:val="en-US"/>
              </w:rPr>
              <w:t>01/2014</w:t>
            </w:r>
          </w:p>
          <w:p w:rsidR="00AD47E9" w:rsidRDefault="00AD47E9" w:rsidP="007B5B1A">
            <w:pPr>
              <w:pStyle w:val="Standard1"/>
              <w:spacing w:before="0" w:line="260" w:lineRule="exact"/>
              <w:jc w:val="both"/>
              <w:rPr>
                <w:sz w:val="20"/>
                <w:lang w:val="en-US"/>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2D1346" w:rsidRDefault="00AD47E9" w:rsidP="007B5B1A">
            <w:pPr>
              <w:pStyle w:val="Standard1"/>
              <w:spacing w:before="0" w:line="260" w:lineRule="exact"/>
              <w:jc w:val="both"/>
              <w:rPr>
                <w:sz w:val="20"/>
                <w:lang w:val="en-US"/>
              </w:rPr>
            </w:pPr>
            <w:r>
              <w:rPr>
                <w:sz w:val="20"/>
                <w:lang w:val="en-US"/>
              </w:rPr>
              <w:t>G.999.1</w:t>
            </w:r>
          </w:p>
        </w:tc>
        <w:tc>
          <w:tcPr>
            <w:tcW w:w="4556" w:type="dxa"/>
            <w:tcBorders>
              <w:top w:val="single" w:sz="6" w:space="0" w:color="auto"/>
              <w:left w:val="single" w:sz="6" w:space="0" w:color="auto"/>
              <w:bottom w:val="single" w:sz="6" w:space="0" w:color="auto"/>
              <w:right w:val="single" w:sz="6" w:space="0" w:color="auto"/>
            </w:tcBorders>
          </w:tcPr>
          <w:p w:rsidR="00AD47E9" w:rsidRPr="008C1CAD" w:rsidRDefault="00AD47E9" w:rsidP="00E606DC">
            <w:pPr>
              <w:pStyle w:val="Standard1"/>
              <w:tabs>
                <w:tab w:val="left" w:pos="-720"/>
              </w:tabs>
              <w:spacing w:before="0"/>
              <w:jc w:val="both"/>
              <w:rPr>
                <w:sz w:val="20"/>
                <w:lang w:val="en-US"/>
              </w:rPr>
            </w:pPr>
            <w:r w:rsidRPr="008C1CAD">
              <w:rPr>
                <w:sz w:val="20"/>
                <w:lang w:val="en-US"/>
              </w:rPr>
              <w:t>Interface between the link layer and the physical</w:t>
            </w:r>
          </w:p>
          <w:p w:rsidR="00AD47E9" w:rsidRPr="008C1CAD" w:rsidRDefault="00AD47E9" w:rsidP="00E606DC">
            <w:pPr>
              <w:pStyle w:val="Standard1"/>
              <w:tabs>
                <w:tab w:val="left" w:pos="-720"/>
              </w:tabs>
              <w:spacing w:before="0"/>
              <w:jc w:val="both"/>
              <w:rPr>
                <w:sz w:val="20"/>
                <w:lang w:val="en-US"/>
              </w:rPr>
            </w:pPr>
            <w:r w:rsidRPr="008C1CAD">
              <w:rPr>
                <w:sz w:val="20"/>
                <w:lang w:val="en-US"/>
              </w:rPr>
              <w:t>layer for digital subscriber line (DSL)</w:t>
            </w:r>
          </w:p>
          <w:p w:rsidR="00AD47E9" w:rsidRPr="007C7835" w:rsidRDefault="00AD47E9" w:rsidP="007B5B1A">
            <w:pPr>
              <w:pStyle w:val="Standard1"/>
              <w:spacing w:before="0" w:line="260" w:lineRule="exact"/>
              <w:jc w:val="both"/>
              <w:rPr>
                <w:sz w:val="20"/>
                <w:lang w:val="en-US"/>
              </w:rPr>
            </w:pPr>
            <w:r w:rsidRPr="008C1CAD">
              <w:rPr>
                <w:sz w:val="20"/>
                <w:lang w:val="en-US"/>
              </w:rPr>
              <w:t>transceivers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rPr>
                <w:sz w:val="20"/>
                <w:lang w:val="en-US"/>
              </w:rPr>
            </w:pPr>
            <w:r>
              <w:rPr>
                <w:sz w:val="20"/>
                <w:lang w:val="en-US"/>
              </w:rPr>
              <w:t>3</w:t>
            </w:r>
          </w:p>
          <w:p w:rsidR="00AD47E9" w:rsidRDefault="00AD47E9" w:rsidP="005E6E90">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E606DC">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E606DC">
            <w:pPr>
              <w:pStyle w:val="Standard1"/>
              <w:spacing w:before="0"/>
              <w:jc w:val="both"/>
              <w:rPr>
                <w:sz w:val="20"/>
                <w:lang w:val="fr-FR"/>
              </w:rPr>
            </w:pPr>
            <w:r>
              <w:rPr>
                <w:sz w:val="20"/>
                <w:lang w:val="fr-FR"/>
              </w:rPr>
              <w:t>10/2009</w:t>
            </w:r>
          </w:p>
          <w:p w:rsidR="00AD47E9" w:rsidRPr="009E2A17" w:rsidRDefault="00AD47E9" w:rsidP="00E606DC">
            <w:pPr>
              <w:pStyle w:val="Standard1"/>
              <w:spacing w:before="0"/>
              <w:jc w:val="both"/>
              <w:rPr>
                <w:sz w:val="20"/>
                <w:lang w:val="fr-FR"/>
              </w:rPr>
            </w:pPr>
          </w:p>
          <w:p w:rsidR="00AD47E9" w:rsidRDefault="00AD47E9" w:rsidP="00E606DC">
            <w:pPr>
              <w:pStyle w:val="Standard1"/>
              <w:spacing w:before="0"/>
              <w:jc w:val="both"/>
              <w:rPr>
                <w:sz w:val="20"/>
                <w:lang w:val="fr-FR"/>
              </w:rPr>
            </w:pPr>
            <w:r w:rsidRPr="009E2A17">
              <w:rPr>
                <w:sz w:val="20"/>
                <w:lang w:val="fr-FR"/>
              </w:rPr>
              <w:t>Corrigendum1</w:t>
            </w:r>
          </w:p>
          <w:p w:rsidR="00AD47E9" w:rsidRDefault="00AD47E9" w:rsidP="007B5B1A">
            <w:pPr>
              <w:pStyle w:val="Standard1"/>
              <w:spacing w:before="0" w:line="260" w:lineRule="exact"/>
              <w:jc w:val="both"/>
              <w:rPr>
                <w:sz w:val="20"/>
                <w:lang w:val="en-US"/>
              </w:rPr>
            </w:pPr>
            <w:r>
              <w:rPr>
                <w:sz w:val="20"/>
                <w:lang w:val="fr-FR"/>
              </w:rPr>
              <w:t>04/2010</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G.999.1</w:t>
            </w:r>
          </w:p>
          <w:p w:rsidR="00AD47E9" w:rsidRDefault="00AD47E9" w:rsidP="007B5B1A">
            <w:pPr>
              <w:pStyle w:val="Standard1"/>
              <w:spacing w:before="0" w:line="260" w:lineRule="exact"/>
              <w:jc w:val="both"/>
              <w:rPr>
                <w:sz w:val="20"/>
                <w:lang w:val="en-US"/>
              </w:rPr>
            </w:pPr>
            <w:r>
              <w:rPr>
                <w:sz w:val="20"/>
                <w:lang w:val="en-US"/>
              </w:rPr>
              <w:t>Amendment 1</w:t>
            </w:r>
          </w:p>
        </w:tc>
        <w:tc>
          <w:tcPr>
            <w:tcW w:w="4556" w:type="dxa"/>
            <w:tcBorders>
              <w:top w:val="single" w:sz="6" w:space="0" w:color="auto"/>
              <w:left w:val="single" w:sz="6" w:space="0" w:color="auto"/>
              <w:bottom w:val="single" w:sz="6" w:space="0" w:color="auto"/>
              <w:right w:val="single" w:sz="6" w:space="0" w:color="auto"/>
            </w:tcBorders>
          </w:tcPr>
          <w:p w:rsidR="00AD47E9" w:rsidRPr="008C1CAD" w:rsidRDefault="00AD47E9" w:rsidP="00066BE7">
            <w:pPr>
              <w:pStyle w:val="Standard1"/>
              <w:tabs>
                <w:tab w:val="left" w:pos="-720"/>
              </w:tabs>
              <w:spacing w:before="0"/>
              <w:jc w:val="both"/>
              <w:rPr>
                <w:sz w:val="20"/>
                <w:lang w:val="en-US"/>
              </w:rPr>
            </w:pPr>
            <w:r w:rsidRPr="008C1CAD">
              <w:rPr>
                <w:sz w:val="20"/>
                <w:lang w:val="en-US"/>
              </w:rPr>
              <w:t>Interface between the link layer and the physical</w:t>
            </w:r>
          </w:p>
          <w:p w:rsidR="00AD47E9" w:rsidRPr="008C1CAD" w:rsidRDefault="00AD47E9" w:rsidP="00066BE7">
            <w:pPr>
              <w:pStyle w:val="Standard1"/>
              <w:tabs>
                <w:tab w:val="left" w:pos="-720"/>
              </w:tabs>
              <w:spacing w:before="0"/>
              <w:jc w:val="both"/>
              <w:rPr>
                <w:sz w:val="20"/>
                <w:lang w:val="en-US"/>
              </w:rPr>
            </w:pPr>
            <w:r w:rsidRPr="008C1CAD">
              <w:rPr>
                <w:sz w:val="20"/>
                <w:lang w:val="en-US"/>
              </w:rPr>
              <w:t>layer for digital subscriber line (DSL)</w:t>
            </w:r>
          </w:p>
          <w:p w:rsidR="00AD47E9" w:rsidRDefault="00AD47E9" w:rsidP="00E606DC">
            <w:pPr>
              <w:pStyle w:val="Standard1"/>
              <w:tabs>
                <w:tab w:val="left" w:pos="-720"/>
              </w:tabs>
              <w:spacing w:before="0"/>
              <w:jc w:val="both"/>
              <w:rPr>
                <w:sz w:val="20"/>
                <w:lang w:val="en-US"/>
              </w:rPr>
            </w:pPr>
            <w:r w:rsidRPr="008C1CAD">
              <w:rPr>
                <w:sz w:val="20"/>
                <w:lang w:val="en-US"/>
              </w:rPr>
              <w:t>transceivers</w:t>
            </w:r>
          </w:p>
          <w:p w:rsidR="00AD47E9" w:rsidRPr="008C1CAD" w:rsidRDefault="00AD47E9" w:rsidP="00E606DC">
            <w:pPr>
              <w:pStyle w:val="Standard1"/>
              <w:tabs>
                <w:tab w:val="left" w:pos="-720"/>
              </w:tabs>
              <w:spacing w:before="0"/>
              <w:jc w:val="both"/>
              <w:rPr>
                <w:sz w:val="20"/>
                <w:lang w:val="en-US"/>
              </w:rPr>
            </w:pPr>
            <w:r w:rsidRPr="00AD47E9">
              <w:rPr>
                <w:sz w:val="20"/>
                <w:lang w:val="en-US"/>
              </w:rPr>
              <w:t>Amendment 1: Extension for flow control on the PHY-to-LINK data stream over gamma reference point</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066BE7">
            <w:pPr>
              <w:pStyle w:val="Standard1"/>
              <w:spacing w:before="0" w:line="260" w:lineRule="exact"/>
              <w:rPr>
                <w:sz w:val="20"/>
                <w:lang w:val="en-US"/>
              </w:rPr>
            </w:pPr>
            <w:r>
              <w:rPr>
                <w:sz w:val="20"/>
                <w:lang w:val="en-US"/>
              </w:rPr>
              <w:t>3</w:t>
            </w:r>
          </w:p>
          <w:p w:rsidR="00AD47E9" w:rsidRDefault="00AD47E9" w:rsidP="00E606DC">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066BE7">
            <w:pPr>
              <w:pStyle w:val="Standard1"/>
              <w:spacing w:before="0" w:line="260" w:lineRule="exact"/>
              <w:jc w:val="center"/>
              <w:rPr>
                <w:sz w:val="20"/>
                <w:lang w:val="en-US"/>
              </w:rPr>
            </w:pPr>
            <w:r>
              <w:rPr>
                <w:sz w:val="20"/>
                <w:lang w:val="en-US"/>
              </w:rPr>
              <w:t>X</w:t>
            </w:r>
          </w:p>
          <w:p w:rsidR="00AD47E9" w:rsidRDefault="00AD47E9" w:rsidP="00E606DC">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066BE7">
            <w:pPr>
              <w:pStyle w:val="Standard1"/>
              <w:spacing w:before="0"/>
              <w:jc w:val="both"/>
              <w:rPr>
                <w:sz w:val="20"/>
                <w:lang w:val="fr-FR"/>
              </w:rPr>
            </w:pPr>
            <w:r>
              <w:rPr>
                <w:sz w:val="20"/>
                <w:lang w:val="fr-FR"/>
              </w:rPr>
              <w:t>04/2014</w:t>
            </w:r>
          </w:p>
          <w:p w:rsidR="00AD47E9" w:rsidRDefault="00AD47E9" w:rsidP="00E606DC">
            <w:pPr>
              <w:pStyle w:val="Standard1"/>
              <w:spacing w:before="0"/>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G.9700</w:t>
            </w:r>
          </w:p>
        </w:tc>
        <w:tc>
          <w:tcPr>
            <w:tcW w:w="4556" w:type="dxa"/>
            <w:tcBorders>
              <w:top w:val="single" w:sz="6" w:space="0" w:color="auto"/>
              <w:left w:val="single" w:sz="6" w:space="0" w:color="auto"/>
              <w:bottom w:val="single" w:sz="6" w:space="0" w:color="auto"/>
              <w:right w:val="single" w:sz="6" w:space="0" w:color="auto"/>
            </w:tcBorders>
          </w:tcPr>
          <w:p w:rsidR="00AD47E9" w:rsidRPr="008C1CAD" w:rsidRDefault="00AD47E9" w:rsidP="00E606DC">
            <w:pPr>
              <w:pStyle w:val="Standard1"/>
              <w:tabs>
                <w:tab w:val="left" w:pos="-720"/>
              </w:tabs>
              <w:spacing w:before="0"/>
              <w:jc w:val="both"/>
              <w:rPr>
                <w:sz w:val="20"/>
                <w:lang w:val="en-US"/>
              </w:rPr>
            </w:pPr>
            <w:r w:rsidRPr="00AC7B73">
              <w:rPr>
                <w:sz w:val="20"/>
                <w:lang w:val="en-US"/>
              </w:rPr>
              <w:t>Fast access to subscriber terminals (FAST) – Power spectral density specification</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rPr>
                <w:sz w:val="20"/>
                <w:lang w:val="en-US"/>
              </w:rPr>
            </w:pPr>
            <w:r>
              <w:rPr>
                <w:sz w:val="20"/>
                <w:lang w:val="en-US"/>
              </w:rPr>
              <w:t>3</w:t>
            </w:r>
          </w:p>
          <w:p w:rsidR="00AD47E9" w:rsidRDefault="00AD47E9" w:rsidP="00E606DC">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en-US"/>
              </w:rPr>
            </w:pPr>
            <w:r>
              <w:rPr>
                <w:sz w:val="20"/>
                <w:lang w:val="en-US"/>
              </w:rPr>
              <w:t>X</w:t>
            </w:r>
          </w:p>
          <w:p w:rsidR="00AD47E9" w:rsidRDefault="00AD47E9" w:rsidP="00E606DC">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5E6E90">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E606DC">
            <w:pPr>
              <w:pStyle w:val="Standard1"/>
              <w:spacing w:before="0"/>
              <w:jc w:val="both"/>
              <w:rPr>
                <w:sz w:val="20"/>
                <w:lang w:val="fr-FR"/>
              </w:rPr>
            </w:pPr>
            <w:r>
              <w:rPr>
                <w:sz w:val="20"/>
                <w:lang w:val="fr-FR"/>
              </w:rPr>
              <w:t>04/2014</w:t>
            </w:r>
          </w:p>
          <w:p w:rsidR="00AD47E9" w:rsidRDefault="00AD47E9" w:rsidP="00E606DC">
            <w:pPr>
              <w:pStyle w:val="Standard1"/>
              <w:spacing w:before="0"/>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910EF8">
            <w:pPr>
              <w:pStyle w:val="Standard1"/>
              <w:spacing w:before="0" w:line="260" w:lineRule="exact"/>
              <w:rPr>
                <w:sz w:val="20"/>
                <w:lang w:val="fr-FR"/>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2D1346" w:rsidRDefault="00AD47E9" w:rsidP="00910EF8">
            <w:pPr>
              <w:pStyle w:val="Standard1"/>
              <w:spacing w:before="0" w:line="260" w:lineRule="exact"/>
              <w:jc w:val="both"/>
              <w:rPr>
                <w:sz w:val="20"/>
                <w:lang w:val="en-US"/>
              </w:rPr>
            </w:pPr>
            <w:r>
              <w:rPr>
                <w:sz w:val="20"/>
                <w:lang w:val="en-US"/>
              </w:rPr>
              <w:t>G.9701</w:t>
            </w:r>
          </w:p>
        </w:tc>
        <w:tc>
          <w:tcPr>
            <w:tcW w:w="4556" w:type="dxa"/>
            <w:tcBorders>
              <w:top w:val="single" w:sz="6" w:space="0" w:color="auto"/>
              <w:left w:val="single" w:sz="6" w:space="0" w:color="auto"/>
              <w:bottom w:val="single" w:sz="6" w:space="0" w:color="auto"/>
              <w:right w:val="single" w:sz="6" w:space="0" w:color="auto"/>
            </w:tcBorders>
          </w:tcPr>
          <w:p w:rsidR="00AD47E9" w:rsidRPr="007C7835" w:rsidRDefault="00AD47E9" w:rsidP="008C362A">
            <w:pPr>
              <w:pStyle w:val="Standard1"/>
              <w:tabs>
                <w:tab w:val="left" w:pos="-720"/>
              </w:tabs>
              <w:spacing w:before="0"/>
              <w:jc w:val="both"/>
              <w:rPr>
                <w:sz w:val="20"/>
                <w:lang w:val="en-US"/>
              </w:rPr>
            </w:pPr>
            <w:r w:rsidRPr="00AC7B73">
              <w:rPr>
                <w:sz w:val="20"/>
                <w:lang w:val="en-US"/>
              </w:rPr>
              <w:t>Fast Access to Subscriber Terminals (G.fast) - Physical layer specification.</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rPr>
                <w:sz w:val="20"/>
                <w:lang w:val="en-US"/>
              </w:rPr>
            </w:pPr>
            <w:r>
              <w:rPr>
                <w:sz w:val="20"/>
                <w:lang w:val="en-US"/>
              </w:rPr>
              <w:t>3</w:t>
            </w:r>
          </w:p>
          <w:p w:rsidR="00AD47E9" w:rsidRDefault="00AD47E9" w:rsidP="00910EF8">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en-US"/>
              </w:rPr>
            </w:pPr>
            <w:r>
              <w:rPr>
                <w:sz w:val="20"/>
                <w:lang w:val="en-US"/>
              </w:rPr>
              <w:t>X</w:t>
            </w:r>
          </w:p>
          <w:p w:rsidR="00AD47E9" w:rsidRDefault="00AD47E9" w:rsidP="00910EF8">
            <w:pPr>
              <w:pStyle w:val="Standard1"/>
              <w:spacing w:before="0" w:line="260" w:lineRule="exact"/>
              <w:jc w:val="center"/>
              <w:rPr>
                <w:sz w:val="20"/>
                <w:lang w:val="fr-FR"/>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8C362A">
            <w:pPr>
              <w:pStyle w:val="Standard1"/>
              <w:spacing w:before="0"/>
              <w:jc w:val="both"/>
              <w:rPr>
                <w:sz w:val="20"/>
                <w:lang w:val="fr-FR"/>
              </w:rPr>
            </w:pPr>
            <w:r>
              <w:rPr>
                <w:sz w:val="20"/>
                <w:lang w:val="fr-FR"/>
              </w:rPr>
              <w:t>DRAFT</w:t>
            </w:r>
          </w:p>
          <w:p w:rsidR="00AD47E9" w:rsidRDefault="00AD47E9" w:rsidP="008C362A">
            <w:pPr>
              <w:pStyle w:val="Standard1"/>
              <w:spacing w:before="0"/>
              <w:jc w:val="both"/>
              <w:rPr>
                <w:sz w:val="20"/>
                <w:lang w:val="fr-FR"/>
              </w:rPr>
            </w:pPr>
            <w:r>
              <w:rPr>
                <w:sz w:val="20"/>
                <w:lang w:val="fr-FR"/>
              </w:rPr>
              <w:t>2014</w:t>
            </w:r>
          </w:p>
          <w:p w:rsidR="007F1B52" w:rsidRPr="008C362A" w:rsidRDefault="007F1B52" w:rsidP="008C362A">
            <w:pPr>
              <w:pStyle w:val="Standard1"/>
              <w:spacing w:before="0"/>
              <w:jc w:val="both"/>
              <w:rPr>
                <w:sz w:val="20"/>
                <w:lang w:val="fr-FR"/>
              </w:rPr>
            </w:pPr>
            <w:r>
              <w:rPr>
                <w:sz w:val="20"/>
                <w:lang w:val="fr-FR"/>
              </w:rPr>
              <w:t>Consented</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fr-FR"/>
              </w:rPr>
            </w:pPr>
            <w:r>
              <w:rPr>
                <w:sz w:val="20"/>
                <w:lang w:val="fr-FR"/>
              </w:rPr>
              <w:t>I.361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 xml:space="preserve">B-ISDN ATM Layer Specification. </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2a,b</w:t>
            </w:r>
          </w:p>
          <w:p w:rsidR="00AD47E9" w:rsidRDefault="00AD47E9" w:rsidP="007B5B1A">
            <w:pPr>
              <w:pStyle w:val="Standard1"/>
              <w:spacing w:before="0" w:line="260" w:lineRule="exact"/>
              <w:rPr>
                <w:sz w:val="20"/>
                <w:lang w:val="fr-FR"/>
              </w:rPr>
            </w:pPr>
            <w:r>
              <w:rPr>
                <w:sz w:val="20"/>
                <w:lang w:val="fr-FR"/>
              </w:rPr>
              <w:t>3</w:t>
            </w:r>
          </w:p>
          <w:p w:rsidR="00AD47E9" w:rsidRDefault="00AD47E9" w:rsidP="007B5B1A">
            <w:pPr>
              <w:pStyle w:val="Standard1"/>
              <w:spacing w:before="0" w:line="260" w:lineRule="exact"/>
              <w:rPr>
                <w:sz w:val="20"/>
                <w:lang w:val="fr-FR"/>
              </w:rPr>
            </w:pPr>
            <w:r>
              <w:rPr>
                <w:sz w:val="20"/>
                <w:lang w:val="fr-FR"/>
              </w:rPr>
              <w:t>7a,b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jc w:val="center"/>
              <w:rPr>
                <w:sz w:val="20"/>
                <w:lang w:val="fr-FR"/>
              </w:rPr>
            </w:pPr>
            <w:r>
              <w:rPr>
                <w:sz w:val="20"/>
                <w:lang w:val="fr-FR"/>
              </w:rPr>
              <w:t>X</w:t>
            </w:r>
          </w:p>
          <w:p w:rsidR="00AD47E9" w:rsidRDefault="00AD47E9" w:rsidP="009A539F">
            <w:pPr>
              <w:pStyle w:val="Standard1"/>
              <w:spacing w:before="0"/>
              <w:jc w:val="center"/>
              <w:rPr>
                <w:sz w:val="20"/>
                <w:lang w:val="fr-FR"/>
              </w:rPr>
            </w:pPr>
            <w:r>
              <w:rPr>
                <w:sz w:val="20"/>
                <w:lang w:val="fr-FR"/>
              </w:rPr>
              <w:t>X</w:t>
            </w:r>
          </w:p>
          <w:p w:rsidR="00AD47E9" w:rsidRDefault="00AD47E9" w:rsidP="009A539F">
            <w:pPr>
              <w:pStyle w:val="Standard1"/>
              <w:spacing w:before="0"/>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3/93</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 xml:space="preserve">I.410 </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General aspects and principles relating to Recommendations on ISDN user-network interfaces</w:t>
            </w:r>
            <w:r>
              <w:rPr>
                <w:sz w:val="20"/>
                <w:lang w:val="en-US"/>
              </w:rPr>
              <w:br/>
              <w:t xml:space="preserve"> Blue Book Fascicle III.8</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TH"/>
              <w:keepNext w:val="0"/>
              <w:keepLines w:val="0"/>
              <w:spacing w:after="0" w:line="260" w:lineRule="exact"/>
              <w:jc w:val="left"/>
              <w:rPr>
                <w:rFonts w:ascii="Times New Roman" w:hAnsi="Times New Roman"/>
                <w:lang w:val="fr-FR"/>
              </w:rPr>
            </w:pPr>
            <w:r>
              <w:rPr>
                <w:rFonts w:ascii="Times New Roman" w:hAnsi="Times New Roman"/>
                <w:lang w:val="fr-FR"/>
              </w:rPr>
              <w:t>2a,b</w:t>
            </w:r>
          </w:p>
          <w:p w:rsidR="00AD47E9" w:rsidRDefault="00AD47E9" w:rsidP="007B5B1A">
            <w:pPr>
              <w:pStyle w:val="TH"/>
              <w:keepNext w:val="0"/>
              <w:keepLines w:val="0"/>
              <w:spacing w:after="0" w:line="260" w:lineRule="exact"/>
              <w:jc w:val="left"/>
              <w:rPr>
                <w:rFonts w:ascii="Times New Roman" w:hAnsi="Times New Roman"/>
                <w:lang w:val="fr-FR"/>
              </w:rPr>
            </w:pPr>
            <w:r>
              <w:rPr>
                <w:rFonts w:ascii="Times New Roman" w:hAnsi="Times New Roman"/>
                <w:lang w:val="fr-FR"/>
              </w:rPr>
              <w:t>4</w:t>
            </w:r>
          </w:p>
          <w:p w:rsidR="00AD47E9" w:rsidRDefault="00AD47E9"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10/84</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I.411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ISDN User-Network Interfaces - Reference Configurations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2a</w:t>
            </w:r>
          </w:p>
          <w:p w:rsidR="00AD47E9" w:rsidRDefault="00AD47E9" w:rsidP="007B5B1A">
            <w:pPr>
              <w:pStyle w:val="Standard1"/>
              <w:spacing w:before="0" w:line="260" w:lineRule="exact"/>
              <w:rPr>
                <w:sz w:val="20"/>
                <w:lang w:val="fr-FR"/>
              </w:rPr>
            </w:pPr>
            <w:r>
              <w:rPr>
                <w:sz w:val="20"/>
                <w:lang w:val="fr-FR"/>
              </w:rPr>
              <w:t>4</w:t>
            </w:r>
          </w:p>
          <w:p w:rsidR="00AD47E9" w:rsidRDefault="00AD47E9"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I.412</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 xml:space="preserve"> ISDN user-network interfaces - Interface structures and access capabilities</w:t>
            </w:r>
            <w:r>
              <w:rPr>
                <w:sz w:val="20"/>
                <w:lang w:val="en-US"/>
              </w:rPr>
              <w:br/>
              <w:t xml:space="preserve"> Blue Book Fascicle III.8 </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2a</w:t>
            </w:r>
          </w:p>
          <w:p w:rsidR="00AD47E9" w:rsidRDefault="00AD47E9" w:rsidP="007B5B1A">
            <w:pPr>
              <w:pStyle w:val="Standard1"/>
              <w:spacing w:before="0" w:line="260" w:lineRule="exact"/>
              <w:rPr>
                <w:sz w:val="20"/>
                <w:lang w:val="fr-FR"/>
              </w:rPr>
            </w:pPr>
            <w:r>
              <w:rPr>
                <w:sz w:val="20"/>
                <w:lang w:val="fr-FR"/>
              </w:rPr>
              <w:t>4</w:t>
            </w:r>
          </w:p>
          <w:p w:rsidR="00AD47E9" w:rsidRDefault="00AD47E9"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11/88</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I.413</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ISDN User-Network Interfaces - B-ISDN User-Network Interface</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2b</w:t>
            </w:r>
          </w:p>
          <w:p w:rsidR="00AD47E9" w:rsidRDefault="00AD47E9" w:rsidP="007B5B1A">
            <w:pPr>
              <w:pStyle w:val="Standard1"/>
              <w:spacing w:before="0" w:line="260" w:lineRule="exact"/>
              <w:rPr>
                <w:sz w:val="20"/>
                <w:lang w:val="en-US"/>
              </w:rPr>
            </w:pPr>
            <w:r>
              <w:rPr>
                <w:sz w:val="20"/>
                <w:lang w:val="en-US"/>
              </w:rPr>
              <w:t>3</w:t>
            </w:r>
          </w:p>
          <w:p w:rsidR="00AD47E9" w:rsidRDefault="00AD47E9" w:rsidP="007B5B1A">
            <w:pPr>
              <w:pStyle w:val="Standard1"/>
              <w:spacing w:before="0" w:line="260" w:lineRule="exact"/>
              <w:rPr>
                <w:sz w:val="20"/>
                <w:lang w:val="en-US"/>
              </w:rPr>
            </w:pPr>
            <w:r>
              <w:rPr>
                <w:sz w:val="20"/>
                <w:lang w:val="en-US"/>
              </w:rPr>
              <w:t>4</w:t>
            </w:r>
          </w:p>
          <w:p w:rsidR="00AD47E9" w:rsidRDefault="00AD47E9"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fr-FR"/>
              </w:rPr>
            </w:pPr>
            <w:r>
              <w:rPr>
                <w:sz w:val="20"/>
                <w:lang w:val="fr-FR"/>
              </w:rPr>
              <w:t>I.414</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ISDN User-Network Interfaces - Overview of recommendations on layer 1 for ISDN and B-ISDN customer access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2a,b</w:t>
            </w:r>
          </w:p>
          <w:p w:rsidR="00AD47E9" w:rsidRDefault="00AD47E9" w:rsidP="007B5B1A">
            <w:pPr>
              <w:pStyle w:val="Standard1"/>
              <w:spacing w:before="0" w:line="260" w:lineRule="exact"/>
              <w:rPr>
                <w:sz w:val="20"/>
                <w:lang w:val="fr-FR"/>
              </w:rPr>
            </w:pPr>
            <w:r>
              <w:rPr>
                <w:sz w:val="20"/>
                <w:lang w:val="fr-FR"/>
              </w:rPr>
              <w:t>5a,b</w:t>
            </w:r>
          </w:p>
          <w:p w:rsidR="00AD47E9" w:rsidRDefault="00AD47E9"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fr-FR"/>
              </w:rPr>
            </w:pPr>
            <w:r>
              <w:rPr>
                <w:sz w:val="20"/>
                <w:lang w:val="fr-FR"/>
              </w:rPr>
              <w:t>I.420</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Basic user-network interface</w:t>
            </w:r>
            <w:r>
              <w:rPr>
                <w:sz w:val="20"/>
                <w:lang w:val="en-US"/>
              </w:rPr>
              <w:br/>
              <w:t xml:space="preserve"> Blue Book Fascicle III.8</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2a,b</w:t>
            </w:r>
          </w:p>
          <w:p w:rsidR="00AD47E9" w:rsidRDefault="00AD47E9"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10/84</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I.421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Primary rate user-network interface</w:t>
            </w:r>
            <w:r>
              <w:rPr>
                <w:sz w:val="20"/>
                <w:lang w:val="en-US"/>
              </w:rPr>
              <w:br/>
              <w:t xml:space="preserve"> Blue Book Fascicle III.8</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10/84</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I.430</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Basic user-network interface - Layer 1 specification</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2a</w:t>
            </w:r>
          </w:p>
          <w:p w:rsidR="00AD47E9" w:rsidRDefault="00AD47E9" w:rsidP="007B5B1A">
            <w:pPr>
              <w:pStyle w:val="Standard1"/>
              <w:spacing w:before="0" w:line="260" w:lineRule="exact"/>
              <w:rPr>
                <w:sz w:val="20"/>
                <w:lang w:val="fr-FR"/>
              </w:rPr>
            </w:pPr>
            <w:r>
              <w:rPr>
                <w:sz w:val="20"/>
                <w:lang w:val="fr-FR"/>
              </w:rPr>
              <w:t>4</w:t>
            </w:r>
          </w:p>
          <w:p w:rsidR="00AD47E9" w:rsidRDefault="00AD47E9" w:rsidP="007B5B1A">
            <w:pPr>
              <w:pStyle w:val="Standard1"/>
              <w:spacing w:before="0" w:line="260" w:lineRule="exact"/>
              <w:rPr>
                <w:sz w:val="20"/>
                <w:lang w:val="fr-FR"/>
              </w:rPr>
            </w:pPr>
            <w:r>
              <w:rPr>
                <w:sz w:val="20"/>
                <w:lang w:val="fr-FR"/>
              </w:rPr>
              <w:t>5a,b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I.431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Primary rate user-network interface - Layer 1 specification.</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2b</w:t>
            </w:r>
          </w:p>
          <w:p w:rsidR="00AD47E9" w:rsidRDefault="00AD47E9" w:rsidP="007B5B1A">
            <w:pPr>
              <w:pStyle w:val="Standard1"/>
              <w:spacing w:before="0" w:line="260" w:lineRule="exact"/>
              <w:rPr>
                <w:sz w:val="20"/>
                <w:lang w:val="en-US"/>
              </w:rPr>
            </w:pPr>
            <w:r>
              <w:rPr>
                <w:sz w:val="20"/>
                <w:lang w:val="en-US"/>
              </w:rPr>
              <w:t>4</w:t>
            </w:r>
          </w:p>
          <w:p w:rsidR="00AD47E9" w:rsidRDefault="00AD47E9" w:rsidP="007B5B1A">
            <w:pPr>
              <w:pStyle w:val="Standard1"/>
              <w:spacing w:before="0" w:line="260" w:lineRule="exact"/>
              <w:rPr>
                <w:sz w:val="20"/>
                <w:lang w:val="en-US"/>
              </w:rPr>
            </w:pPr>
            <w:r>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lastRenderedPageBreak/>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fr-FR"/>
              </w:rPr>
            </w:pPr>
            <w:r>
              <w:rPr>
                <w:sz w:val="20"/>
                <w:lang w:val="fr-FR"/>
              </w:rPr>
              <w:t>I.432.1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B-ISDN user-network interface physical layer specification – general characteristics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2b</w:t>
            </w:r>
          </w:p>
          <w:p w:rsidR="00AD47E9" w:rsidRDefault="00AD47E9" w:rsidP="007B5B1A">
            <w:pPr>
              <w:pStyle w:val="Standard1"/>
              <w:spacing w:before="0" w:line="260" w:lineRule="exact"/>
              <w:rPr>
                <w:sz w:val="20"/>
                <w:lang w:val="en-US"/>
              </w:rPr>
            </w:pPr>
            <w:r>
              <w:rPr>
                <w:sz w:val="20"/>
                <w:lang w:val="en-US"/>
              </w:rPr>
              <w:t>3</w:t>
            </w:r>
          </w:p>
          <w:p w:rsidR="00AD47E9" w:rsidRDefault="00AD47E9" w:rsidP="007B5B1A">
            <w:pPr>
              <w:pStyle w:val="Standard1"/>
              <w:spacing w:before="0" w:line="260" w:lineRule="exact"/>
              <w:rPr>
                <w:sz w:val="20"/>
                <w:lang w:val="en-US"/>
              </w:rPr>
            </w:pPr>
            <w:r>
              <w:rPr>
                <w:sz w:val="20"/>
                <w:lang w:val="en-US"/>
              </w:rPr>
              <w:t>4</w:t>
            </w:r>
          </w:p>
          <w:p w:rsidR="00AD47E9" w:rsidRDefault="00AD47E9" w:rsidP="007B5B1A">
            <w:pPr>
              <w:pStyle w:val="Standard1"/>
              <w:spacing w:before="0" w:line="260" w:lineRule="exact"/>
              <w:rPr>
                <w:sz w:val="20"/>
                <w:lang w:val="en-US"/>
              </w:rPr>
            </w:pPr>
            <w:r>
              <w:rPr>
                <w:sz w:val="20"/>
                <w:lang w:val="en-US"/>
              </w:rPr>
              <w:t>5a,b</w:t>
            </w:r>
          </w:p>
          <w:p w:rsidR="00AD47E9" w:rsidRDefault="00AD47E9"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I.432.2</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B-ISDN UNI Physical layer specification for 155 520 kbit/s and 622 080 kbit/s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2b</w:t>
            </w:r>
          </w:p>
          <w:p w:rsidR="00AD47E9" w:rsidRDefault="00AD47E9" w:rsidP="007B5B1A">
            <w:pPr>
              <w:pStyle w:val="Standard1"/>
              <w:spacing w:before="0" w:line="260" w:lineRule="exact"/>
              <w:rPr>
                <w:sz w:val="20"/>
                <w:lang w:val="en-US"/>
              </w:rPr>
            </w:pPr>
            <w:r>
              <w:rPr>
                <w:sz w:val="20"/>
                <w:lang w:val="en-US"/>
              </w:rPr>
              <w:t>3</w:t>
            </w:r>
          </w:p>
          <w:p w:rsidR="00AD47E9" w:rsidRDefault="00AD47E9" w:rsidP="007B5B1A">
            <w:pPr>
              <w:pStyle w:val="Standard1"/>
              <w:spacing w:before="0" w:line="260" w:lineRule="exact"/>
              <w:rPr>
                <w:sz w:val="20"/>
                <w:lang w:val="en-US"/>
              </w:rPr>
            </w:pPr>
            <w:r>
              <w:rPr>
                <w:sz w:val="20"/>
                <w:lang w:val="en-US"/>
              </w:rPr>
              <w:t>4</w:t>
            </w:r>
          </w:p>
          <w:p w:rsidR="00AD47E9" w:rsidRDefault="00AD47E9" w:rsidP="007B5B1A">
            <w:pPr>
              <w:pStyle w:val="Standard1"/>
              <w:spacing w:before="0" w:line="260" w:lineRule="exact"/>
              <w:rPr>
                <w:sz w:val="20"/>
                <w:lang w:val="en-US"/>
              </w:rPr>
            </w:pPr>
            <w:r>
              <w:rPr>
                <w:sz w:val="20"/>
                <w:lang w:val="en-US"/>
              </w:rPr>
              <w:t>5a,b</w:t>
            </w:r>
          </w:p>
          <w:p w:rsidR="00AD47E9" w:rsidRDefault="00AD47E9"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I.432.3</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B-ISDN UNI Physical layer specification for 1 544 kbit/s and 2 048 kbit/.</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2b</w:t>
            </w:r>
          </w:p>
          <w:p w:rsidR="00AD47E9" w:rsidRDefault="00AD47E9" w:rsidP="007B5B1A">
            <w:pPr>
              <w:pStyle w:val="Standard1"/>
              <w:spacing w:before="0" w:line="260" w:lineRule="exact"/>
              <w:rPr>
                <w:sz w:val="20"/>
                <w:lang w:val="en-US"/>
              </w:rPr>
            </w:pPr>
            <w:r>
              <w:rPr>
                <w:sz w:val="20"/>
                <w:lang w:val="en-US"/>
              </w:rPr>
              <w:t>3</w:t>
            </w:r>
          </w:p>
          <w:p w:rsidR="00AD47E9" w:rsidRDefault="00AD47E9" w:rsidP="007B5B1A">
            <w:pPr>
              <w:pStyle w:val="Standard1"/>
              <w:spacing w:before="0" w:line="260" w:lineRule="exact"/>
              <w:rPr>
                <w:sz w:val="20"/>
                <w:lang w:val="en-US"/>
              </w:rPr>
            </w:pPr>
            <w:r>
              <w:rPr>
                <w:sz w:val="20"/>
                <w:lang w:val="en-US"/>
              </w:rPr>
              <w:t>4</w:t>
            </w:r>
          </w:p>
          <w:p w:rsidR="00AD47E9" w:rsidRDefault="00AD47E9" w:rsidP="007B5B1A">
            <w:pPr>
              <w:pStyle w:val="Standard1"/>
              <w:spacing w:before="0" w:line="260" w:lineRule="exact"/>
              <w:rPr>
                <w:sz w:val="20"/>
                <w:lang w:val="en-US"/>
              </w:rPr>
            </w:pPr>
            <w:r>
              <w:rPr>
                <w:sz w:val="20"/>
                <w:lang w:val="en-US"/>
              </w:rPr>
              <w:t>5a,b</w:t>
            </w:r>
          </w:p>
          <w:p w:rsidR="00AD47E9" w:rsidRDefault="00AD47E9"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I.432.4</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B-ISDN UNI Physical layer specification for 51 840 kbit/s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2b</w:t>
            </w:r>
          </w:p>
          <w:p w:rsidR="00AD47E9" w:rsidRDefault="00AD47E9" w:rsidP="007B5B1A">
            <w:pPr>
              <w:pStyle w:val="Standard1"/>
              <w:spacing w:before="0" w:line="260" w:lineRule="exact"/>
              <w:rPr>
                <w:sz w:val="20"/>
                <w:lang w:val="en-US"/>
              </w:rPr>
            </w:pPr>
            <w:r>
              <w:rPr>
                <w:sz w:val="20"/>
                <w:lang w:val="en-US"/>
              </w:rPr>
              <w:t>3</w:t>
            </w:r>
          </w:p>
          <w:p w:rsidR="00AD47E9" w:rsidRDefault="00AD47E9" w:rsidP="007B5B1A">
            <w:pPr>
              <w:pStyle w:val="Standard1"/>
              <w:spacing w:before="0" w:line="260" w:lineRule="exact"/>
              <w:rPr>
                <w:sz w:val="20"/>
                <w:lang w:val="en-US"/>
              </w:rPr>
            </w:pPr>
            <w:r>
              <w:rPr>
                <w:sz w:val="20"/>
                <w:lang w:val="en-US"/>
              </w:rPr>
              <w:t>4</w:t>
            </w:r>
          </w:p>
          <w:p w:rsidR="00AD47E9" w:rsidRDefault="00AD47E9" w:rsidP="007B5B1A">
            <w:pPr>
              <w:pStyle w:val="Standard1"/>
              <w:spacing w:before="0" w:line="260" w:lineRule="exact"/>
              <w:rPr>
                <w:sz w:val="20"/>
                <w:lang w:val="en-US"/>
              </w:rPr>
            </w:pPr>
            <w:r>
              <w:rPr>
                <w:sz w:val="20"/>
                <w:lang w:val="en-US"/>
              </w:rPr>
              <w:t>5a,b</w:t>
            </w:r>
          </w:p>
          <w:p w:rsidR="00AD47E9" w:rsidRDefault="00AD47E9"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I.432.5</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B-ISDN UNI Physical layer specification for 25 600 kbit/s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2b</w:t>
            </w:r>
          </w:p>
          <w:p w:rsidR="00AD47E9" w:rsidRDefault="00AD47E9" w:rsidP="007B5B1A">
            <w:pPr>
              <w:pStyle w:val="Standard1"/>
              <w:spacing w:before="0" w:line="260" w:lineRule="exact"/>
              <w:rPr>
                <w:sz w:val="20"/>
                <w:lang w:val="en-US"/>
              </w:rPr>
            </w:pPr>
            <w:r>
              <w:rPr>
                <w:sz w:val="20"/>
                <w:lang w:val="en-US"/>
              </w:rPr>
              <w:t>3</w:t>
            </w:r>
          </w:p>
          <w:p w:rsidR="00AD47E9" w:rsidRDefault="00AD47E9" w:rsidP="007B5B1A">
            <w:pPr>
              <w:pStyle w:val="Standard1"/>
              <w:spacing w:before="0" w:line="260" w:lineRule="exact"/>
              <w:rPr>
                <w:sz w:val="20"/>
                <w:lang w:val="en-US"/>
              </w:rPr>
            </w:pPr>
            <w:r>
              <w:rPr>
                <w:sz w:val="20"/>
                <w:lang w:val="en-US"/>
              </w:rPr>
              <w:t>4</w:t>
            </w:r>
          </w:p>
          <w:p w:rsidR="00AD47E9" w:rsidRDefault="00AD47E9" w:rsidP="007B5B1A">
            <w:pPr>
              <w:pStyle w:val="Standard1"/>
              <w:spacing w:before="0" w:line="260" w:lineRule="exact"/>
              <w:rPr>
                <w:sz w:val="20"/>
                <w:lang w:val="en-US"/>
              </w:rPr>
            </w:pPr>
            <w:r>
              <w:rPr>
                <w:sz w:val="20"/>
                <w:lang w:val="en-US"/>
              </w:rPr>
              <w:t>5a,b</w:t>
            </w:r>
          </w:p>
          <w:p w:rsidR="00AD47E9" w:rsidRDefault="00AD47E9" w:rsidP="007B5B1A">
            <w:pPr>
              <w:pStyle w:val="Standard1"/>
              <w:spacing w:before="0" w:line="260" w:lineRule="exact"/>
              <w:rPr>
                <w:sz w:val="20"/>
                <w:lang w:val="en-US"/>
              </w:rPr>
            </w:pPr>
            <w:r>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en-US"/>
              </w:rPr>
            </w:pPr>
            <w:r>
              <w:rPr>
                <w:sz w:val="20"/>
                <w:lang w:val="en-US"/>
              </w:rPr>
              <w:t>X</w:t>
            </w:r>
          </w:p>
          <w:p w:rsidR="00AD47E9" w:rsidRDefault="00AD47E9" w:rsidP="009A539F">
            <w:pPr>
              <w:pStyle w:val="Standard1"/>
              <w:spacing w:before="0" w:line="260" w:lineRule="exact"/>
              <w:jc w:val="center"/>
              <w:rPr>
                <w:sz w:val="20"/>
                <w:lang w:val="fr-FR"/>
              </w:rPr>
            </w:pPr>
            <w:r>
              <w:rPr>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fr-FR"/>
              </w:rPr>
            </w:pPr>
            <w:r>
              <w:rPr>
                <w:sz w:val="20"/>
                <w:lang w:val="fr-FR"/>
              </w:rPr>
              <w:t>I.460</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jc w:val="both"/>
              <w:rPr>
                <w:sz w:val="20"/>
                <w:lang w:val="en-US"/>
              </w:rPr>
            </w:pPr>
            <w:r>
              <w:rPr>
                <w:sz w:val="20"/>
                <w:lang w:val="en-US"/>
              </w:rPr>
              <w:t>Multiplexing, rate adaption and support of existing interfaces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11/88</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ITU</w:t>
            </w:r>
            <w:r>
              <w:rPr>
                <w:sz w:val="20"/>
                <w:lang w:val="en-US"/>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I.464</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jc w:val="both"/>
              <w:rPr>
                <w:sz w:val="20"/>
                <w:lang w:val="en-US"/>
              </w:rPr>
            </w:pPr>
            <w:r>
              <w:rPr>
                <w:sz w:val="20"/>
                <w:lang w:val="en-US"/>
              </w:rPr>
              <w:t>Multiplexing, rate adaption and support of existing interfaces for restricted 64 kbit/s transfer capability</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1, 5</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10/91</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I.761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Inverse multiplexing for ATM (IMA)</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Approved 2000</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tabs>
                <w:tab w:val="left" w:pos="326"/>
              </w:tabs>
              <w:spacing w:before="0" w:line="260" w:lineRule="exact"/>
              <w:rPr>
                <w:sz w:val="20"/>
                <w:lang w:val="fr-FR"/>
              </w:rPr>
            </w:pPr>
            <w:r>
              <w:rPr>
                <w:sz w:val="20"/>
                <w:lang w:val="fr-FR"/>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jc w:val="both"/>
              <w:rPr>
                <w:sz w:val="20"/>
                <w:lang w:val="fr-FR"/>
              </w:rPr>
            </w:pPr>
            <w:r>
              <w:rPr>
                <w:sz w:val="20"/>
                <w:lang w:val="fr-FR"/>
              </w:rPr>
              <w:t>I.150</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tabs>
                <w:tab w:val="left" w:pos="-720"/>
              </w:tabs>
              <w:spacing w:before="0"/>
              <w:jc w:val="both"/>
              <w:rPr>
                <w:sz w:val="20"/>
                <w:lang w:val="en-US"/>
              </w:rPr>
            </w:pPr>
            <w:r>
              <w:rPr>
                <w:sz w:val="20"/>
                <w:lang w:val="en-US"/>
              </w:rPr>
              <w:t>B-ISDN asynchronous transfer mode functional characteristics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jc w:val="both"/>
              <w:rPr>
                <w:sz w:val="20"/>
                <w:lang w:val="en-US"/>
              </w:rPr>
            </w:pPr>
            <w:r>
              <w:rPr>
                <w:sz w:val="20"/>
                <w:lang w:val="en-US"/>
              </w:rPr>
              <w:t>11/95</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I.480</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1+1 protection switching for cell based physical layer</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Approved 2000</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I.571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Connection of VSAT based Private networks to the public ISDN</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8/96</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I.572</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VSAT interconnection with the PSTN</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3/00</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I.762, former I.frac</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Mapping over  fractional physical links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en-US"/>
              </w:rPr>
            </w:pPr>
            <w:r>
              <w:rPr>
                <w:sz w:val="20"/>
                <w:lang w:val="en-US"/>
              </w:rPr>
              <w:t>approved 2000</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fr-FR"/>
              </w:rPr>
            </w:pPr>
            <w:r>
              <w:rPr>
                <w:sz w:val="20"/>
                <w:lang w:val="fr-FR"/>
              </w:rPr>
              <w:t>I.apf</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Requirements to feeding power to access equipment</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Consent 2002</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I.aps</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Analoge phone set to be used in very short reach applications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E43DC7" w:rsidRDefault="00AD47E9" w:rsidP="007B5B1A">
            <w:pPr>
              <w:pStyle w:val="Standard1"/>
              <w:spacing w:before="0" w:line="260" w:lineRule="exact"/>
              <w:jc w:val="both"/>
              <w:rPr>
                <w:sz w:val="20"/>
                <w:lang w:val="en-US"/>
              </w:rPr>
            </w:pPr>
            <w:r w:rsidRPr="00E43DC7">
              <w:rPr>
                <w:sz w:val="20"/>
                <w:lang w:val="en-US"/>
              </w:rPr>
              <w:t>Consent expected 5/2001</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D671AD">
            <w:pPr>
              <w:pStyle w:val="Standard1"/>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jc w:val="both"/>
              <w:rPr>
                <w:sz w:val="20"/>
                <w:lang w:val="fr-FR" w:eastAsia="ja-JP"/>
              </w:rPr>
            </w:pPr>
            <w:r>
              <w:rPr>
                <w:sz w:val="20"/>
                <w:lang w:val="fr-FR" w:eastAsia="ja-JP"/>
              </w:rPr>
              <w:t>J.84</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both"/>
              <w:rPr>
                <w:sz w:val="20"/>
                <w:lang w:val="en-US"/>
              </w:rPr>
            </w:pPr>
            <w:r>
              <w:rPr>
                <w:sz w:val="20"/>
                <w:lang w:val="en-US"/>
              </w:rPr>
              <w:t>Distribution of digital multi-</w:t>
            </w:r>
            <w:r w:rsidRPr="00DD0955">
              <w:rPr>
                <w:sz w:val="20"/>
                <w:lang w:val="en-GB"/>
              </w:rPr>
              <w:t>programme</w:t>
            </w:r>
            <w:r>
              <w:rPr>
                <w:sz w:val="20"/>
                <w:lang w:val="en-US"/>
              </w:rPr>
              <w:t xml:space="preserve"> signals for television, sound and data services through SMATV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berschrift71"/>
              <w:keepNext w:val="0"/>
              <w:keepLines w:val="0"/>
              <w:spacing w:before="0" w:line="260" w:lineRule="exact"/>
              <w:rPr>
                <w:b w:val="0"/>
                <w:sz w:val="20"/>
                <w:lang w:val="fr-FR"/>
              </w:rPr>
            </w:pPr>
            <w:r w:rsidRPr="00420859">
              <w:rPr>
                <w:b w:val="0"/>
                <w:sz w:val="20"/>
                <w:lang w:val="fr-FR"/>
              </w:rPr>
              <w:t>1a,b</w:t>
            </w:r>
          </w:p>
          <w:p w:rsidR="00AD47E9" w:rsidRPr="00420859" w:rsidRDefault="00AD47E9" w:rsidP="00D671AD">
            <w:pPr>
              <w:pStyle w:val="berschrift71"/>
              <w:keepNext w:val="0"/>
              <w:keepLines w:val="0"/>
              <w:spacing w:before="0" w:line="260" w:lineRule="exact"/>
            </w:pPr>
            <w:r w:rsidRPr="00420859">
              <w:rPr>
                <w:b w:val="0"/>
                <w:sz w:val="20"/>
                <w:lang w:val="fr-FR"/>
              </w:rPr>
              <w:t>2a,b</w:t>
            </w:r>
          </w:p>
        </w:tc>
        <w:tc>
          <w:tcPr>
            <w:tcW w:w="450"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berschrift71"/>
              <w:keepNext w:val="0"/>
              <w:keepLines w:val="0"/>
              <w:spacing w:before="0" w:line="260" w:lineRule="exact"/>
              <w:jc w:val="center"/>
            </w:pPr>
            <w:r w:rsidRPr="00420859">
              <w:rPr>
                <w:b w:val="0"/>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D671AD">
            <w:pPr>
              <w:pStyle w:val="Standard1"/>
              <w:spacing w:before="0" w:line="260" w:lineRule="exact"/>
              <w:jc w:val="both"/>
              <w:rPr>
                <w:sz w:val="20"/>
                <w:lang w:val="fr-FR"/>
              </w:rPr>
            </w:pPr>
            <w:r>
              <w:rPr>
                <w:sz w:val="20"/>
                <w:lang w:val="fr-FR"/>
              </w:rPr>
              <w:t>3/01</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D671AD">
            <w:pPr>
              <w:pStyle w:val="Standard1"/>
              <w:tabs>
                <w:tab w:val="left" w:pos="326"/>
              </w:tabs>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D671AD">
            <w:pPr>
              <w:pStyle w:val="Standard1"/>
              <w:spacing w:before="0"/>
              <w:jc w:val="both"/>
              <w:rPr>
                <w:sz w:val="20"/>
                <w:lang w:val="fr-FR" w:eastAsia="ja-JP"/>
              </w:rPr>
            </w:pPr>
            <w:r w:rsidRPr="0042420A">
              <w:rPr>
                <w:sz w:val="20"/>
                <w:lang w:val="fr-FR" w:eastAsia="ja-JP"/>
              </w:rPr>
              <w:t>J.87</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tabs>
                <w:tab w:val="left" w:pos="-720"/>
              </w:tabs>
              <w:spacing w:before="0"/>
              <w:jc w:val="both"/>
              <w:rPr>
                <w:sz w:val="20"/>
                <w:lang w:val="en-US"/>
              </w:rPr>
            </w:pPr>
            <w:r>
              <w:rPr>
                <w:sz w:val="20"/>
                <w:lang w:val="en-US"/>
              </w:rPr>
              <w:t>Use of hybrid cable television links for the secondary distribution of television into the user’s premises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berschrift71"/>
              <w:keepNext w:val="0"/>
              <w:keepLines w:val="0"/>
              <w:spacing w:before="0" w:line="260" w:lineRule="exact"/>
              <w:rPr>
                <w:b w:val="0"/>
                <w:sz w:val="20"/>
                <w:lang w:val="en-US"/>
              </w:rPr>
            </w:pPr>
            <w:r w:rsidRPr="00420859">
              <w:rPr>
                <w:b w:val="0"/>
                <w:sz w:val="20"/>
                <w:lang w:val="en-US"/>
              </w:rPr>
              <w:t>1</w:t>
            </w:r>
          </w:p>
          <w:p w:rsidR="00AD47E9" w:rsidRPr="00420859" w:rsidRDefault="00AD47E9" w:rsidP="00D671AD">
            <w:pPr>
              <w:pStyle w:val="berschrift71"/>
              <w:keepNext w:val="0"/>
              <w:keepLines w:val="0"/>
              <w:spacing w:before="0" w:line="260" w:lineRule="exact"/>
              <w:rPr>
                <w:b w:val="0"/>
                <w:sz w:val="20"/>
                <w:lang w:val="en-US"/>
              </w:rPr>
            </w:pPr>
            <w:r w:rsidRPr="00420859">
              <w:rPr>
                <w:b w:val="0"/>
                <w:sz w:val="20"/>
                <w:lang w:val="en-US"/>
              </w:rPr>
              <w:t>2</w:t>
            </w:r>
          </w:p>
          <w:p w:rsidR="00AD47E9" w:rsidRPr="00420859" w:rsidRDefault="00AD47E9" w:rsidP="00D671AD">
            <w:pPr>
              <w:pStyle w:val="berschrift71"/>
              <w:keepNext w:val="0"/>
              <w:keepLines w:val="0"/>
              <w:spacing w:before="0" w:line="260" w:lineRule="exact"/>
              <w:rPr>
                <w:b w:val="0"/>
                <w:sz w:val="20"/>
                <w:lang w:val="en-US"/>
              </w:rPr>
            </w:pPr>
            <w:r w:rsidRPr="00420859">
              <w:rPr>
                <w:b w:val="0"/>
                <w:sz w:val="20"/>
                <w:lang w:val="en-US"/>
              </w:rPr>
              <w:t>5</w:t>
            </w:r>
          </w:p>
          <w:p w:rsidR="00AD47E9" w:rsidRPr="00420859" w:rsidRDefault="00AD47E9" w:rsidP="00D671AD">
            <w:pPr>
              <w:pStyle w:val="Standard1"/>
              <w:spacing w:before="0" w:line="260" w:lineRule="exact"/>
              <w:rPr>
                <w:sz w:val="20"/>
                <w:lang w:val="en-US"/>
              </w:rPr>
            </w:pPr>
            <w:r w:rsidRPr="00420859">
              <w:rPr>
                <w:sz w:val="20"/>
                <w:lang w:val="en-US"/>
              </w:rPr>
              <w:t>6</w:t>
            </w:r>
          </w:p>
        </w:tc>
        <w:tc>
          <w:tcPr>
            <w:tcW w:w="450"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en-US"/>
              </w:rPr>
            </w:pPr>
            <w:r w:rsidRPr="00420859">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0859" w:rsidRDefault="00AD47E9" w:rsidP="00D671AD">
            <w:pPr>
              <w:pStyle w:val="Standard1"/>
              <w:spacing w:before="0" w:line="260" w:lineRule="exact"/>
              <w:jc w:val="center"/>
              <w:rPr>
                <w:sz w:val="20"/>
                <w:lang w:val="en-US"/>
              </w:rPr>
            </w:pPr>
            <w:r w:rsidRPr="00420859">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D671AD">
            <w:pPr>
              <w:pStyle w:val="Standard1"/>
              <w:spacing w:before="0"/>
              <w:jc w:val="both"/>
              <w:rPr>
                <w:sz w:val="20"/>
                <w:lang w:val="fr-FR"/>
              </w:rPr>
            </w:pPr>
            <w:r>
              <w:rPr>
                <w:sz w:val="20"/>
                <w:lang w:val="fr-FR"/>
              </w:rPr>
              <w:t>3/98</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D671AD">
            <w:pPr>
              <w:pStyle w:val="CellBody"/>
              <w:widowControl w:val="0"/>
              <w:spacing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D671AD">
            <w:pPr>
              <w:pStyle w:val="Standard1"/>
              <w:spacing w:before="0"/>
              <w:jc w:val="both"/>
              <w:rPr>
                <w:sz w:val="20"/>
                <w:lang w:val="fr-FR" w:eastAsia="ja-JP"/>
              </w:rPr>
            </w:pPr>
            <w:r>
              <w:rPr>
                <w:sz w:val="20"/>
                <w:lang w:val="fr-FR" w:eastAsia="ja-JP"/>
              </w:rPr>
              <w:t>J.93</w:t>
            </w:r>
          </w:p>
        </w:tc>
        <w:tc>
          <w:tcPr>
            <w:tcW w:w="4556"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both"/>
              <w:rPr>
                <w:rFonts w:ascii="Times New Roman"/>
                <w:color w:val="auto"/>
                <w:sz w:val="20"/>
                <w:lang w:val="en-US"/>
              </w:rPr>
            </w:pPr>
            <w:r w:rsidRPr="00C718DA">
              <w:rPr>
                <w:rFonts w:ascii="Times New Roman"/>
                <w:color w:val="auto"/>
                <w:sz w:val="20"/>
                <w:lang w:val="en-US"/>
              </w:rPr>
              <w:t>Requirements for conditional access in the secondary distribution of digital television on cable television systems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Standard1"/>
              <w:spacing w:before="0" w:line="260" w:lineRule="exact"/>
              <w:rPr>
                <w:sz w:val="20"/>
                <w:lang w:val="en-US"/>
              </w:rPr>
            </w:pPr>
            <w:r w:rsidRPr="00C718DA">
              <w:rPr>
                <w:sz w:val="20"/>
                <w:lang w:val="en-US"/>
              </w:rPr>
              <w:t>1a,b</w:t>
            </w:r>
          </w:p>
          <w:p w:rsidR="00AD47E9" w:rsidRPr="00C718DA" w:rsidRDefault="00AD47E9" w:rsidP="00D671AD">
            <w:pPr>
              <w:pStyle w:val="CellBody"/>
              <w:widowControl w:val="0"/>
              <w:spacing w:line="260" w:lineRule="exact"/>
              <w:rPr>
                <w:rFonts w:ascii="Times New Roman"/>
                <w:color w:val="auto"/>
                <w:sz w:val="20"/>
                <w:lang w:val="en-US"/>
              </w:rPr>
            </w:pPr>
            <w:r w:rsidRPr="00C718DA">
              <w:rPr>
                <w:rFonts w:ascii="Times New Roman"/>
                <w:color w:val="auto"/>
                <w:sz w:val="20"/>
                <w:lang w:val="en-US"/>
              </w:rPr>
              <w:t>2a,</w:t>
            </w:r>
          </w:p>
        </w:tc>
        <w:tc>
          <w:tcPr>
            <w:tcW w:w="450"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Standard1"/>
              <w:spacing w:before="0" w:line="260" w:lineRule="exact"/>
              <w:jc w:val="center"/>
              <w:rPr>
                <w:sz w:val="20"/>
                <w:lang w:val="en-US"/>
              </w:rPr>
            </w:pPr>
            <w:r w:rsidRPr="00C718DA">
              <w:rPr>
                <w:sz w:val="20"/>
                <w:lang w:val="en-US"/>
              </w:rPr>
              <w:t>X</w:t>
            </w:r>
          </w:p>
          <w:p w:rsidR="00AD47E9" w:rsidRPr="00C718DA" w:rsidRDefault="00AD47E9" w:rsidP="00D671AD">
            <w:pPr>
              <w:pStyle w:val="CellBody"/>
              <w:widowControl w:val="0"/>
              <w:spacing w:line="260" w:lineRule="exact"/>
              <w:jc w:val="center"/>
              <w:rPr>
                <w:rFonts w:ascii="Times New Roman"/>
                <w:color w:val="auto"/>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C718DA" w:rsidRDefault="00AD47E9" w:rsidP="00D671AD">
            <w:pPr>
              <w:pStyle w:val="CellBody"/>
              <w:widowControl w:val="0"/>
              <w:spacing w:line="260" w:lineRule="exact"/>
              <w:jc w:val="center"/>
              <w:rPr>
                <w:rFonts w:ascii="Times New Roman"/>
                <w:color w:val="auto"/>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C718DA" w:rsidRDefault="00AD47E9" w:rsidP="00D671AD">
            <w:pPr>
              <w:pStyle w:val="CellBody"/>
              <w:widowControl w:val="0"/>
              <w:spacing w:line="260" w:lineRule="exact"/>
              <w:jc w:val="both"/>
              <w:rPr>
                <w:rFonts w:ascii="Times New Roman"/>
                <w:color w:val="auto"/>
                <w:sz w:val="20"/>
                <w:lang w:val="en-US"/>
              </w:rPr>
            </w:pPr>
            <w:r w:rsidRPr="00C718DA">
              <w:rPr>
                <w:rFonts w:ascii="Times New Roman"/>
                <w:color w:val="auto"/>
                <w:sz w:val="20"/>
                <w:lang w:val="en-US"/>
              </w:rPr>
              <w:t>3/98</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7F7B05">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7F7B05">
            <w:pPr>
              <w:pStyle w:val="Standard1"/>
              <w:spacing w:before="0" w:line="260" w:lineRule="exact"/>
              <w:rPr>
                <w:sz w:val="20"/>
                <w:lang w:val="en-US"/>
              </w:rPr>
            </w:pPr>
            <w:r w:rsidRPr="0042420A">
              <w:rPr>
                <w:sz w:val="20"/>
                <w:lang w:val="en-US"/>
              </w:rPr>
              <w:t>J.112</w:t>
            </w:r>
            <w:r w:rsidRPr="0042420A">
              <w:rPr>
                <w:sz w:val="20"/>
                <w:lang w:val="en-US"/>
              </w:rPr>
              <w:br/>
            </w:r>
          </w:p>
        </w:tc>
        <w:tc>
          <w:tcPr>
            <w:tcW w:w="4556" w:type="dxa"/>
            <w:tcBorders>
              <w:top w:val="single" w:sz="6" w:space="0" w:color="auto"/>
              <w:left w:val="single" w:sz="6" w:space="0" w:color="auto"/>
              <w:bottom w:val="single" w:sz="6" w:space="0" w:color="auto"/>
              <w:right w:val="single" w:sz="6" w:space="0" w:color="auto"/>
            </w:tcBorders>
          </w:tcPr>
          <w:p w:rsidR="00AD47E9" w:rsidRPr="00396839" w:rsidRDefault="00AD47E9" w:rsidP="007F7B05">
            <w:pPr>
              <w:pStyle w:val="Standard1"/>
              <w:spacing w:before="0" w:line="260" w:lineRule="exact"/>
              <w:rPr>
                <w:sz w:val="20"/>
                <w:lang w:val="en-US"/>
              </w:rPr>
            </w:pPr>
            <w:r w:rsidRPr="00396839">
              <w:rPr>
                <w:sz w:val="20"/>
                <w:lang w:val="en-US"/>
              </w:rPr>
              <w:t xml:space="preserve">Transmission systems for interactive cable television </w:t>
            </w:r>
            <w:r>
              <w:rPr>
                <w:sz w:val="20"/>
                <w:lang w:val="en-US"/>
              </w:rPr>
              <w:t>services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7F7B05">
            <w:pPr>
              <w:pStyle w:val="Standard1"/>
              <w:spacing w:before="0" w:line="260" w:lineRule="exact"/>
              <w:rPr>
                <w:sz w:val="20"/>
                <w:lang w:val="en-US"/>
              </w:rPr>
            </w:pPr>
            <w:r w:rsidRPr="0042420A">
              <w:rPr>
                <w:sz w:val="20"/>
                <w:lang w:val="en-US"/>
              </w:rPr>
              <w:t>1b, 2b,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p w:rsidR="00AD47E9" w:rsidRPr="0042420A" w:rsidRDefault="00AD47E9" w:rsidP="0042420A">
            <w:pPr>
              <w:pStyle w:val="Standard1"/>
              <w:spacing w:before="0" w:line="260" w:lineRule="exact"/>
              <w:rPr>
                <w:sz w:val="20"/>
                <w:lang w:val="en-US"/>
              </w:rPr>
            </w:pPr>
            <w:r w:rsidRPr="0042420A">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7F7B05">
            <w:pPr>
              <w:pStyle w:val="Standard1"/>
              <w:spacing w:before="0" w:line="260" w:lineRule="exact"/>
              <w:rPr>
                <w:sz w:val="20"/>
                <w:lang w:val="en-US"/>
              </w:rPr>
            </w:pPr>
            <w:r w:rsidRPr="0042420A">
              <w:rPr>
                <w:sz w:val="20"/>
                <w:lang w:val="en-US"/>
              </w:rPr>
              <w:t>April 2003</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J.113</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Digital video broadcasting interaction channel through the PSTN/ISDN</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1a</w:t>
            </w:r>
          </w:p>
          <w:p w:rsidR="00AD47E9" w:rsidRPr="0042420A" w:rsidRDefault="00AD47E9" w:rsidP="007B5B1A">
            <w:pPr>
              <w:pStyle w:val="Standard1"/>
              <w:spacing w:before="0" w:line="260" w:lineRule="exact"/>
              <w:rPr>
                <w:sz w:val="20"/>
                <w:lang w:val="en-US"/>
              </w:rPr>
            </w:pPr>
            <w:r w:rsidRPr="0042420A">
              <w:rPr>
                <w:sz w:val="20"/>
                <w:lang w:val="en-US"/>
              </w:rPr>
              <w:t>2a</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3/98</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J.118</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 xml:space="preserve">Access systems for interactive services in SMATV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sidRPr="0042420A">
              <w:rPr>
                <w:sz w:val="20"/>
                <w:lang w:val="en-US"/>
              </w:rPr>
              <w:t>2b</w:t>
            </w:r>
          </w:p>
          <w:p w:rsidR="00AD47E9" w:rsidRPr="0042420A" w:rsidRDefault="00AD47E9" w:rsidP="00396839">
            <w:pPr>
              <w:pStyle w:val="Standard1"/>
              <w:spacing w:before="0" w:line="260" w:lineRule="exact"/>
              <w:rPr>
                <w:sz w:val="20"/>
                <w:lang w:val="en-US"/>
              </w:rPr>
            </w:pPr>
            <w:r w:rsidRPr="0042420A">
              <w:rPr>
                <w:sz w:val="20"/>
                <w:lang w:val="en-US"/>
              </w:rPr>
              <w:t>5a,b</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7B5B1A">
            <w:pPr>
              <w:pStyle w:val="Standard1"/>
              <w:spacing w:before="0" w:line="260" w:lineRule="exact"/>
              <w:rPr>
                <w:sz w:val="20"/>
                <w:lang w:val="en-US"/>
              </w:rPr>
            </w:pPr>
            <w:r w:rsidRPr="0042420A">
              <w:rPr>
                <w:sz w:val="20"/>
                <w:lang w:val="en-US"/>
              </w:rPr>
              <w:t>5/00</w:t>
            </w:r>
          </w:p>
          <w:p w:rsidR="00AD47E9" w:rsidRPr="0042420A" w:rsidRDefault="00AD47E9" w:rsidP="00396839">
            <w:pPr>
              <w:pStyle w:val="Standard1"/>
              <w:spacing w:before="0" w:line="260" w:lineRule="exact"/>
              <w:rPr>
                <w:sz w:val="20"/>
                <w:lang w:val="en-US"/>
              </w:rPr>
            </w:pP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rFonts w:hint="eastAsia"/>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rFonts w:hint="eastAsia"/>
                <w:sz w:val="20"/>
                <w:lang w:val="en-US"/>
              </w:rPr>
              <w:t>J.122</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rFonts w:hint="eastAsia"/>
                <w:sz w:val="20"/>
                <w:lang w:val="en-US"/>
              </w:rPr>
              <w:t xml:space="preserve">Second Generation Transmission Systems for Interactive Cable Television Services </w:t>
            </w:r>
            <w:r w:rsidRPr="0042420A">
              <w:rPr>
                <w:sz w:val="20"/>
                <w:lang w:val="en-US"/>
              </w:rPr>
              <w:t>–</w:t>
            </w:r>
            <w:r w:rsidRPr="0042420A">
              <w:rPr>
                <w:rFonts w:hint="eastAsia"/>
                <w:sz w:val="20"/>
                <w:lang w:val="en-US"/>
              </w:rPr>
              <w:t xml:space="preserve"> IP Cable Modems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sidRPr="0042420A">
              <w:rPr>
                <w:rFonts w:hint="eastAsia"/>
                <w:sz w:val="20"/>
                <w:lang w:val="en-US"/>
              </w:rPr>
              <w:t>1b, 2b</w:t>
            </w:r>
            <w:r w:rsidRPr="0042420A">
              <w:rPr>
                <w:sz w:val="20"/>
                <w:lang w:val="en-US"/>
              </w:rPr>
              <w:t>,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December 200</w:t>
            </w:r>
            <w:r>
              <w:rPr>
                <w:sz w:val="20"/>
                <w:lang w:val="en-US"/>
              </w:rPr>
              <w:t>7</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rFonts w:hint="eastAsia"/>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rFonts w:hint="eastAsia"/>
                <w:sz w:val="20"/>
                <w:lang w:val="en-US"/>
              </w:rPr>
              <w:t>J.12</w:t>
            </w:r>
            <w:r>
              <w:rPr>
                <w:sz w:val="20"/>
                <w:lang w:val="en-US"/>
              </w:rPr>
              <w:t>6</w:t>
            </w:r>
          </w:p>
        </w:tc>
        <w:tc>
          <w:tcPr>
            <w:tcW w:w="4556" w:type="dxa"/>
            <w:tcBorders>
              <w:top w:val="single" w:sz="6" w:space="0" w:color="auto"/>
              <w:left w:val="single" w:sz="6" w:space="0" w:color="auto"/>
              <w:bottom w:val="single" w:sz="6" w:space="0" w:color="auto"/>
              <w:right w:val="single" w:sz="6" w:space="0" w:color="auto"/>
            </w:tcBorders>
          </w:tcPr>
          <w:p w:rsidR="00AD47E9" w:rsidRPr="00077236" w:rsidRDefault="00AD47E9" w:rsidP="00396839">
            <w:pPr>
              <w:pStyle w:val="Standard1"/>
              <w:spacing w:before="0" w:line="260" w:lineRule="exact"/>
              <w:rPr>
                <w:sz w:val="20"/>
                <w:lang w:val="en-US"/>
              </w:rPr>
            </w:pPr>
            <w:r w:rsidRPr="00077236">
              <w:rPr>
                <w:sz w:val="20"/>
                <w:lang w:val="en-US"/>
              </w:rPr>
              <w:t xml:space="preserve">Embedded Cable Modem device specification  </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sidRPr="0042420A">
              <w:rPr>
                <w:rFonts w:hint="eastAsia"/>
                <w:sz w:val="20"/>
                <w:lang w:val="en-US"/>
              </w:rPr>
              <w:t>1b, 2b</w:t>
            </w:r>
            <w:r w:rsidRPr="0042420A">
              <w:rPr>
                <w:sz w:val="20"/>
                <w:lang w:val="en-US"/>
              </w:rPr>
              <w:t>,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December 200</w:t>
            </w:r>
            <w:r>
              <w:rPr>
                <w:sz w:val="20"/>
                <w:lang w:val="en-US"/>
              </w:rPr>
              <w:t>7</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lastRenderedPageBreak/>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J.128</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Set-top Gateway specification for transmission systems for interactive cable television services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Pr>
                <w:rFonts w:hint="eastAsia"/>
                <w:sz w:val="20"/>
                <w:lang w:val="en-US"/>
              </w:rPr>
              <w:t>1b, 2b</w:t>
            </w:r>
            <w:r>
              <w:rPr>
                <w:sz w:val="20"/>
                <w:lang w:val="en-US"/>
              </w:rPr>
              <w:t>,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2005</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J.132</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Transport of MPEG-2 signals in SDH networks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sidRPr="0042420A">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3/98</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J.150</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Transmission of digital multi-programme signals for television, sound and data services through multichannel, multipoint distribution systems (MMDS)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sidRPr="0042420A">
              <w:rPr>
                <w:sz w:val="20"/>
                <w:lang w:val="en-US"/>
              </w:rPr>
              <w:t>5b</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3/98</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J.160(J.arch)</w:t>
            </w:r>
          </w:p>
        </w:tc>
        <w:tc>
          <w:tcPr>
            <w:tcW w:w="4556" w:type="dxa"/>
            <w:tcBorders>
              <w:top w:val="single" w:sz="6" w:space="0" w:color="auto"/>
              <w:left w:val="single" w:sz="6" w:space="0" w:color="auto"/>
              <w:bottom w:val="single" w:sz="6" w:space="0" w:color="auto"/>
              <w:right w:val="single" w:sz="6" w:space="0" w:color="auto"/>
            </w:tcBorders>
          </w:tcPr>
          <w:p w:rsidR="00AD47E9" w:rsidRPr="0059361D" w:rsidRDefault="00AD47E9" w:rsidP="00396839">
            <w:pPr>
              <w:pStyle w:val="Standard1"/>
              <w:spacing w:before="0" w:line="260" w:lineRule="exact"/>
              <w:rPr>
                <w:sz w:val="20"/>
                <w:lang w:val="en-US"/>
              </w:rPr>
            </w:pPr>
            <w:r w:rsidRPr="0059361D">
              <w:rPr>
                <w:sz w:val="20"/>
                <w:lang w:val="en-US"/>
              </w:rPr>
              <w:t>Architectural framework for the delivery of time-critical services over cable television networks using cable modems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Pr>
                <w:sz w:val="20"/>
                <w:lang w:val="en-US"/>
              </w:rPr>
              <w:t>11/2005</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J.161(J.acr)</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Audio/Video Codecs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J.162 (J.ncs)</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Network-Based Call Signaling</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J.163(J.dqos)</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Dynamic Quality-of-Service</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J.164(J.em)</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Event Messages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J.165(J.istp)</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Internet Signaling Transport Protocol (ISTP)</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7B5B1A">
            <w:pPr>
              <w:pStyle w:val="Standard1"/>
              <w:spacing w:before="0" w:line="260" w:lineRule="exact"/>
              <w:rPr>
                <w:sz w:val="20"/>
                <w:lang w:val="en-US"/>
              </w:rPr>
            </w:pPr>
            <w:r w:rsidRPr="0042420A">
              <w:rPr>
                <w:sz w:val="20"/>
                <w:lang w:val="en-US"/>
              </w:rPr>
              <w:t>Consent</w:t>
            </w:r>
          </w:p>
          <w:p w:rsidR="00AD47E9" w:rsidRPr="0042420A" w:rsidRDefault="00AD47E9" w:rsidP="00396839">
            <w:pPr>
              <w:pStyle w:val="Standard1"/>
              <w:spacing w:before="0" w:line="260" w:lineRule="exact"/>
              <w:rPr>
                <w:sz w:val="20"/>
                <w:lang w:val="en-US"/>
              </w:rPr>
            </w:pPr>
            <w:r w:rsidRPr="0042420A">
              <w:rPr>
                <w:sz w:val="20"/>
                <w:lang w:val="en-US"/>
              </w:rPr>
              <w:t>Dec 2001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J.166(J.mibfrw)</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MIBs Framework</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J.167(J.mtadpv)</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MTA Device Provisioning</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J.168(J.mtamib)</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MTA MIB</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J.169(J.ncsmib)</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BNCS MI</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J.170(</w:t>
            </w:r>
          </w:p>
        </w:tc>
        <w:tc>
          <w:tcPr>
            <w:tcW w:w="4556" w:type="dxa"/>
            <w:tcBorders>
              <w:top w:val="single" w:sz="6" w:space="0" w:color="auto"/>
              <w:left w:val="single" w:sz="6" w:space="0" w:color="auto"/>
              <w:bottom w:val="single" w:sz="6" w:space="0" w:color="auto"/>
              <w:right w:val="single" w:sz="6" w:space="0" w:color="auto"/>
            </w:tcBorders>
          </w:tcPr>
          <w:p w:rsidR="00AD47E9" w:rsidRPr="00532810" w:rsidRDefault="00AD47E9" w:rsidP="00396839">
            <w:pPr>
              <w:pStyle w:val="Standard1"/>
              <w:spacing w:before="0" w:line="260" w:lineRule="exact"/>
              <w:rPr>
                <w:sz w:val="20"/>
                <w:lang w:val="en-US"/>
              </w:rPr>
            </w:pPr>
            <w:r w:rsidRPr="00532810">
              <w:rPr>
                <w:sz w:val="20"/>
                <w:lang w:val="en-US"/>
              </w:rPr>
              <w:t>IPCablecom security specification</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Pr>
                <w:sz w:val="20"/>
                <w:lang w:val="en-US"/>
              </w:rPr>
              <w:t>Published 11/2005</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J.171(J.tgcp)</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PSTN Gateway Call Signaling</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396839">
            <w:pPr>
              <w:pStyle w:val="Standard1"/>
              <w:spacing w:before="0" w:line="260" w:lineRule="exact"/>
              <w:rPr>
                <w:sz w:val="20"/>
                <w:lang w:val="en-US"/>
              </w:rPr>
            </w:pPr>
            <w:r w:rsidRPr="0042420A">
              <w:rPr>
                <w:sz w:val="20"/>
                <w:lang w:val="en-US"/>
              </w:rPr>
              <w:t>1b, 7</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396839">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J.175 (J.as)</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Audio Server Protocol</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rFonts w:hint="eastAsia"/>
                <w:sz w:val="20"/>
                <w:lang w:val="en-US"/>
              </w:rPr>
              <w:t>1b</w:t>
            </w:r>
            <w:r>
              <w:rPr>
                <w:sz w:val="20"/>
                <w:lang w:val="en-US"/>
              </w:rPr>
              <w:t>, 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Consent</w:t>
            </w:r>
          </w:p>
          <w:p w:rsidR="00AD47E9" w:rsidRPr="0042420A" w:rsidRDefault="00AD47E9" w:rsidP="0042420A">
            <w:pPr>
              <w:pStyle w:val="Standard1"/>
              <w:spacing w:before="0" w:line="260" w:lineRule="exact"/>
              <w:rPr>
                <w:sz w:val="20"/>
                <w:lang w:val="en-US"/>
              </w:rPr>
            </w:pPr>
            <w:r w:rsidRPr="0042420A">
              <w:rPr>
                <w:rFonts w:hint="eastAsia"/>
                <w:sz w:val="20"/>
                <w:lang w:val="en-US"/>
              </w:rPr>
              <w:t>June 2002</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J.176 (J.memmib)</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rFonts w:hint="eastAsia"/>
                <w:sz w:val="20"/>
                <w:lang w:val="en-US"/>
              </w:rPr>
              <w:t>IPCablecom Management Event Mechanism MIB</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rFonts w:hint="eastAsia"/>
                <w:sz w:val="20"/>
                <w:lang w:val="en-US"/>
              </w:rPr>
              <w:t>1b</w:t>
            </w:r>
            <w:r>
              <w:rPr>
                <w:sz w:val="20"/>
                <w:lang w:val="en-US"/>
              </w:rPr>
              <w:t>, 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42420A">
            <w:pPr>
              <w:pStyle w:val="Standard1"/>
              <w:spacing w:before="0" w:line="260" w:lineRule="exact"/>
              <w:rPr>
                <w:sz w:val="20"/>
                <w:lang w:val="en-US"/>
              </w:rPr>
            </w:pPr>
            <w:r w:rsidRPr="0042420A">
              <w:rPr>
                <w:rFonts w:hint="eastAsia"/>
                <w:sz w:val="20"/>
                <w:lang w:val="en-US"/>
              </w:rPr>
              <w:t>Consent</w:t>
            </w:r>
          </w:p>
          <w:p w:rsidR="00AD47E9" w:rsidRPr="0042420A" w:rsidRDefault="00AD47E9" w:rsidP="0042420A">
            <w:pPr>
              <w:pStyle w:val="Standard1"/>
              <w:spacing w:before="0" w:line="260" w:lineRule="exact"/>
              <w:rPr>
                <w:sz w:val="20"/>
                <w:lang w:val="en-US"/>
              </w:rPr>
            </w:pPr>
            <w:r w:rsidRPr="0042420A">
              <w:rPr>
                <w:rFonts w:hint="eastAsia"/>
                <w:sz w:val="20"/>
                <w:lang w:val="en-US"/>
              </w:rPr>
              <w:t>June 2002</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J.184(J.oob)</w:t>
            </w:r>
          </w:p>
        </w:tc>
        <w:tc>
          <w:tcPr>
            <w:tcW w:w="4556"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Digital Broadband Delivery System:</w:t>
            </w:r>
          </w:p>
          <w:p w:rsidR="00AD47E9" w:rsidRPr="0042420A" w:rsidRDefault="00AD47E9" w:rsidP="0042420A">
            <w:pPr>
              <w:pStyle w:val="Standard1"/>
              <w:spacing w:before="0" w:line="260" w:lineRule="exact"/>
              <w:rPr>
                <w:sz w:val="20"/>
                <w:lang w:val="en-US"/>
              </w:rPr>
            </w:pPr>
            <w:r w:rsidRPr="0042420A">
              <w:rPr>
                <w:sz w:val="20"/>
                <w:lang w:val="en-US"/>
              </w:rPr>
              <w:t>Out Of Band Transport</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sidRPr="0042420A">
              <w:rPr>
                <w:sz w:val="20"/>
                <w:lang w:val="en-US"/>
              </w:rPr>
              <w:t>1b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42420A">
            <w:pPr>
              <w:pStyle w:val="Standard1"/>
              <w:spacing w:before="0" w:line="260" w:lineRule="exact"/>
              <w:rPr>
                <w:sz w:val="20"/>
                <w:lang w:val="en-US"/>
              </w:rPr>
            </w:pPr>
            <w:r w:rsidRPr="0042420A">
              <w:rPr>
                <w:sz w:val="20"/>
                <w:lang w:val="en-US"/>
              </w:rPr>
              <w:t>Approved 03/01</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J.185</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906CB9">
            <w:pPr>
              <w:pStyle w:val="Standard1"/>
              <w:spacing w:before="0" w:line="260" w:lineRule="exact"/>
              <w:rPr>
                <w:sz w:val="20"/>
                <w:lang w:val="en-US"/>
              </w:rPr>
            </w:pPr>
            <w:r>
              <w:rPr>
                <w:sz w:val="20"/>
                <w:lang w:val="en-US"/>
              </w:rPr>
              <w:t>Transmission equipment for transferring multi-channel television signals over optical access networks by frequency modulation conversion</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1a, 4</w:t>
            </w:r>
          </w:p>
        </w:tc>
        <w:tc>
          <w:tcPr>
            <w:tcW w:w="45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42420A">
            <w:pPr>
              <w:pStyle w:val="Standard1"/>
              <w:spacing w:before="0" w:line="260" w:lineRule="exact"/>
              <w:rPr>
                <w:sz w:val="20"/>
                <w:lang w:val="en-US"/>
              </w:rPr>
            </w:pPr>
            <w:r>
              <w:rPr>
                <w:sz w:val="20"/>
                <w:lang w:val="en-US"/>
              </w:rPr>
              <w:t>06/</w:t>
            </w:r>
            <w:r w:rsidRPr="00906CB9">
              <w:rPr>
                <w:sz w:val="20"/>
                <w:lang w:val="en-US"/>
              </w:rPr>
              <w:t>201</w:t>
            </w:r>
            <w:r>
              <w:rPr>
                <w:sz w:val="20"/>
                <w:lang w:val="en-US"/>
              </w:rPr>
              <w:t>2</w:t>
            </w:r>
          </w:p>
        </w:tc>
      </w:tr>
      <w:tr w:rsidR="00AD47E9" w:rsidRPr="0042420A"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42420A" w:rsidRDefault="00AD47E9" w:rsidP="007B5B1A">
            <w:pPr>
              <w:pStyle w:val="Standard1"/>
              <w:spacing w:before="0" w:line="260" w:lineRule="exact"/>
              <w:rPr>
                <w:sz w:val="20"/>
                <w:lang w:val="en-US"/>
              </w:rPr>
            </w:pPr>
            <w:r w:rsidRPr="0042420A">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J.186</w:t>
            </w:r>
          </w:p>
        </w:tc>
        <w:tc>
          <w:tcPr>
            <w:tcW w:w="4556" w:type="dxa"/>
            <w:tcBorders>
              <w:top w:val="single" w:sz="6" w:space="0" w:color="auto"/>
              <w:left w:val="single" w:sz="6" w:space="0" w:color="auto"/>
              <w:bottom w:val="single" w:sz="6" w:space="0" w:color="auto"/>
              <w:right w:val="single" w:sz="6" w:space="0" w:color="auto"/>
            </w:tcBorders>
          </w:tcPr>
          <w:p w:rsidR="00AD47E9" w:rsidRPr="00C753CA" w:rsidRDefault="00AD47E9" w:rsidP="0042420A">
            <w:pPr>
              <w:pStyle w:val="Standard1"/>
              <w:spacing w:before="0" w:line="260" w:lineRule="exact"/>
              <w:rPr>
                <w:sz w:val="20"/>
                <w:lang w:val="en-US"/>
              </w:rPr>
            </w:pPr>
            <w:r w:rsidRPr="00C753CA">
              <w:rPr>
                <w:sz w:val="20"/>
                <w:lang w:val="en-US"/>
              </w:rPr>
              <w:t>Transmission equipment for multi-channel television signals over optical access networks by sub-carrier multiplexing (SCM)</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r w:rsidRPr="0042420A">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42420A" w:rsidRDefault="00AD47E9" w:rsidP="0042420A">
            <w:pPr>
              <w:pStyle w:val="Standard1"/>
              <w:spacing w:before="0" w:line="260" w:lineRule="exact"/>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42420A" w:rsidRDefault="00AD47E9" w:rsidP="0042420A">
            <w:pPr>
              <w:pStyle w:val="Standard1"/>
              <w:spacing w:before="0" w:line="260" w:lineRule="exact"/>
              <w:rPr>
                <w:sz w:val="20"/>
                <w:lang w:val="en-US"/>
              </w:rPr>
            </w:pPr>
            <w:r>
              <w:rPr>
                <w:sz w:val="20"/>
                <w:lang w:val="en-US"/>
              </w:rPr>
              <w:t>6/2008</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tabs>
                <w:tab w:val="left" w:pos="326"/>
              </w:tabs>
              <w:spacing w:before="0" w:line="260" w:lineRule="exact"/>
              <w:rPr>
                <w:sz w:val="20"/>
                <w:lang w:val="fr-FR" w:eastAsia="ja-JP"/>
              </w:rPr>
            </w:pPr>
            <w:r>
              <w:rPr>
                <w:rFonts w:hint="eastAsia"/>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602428">
            <w:pPr>
              <w:pStyle w:val="Standard1"/>
              <w:tabs>
                <w:tab w:val="left" w:pos="326"/>
              </w:tabs>
              <w:spacing w:before="0" w:line="260" w:lineRule="exact"/>
              <w:rPr>
                <w:sz w:val="20"/>
                <w:lang w:val="fr-FR" w:eastAsia="ja-JP"/>
              </w:rPr>
            </w:pPr>
            <w:r>
              <w:rPr>
                <w:rFonts w:hint="eastAsia"/>
                <w:sz w:val="20"/>
                <w:lang w:val="fr-FR" w:eastAsia="ja-JP"/>
              </w:rPr>
              <w:t>J.190</w:t>
            </w:r>
          </w:p>
        </w:tc>
        <w:tc>
          <w:tcPr>
            <w:tcW w:w="4556" w:type="dxa"/>
            <w:tcBorders>
              <w:top w:val="single" w:sz="6" w:space="0" w:color="auto"/>
              <w:left w:val="single" w:sz="6" w:space="0" w:color="auto"/>
              <w:bottom w:val="single" w:sz="6" w:space="0" w:color="auto"/>
              <w:right w:val="single" w:sz="6" w:space="0" w:color="auto"/>
            </w:tcBorders>
          </w:tcPr>
          <w:p w:rsidR="00AD47E9" w:rsidRPr="00FA6D32" w:rsidRDefault="00AD47E9" w:rsidP="007B5B1A">
            <w:pPr>
              <w:pStyle w:val="Standard1"/>
              <w:tabs>
                <w:tab w:val="left" w:pos="-720"/>
              </w:tabs>
              <w:spacing w:before="0"/>
              <w:jc w:val="both"/>
              <w:rPr>
                <w:sz w:val="20"/>
                <w:lang w:val="en-US" w:eastAsia="ja-JP"/>
              </w:rPr>
            </w:pPr>
            <w:r w:rsidRPr="00FA6D32">
              <w:rPr>
                <w:sz w:val="20"/>
                <w:lang w:val="en-US" w:eastAsia="ja-JP"/>
              </w:rPr>
              <w:t xml:space="preserve">Home Network Architecture that supports IP-based and proprietary protocol-based multimedia services   </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eastAsia="ja-JP"/>
              </w:rPr>
            </w:pPr>
            <w:r>
              <w:rPr>
                <w:rFonts w:hint="eastAsia"/>
                <w:sz w:val="20"/>
                <w:lang w:val="en-US" w:eastAsia="ja-JP"/>
              </w:rPr>
              <w:t>1b</w:t>
            </w:r>
            <w:r>
              <w:rPr>
                <w:sz w:val="20"/>
                <w:lang w:val="en-US" w:eastAsia="ja-JP"/>
              </w:rPr>
              <w:t>, 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rPr>
                <w:sz w:val="20"/>
                <w:lang w:val="fr-FR" w:eastAsia="ja-JP"/>
              </w:rPr>
            </w:pPr>
            <w:r>
              <w:rPr>
                <w:sz w:val="20"/>
                <w:lang w:val="fr-FR" w:eastAsia="ja-JP"/>
              </w:rPr>
              <w:t>7/2007</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tabs>
                <w:tab w:val="left" w:pos="326"/>
              </w:tabs>
              <w:spacing w:before="0" w:line="260" w:lineRule="exact"/>
              <w:rPr>
                <w:sz w:val="20"/>
                <w:lang w:val="fr-FR" w:eastAsia="ja-JP"/>
              </w:rPr>
            </w:pPr>
            <w:r>
              <w:rPr>
                <w:rFonts w:hint="eastAsia"/>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Pr="00602428" w:rsidRDefault="00AD47E9" w:rsidP="00602428">
            <w:pPr>
              <w:pStyle w:val="Standard1"/>
              <w:tabs>
                <w:tab w:val="left" w:pos="326"/>
              </w:tabs>
              <w:spacing w:before="0" w:line="260" w:lineRule="exact"/>
              <w:rPr>
                <w:sz w:val="20"/>
                <w:lang w:val="fr-FR" w:eastAsia="ja-JP"/>
              </w:rPr>
            </w:pPr>
            <w:r w:rsidRPr="00602428">
              <w:rPr>
                <w:rFonts w:hint="eastAsia"/>
                <w:sz w:val="20"/>
                <w:lang w:val="fr-FR" w:eastAsia="ja-JP"/>
              </w:rPr>
              <w:t xml:space="preserve">J.191 </w:t>
            </w:r>
          </w:p>
          <w:p w:rsidR="00AD47E9" w:rsidRPr="00602428" w:rsidRDefault="00AD47E9" w:rsidP="00602428">
            <w:pPr>
              <w:pStyle w:val="Standard1"/>
              <w:tabs>
                <w:tab w:val="left" w:pos="326"/>
              </w:tabs>
              <w:spacing w:before="0" w:line="260" w:lineRule="exact"/>
              <w:rPr>
                <w:sz w:val="20"/>
                <w:lang w:val="fr-FR" w:eastAsia="ja-JP"/>
              </w:rPr>
            </w:pP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tabs>
                <w:tab w:val="left" w:pos="-720"/>
              </w:tabs>
              <w:spacing w:before="0"/>
              <w:jc w:val="both"/>
              <w:rPr>
                <w:sz w:val="20"/>
                <w:lang w:val="en-US" w:eastAsia="ja-JP"/>
              </w:rPr>
            </w:pPr>
            <w:r>
              <w:rPr>
                <w:rFonts w:hint="eastAsia"/>
                <w:sz w:val="20"/>
                <w:lang w:val="en-US" w:eastAsia="ja-JP"/>
              </w:rPr>
              <w:t>IP Feature Package to Enhance Cable Modems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eastAsia="ja-JP"/>
              </w:rPr>
            </w:pPr>
            <w:r>
              <w:rPr>
                <w:rFonts w:hint="eastAsia"/>
                <w:sz w:val="20"/>
                <w:lang w:val="en-US" w:eastAsia="ja-JP"/>
              </w:rPr>
              <w:t>1b, 2b</w:t>
            </w:r>
            <w:r>
              <w:rPr>
                <w:sz w:val="20"/>
                <w:lang w:val="en-US" w:eastAsia="ja-JP"/>
              </w:rPr>
              <w:t>, 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rPr>
                <w:sz w:val="20"/>
                <w:lang w:val="fr-FR" w:eastAsia="ja-JP"/>
              </w:rPr>
            </w:pPr>
            <w:r>
              <w:rPr>
                <w:sz w:val="20"/>
                <w:lang w:val="fr-FR" w:eastAsia="ja-JP"/>
              </w:rPr>
              <w:t>March 2004</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304564">
            <w:pPr>
              <w:pStyle w:val="Standard1"/>
              <w:tabs>
                <w:tab w:val="left" w:pos="326"/>
              </w:tabs>
              <w:spacing w:before="0" w:line="260" w:lineRule="exact"/>
              <w:rPr>
                <w:sz w:val="20"/>
                <w:lang w:val="fr-FR" w:eastAsia="ja-JP"/>
              </w:rPr>
            </w:pPr>
            <w:r>
              <w:rPr>
                <w:rFonts w:hint="eastAsia"/>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Pr="00602428" w:rsidRDefault="00AD47E9" w:rsidP="00602428">
            <w:pPr>
              <w:pStyle w:val="Standard1"/>
              <w:tabs>
                <w:tab w:val="left" w:pos="326"/>
              </w:tabs>
              <w:spacing w:before="0" w:line="260" w:lineRule="exact"/>
              <w:rPr>
                <w:sz w:val="20"/>
                <w:lang w:val="fr-FR" w:eastAsia="ja-JP"/>
              </w:rPr>
            </w:pPr>
            <w:r w:rsidRPr="00602428">
              <w:rPr>
                <w:rFonts w:hint="eastAsia"/>
                <w:sz w:val="20"/>
                <w:lang w:val="fr-FR" w:eastAsia="ja-JP"/>
              </w:rPr>
              <w:t>J.19</w:t>
            </w:r>
            <w:r w:rsidRPr="00602428">
              <w:rPr>
                <w:sz w:val="20"/>
                <w:lang w:val="fr-FR" w:eastAsia="ja-JP"/>
              </w:rPr>
              <w:t>2</w:t>
            </w:r>
          </w:p>
          <w:p w:rsidR="00AD47E9" w:rsidRPr="00602428" w:rsidRDefault="00AD47E9" w:rsidP="00602428">
            <w:pPr>
              <w:pStyle w:val="Standard1"/>
              <w:tabs>
                <w:tab w:val="left" w:pos="326"/>
              </w:tabs>
              <w:spacing w:before="0" w:line="260" w:lineRule="exact"/>
              <w:rPr>
                <w:sz w:val="20"/>
                <w:lang w:val="fr-FR" w:eastAsia="ja-JP"/>
              </w:rPr>
            </w:pPr>
          </w:p>
        </w:tc>
        <w:tc>
          <w:tcPr>
            <w:tcW w:w="4556" w:type="dxa"/>
            <w:tcBorders>
              <w:top w:val="single" w:sz="6" w:space="0" w:color="auto"/>
              <w:left w:val="single" w:sz="6" w:space="0" w:color="auto"/>
              <w:bottom w:val="single" w:sz="6" w:space="0" w:color="auto"/>
              <w:right w:val="single" w:sz="6" w:space="0" w:color="auto"/>
            </w:tcBorders>
          </w:tcPr>
          <w:p w:rsidR="00AD47E9" w:rsidRPr="00B256BC" w:rsidRDefault="00AD47E9" w:rsidP="00304564">
            <w:pPr>
              <w:pStyle w:val="Standard1"/>
              <w:tabs>
                <w:tab w:val="left" w:pos="-720"/>
              </w:tabs>
              <w:spacing w:before="0"/>
              <w:jc w:val="both"/>
              <w:rPr>
                <w:sz w:val="20"/>
                <w:lang w:val="en-US" w:eastAsia="ja-JP"/>
              </w:rPr>
            </w:pPr>
            <w:r w:rsidRPr="00B256BC">
              <w:rPr>
                <w:sz w:val="20"/>
                <w:lang w:val="en-US" w:eastAsia="ja-JP"/>
              </w:rPr>
              <w:t xml:space="preserve">A Residential Gateway to support the delivery of cable data services  </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304564">
            <w:pPr>
              <w:pStyle w:val="Standard1"/>
              <w:spacing w:before="0" w:line="260" w:lineRule="exact"/>
              <w:rPr>
                <w:sz w:val="20"/>
                <w:lang w:val="en-US" w:eastAsia="ja-JP"/>
              </w:rPr>
            </w:pPr>
            <w:r>
              <w:rPr>
                <w:rFonts w:hint="eastAsia"/>
                <w:sz w:val="20"/>
                <w:lang w:val="en-US" w:eastAsia="ja-JP"/>
              </w:rPr>
              <w:t>1b, 2b</w:t>
            </w:r>
            <w:r>
              <w:rPr>
                <w:sz w:val="20"/>
                <w:lang w:val="en-US" w:eastAsia="ja-JP"/>
              </w:rPr>
              <w:t>, 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304564">
            <w:pPr>
              <w:pStyle w:val="Standard1"/>
              <w:spacing w:before="0"/>
              <w:rPr>
                <w:sz w:val="20"/>
                <w:lang w:val="fr-FR" w:eastAsia="ja-JP"/>
              </w:rPr>
            </w:pPr>
            <w:r>
              <w:rPr>
                <w:sz w:val="20"/>
                <w:lang w:val="fr-FR" w:eastAsia="ja-JP"/>
              </w:rPr>
              <w:t>11/2005</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304564">
            <w:pPr>
              <w:pStyle w:val="Standard1"/>
              <w:tabs>
                <w:tab w:val="left" w:pos="326"/>
              </w:tabs>
              <w:spacing w:before="0" w:line="260" w:lineRule="exact"/>
              <w:rPr>
                <w:sz w:val="20"/>
                <w:lang w:val="fr-FR" w:eastAsia="ja-JP"/>
              </w:rPr>
            </w:pPr>
            <w:r>
              <w:rPr>
                <w:rFonts w:hint="eastAsia"/>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602428">
            <w:pPr>
              <w:pStyle w:val="Standard1"/>
              <w:tabs>
                <w:tab w:val="left" w:pos="326"/>
              </w:tabs>
              <w:spacing w:before="0" w:line="260" w:lineRule="exact"/>
              <w:rPr>
                <w:sz w:val="20"/>
                <w:lang w:val="fr-FR" w:eastAsia="ja-JP"/>
              </w:rPr>
            </w:pPr>
            <w:r w:rsidRPr="00602428">
              <w:rPr>
                <w:rFonts w:hint="eastAsia"/>
                <w:sz w:val="20"/>
                <w:lang w:val="fr-FR" w:eastAsia="ja-JP"/>
              </w:rPr>
              <w:t>J.19</w:t>
            </w:r>
            <w:r>
              <w:rPr>
                <w:sz w:val="20"/>
                <w:lang w:val="fr-FR" w:eastAsia="ja-JP"/>
              </w:rPr>
              <w:t>5.1</w:t>
            </w:r>
          </w:p>
          <w:p w:rsidR="00AD47E9" w:rsidRPr="00602428" w:rsidRDefault="00AD47E9" w:rsidP="00602428">
            <w:pPr>
              <w:pStyle w:val="Standard1"/>
              <w:tabs>
                <w:tab w:val="left" w:pos="326"/>
              </w:tabs>
              <w:spacing w:before="0" w:line="260" w:lineRule="exact"/>
              <w:rPr>
                <w:sz w:val="20"/>
                <w:lang w:val="fr-FR" w:eastAsia="ja-JP"/>
              </w:rPr>
            </w:pPr>
            <w:r w:rsidRPr="003E227A">
              <w:rPr>
                <w:sz w:val="20"/>
                <w:lang w:val="fr-FR" w:eastAsia="ja-JP"/>
              </w:rPr>
              <w:t>(J.HiNoC-req)</w:t>
            </w:r>
          </w:p>
        </w:tc>
        <w:tc>
          <w:tcPr>
            <w:tcW w:w="4556" w:type="dxa"/>
            <w:tcBorders>
              <w:top w:val="single" w:sz="6" w:space="0" w:color="auto"/>
              <w:left w:val="single" w:sz="6" w:space="0" w:color="auto"/>
              <w:bottom w:val="single" w:sz="6" w:space="0" w:color="auto"/>
              <w:right w:val="single" w:sz="6" w:space="0" w:color="auto"/>
            </w:tcBorders>
          </w:tcPr>
          <w:p w:rsidR="00AD47E9" w:rsidRPr="00602428" w:rsidRDefault="00AD47E9" w:rsidP="00304564">
            <w:pPr>
              <w:pStyle w:val="Standard1"/>
              <w:tabs>
                <w:tab w:val="left" w:pos="-720"/>
              </w:tabs>
              <w:spacing w:before="0"/>
              <w:jc w:val="both"/>
              <w:rPr>
                <w:sz w:val="20"/>
                <w:lang w:val="en-US" w:eastAsia="ja-JP"/>
              </w:rPr>
            </w:pPr>
            <w:r w:rsidRPr="003E227A">
              <w:rPr>
                <w:sz w:val="20"/>
                <w:lang w:val="en-US" w:eastAsia="ja-JP"/>
              </w:rPr>
              <w:t>Functional Requirements of high speed transmission over coaxial network connected with Fiber To The Building</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F2310F">
            <w:pPr>
              <w:pStyle w:val="berschrift71"/>
              <w:spacing w:before="0" w:line="260" w:lineRule="exact"/>
              <w:rPr>
                <w:b w:val="0"/>
                <w:sz w:val="20"/>
                <w:lang w:val="en-US" w:eastAsia="ja-JP"/>
              </w:rPr>
            </w:pPr>
            <w:r w:rsidRPr="00321623">
              <w:rPr>
                <w:b w:val="0"/>
                <w:sz w:val="20"/>
                <w:lang w:val="en-US" w:eastAsia="ja-JP"/>
              </w:rPr>
              <w:t>1b, 2b,</w:t>
            </w:r>
          </w:p>
          <w:p w:rsidR="00AD47E9" w:rsidRDefault="00AD47E9" w:rsidP="00304564">
            <w:pPr>
              <w:pStyle w:val="Standard1"/>
              <w:spacing w:before="0" w:line="260" w:lineRule="exact"/>
              <w:rPr>
                <w:sz w:val="20"/>
                <w:lang w:val="en-US" w:eastAsia="ja-JP"/>
              </w:rPr>
            </w:pPr>
            <w:r w:rsidRPr="00321623">
              <w:rPr>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eastAsia="ja-JP"/>
              </w:rPr>
              <w:t>X</w:t>
            </w:r>
          </w:p>
        </w:tc>
        <w:tc>
          <w:tcPr>
            <w:tcW w:w="471"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r>
              <w:rPr>
                <w:rFonts w:hint="eastAsia"/>
                <w:sz w:val="20"/>
                <w:lang w:val="en-US" w:eastAsia="ja-JP"/>
              </w:rPr>
              <w:t>X</w:t>
            </w:r>
          </w:p>
        </w:tc>
        <w:tc>
          <w:tcPr>
            <w:tcW w:w="46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r>
              <w:rPr>
                <w:rFonts w:hint="eastAsia"/>
                <w:sz w:val="20"/>
                <w:lang w:val="en-US" w:eastAsia="ja-JP"/>
              </w:rPr>
              <w:t>X</w:t>
            </w: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eastAsia="ja-JP"/>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eastAsia="ja-JP"/>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3E227A" w:rsidDel="00B34667" w:rsidRDefault="00B34667" w:rsidP="003E227A">
            <w:pPr>
              <w:pStyle w:val="Standard1"/>
              <w:spacing w:before="0"/>
              <w:rPr>
                <w:del w:id="189" w:author="Oh" w:date="2015-06-16T14:54:00Z"/>
                <w:sz w:val="20"/>
                <w:lang w:val="en-US" w:eastAsia="ja-JP"/>
              </w:rPr>
            </w:pPr>
            <w:ins w:id="190" w:author="Oh" w:date="2015-06-16T14:55:00Z">
              <w:r>
                <w:rPr>
                  <w:sz w:val="20"/>
                  <w:lang w:val="en-US" w:eastAsia="ja-JP"/>
                </w:rPr>
                <w:t>03/2013</w:t>
              </w:r>
            </w:ins>
            <w:del w:id="191" w:author="Oh" w:date="2015-06-16T14:54:00Z">
              <w:r w:rsidR="00AD47E9" w:rsidRPr="003E227A" w:rsidDel="00B34667">
                <w:rPr>
                  <w:sz w:val="20"/>
                  <w:lang w:val="en-US" w:eastAsia="ja-JP"/>
                </w:rPr>
                <w:delText>AAP Consent</w:delText>
              </w:r>
            </w:del>
          </w:p>
          <w:p w:rsidR="00AD47E9" w:rsidRDefault="00AD47E9" w:rsidP="003E227A">
            <w:pPr>
              <w:pStyle w:val="Standard1"/>
              <w:spacing w:before="0"/>
              <w:rPr>
                <w:sz w:val="20"/>
                <w:lang w:val="en-US" w:eastAsia="ja-JP"/>
              </w:rPr>
            </w:pPr>
            <w:del w:id="192" w:author="Oh" w:date="2015-06-16T14:54:00Z">
              <w:r w:rsidRPr="003E227A" w:rsidDel="00B34667">
                <w:rPr>
                  <w:sz w:val="20"/>
                  <w:lang w:val="en-US" w:eastAsia="ja-JP"/>
                </w:rPr>
                <w:delText>Jan 2013</w:delText>
              </w:r>
            </w:del>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Del="001810F5" w:rsidRDefault="00AD47E9" w:rsidP="00304564">
            <w:pPr>
              <w:pStyle w:val="Standard1"/>
              <w:tabs>
                <w:tab w:val="left" w:pos="326"/>
              </w:tabs>
              <w:spacing w:before="0" w:line="260" w:lineRule="exact"/>
              <w:rPr>
                <w:sz w:val="20"/>
                <w:lang w:val="fr-FR" w:eastAsia="ja-JP"/>
              </w:rPr>
            </w:pPr>
            <w:r>
              <w:rPr>
                <w:sz w:val="20"/>
                <w:lang w:val="fr-FR" w:eastAsia="ja-JP"/>
              </w:rPr>
              <w:t>ITU -T</w:t>
            </w:r>
          </w:p>
        </w:tc>
        <w:tc>
          <w:tcPr>
            <w:tcW w:w="1796" w:type="dxa"/>
            <w:tcBorders>
              <w:top w:val="single" w:sz="6" w:space="0" w:color="auto"/>
              <w:left w:val="single" w:sz="6" w:space="0" w:color="auto"/>
              <w:bottom w:val="single" w:sz="6" w:space="0" w:color="auto"/>
              <w:right w:val="single" w:sz="6" w:space="0" w:color="auto"/>
            </w:tcBorders>
          </w:tcPr>
          <w:p w:rsidR="0016636F" w:rsidRDefault="0016636F" w:rsidP="00602428">
            <w:pPr>
              <w:pStyle w:val="Standard1"/>
              <w:tabs>
                <w:tab w:val="left" w:pos="326"/>
              </w:tabs>
              <w:spacing w:before="0" w:line="260" w:lineRule="exact"/>
              <w:rPr>
                <w:ins w:id="193" w:author="Oh" w:date="2015-06-16T14:53:00Z"/>
                <w:sz w:val="20"/>
                <w:lang w:val="fr-FR" w:eastAsia="ja-JP"/>
              </w:rPr>
            </w:pPr>
            <w:ins w:id="194" w:author="Oh" w:date="2015-06-16T14:54:00Z">
              <w:r w:rsidRPr="00602428">
                <w:rPr>
                  <w:rFonts w:hint="eastAsia"/>
                  <w:sz w:val="20"/>
                  <w:lang w:val="fr-FR" w:eastAsia="ja-JP"/>
                </w:rPr>
                <w:t>J.19</w:t>
              </w:r>
              <w:r>
                <w:rPr>
                  <w:sz w:val="20"/>
                  <w:lang w:val="fr-FR" w:eastAsia="ja-JP"/>
                </w:rPr>
                <w:t>5.2</w:t>
              </w:r>
            </w:ins>
          </w:p>
          <w:p w:rsidR="00AD47E9" w:rsidRPr="00602428" w:rsidRDefault="0016636F" w:rsidP="00602428">
            <w:pPr>
              <w:pStyle w:val="Standard1"/>
              <w:tabs>
                <w:tab w:val="left" w:pos="326"/>
              </w:tabs>
              <w:spacing w:before="0" w:line="260" w:lineRule="exact"/>
              <w:rPr>
                <w:sz w:val="20"/>
                <w:lang w:val="fr-FR" w:eastAsia="ja-JP"/>
              </w:rPr>
            </w:pPr>
            <w:ins w:id="195" w:author="Oh" w:date="2015-06-16T14:54:00Z">
              <w:r>
                <w:rPr>
                  <w:sz w:val="20"/>
                  <w:lang w:val="fr-FR" w:eastAsia="ja-JP"/>
                </w:rPr>
                <w:t>(</w:t>
              </w:r>
            </w:ins>
            <w:r w:rsidR="00AD47E9" w:rsidRPr="00CD06B0">
              <w:rPr>
                <w:sz w:val="20"/>
                <w:lang w:val="fr-FR" w:eastAsia="ja-JP"/>
              </w:rPr>
              <w:t>J.HiNoC-phy</w:t>
            </w:r>
            <w:ins w:id="196" w:author="Oh" w:date="2015-06-16T14:54:00Z">
              <w:r>
                <w:rPr>
                  <w:sz w:val="20"/>
                  <w:lang w:val="fr-FR" w:eastAsia="ja-JP"/>
                </w:rPr>
                <w:t>)</w:t>
              </w:r>
            </w:ins>
          </w:p>
        </w:tc>
        <w:tc>
          <w:tcPr>
            <w:tcW w:w="4556" w:type="dxa"/>
            <w:tcBorders>
              <w:top w:val="single" w:sz="6" w:space="0" w:color="auto"/>
              <w:left w:val="single" w:sz="6" w:space="0" w:color="auto"/>
              <w:bottom w:val="single" w:sz="6" w:space="0" w:color="auto"/>
              <w:right w:val="single" w:sz="6" w:space="0" w:color="auto"/>
            </w:tcBorders>
          </w:tcPr>
          <w:p w:rsidR="00AD47E9" w:rsidRPr="003E227A" w:rsidRDefault="00AD47E9" w:rsidP="00304564">
            <w:pPr>
              <w:pStyle w:val="Standard1"/>
              <w:tabs>
                <w:tab w:val="left" w:pos="-720"/>
              </w:tabs>
              <w:spacing w:before="0"/>
              <w:jc w:val="both"/>
              <w:rPr>
                <w:sz w:val="20"/>
                <w:lang w:val="en-US" w:eastAsia="ja-JP"/>
              </w:rPr>
            </w:pPr>
            <w:r w:rsidRPr="00CD06B0">
              <w:rPr>
                <w:sz w:val="20"/>
                <w:lang w:val="en-US" w:eastAsia="ja-JP"/>
              </w:rPr>
              <w:t>PHY layer specification of high performance network over coax</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CD06B0" w:rsidRDefault="00AD47E9" w:rsidP="00CD06B0">
            <w:pPr>
              <w:pStyle w:val="berschrift71"/>
              <w:spacing w:before="0" w:line="260" w:lineRule="exact"/>
              <w:rPr>
                <w:b w:val="0"/>
                <w:sz w:val="20"/>
                <w:lang w:val="en-US" w:eastAsia="ja-JP"/>
              </w:rPr>
            </w:pPr>
            <w:r w:rsidRPr="00CD06B0">
              <w:rPr>
                <w:b w:val="0"/>
                <w:sz w:val="20"/>
                <w:lang w:val="en-US" w:eastAsia="ja-JP"/>
              </w:rPr>
              <w:t>1b, 2b,</w:t>
            </w:r>
          </w:p>
          <w:p w:rsidR="00AD47E9" w:rsidRPr="00321623" w:rsidRDefault="00AD47E9" w:rsidP="00CD06B0">
            <w:pPr>
              <w:pStyle w:val="berschrift71"/>
              <w:spacing w:before="0" w:line="260" w:lineRule="exact"/>
              <w:rPr>
                <w:b w:val="0"/>
                <w:sz w:val="20"/>
                <w:lang w:val="en-US" w:eastAsia="ja-JP"/>
              </w:rPr>
            </w:pPr>
            <w:r w:rsidRPr="00CD06B0">
              <w:rPr>
                <w:b w:val="0"/>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Pr="00CD06B0" w:rsidRDefault="00AD47E9" w:rsidP="009A539F">
            <w:pPr>
              <w:pStyle w:val="Standard1"/>
              <w:spacing w:before="0" w:line="260" w:lineRule="exact"/>
              <w:jc w:val="center"/>
              <w:rPr>
                <w:sz w:val="20"/>
                <w:lang w:val="en-US" w:eastAsia="ja-JP"/>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eastAsia="ja-JP"/>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eastAsia="ja-JP"/>
              </w:rPr>
            </w:pPr>
            <w:r>
              <w:rPr>
                <w:sz w:val="20"/>
                <w:lang w:val="en-US" w:eastAsia="ja-JP"/>
              </w:rPr>
              <w:t>X</w:t>
            </w:r>
          </w:p>
        </w:tc>
        <w:tc>
          <w:tcPr>
            <w:tcW w:w="461" w:type="dxa"/>
            <w:tcBorders>
              <w:top w:val="single" w:sz="6" w:space="0" w:color="auto"/>
              <w:left w:val="single" w:sz="6" w:space="0" w:color="auto"/>
              <w:bottom w:val="single" w:sz="6" w:space="0" w:color="auto"/>
              <w:right w:val="single" w:sz="6" w:space="0" w:color="auto"/>
            </w:tcBorders>
          </w:tcPr>
          <w:p w:rsidR="00AD47E9" w:rsidRPr="00CD06B0"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CD06B0"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CD06B0" w:rsidRDefault="00AD47E9" w:rsidP="009A539F">
            <w:pPr>
              <w:pStyle w:val="Standard1"/>
              <w:spacing w:before="0" w:line="260" w:lineRule="exact"/>
              <w:jc w:val="center"/>
              <w:rPr>
                <w:sz w:val="20"/>
                <w:lang w:val="en-US" w:eastAsia="ja-JP"/>
              </w:rPr>
            </w:pPr>
            <w:r>
              <w:rPr>
                <w:sz w:val="20"/>
                <w:lang w:val="en-US" w:eastAsia="ja-JP"/>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CD06B0" w:rsidRDefault="00AD47E9" w:rsidP="009A539F">
            <w:pPr>
              <w:pStyle w:val="Standard1"/>
              <w:spacing w:before="0" w:line="260" w:lineRule="exact"/>
              <w:jc w:val="center"/>
              <w:rPr>
                <w:sz w:val="20"/>
                <w:lang w:val="en-US" w:eastAsia="ja-JP"/>
              </w:rPr>
            </w:pPr>
            <w:r>
              <w:rPr>
                <w:sz w:val="20"/>
                <w:lang w:val="en-US" w:eastAsia="ja-JP"/>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3E227A" w:rsidRDefault="008D6D0C" w:rsidP="003E227A">
            <w:pPr>
              <w:pStyle w:val="Standard1"/>
              <w:spacing w:before="0"/>
              <w:rPr>
                <w:sz w:val="20"/>
                <w:lang w:val="en-US" w:eastAsia="ja-JP"/>
              </w:rPr>
            </w:pPr>
            <w:ins w:id="197" w:author="Oh" w:date="2015-06-16T14:55:00Z">
              <w:r>
                <w:rPr>
                  <w:sz w:val="20"/>
                  <w:lang w:val="en-US" w:eastAsia="ja-JP"/>
                </w:rPr>
                <w:t>10/2014</w:t>
              </w:r>
            </w:ins>
            <w:del w:id="198" w:author="Oh" w:date="2015-06-16T14:55:00Z">
              <w:r w:rsidR="00AD47E9" w:rsidRPr="00CD06B0" w:rsidDel="008D6D0C">
                <w:rPr>
                  <w:sz w:val="20"/>
                  <w:lang w:val="en-US" w:eastAsia="ja-JP"/>
                </w:rPr>
                <w:delText>draft Rec. for progressing</w:delText>
              </w:r>
            </w:del>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304564">
            <w:pPr>
              <w:pStyle w:val="Standard1"/>
              <w:tabs>
                <w:tab w:val="left" w:pos="326"/>
              </w:tabs>
              <w:spacing w:before="0" w:line="260" w:lineRule="exact"/>
              <w:rPr>
                <w:sz w:val="20"/>
                <w:lang w:val="fr-FR" w:eastAsia="ja-JP"/>
              </w:rPr>
            </w:pPr>
            <w:r w:rsidRPr="00CD06B0">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16636F" w:rsidRDefault="0016636F" w:rsidP="00602428">
            <w:pPr>
              <w:pStyle w:val="Standard1"/>
              <w:tabs>
                <w:tab w:val="left" w:pos="326"/>
              </w:tabs>
              <w:spacing w:before="0" w:line="260" w:lineRule="exact"/>
              <w:rPr>
                <w:ins w:id="199" w:author="Oh" w:date="2015-06-16T14:54:00Z"/>
                <w:sz w:val="20"/>
                <w:lang w:val="fr-FR" w:eastAsia="ja-JP"/>
              </w:rPr>
            </w:pPr>
            <w:ins w:id="200" w:author="Oh" w:date="2015-06-16T14:54:00Z">
              <w:r w:rsidRPr="00602428">
                <w:rPr>
                  <w:rFonts w:hint="eastAsia"/>
                  <w:sz w:val="20"/>
                  <w:lang w:val="fr-FR" w:eastAsia="ja-JP"/>
                </w:rPr>
                <w:t>J.19</w:t>
              </w:r>
              <w:r>
                <w:rPr>
                  <w:sz w:val="20"/>
                  <w:lang w:val="fr-FR" w:eastAsia="ja-JP"/>
                </w:rPr>
                <w:t>5.3</w:t>
              </w:r>
            </w:ins>
          </w:p>
          <w:p w:rsidR="00AD47E9" w:rsidRPr="00CD06B0" w:rsidRDefault="0016636F" w:rsidP="00602428">
            <w:pPr>
              <w:pStyle w:val="Standard1"/>
              <w:tabs>
                <w:tab w:val="left" w:pos="326"/>
              </w:tabs>
              <w:spacing w:before="0" w:line="260" w:lineRule="exact"/>
              <w:rPr>
                <w:sz w:val="20"/>
                <w:lang w:val="fr-FR" w:eastAsia="ja-JP"/>
              </w:rPr>
            </w:pPr>
            <w:ins w:id="201" w:author="Oh" w:date="2015-06-16T14:54:00Z">
              <w:r>
                <w:rPr>
                  <w:sz w:val="20"/>
                  <w:lang w:val="fr-FR" w:eastAsia="ja-JP"/>
                </w:rPr>
                <w:t>(</w:t>
              </w:r>
            </w:ins>
            <w:r w:rsidR="00AD47E9" w:rsidRPr="00CD06B0">
              <w:rPr>
                <w:sz w:val="20"/>
                <w:lang w:val="fr-FR" w:eastAsia="ja-JP"/>
              </w:rPr>
              <w:t>J.HiNoC-mac</w:t>
            </w:r>
            <w:ins w:id="202" w:author="Oh" w:date="2015-06-16T14:54:00Z">
              <w:r>
                <w:rPr>
                  <w:sz w:val="20"/>
                  <w:lang w:val="fr-FR" w:eastAsia="ja-JP"/>
                </w:rPr>
                <w:t>)</w:t>
              </w:r>
            </w:ins>
          </w:p>
        </w:tc>
        <w:tc>
          <w:tcPr>
            <w:tcW w:w="4556" w:type="dxa"/>
            <w:tcBorders>
              <w:top w:val="single" w:sz="6" w:space="0" w:color="auto"/>
              <w:left w:val="single" w:sz="6" w:space="0" w:color="auto"/>
              <w:bottom w:val="single" w:sz="6" w:space="0" w:color="auto"/>
              <w:right w:val="single" w:sz="6" w:space="0" w:color="auto"/>
            </w:tcBorders>
          </w:tcPr>
          <w:p w:rsidR="00AD47E9" w:rsidRPr="00CD06B0" w:rsidRDefault="00AD47E9" w:rsidP="00304564">
            <w:pPr>
              <w:pStyle w:val="Standard1"/>
              <w:tabs>
                <w:tab w:val="left" w:pos="-720"/>
              </w:tabs>
              <w:spacing w:before="0"/>
              <w:jc w:val="both"/>
              <w:rPr>
                <w:sz w:val="20"/>
                <w:lang w:val="en-US" w:eastAsia="ja-JP"/>
              </w:rPr>
            </w:pPr>
            <w:r w:rsidRPr="00CD06B0">
              <w:rPr>
                <w:sz w:val="20"/>
                <w:lang w:val="en-US" w:eastAsia="ja-JP"/>
              </w:rPr>
              <w:t>MAC layer specification of high performance network over coax</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CD06B0" w:rsidRDefault="00AD47E9" w:rsidP="00CD06B0">
            <w:pPr>
              <w:pStyle w:val="berschrift71"/>
              <w:spacing w:before="0" w:line="260" w:lineRule="exact"/>
              <w:rPr>
                <w:b w:val="0"/>
                <w:sz w:val="20"/>
                <w:lang w:val="en-US" w:eastAsia="ja-JP"/>
              </w:rPr>
            </w:pPr>
            <w:r w:rsidRPr="00CD06B0">
              <w:rPr>
                <w:b w:val="0"/>
                <w:sz w:val="20"/>
                <w:lang w:val="en-US" w:eastAsia="ja-JP"/>
              </w:rPr>
              <w:t>1b, 2b,</w:t>
            </w:r>
          </w:p>
          <w:p w:rsidR="00AD47E9" w:rsidRPr="00CD06B0" w:rsidRDefault="00AD47E9" w:rsidP="00CD06B0">
            <w:pPr>
              <w:pStyle w:val="berschrift71"/>
              <w:spacing w:before="0" w:line="260" w:lineRule="exact"/>
              <w:rPr>
                <w:b w:val="0"/>
                <w:sz w:val="20"/>
                <w:lang w:val="en-US" w:eastAsia="ja-JP"/>
              </w:rPr>
            </w:pPr>
            <w:r w:rsidRPr="00CD06B0">
              <w:rPr>
                <w:b w:val="0"/>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Pr="00CD06B0" w:rsidRDefault="00AD47E9" w:rsidP="009A539F">
            <w:pPr>
              <w:pStyle w:val="Standard1"/>
              <w:spacing w:before="0" w:line="260" w:lineRule="exact"/>
              <w:jc w:val="center"/>
              <w:rPr>
                <w:sz w:val="20"/>
                <w:lang w:val="en-US" w:eastAsia="ja-JP"/>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eastAsia="ja-JP"/>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eastAsia="ja-JP"/>
              </w:rPr>
            </w:pPr>
            <w:r>
              <w:rPr>
                <w:sz w:val="20"/>
                <w:lang w:val="en-US" w:eastAsia="ja-JP"/>
              </w:rPr>
              <w:t>X</w:t>
            </w:r>
          </w:p>
        </w:tc>
        <w:tc>
          <w:tcPr>
            <w:tcW w:w="461" w:type="dxa"/>
            <w:tcBorders>
              <w:top w:val="single" w:sz="6" w:space="0" w:color="auto"/>
              <w:left w:val="single" w:sz="6" w:space="0" w:color="auto"/>
              <w:bottom w:val="single" w:sz="6" w:space="0" w:color="auto"/>
              <w:right w:val="single" w:sz="6" w:space="0" w:color="auto"/>
            </w:tcBorders>
          </w:tcPr>
          <w:p w:rsidR="00AD47E9" w:rsidRPr="00CD06B0"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CD06B0"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eastAsia="ja-JP"/>
              </w:rPr>
            </w:pPr>
            <w:r>
              <w:rPr>
                <w:sz w:val="20"/>
                <w:lang w:val="en-US" w:eastAsia="ja-JP"/>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eastAsia="ja-JP"/>
              </w:rPr>
            </w:pPr>
            <w:r>
              <w:rPr>
                <w:sz w:val="20"/>
                <w:lang w:val="en-US" w:eastAsia="ja-JP"/>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CD06B0" w:rsidRDefault="008D6D0C" w:rsidP="003E227A">
            <w:pPr>
              <w:pStyle w:val="Standard1"/>
              <w:spacing w:before="0"/>
              <w:rPr>
                <w:sz w:val="20"/>
                <w:lang w:val="en-US" w:eastAsia="ja-JP"/>
              </w:rPr>
            </w:pPr>
            <w:ins w:id="203" w:author="Oh" w:date="2015-06-16T14:56:00Z">
              <w:r>
                <w:rPr>
                  <w:sz w:val="20"/>
                  <w:lang w:val="en-US" w:eastAsia="ja-JP"/>
                </w:rPr>
                <w:t>10/2014</w:t>
              </w:r>
            </w:ins>
            <w:del w:id="204" w:author="Oh" w:date="2015-06-16T14:55:00Z">
              <w:r w:rsidR="00AD47E9" w:rsidRPr="00CD06B0" w:rsidDel="008D6D0C">
                <w:rPr>
                  <w:sz w:val="20"/>
                  <w:lang w:val="en-US" w:eastAsia="ja-JP"/>
                </w:rPr>
                <w:delText>draft Rec. for progressing</w:delText>
              </w:r>
            </w:del>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304564">
            <w:pPr>
              <w:pStyle w:val="Standard1"/>
              <w:tabs>
                <w:tab w:val="left" w:pos="326"/>
              </w:tabs>
              <w:spacing w:before="0" w:line="260" w:lineRule="exact"/>
              <w:rPr>
                <w:sz w:val="20"/>
                <w:lang w:val="fr-FR" w:eastAsia="ja-JP"/>
              </w:rPr>
            </w:pPr>
            <w:r>
              <w:rPr>
                <w:rFonts w:hint="eastAsia"/>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Pr="00602428" w:rsidRDefault="00AD47E9" w:rsidP="00602428">
            <w:pPr>
              <w:pStyle w:val="Standard1"/>
              <w:tabs>
                <w:tab w:val="left" w:pos="326"/>
              </w:tabs>
              <w:spacing w:before="0" w:line="260" w:lineRule="exact"/>
              <w:rPr>
                <w:sz w:val="20"/>
                <w:lang w:val="fr-FR" w:eastAsia="ja-JP"/>
              </w:rPr>
            </w:pPr>
            <w:r w:rsidRPr="00602428">
              <w:rPr>
                <w:rFonts w:hint="eastAsia"/>
                <w:sz w:val="20"/>
                <w:lang w:val="fr-FR" w:eastAsia="ja-JP"/>
              </w:rPr>
              <w:t>J.19</w:t>
            </w:r>
            <w:r w:rsidRPr="00602428">
              <w:rPr>
                <w:sz w:val="20"/>
                <w:lang w:val="fr-FR" w:eastAsia="ja-JP"/>
              </w:rPr>
              <w:t>7</w:t>
            </w:r>
          </w:p>
          <w:p w:rsidR="00AD47E9" w:rsidRPr="00602428" w:rsidRDefault="00AD47E9" w:rsidP="00602428">
            <w:pPr>
              <w:pStyle w:val="Standard1"/>
              <w:tabs>
                <w:tab w:val="left" w:pos="326"/>
              </w:tabs>
              <w:spacing w:before="0" w:line="260" w:lineRule="exact"/>
              <w:rPr>
                <w:sz w:val="20"/>
                <w:lang w:val="fr-FR" w:eastAsia="ja-JP"/>
              </w:rPr>
            </w:pPr>
          </w:p>
        </w:tc>
        <w:tc>
          <w:tcPr>
            <w:tcW w:w="4556" w:type="dxa"/>
            <w:tcBorders>
              <w:top w:val="single" w:sz="6" w:space="0" w:color="auto"/>
              <w:left w:val="single" w:sz="6" w:space="0" w:color="auto"/>
              <w:bottom w:val="single" w:sz="6" w:space="0" w:color="auto"/>
              <w:right w:val="single" w:sz="6" w:space="0" w:color="auto"/>
            </w:tcBorders>
          </w:tcPr>
          <w:p w:rsidR="00AD47E9" w:rsidRPr="00602428" w:rsidRDefault="00AD47E9" w:rsidP="00304564">
            <w:pPr>
              <w:pStyle w:val="Standard1"/>
              <w:tabs>
                <w:tab w:val="left" w:pos="-720"/>
              </w:tabs>
              <w:spacing w:before="0"/>
              <w:jc w:val="both"/>
              <w:rPr>
                <w:sz w:val="20"/>
                <w:lang w:val="en-US" w:eastAsia="ja-JP"/>
              </w:rPr>
            </w:pPr>
            <w:r w:rsidRPr="00602428">
              <w:rPr>
                <w:sz w:val="20"/>
                <w:lang w:val="en-US" w:eastAsia="ja-JP"/>
              </w:rPr>
              <w:t xml:space="preserve">High level requirements for a Digital Rights Management (DRM) bridge from a cable access network to a home network  </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304564">
            <w:pPr>
              <w:pStyle w:val="Standard1"/>
              <w:spacing w:before="0" w:line="260" w:lineRule="exact"/>
              <w:rPr>
                <w:sz w:val="20"/>
                <w:lang w:val="en-US" w:eastAsia="ja-JP"/>
              </w:rPr>
            </w:pPr>
            <w:r>
              <w:rPr>
                <w:rFonts w:hint="eastAsia"/>
                <w:sz w:val="20"/>
                <w:lang w:val="en-US" w:eastAsia="ja-JP"/>
              </w:rPr>
              <w:t>1b, 2b</w:t>
            </w:r>
            <w:r>
              <w:rPr>
                <w:sz w:val="20"/>
                <w:lang w:val="en-US" w:eastAsia="ja-JP"/>
              </w:rPr>
              <w:t>, 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304564">
            <w:pPr>
              <w:pStyle w:val="Standard1"/>
              <w:spacing w:before="0"/>
              <w:rPr>
                <w:sz w:val="20"/>
                <w:lang w:val="en-US" w:eastAsia="ja-JP"/>
              </w:rPr>
            </w:pPr>
            <w:r>
              <w:rPr>
                <w:sz w:val="20"/>
                <w:lang w:val="en-US" w:eastAsia="ja-JP"/>
              </w:rPr>
              <w:t>11/2005</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304564">
            <w:pPr>
              <w:pStyle w:val="Tabletext1"/>
              <w:tabs>
                <w:tab w:val="left" w:pos="326"/>
              </w:tabs>
              <w:spacing w:before="0" w:line="260" w:lineRule="exact"/>
              <w:rPr>
                <w:sz w:val="20"/>
                <w:lang w:val="fr-FR" w:eastAsia="ja-JP"/>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304564">
            <w:pPr>
              <w:pStyle w:val="Tabletext1"/>
              <w:spacing w:before="0"/>
              <w:rPr>
                <w:sz w:val="20"/>
                <w:lang w:val="en-US" w:eastAsia="ja-JP"/>
              </w:rPr>
            </w:pPr>
            <w:r>
              <w:rPr>
                <w:sz w:val="20"/>
                <w:lang w:val="en-US" w:eastAsia="ja-JP"/>
              </w:rPr>
              <w:t>J.210</w:t>
            </w:r>
          </w:p>
        </w:tc>
        <w:tc>
          <w:tcPr>
            <w:tcW w:w="4556" w:type="dxa"/>
            <w:tcBorders>
              <w:top w:val="single" w:sz="6" w:space="0" w:color="auto"/>
              <w:left w:val="single" w:sz="6" w:space="0" w:color="auto"/>
              <w:bottom w:val="single" w:sz="6" w:space="0" w:color="auto"/>
              <w:right w:val="single" w:sz="6" w:space="0" w:color="auto"/>
            </w:tcBorders>
          </w:tcPr>
          <w:p w:rsidR="00AD47E9" w:rsidRPr="00D671AD" w:rsidRDefault="00AD47E9" w:rsidP="00304564">
            <w:pPr>
              <w:pStyle w:val="Tabletext1"/>
              <w:tabs>
                <w:tab w:val="left" w:pos="-720"/>
              </w:tabs>
              <w:spacing w:before="0"/>
              <w:jc w:val="both"/>
              <w:rPr>
                <w:sz w:val="20"/>
                <w:lang w:val="en-US" w:eastAsia="ja-JP"/>
              </w:rPr>
            </w:pPr>
            <w:r w:rsidRPr="00D671AD">
              <w:rPr>
                <w:sz w:val="20"/>
                <w:lang w:val="en-US" w:eastAsia="ja-JP"/>
              </w:rPr>
              <w:t>Downstream RF Interface for C</w:t>
            </w:r>
            <w:r>
              <w:rPr>
                <w:sz w:val="20"/>
                <w:lang w:val="en-US" w:eastAsia="ja-JP"/>
              </w:rPr>
              <w:t>able Modem Termination Systems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304564">
            <w:pPr>
              <w:pStyle w:val="Tabletext1"/>
              <w:spacing w:before="0" w:line="260" w:lineRule="exact"/>
              <w:rPr>
                <w:sz w:val="20"/>
                <w:lang w:val="en-US" w:eastAsia="ja-JP"/>
              </w:rPr>
            </w:pPr>
            <w:r>
              <w:rPr>
                <w:rFonts w:hint="eastAsia"/>
                <w:sz w:val="20"/>
                <w:lang w:val="en-US" w:eastAsia="ja-JP"/>
              </w:rPr>
              <w:t>1b, 2b</w:t>
            </w:r>
            <w:r>
              <w:rPr>
                <w:sz w:val="20"/>
                <w:lang w:val="en-US" w:eastAsia="ja-JP"/>
              </w:rPr>
              <w:t>, 7</w:t>
            </w:r>
          </w:p>
        </w:tc>
        <w:tc>
          <w:tcPr>
            <w:tcW w:w="450"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D671AD" w:rsidRDefault="00AD47E9" w:rsidP="00304564">
            <w:pPr>
              <w:pStyle w:val="Tabletext1"/>
              <w:spacing w:before="0"/>
              <w:rPr>
                <w:sz w:val="20"/>
                <w:lang w:val="en-US" w:eastAsia="ja-JP"/>
              </w:rPr>
            </w:pPr>
            <w:r>
              <w:rPr>
                <w:sz w:val="20"/>
                <w:lang w:val="en-US" w:eastAsia="ja-JP"/>
              </w:rPr>
              <w:t>October 2006</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304564">
            <w:pPr>
              <w:pStyle w:val="Tabletext1"/>
              <w:tabs>
                <w:tab w:val="left" w:pos="326"/>
              </w:tabs>
              <w:spacing w:before="0" w:line="260" w:lineRule="exact"/>
              <w:rPr>
                <w:sz w:val="20"/>
                <w:lang w:val="fr-FR" w:eastAsia="ja-JP"/>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304564">
            <w:pPr>
              <w:pStyle w:val="Tabletext1"/>
              <w:spacing w:before="0"/>
              <w:rPr>
                <w:sz w:val="20"/>
                <w:lang w:val="en-US" w:eastAsia="ja-JP"/>
              </w:rPr>
            </w:pPr>
            <w:r>
              <w:rPr>
                <w:sz w:val="20"/>
                <w:lang w:val="en-US" w:eastAsia="ja-JP"/>
              </w:rPr>
              <w:t>J.211</w:t>
            </w:r>
          </w:p>
        </w:tc>
        <w:tc>
          <w:tcPr>
            <w:tcW w:w="4556" w:type="dxa"/>
            <w:tcBorders>
              <w:top w:val="single" w:sz="6" w:space="0" w:color="auto"/>
              <w:left w:val="single" w:sz="6" w:space="0" w:color="auto"/>
              <w:bottom w:val="single" w:sz="6" w:space="0" w:color="auto"/>
              <w:right w:val="single" w:sz="6" w:space="0" w:color="auto"/>
            </w:tcBorders>
          </w:tcPr>
          <w:p w:rsidR="00AD47E9" w:rsidRPr="00D671AD" w:rsidRDefault="00AD47E9" w:rsidP="00304564">
            <w:pPr>
              <w:pStyle w:val="Tabletext1"/>
              <w:tabs>
                <w:tab w:val="left" w:pos="-720"/>
              </w:tabs>
              <w:spacing w:before="0"/>
              <w:jc w:val="both"/>
              <w:rPr>
                <w:sz w:val="20"/>
                <w:lang w:val="en-US" w:eastAsia="ja-JP"/>
              </w:rPr>
            </w:pPr>
            <w:r w:rsidRPr="00D671AD">
              <w:rPr>
                <w:sz w:val="20"/>
                <w:lang w:val="en-US" w:eastAsia="ja-JP"/>
              </w:rPr>
              <w:t>Timing Interface for Cable Modem Termination Systems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304564">
            <w:pPr>
              <w:pStyle w:val="Tabletext1"/>
              <w:spacing w:before="0" w:line="260" w:lineRule="exact"/>
              <w:rPr>
                <w:sz w:val="20"/>
                <w:lang w:val="en-US" w:eastAsia="ja-JP"/>
              </w:rPr>
            </w:pPr>
            <w:r>
              <w:rPr>
                <w:rFonts w:hint="eastAsia"/>
                <w:sz w:val="20"/>
                <w:lang w:val="en-US" w:eastAsia="ja-JP"/>
              </w:rPr>
              <w:t>1b, 2b</w:t>
            </w:r>
            <w:r>
              <w:rPr>
                <w:sz w:val="20"/>
                <w:lang w:val="en-US" w:eastAsia="ja-JP"/>
              </w:rPr>
              <w:t>, 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D671AD" w:rsidRDefault="00AD47E9" w:rsidP="009A539F">
            <w:pPr>
              <w:pStyle w:val="Tabletext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304564">
            <w:pPr>
              <w:pStyle w:val="Tabletext1"/>
              <w:spacing w:before="0"/>
              <w:rPr>
                <w:sz w:val="20"/>
                <w:lang w:val="en-US" w:eastAsia="ja-JP"/>
              </w:rPr>
            </w:pPr>
            <w:r>
              <w:rPr>
                <w:sz w:val="20"/>
                <w:lang w:val="en-US" w:eastAsia="ja-JP"/>
              </w:rPr>
              <w:t>October 2006</w:t>
            </w:r>
          </w:p>
        </w:tc>
      </w:tr>
      <w:tr w:rsidR="00AD47E9" w:rsidRPr="00D671AD" w:rsidDel="00D671AD"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D671AD" w:rsidDel="00D671AD" w:rsidRDefault="00AD47E9" w:rsidP="007B5B1A">
            <w:pPr>
              <w:pStyle w:val="Tabletext1"/>
              <w:spacing w:before="0" w:line="260" w:lineRule="exact"/>
              <w:rPr>
                <w:sz w:val="20"/>
                <w:lang w:val="en-US"/>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42420A">
            <w:pPr>
              <w:pStyle w:val="Tabletext1"/>
              <w:spacing w:before="0"/>
              <w:jc w:val="both"/>
              <w:rPr>
                <w:sz w:val="20"/>
                <w:lang w:val="en-US" w:eastAsia="ja-JP"/>
              </w:rPr>
            </w:pPr>
            <w:r w:rsidRPr="00D671AD">
              <w:rPr>
                <w:sz w:val="20"/>
                <w:lang w:val="en-US"/>
              </w:rPr>
              <w:t>J.212</w:t>
            </w:r>
          </w:p>
        </w:tc>
        <w:tc>
          <w:tcPr>
            <w:tcW w:w="4556"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7B5B1A">
            <w:pPr>
              <w:pStyle w:val="Tabletext1"/>
              <w:spacing w:before="0" w:line="260" w:lineRule="exact"/>
              <w:jc w:val="both"/>
              <w:rPr>
                <w:sz w:val="20"/>
                <w:lang w:val="en-US"/>
              </w:rPr>
            </w:pPr>
            <w:r w:rsidRPr="00D671AD">
              <w:rPr>
                <w:sz w:val="20"/>
                <w:lang w:val="en-US"/>
              </w:rPr>
              <w:t>Downstream External PHY Interface for Modular Cable Modem Termination Systems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179B">
            <w:pPr>
              <w:pStyle w:val="berschrift71"/>
              <w:keepNext w:val="0"/>
              <w:keepLines w:val="0"/>
              <w:spacing w:before="0" w:line="260" w:lineRule="exact"/>
              <w:rPr>
                <w:b w:val="0"/>
                <w:sz w:val="20"/>
                <w:lang w:val="en-US" w:eastAsia="ja-JP"/>
              </w:rPr>
            </w:pPr>
            <w:r w:rsidRPr="00D671AD">
              <w:rPr>
                <w:rFonts w:hint="eastAsia"/>
                <w:b w:val="0"/>
                <w:sz w:val="20"/>
                <w:lang w:val="en-US" w:eastAsia="ja-JP"/>
              </w:rPr>
              <w:t>1b, 2b</w:t>
            </w:r>
            <w:r w:rsidRPr="00D671AD">
              <w:rPr>
                <w:b w:val="0"/>
                <w:sz w:val="20"/>
                <w:lang w:val="en-US" w:eastAsia="ja-JP"/>
              </w:rPr>
              <w:t>,</w:t>
            </w:r>
          </w:p>
          <w:p w:rsidR="00AD47E9" w:rsidRPr="00D671AD" w:rsidDel="00D671AD" w:rsidRDefault="00AD47E9" w:rsidP="007B5B1A">
            <w:pPr>
              <w:pStyle w:val="TOC1"/>
              <w:spacing w:before="0" w:line="260" w:lineRule="exact"/>
              <w:rPr>
                <w:b/>
                <w:sz w:val="20"/>
                <w:lang w:val="en-US"/>
              </w:rPr>
            </w:pPr>
            <w:r w:rsidRPr="00D671AD">
              <w:rPr>
                <w:b/>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OC1"/>
              <w:spacing w:before="0" w:line="260" w:lineRule="exact"/>
              <w:jc w:val="center"/>
              <w:rPr>
                <w:b/>
                <w:sz w:val="20"/>
                <w:lang w:val="en-US"/>
              </w:rPr>
            </w:pPr>
            <w:r w:rsidRPr="00EB58E6">
              <w:rPr>
                <w:rFonts w:hint="eastAsia"/>
                <w:b/>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D671AD" w:rsidDel="00D671AD" w:rsidRDefault="00AD47E9" w:rsidP="009A539F">
            <w:pPr>
              <w:pStyle w:val="Tabletext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D671AD" w:rsidDel="00D671AD" w:rsidRDefault="00AD47E9" w:rsidP="007B5B1A">
            <w:pPr>
              <w:pStyle w:val="Tabletext1"/>
              <w:spacing w:before="0" w:line="260" w:lineRule="exact"/>
              <w:jc w:val="both"/>
              <w:rPr>
                <w:sz w:val="20"/>
                <w:lang w:val="en-US"/>
              </w:rPr>
            </w:pPr>
            <w:r>
              <w:rPr>
                <w:sz w:val="20"/>
                <w:lang w:val="en-US" w:eastAsia="ja-JP"/>
              </w:rPr>
              <w:t>October 2006</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Tabletext1"/>
              <w:spacing w:before="0" w:line="260" w:lineRule="exact"/>
              <w:rPr>
                <w:sz w:val="20"/>
                <w:lang w:val="fr-FR" w:eastAsia="ja-JP"/>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Tabletext1"/>
              <w:spacing w:before="0"/>
              <w:jc w:val="both"/>
              <w:rPr>
                <w:sz w:val="20"/>
                <w:lang w:val="en-US" w:eastAsia="ja-JP"/>
              </w:rPr>
            </w:pPr>
            <w:r>
              <w:rPr>
                <w:sz w:val="20"/>
                <w:lang w:val="en-US" w:eastAsia="ja-JP"/>
              </w:rPr>
              <w:t>J.222.0</w:t>
            </w:r>
          </w:p>
        </w:tc>
        <w:tc>
          <w:tcPr>
            <w:tcW w:w="4556" w:type="dxa"/>
            <w:tcBorders>
              <w:top w:val="single" w:sz="6" w:space="0" w:color="auto"/>
              <w:left w:val="single" w:sz="6" w:space="0" w:color="auto"/>
              <w:bottom w:val="single" w:sz="6" w:space="0" w:color="auto"/>
              <w:right w:val="single" w:sz="6" w:space="0" w:color="auto"/>
            </w:tcBorders>
          </w:tcPr>
          <w:p w:rsidR="00AD47E9" w:rsidRPr="00CB6695" w:rsidRDefault="00AD47E9" w:rsidP="007B5B1A">
            <w:pPr>
              <w:pStyle w:val="Tabletext1"/>
              <w:spacing w:before="0" w:line="260" w:lineRule="exact"/>
              <w:jc w:val="both"/>
              <w:rPr>
                <w:sz w:val="20"/>
                <w:lang w:val="en-US"/>
              </w:rPr>
            </w:pPr>
            <w:r w:rsidRPr="00CB6695">
              <w:rPr>
                <w:sz w:val="20"/>
                <w:lang w:val="en-US"/>
              </w:rPr>
              <w:t xml:space="preserve">Overview of third-generation transmission systems for interactive cable television services - IP cable modems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7B179B">
            <w:pPr>
              <w:pStyle w:val="berschrift71"/>
              <w:spacing w:before="0" w:line="260" w:lineRule="exact"/>
              <w:rPr>
                <w:b w:val="0"/>
                <w:sz w:val="20"/>
                <w:lang w:val="en-US" w:eastAsia="ja-JP"/>
              </w:rPr>
            </w:pPr>
            <w:r w:rsidRPr="00321623">
              <w:rPr>
                <w:b w:val="0"/>
                <w:sz w:val="20"/>
                <w:lang w:val="en-US" w:eastAsia="ja-JP"/>
              </w:rPr>
              <w:t>1b, 2b,</w:t>
            </w:r>
          </w:p>
          <w:p w:rsidR="00AD47E9" w:rsidRPr="00321623" w:rsidRDefault="00AD47E9" w:rsidP="00321623">
            <w:pPr>
              <w:pStyle w:val="TOC1"/>
              <w:spacing w:before="0" w:line="260" w:lineRule="exact"/>
              <w:rPr>
                <w:b/>
                <w:sz w:val="20"/>
                <w:lang w:val="en-US" w:eastAsia="ja-JP"/>
              </w:rPr>
            </w:pPr>
            <w:r w:rsidRPr="00321623">
              <w:rPr>
                <w:b/>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Tabletext1"/>
              <w:spacing w:before="0" w:line="260" w:lineRule="exact"/>
              <w:jc w:val="both"/>
              <w:rPr>
                <w:sz w:val="20"/>
                <w:lang w:val="fr-FR"/>
              </w:rPr>
            </w:pPr>
            <w:r>
              <w:rPr>
                <w:sz w:val="20"/>
                <w:lang w:val="fr-FR"/>
              </w:rPr>
              <w:t>12/2007</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Tabletext1"/>
              <w:spacing w:before="0" w:line="260" w:lineRule="exact"/>
              <w:rPr>
                <w:sz w:val="20"/>
                <w:lang w:val="fr-FR" w:eastAsia="ja-JP"/>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Tabletext1"/>
              <w:spacing w:before="0"/>
              <w:jc w:val="both"/>
              <w:rPr>
                <w:sz w:val="20"/>
                <w:lang w:val="en-US" w:eastAsia="ja-JP"/>
              </w:rPr>
            </w:pPr>
            <w:r>
              <w:rPr>
                <w:sz w:val="20"/>
                <w:lang w:val="en-US" w:eastAsia="ja-JP"/>
              </w:rPr>
              <w:t>J.222.1</w:t>
            </w:r>
          </w:p>
        </w:tc>
        <w:tc>
          <w:tcPr>
            <w:tcW w:w="4556" w:type="dxa"/>
            <w:tcBorders>
              <w:top w:val="single" w:sz="6" w:space="0" w:color="auto"/>
              <w:left w:val="single" w:sz="6" w:space="0" w:color="auto"/>
              <w:bottom w:val="single" w:sz="6" w:space="0" w:color="auto"/>
              <w:right w:val="single" w:sz="6" w:space="0" w:color="auto"/>
            </w:tcBorders>
          </w:tcPr>
          <w:p w:rsidR="00AD47E9" w:rsidRPr="00CB6695" w:rsidRDefault="00AD47E9" w:rsidP="007B5B1A">
            <w:pPr>
              <w:pStyle w:val="Tabletext1"/>
              <w:spacing w:before="0" w:line="260" w:lineRule="exact"/>
              <w:jc w:val="both"/>
              <w:rPr>
                <w:sz w:val="20"/>
                <w:lang w:val="en-US"/>
              </w:rPr>
            </w:pPr>
            <w:r w:rsidRPr="00CB6695">
              <w:rPr>
                <w:sz w:val="20"/>
                <w:lang w:val="en-US"/>
              </w:rPr>
              <w:t xml:space="preserve">Physical layer specification for third-generation transmission systems for interactive cable television services - IP cable modems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7B179B">
            <w:pPr>
              <w:pStyle w:val="berschrift71"/>
              <w:spacing w:before="0" w:line="260" w:lineRule="exact"/>
              <w:rPr>
                <w:b w:val="0"/>
                <w:sz w:val="20"/>
                <w:lang w:val="en-US" w:eastAsia="ja-JP"/>
              </w:rPr>
            </w:pPr>
            <w:r w:rsidRPr="00321623">
              <w:rPr>
                <w:b w:val="0"/>
                <w:sz w:val="20"/>
                <w:lang w:val="en-US" w:eastAsia="ja-JP"/>
              </w:rPr>
              <w:t>1b, 2b,</w:t>
            </w:r>
          </w:p>
          <w:p w:rsidR="00AD47E9" w:rsidRPr="00321623" w:rsidRDefault="00AD47E9" w:rsidP="00321623">
            <w:pPr>
              <w:pStyle w:val="TOC1"/>
              <w:spacing w:before="0" w:line="260" w:lineRule="exact"/>
              <w:rPr>
                <w:b/>
                <w:sz w:val="20"/>
                <w:lang w:val="en-US" w:eastAsia="ja-JP"/>
              </w:rPr>
            </w:pPr>
            <w:r w:rsidRPr="00321623">
              <w:rPr>
                <w:b/>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Tabletext1"/>
              <w:spacing w:before="0" w:line="260" w:lineRule="exact"/>
              <w:jc w:val="both"/>
              <w:rPr>
                <w:sz w:val="20"/>
                <w:lang w:val="fr-FR"/>
              </w:rPr>
            </w:pPr>
            <w:r>
              <w:rPr>
                <w:sz w:val="20"/>
                <w:lang w:val="fr-FR"/>
              </w:rPr>
              <w:t>7/2007</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Tabletext1"/>
              <w:spacing w:before="0" w:line="260" w:lineRule="exact"/>
              <w:rPr>
                <w:sz w:val="20"/>
                <w:lang w:val="fr-FR" w:eastAsia="ja-JP"/>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Tabletext1"/>
              <w:spacing w:before="0"/>
              <w:jc w:val="both"/>
              <w:rPr>
                <w:sz w:val="20"/>
                <w:lang w:val="en-US" w:eastAsia="ja-JP"/>
              </w:rPr>
            </w:pPr>
            <w:r>
              <w:rPr>
                <w:sz w:val="20"/>
                <w:lang w:val="en-US"/>
              </w:rPr>
              <w:t>J.222.2</w:t>
            </w:r>
          </w:p>
        </w:tc>
        <w:tc>
          <w:tcPr>
            <w:tcW w:w="4556" w:type="dxa"/>
            <w:tcBorders>
              <w:top w:val="single" w:sz="6" w:space="0" w:color="auto"/>
              <w:left w:val="single" w:sz="6" w:space="0" w:color="auto"/>
              <w:bottom w:val="single" w:sz="6" w:space="0" w:color="auto"/>
              <w:right w:val="single" w:sz="6" w:space="0" w:color="auto"/>
            </w:tcBorders>
          </w:tcPr>
          <w:p w:rsidR="00AD47E9" w:rsidRPr="00CB6695" w:rsidRDefault="00AD47E9" w:rsidP="007B5B1A">
            <w:pPr>
              <w:pStyle w:val="Tabletext1"/>
              <w:spacing w:before="0" w:line="260" w:lineRule="exact"/>
              <w:jc w:val="both"/>
              <w:rPr>
                <w:sz w:val="20"/>
                <w:lang w:val="en-US"/>
              </w:rPr>
            </w:pPr>
            <w:r w:rsidRPr="00CB6695">
              <w:rPr>
                <w:sz w:val="20"/>
                <w:lang w:val="en-US"/>
              </w:rPr>
              <w:t xml:space="preserve">MAC and Upper Layer protocols for third-generation transmission systems for interactive cable television services - IP cable modems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7B179B">
            <w:pPr>
              <w:pStyle w:val="berschrift71"/>
              <w:spacing w:before="0" w:line="260" w:lineRule="exact"/>
              <w:rPr>
                <w:b w:val="0"/>
                <w:sz w:val="20"/>
                <w:lang w:val="en-US" w:eastAsia="ja-JP"/>
              </w:rPr>
            </w:pPr>
            <w:r w:rsidRPr="00321623">
              <w:rPr>
                <w:b w:val="0"/>
                <w:sz w:val="20"/>
                <w:lang w:val="en-US" w:eastAsia="ja-JP"/>
              </w:rPr>
              <w:t>1b, 2b,</w:t>
            </w:r>
          </w:p>
          <w:p w:rsidR="00AD47E9" w:rsidRPr="00321623" w:rsidRDefault="00AD47E9" w:rsidP="00321623">
            <w:pPr>
              <w:pStyle w:val="TOC1"/>
              <w:spacing w:before="0" w:line="260" w:lineRule="exact"/>
              <w:rPr>
                <w:b/>
                <w:sz w:val="20"/>
                <w:lang w:val="en-US" w:eastAsia="ja-JP"/>
              </w:rPr>
            </w:pPr>
            <w:r w:rsidRPr="00321623">
              <w:rPr>
                <w:b/>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Tabletext1"/>
              <w:spacing w:before="0" w:line="260" w:lineRule="exact"/>
              <w:jc w:val="both"/>
              <w:rPr>
                <w:sz w:val="20"/>
                <w:lang w:val="fr-FR"/>
              </w:rPr>
            </w:pPr>
            <w:r>
              <w:rPr>
                <w:sz w:val="20"/>
                <w:lang w:val="fr-FR"/>
              </w:rPr>
              <w:t>7/2007</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Tabletext1"/>
              <w:spacing w:before="0" w:line="260" w:lineRule="exact"/>
              <w:rPr>
                <w:sz w:val="20"/>
                <w:lang w:val="fr-FR" w:eastAsia="ja-JP"/>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Tabletext1"/>
              <w:spacing w:before="0"/>
              <w:jc w:val="both"/>
              <w:rPr>
                <w:sz w:val="20"/>
                <w:lang w:val="en-US"/>
              </w:rPr>
            </w:pPr>
            <w:r>
              <w:rPr>
                <w:sz w:val="20"/>
                <w:lang w:val="en-US"/>
              </w:rPr>
              <w:t>J.222.3</w:t>
            </w:r>
          </w:p>
        </w:tc>
        <w:tc>
          <w:tcPr>
            <w:tcW w:w="4556" w:type="dxa"/>
            <w:tcBorders>
              <w:top w:val="single" w:sz="6" w:space="0" w:color="auto"/>
              <w:left w:val="single" w:sz="6" w:space="0" w:color="auto"/>
              <w:bottom w:val="single" w:sz="6" w:space="0" w:color="auto"/>
              <w:right w:val="single" w:sz="6" w:space="0" w:color="auto"/>
            </w:tcBorders>
          </w:tcPr>
          <w:p w:rsidR="00AD47E9" w:rsidRPr="00796EF0" w:rsidRDefault="00AD47E9" w:rsidP="007B5B1A">
            <w:pPr>
              <w:pStyle w:val="Tabletext1"/>
              <w:spacing w:before="0" w:line="260" w:lineRule="exact"/>
              <w:jc w:val="both"/>
              <w:rPr>
                <w:sz w:val="20"/>
                <w:lang w:val="en-US"/>
              </w:rPr>
            </w:pPr>
            <w:r w:rsidRPr="00796EF0">
              <w:rPr>
                <w:sz w:val="20"/>
                <w:lang w:val="en-US"/>
              </w:rPr>
              <w:t>Third-generation transmission systems for interactive cable television services - IP cable modems Security services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4844AD">
            <w:pPr>
              <w:pStyle w:val="berschrift71"/>
              <w:spacing w:before="0" w:line="260" w:lineRule="exact"/>
              <w:rPr>
                <w:b w:val="0"/>
                <w:sz w:val="20"/>
                <w:lang w:val="en-US" w:eastAsia="ja-JP"/>
              </w:rPr>
            </w:pPr>
            <w:r w:rsidRPr="00321623">
              <w:rPr>
                <w:b w:val="0"/>
                <w:sz w:val="20"/>
                <w:lang w:val="en-US" w:eastAsia="ja-JP"/>
              </w:rPr>
              <w:t>1b, 2b,</w:t>
            </w:r>
          </w:p>
          <w:p w:rsidR="00AD47E9" w:rsidRPr="00321623" w:rsidRDefault="00AD47E9" w:rsidP="007B179B">
            <w:pPr>
              <w:pStyle w:val="berschrift71"/>
              <w:spacing w:before="0" w:line="260" w:lineRule="exact"/>
              <w:rPr>
                <w:b w:val="0"/>
                <w:sz w:val="20"/>
                <w:lang w:val="en-US" w:eastAsia="ja-JP"/>
              </w:rPr>
            </w:pPr>
            <w:r w:rsidRPr="00321623">
              <w:rPr>
                <w:b w:val="0"/>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Tabletext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Tabletext1"/>
              <w:spacing w:before="0" w:line="260" w:lineRule="exact"/>
              <w:jc w:val="both"/>
              <w:rPr>
                <w:sz w:val="20"/>
                <w:lang w:val="fr-FR"/>
              </w:rPr>
            </w:pPr>
            <w:r>
              <w:rPr>
                <w:sz w:val="20"/>
                <w:lang w:val="fr-FR"/>
              </w:rPr>
              <w:t>11/2007</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jc w:val="both"/>
              <w:rPr>
                <w:sz w:val="20"/>
                <w:lang w:val="fr-FR" w:eastAsia="ja-JP"/>
              </w:rPr>
            </w:pPr>
            <w:r>
              <w:rPr>
                <w:sz w:val="20"/>
                <w:lang w:val="en-US" w:eastAsia="ja-JP"/>
              </w:rPr>
              <w:t>J.290</w:t>
            </w:r>
          </w:p>
        </w:tc>
        <w:tc>
          <w:tcPr>
            <w:tcW w:w="4556" w:type="dxa"/>
            <w:tcBorders>
              <w:top w:val="single" w:sz="6" w:space="0" w:color="auto"/>
              <w:left w:val="single" w:sz="6" w:space="0" w:color="auto"/>
              <w:bottom w:val="single" w:sz="6" w:space="0" w:color="auto"/>
              <w:right w:val="single" w:sz="6" w:space="0" w:color="auto"/>
            </w:tcBorders>
          </w:tcPr>
          <w:p w:rsidR="00AD47E9" w:rsidRPr="00321623" w:rsidRDefault="00AD47E9" w:rsidP="007B5B1A">
            <w:pPr>
              <w:pStyle w:val="Standard1"/>
              <w:spacing w:before="0" w:line="260" w:lineRule="exact"/>
              <w:jc w:val="both"/>
              <w:rPr>
                <w:sz w:val="20"/>
                <w:lang w:val="en-US"/>
              </w:rPr>
            </w:pPr>
            <w:r w:rsidRPr="00321623">
              <w:rPr>
                <w:sz w:val="20"/>
                <w:lang w:val="en-US"/>
              </w:rPr>
              <w:t xml:space="preserve">Next generation set-top-box core architecture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321623">
            <w:pPr>
              <w:pStyle w:val="berschrift71"/>
              <w:spacing w:before="0" w:line="260" w:lineRule="exact"/>
              <w:rPr>
                <w:b w:val="0"/>
                <w:sz w:val="20"/>
                <w:lang w:val="en-US" w:eastAsia="ja-JP"/>
              </w:rPr>
            </w:pPr>
            <w:r w:rsidRPr="00321623">
              <w:rPr>
                <w:b w:val="0"/>
                <w:sz w:val="20"/>
                <w:lang w:val="en-US" w:eastAsia="ja-JP"/>
              </w:rPr>
              <w:t>1b, 2b,</w:t>
            </w:r>
          </w:p>
          <w:p w:rsidR="00AD47E9" w:rsidRPr="00321623" w:rsidRDefault="00AD47E9" w:rsidP="00321623">
            <w:pPr>
              <w:pStyle w:val="berschrift71"/>
              <w:spacing w:before="0" w:line="260" w:lineRule="exact"/>
              <w:rPr>
                <w:b w:val="0"/>
                <w:sz w:val="20"/>
                <w:lang w:val="en-US" w:eastAsia="ja-JP"/>
              </w:rPr>
            </w:pPr>
            <w:r w:rsidRPr="00321623">
              <w:rPr>
                <w:b w:val="0"/>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11/2006</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jc w:val="both"/>
              <w:rPr>
                <w:sz w:val="20"/>
                <w:lang w:val="fr-FR" w:eastAsia="ja-JP"/>
              </w:rPr>
            </w:pPr>
            <w:r>
              <w:rPr>
                <w:sz w:val="20"/>
                <w:lang w:val="en-US" w:eastAsia="ja-JP"/>
              </w:rPr>
              <w:t>J.291</w:t>
            </w:r>
          </w:p>
        </w:tc>
        <w:tc>
          <w:tcPr>
            <w:tcW w:w="4556" w:type="dxa"/>
            <w:tcBorders>
              <w:top w:val="single" w:sz="6" w:space="0" w:color="auto"/>
              <w:left w:val="single" w:sz="6" w:space="0" w:color="auto"/>
              <w:bottom w:val="single" w:sz="6" w:space="0" w:color="auto"/>
              <w:right w:val="single" w:sz="6" w:space="0" w:color="auto"/>
            </w:tcBorders>
          </w:tcPr>
          <w:p w:rsidR="00AD47E9" w:rsidRPr="00321623" w:rsidRDefault="00AD47E9" w:rsidP="007B5B1A">
            <w:pPr>
              <w:pStyle w:val="Standard1"/>
              <w:spacing w:before="0" w:line="260" w:lineRule="exact"/>
              <w:jc w:val="both"/>
              <w:rPr>
                <w:sz w:val="20"/>
                <w:lang w:val="en-US"/>
              </w:rPr>
            </w:pPr>
            <w:r w:rsidRPr="00321623">
              <w:rPr>
                <w:sz w:val="20"/>
                <w:lang w:val="en-US"/>
              </w:rPr>
              <w:t xml:space="preserve">Next generation set-top-box cable architecture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AD454E">
            <w:pPr>
              <w:pStyle w:val="berschrift71"/>
              <w:spacing w:before="0" w:line="260" w:lineRule="exact"/>
              <w:rPr>
                <w:b w:val="0"/>
                <w:sz w:val="20"/>
                <w:lang w:val="en-US" w:eastAsia="ja-JP"/>
              </w:rPr>
            </w:pPr>
            <w:r w:rsidRPr="00321623">
              <w:rPr>
                <w:b w:val="0"/>
                <w:sz w:val="20"/>
                <w:lang w:val="en-US" w:eastAsia="ja-JP"/>
              </w:rPr>
              <w:t>1b, 2b,</w:t>
            </w:r>
          </w:p>
          <w:p w:rsidR="00AD47E9" w:rsidRDefault="00AD47E9" w:rsidP="007B5B1A">
            <w:pPr>
              <w:pStyle w:val="Standard1"/>
              <w:spacing w:before="0" w:line="260" w:lineRule="exact"/>
              <w:rPr>
                <w:sz w:val="20"/>
                <w:lang w:val="en-US"/>
              </w:rPr>
            </w:pPr>
            <w:r w:rsidRPr="00321623">
              <w:rPr>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11/2006</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jc w:val="both"/>
              <w:rPr>
                <w:sz w:val="20"/>
                <w:lang w:val="fr-FR" w:eastAsia="ja-JP"/>
              </w:rPr>
            </w:pPr>
            <w:r>
              <w:rPr>
                <w:sz w:val="20"/>
                <w:lang w:val="en-US"/>
              </w:rPr>
              <w:t>J.29</w:t>
            </w:r>
            <w:r w:rsidRPr="00D671AD">
              <w:rPr>
                <w:sz w:val="20"/>
                <w:lang w:val="en-US"/>
              </w:rPr>
              <w:t>2</w:t>
            </w:r>
          </w:p>
        </w:tc>
        <w:tc>
          <w:tcPr>
            <w:tcW w:w="4556" w:type="dxa"/>
            <w:tcBorders>
              <w:top w:val="single" w:sz="6" w:space="0" w:color="auto"/>
              <w:left w:val="single" w:sz="6" w:space="0" w:color="auto"/>
              <w:bottom w:val="single" w:sz="6" w:space="0" w:color="auto"/>
              <w:right w:val="single" w:sz="6" w:space="0" w:color="auto"/>
            </w:tcBorders>
          </w:tcPr>
          <w:p w:rsidR="00AD47E9" w:rsidRPr="00321623" w:rsidRDefault="00AD47E9" w:rsidP="007B5B1A">
            <w:pPr>
              <w:pStyle w:val="Standard1"/>
              <w:spacing w:before="0" w:line="260" w:lineRule="exact"/>
              <w:jc w:val="both"/>
              <w:rPr>
                <w:sz w:val="20"/>
                <w:lang w:val="en-US"/>
              </w:rPr>
            </w:pPr>
            <w:r w:rsidRPr="00321623">
              <w:rPr>
                <w:sz w:val="20"/>
                <w:lang w:val="en-US"/>
              </w:rPr>
              <w:t xml:space="preserve">Next generation set-top-box media independent architecture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AD454E">
            <w:pPr>
              <w:pStyle w:val="berschrift71"/>
              <w:spacing w:before="0" w:line="260" w:lineRule="exact"/>
              <w:rPr>
                <w:b w:val="0"/>
                <w:sz w:val="20"/>
                <w:lang w:val="en-US" w:eastAsia="ja-JP"/>
              </w:rPr>
            </w:pPr>
            <w:r w:rsidRPr="00321623">
              <w:rPr>
                <w:b w:val="0"/>
                <w:sz w:val="20"/>
                <w:lang w:val="en-US" w:eastAsia="ja-JP"/>
              </w:rPr>
              <w:t>1b, 2b,</w:t>
            </w:r>
          </w:p>
          <w:p w:rsidR="00AD47E9" w:rsidRDefault="00AD47E9" w:rsidP="007B5B1A">
            <w:pPr>
              <w:pStyle w:val="Standard1"/>
              <w:spacing w:before="0" w:line="260" w:lineRule="exact"/>
              <w:rPr>
                <w:sz w:val="20"/>
                <w:lang w:val="en-US"/>
              </w:rPr>
            </w:pPr>
            <w:r w:rsidRPr="00321623">
              <w:rPr>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11/2006</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jc w:val="both"/>
              <w:rPr>
                <w:sz w:val="20"/>
                <w:lang w:val="fr-FR" w:eastAsia="ja-JP"/>
              </w:rPr>
            </w:pPr>
            <w:r>
              <w:rPr>
                <w:sz w:val="20"/>
                <w:lang w:val="en-US"/>
              </w:rPr>
              <w:t>J.293</w:t>
            </w:r>
          </w:p>
        </w:tc>
        <w:tc>
          <w:tcPr>
            <w:tcW w:w="4556" w:type="dxa"/>
            <w:tcBorders>
              <w:top w:val="single" w:sz="6" w:space="0" w:color="auto"/>
              <w:left w:val="single" w:sz="6" w:space="0" w:color="auto"/>
              <w:bottom w:val="single" w:sz="6" w:space="0" w:color="auto"/>
              <w:right w:val="single" w:sz="6" w:space="0" w:color="auto"/>
            </w:tcBorders>
          </w:tcPr>
          <w:p w:rsidR="00AD47E9" w:rsidRPr="00194A61" w:rsidRDefault="00AD47E9" w:rsidP="007B5B1A">
            <w:pPr>
              <w:pStyle w:val="Standard1"/>
              <w:spacing w:before="0" w:line="260" w:lineRule="exact"/>
              <w:jc w:val="both"/>
              <w:rPr>
                <w:sz w:val="20"/>
                <w:lang w:val="en-US"/>
              </w:rPr>
            </w:pPr>
            <w:r w:rsidRPr="00194A61">
              <w:rPr>
                <w:sz w:val="20"/>
                <w:lang w:val="en-US"/>
              </w:rPr>
              <w:t xml:space="preserve">Component definition and interface specification for the next generation set-top box  </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7B179B">
            <w:pPr>
              <w:pStyle w:val="berschrift71"/>
              <w:spacing w:before="0" w:line="260" w:lineRule="exact"/>
              <w:rPr>
                <w:b w:val="0"/>
                <w:sz w:val="20"/>
                <w:lang w:val="en-US" w:eastAsia="ja-JP"/>
              </w:rPr>
            </w:pPr>
            <w:r w:rsidRPr="00321623">
              <w:rPr>
                <w:b w:val="0"/>
                <w:sz w:val="20"/>
                <w:lang w:val="en-US" w:eastAsia="ja-JP"/>
              </w:rPr>
              <w:t>1b, 2b,</w:t>
            </w:r>
          </w:p>
          <w:p w:rsidR="00AD47E9" w:rsidRDefault="00AD47E9" w:rsidP="007B5B1A">
            <w:pPr>
              <w:pStyle w:val="Standard1"/>
              <w:spacing w:before="0" w:line="260" w:lineRule="exact"/>
              <w:rPr>
                <w:sz w:val="20"/>
                <w:lang w:val="en-US"/>
              </w:rPr>
            </w:pPr>
            <w:r w:rsidRPr="00321623">
              <w:rPr>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6/2008</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B00F98">
            <w:pPr>
              <w:pStyle w:val="Standard1"/>
              <w:spacing w:before="0" w:line="260" w:lineRule="exact"/>
              <w:rPr>
                <w:sz w:val="20"/>
                <w:lang w:val="fr-FR"/>
              </w:rPr>
            </w:pPr>
            <w:r w:rsidRPr="005C54B0">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5C54B0" w:rsidRDefault="00AD47E9" w:rsidP="00B00F98">
            <w:pPr>
              <w:pStyle w:val="Standard1"/>
              <w:spacing w:before="0"/>
              <w:jc w:val="both"/>
              <w:rPr>
                <w:sz w:val="20"/>
                <w:lang w:val="fr-FR"/>
              </w:rPr>
            </w:pPr>
            <w:r w:rsidRPr="005C54B0">
              <w:rPr>
                <w:sz w:val="20"/>
                <w:lang w:val="fr-FR"/>
              </w:rPr>
              <w:t>J.294</w:t>
            </w:r>
          </w:p>
        </w:tc>
        <w:tc>
          <w:tcPr>
            <w:tcW w:w="4556" w:type="dxa"/>
            <w:tcBorders>
              <w:top w:val="single" w:sz="6" w:space="0" w:color="auto"/>
              <w:left w:val="single" w:sz="6" w:space="0" w:color="auto"/>
              <w:bottom w:val="single" w:sz="6" w:space="0" w:color="auto"/>
              <w:right w:val="single" w:sz="6" w:space="0" w:color="auto"/>
            </w:tcBorders>
          </w:tcPr>
          <w:p w:rsidR="00AD47E9" w:rsidRPr="00BE3880" w:rsidRDefault="00AD47E9" w:rsidP="00B00F98">
            <w:pPr>
              <w:pStyle w:val="Standard1"/>
              <w:spacing w:before="0" w:line="260" w:lineRule="exact"/>
              <w:jc w:val="both"/>
              <w:rPr>
                <w:sz w:val="20"/>
                <w:lang w:val="en-US"/>
              </w:rPr>
            </w:pPr>
            <w:r w:rsidRPr="00BE3880">
              <w:rPr>
                <w:sz w:val="20"/>
                <w:lang w:val="en-US"/>
              </w:rPr>
              <w:t>Residential gateway requirements for the support of broadcast and IP-based interactive services over cable television networks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680B80">
            <w:pPr>
              <w:pStyle w:val="berschrift71"/>
              <w:spacing w:before="0" w:line="260" w:lineRule="exact"/>
              <w:rPr>
                <w:b w:val="0"/>
                <w:sz w:val="20"/>
                <w:lang w:val="en-US" w:eastAsia="ja-JP"/>
              </w:rPr>
            </w:pPr>
            <w:r w:rsidRPr="00321623">
              <w:rPr>
                <w:b w:val="0"/>
                <w:sz w:val="20"/>
                <w:lang w:val="en-US" w:eastAsia="ja-JP"/>
              </w:rPr>
              <w:t>1b, 2b,</w:t>
            </w:r>
          </w:p>
          <w:p w:rsidR="00AD47E9" w:rsidRPr="005C54B0" w:rsidRDefault="00AD47E9" w:rsidP="00B00F98">
            <w:pPr>
              <w:pStyle w:val="berschrift71"/>
              <w:spacing w:before="0" w:line="260" w:lineRule="exact"/>
              <w:rPr>
                <w:b w:val="0"/>
                <w:sz w:val="20"/>
                <w:lang w:val="fr-FR"/>
              </w:rPr>
            </w:pPr>
            <w:r w:rsidRPr="00321623">
              <w:rPr>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Pr="005C54B0" w:rsidRDefault="00AD47E9" w:rsidP="00B00F98">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Pr="005C54B0" w:rsidRDefault="00AD47E9" w:rsidP="00B00F98">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Pr="005C54B0" w:rsidRDefault="00AD47E9" w:rsidP="00B00F98">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Pr="005C54B0" w:rsidRDefault="00AD47E9" w:rsidP="00B00F98">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5C54B0" w:rsidRDefault="00AD47E9" w:rsidP="00B00F98">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Pr="005C54B0" w:rsidRDefault="00AD47E9" w:rsidP="00B00F98">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Pr="005C54B0" w:rsidRDefault="00AD47E9" w:rsidP="00B00F98">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362148">
            <w:pPr>
              <w:pStyle w:val="Standard1"/>
              <w:spacing w:before="0" w:line="260" w:lineRule="exact"/>
              <w:jc w:val="both"/>
              <w:rPr>
                <w:sz w:val="20"/>
                <w:lang w:val="fr-FR"/>
              </w:rPr>
            </w:pPr>
            <w:r>
              <w:rPr>
                <w:rFonts w:hint="eastAsia"/>
                <w:sz w:val="20"/>
                <w:lang w:val="fr-FR" w:eastAsia="ja-JP"/>
              </w:rPr>
              <w:t>9</w:t>
            </w:r>
            <w:r>
              <w:rPr>
                <w:sz w:val="20"/>
                <w:lang w:val="fr-FR"/>
              </w:rPr>
              <w:t>/20</w:t>
            </w:r>
            <w:r>
              <w:rPr>
                <w:rFonts w:hint="eastAsia"/>
                <w:sz w:val="20"/>
                <w:lang w:val="fr-FR" w:eastAsia="ja-JP"/>
              </w:rPr>
              <w:t>10</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B00F98">
            <w:pPr>
              <w:pStyle w:val="Standard1"/>
              <w:spacing w:before="0" w:line="260" w:lineRule="exact"/>
              <w:rPr>
                <w:sz w:val="20"/>
                <w:lang w:val="fr-FR" w:eastAsia="ja-JP"/>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jc w:val="both"/>
              <w:rPr>
                <w:sz w:val="20"/>
                <w:lang w:val="en-US" w:eastAsia="ja-JP"/>
              </w:rPr>
            </w:pPr>
            <w:r>
              <w:rPr>
                <w:sz w:val="20"/>
                <w:lang w:val="en-US" w:eastAsia="ja-JP"/>
              </w:rPr>
              <w:t>J.295</w:t>
            </w:r>
          </w:p>
        </w:tc>
        <w:tc>
          <w:tcPr>
            <w:tcW w:w="4556" w:type="dxa"/>
            <w:tcBorders>
              <w:top w:val="single" w:sz="6" w:space="0" w:color="auto"/>
              <w:left w:val="single" w:sz="6" w:space="0" w:color="auto"/>
              <w:bottom w:val="single" w:sz="6" w:space="0" w:color="auto"/>
              <w:right w:val="single" w:sz="6" w:space="0" w:color="auto"/>
            </w:tcBorders>
          </w:tcPr>
          <w:p w:rsidR="00AD47E9" w:rsidRPr="00321623" w:rsidRDefault="00AD47E9" w:rsidP="00B00F98">
            <w:pPr>
              <w:pStyle w:val="Standard1"/>
              <w:spacing w:before="0" w:line="260" w:lineRule="exact"/>
              <w:jc w:val="both"/>
              <w:rPr>
                <w:sz w:val="20"/>
                <w:lang w:val="en-US"/>
              </w:rPr>
            </w:pPr>
            <w:r w:rsidRPr="00362148">
              <w:rPr>
                <w:sz w:val="20"/>
                <w:lang w:val="en-US"/>
              </w:rPr>
              <w:t>Functional requirements for a hybrid cable set-top box</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B00F98">
            <w:pPr>
              <w:pStyle w:val="berschrift71"/>
              <w:spacing w:before="0" w:line="260" w:lineRule="exact"/>
              <w:rPr>
                <w:b w:val="0"/>
                <w:sz w:val="20"/>
                <w:lang w:val="en-US" w:eastAsia="ja-JP"/>
              </w:rPr>
            </w:pPr>
            <w:r w:rsidRPr="00321623">
              <w:rPr>
                <w:b w:val="0"/>
                <w:sz w:val="20"/>
                <w:lang w:val="en-US" w:eastAsia="ja-JP"/>
              </w:rPr>
              <w:t>1b, 2b,</w:t>
            </w:r>
          </w:p>
          <w:p w:rsidR="00AD47E9" w:rsidRPr="00321623" w:rsidRDefault="00AD47E9" w:rsidP="00B00F98">
            <w:pPr>
              <w:pStyle w:val="berschrift71"/>
              <w:spacing w:before="0" w:line="260" w:lineRule="exact"/>
              <w:rPr>
                <w:b w:val="0"/>
                <w:sz w:val="20"/>
                <w:lang w:val="en-US" w:eastAsia="ja-JP"/>
              </w:rPr>
            </w:pPr>
            <w:r w:rsidRPr="00321623">
              <w:rPr>
                <w:b w:val="0"/>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fr-FR"/>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B00F98">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362148">
            <w:pPr>
              <w:pStyle w:val="Standard1"/>
              <w:spacing w:before="0" w:line="260" w:lineRule="exact"/>
              <w:jc w:val="both"/>
              <w:rPr>
                <w:sz w:val="20"/>
                <w:lang w:val="fr-FR"/>
              </w:rPr>
            </w:pPr>
            <w:r>
              <w:rPr>
                <w:sz w:val="20"/>
                <w:lang w:val="fr-FR"/>
              </w:rPr>
              <w:t>01/2012</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spacing w:before="0" w:line="260" w:lineRule="exact"/>
              <w:rPr>
                <w:sz w:val="20"/>
                <w:lang w:val="fr-FR"/>
              </w:rPr>
            </w:pPr>
            <w:r>
              <w:rPr>
                <w:sz w:val="20"/>
                <w:lang w:val="fr-FR" w:eastAsia="ja-JP"/>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jc w:val="both"/>
              <w:rPr>
                <w:sz w:val="20"/>
                <w:lang w:val="fr-FR" w:eastAsia="ja-JP"/>
              </w:rPr>
            </w:pPr>
            <w:r>
              <w:rPr>
                <w:sz w:val="20"/>
                <w:lang w:val="en-US" w:eastAsia="ja-JP"/>
              </w:rPr>
              <w:t>J.296</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sidRPr="00362148">
              <w:rPr>
                <w:sz w:val="20"/>
                <w:lang w:val="en-US"/>
              </w:rPr>
              <w:t>Specification for hybrid cable set-top box</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321623" w:rsidRDefault="00AD47E9" w:rsidP="00B00F98">
            <w:pPr>
              <w:pStyle w:val="berschrift71"/>
              <w:spacing w:before="0" w:line="260" w:lineRule="exact"/>
              <w:rPr>
                <w:b w:val="0"/>
                <w:sz w:val="20"/>
                <w:lang w:val="en-US" w:eastAsia="ja-JP"/>
              </w:rPr>
            </w:pPr>
            <w:r w:rsidRPr="00321623">
              <w:rPr>
                <w:b w:val="0"/>
                <w:sz w:val="20"/>
                <w:lang w:val="en-US" w:eastAsia="ja-JP"/>
              </w:rPr>
              <w:t>1b, 2b,</w:t>
            </w:r>
          </w:p>
          <w:p w:rsidR="00AD47E9" w:rsidRPr="00AC5383" w:rsidRDefault="00AD47E9" w:rsidP="007B5B1A">
            <w:pPr>
              <w:pStyle w:val="Standard1"/>
              <w:spacing w:before="0" w:line="260" w:lineRule="exact"/>
              <w:rPr>
                <w:sz w:val="20"/>
                <w:lang w:val="en-US"/>
              </w:rPr>
            </w:pPr>
            <w:r w:rsidRPr="00AC5383">
              <w:rPr>
                <w:sz w:val="20"/>
                <w:lang w:val="en-US" w:eastAsia="ja-JP"/>
              </w:rPr>
              <w:t>7</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rFonts w:hint="eastAsia"/>
                <w:sz w:val="20"/>
                <w:lang w:val="fr-FR"/>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line="260" w:lineRule="exact"/>
              <w:jc w:val="both"/>
              <w:rPr>
                <w:sz w:val="20"/>
                <w:lang w:val="fr-FR"/>
              </w:rPr>
            </w:pPr>
            <w:r>
              <w:rPr>
                <w:sz w:val="20"/>
                <w:lang w:val="fr-FR"/>
              </w:rPr>
              <w:t>06/2012</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D539A6" w:rsidRDefault="00AD47E9" w:rsidP="007B5B1A">
            <w:pPr>
              <w:pStyle w:val="Standard1"/>
              <w:spacing w:before="0" w:line="260" w:lineRule="exact"/>
              <w:rPr>
                <w:sz w:val="20"/>
                <w:lang w:val="en-US"/>
              </w:rPr>
            </w:pPr>
            <w:r w:rsidRPr="00D539A6">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D539A6" w:rsidRDefault="00AD47E9" w:rsidP="0042420A">
            <w:pPr>
              <w:pStyle w:val="Standard1"/>
              <w:spacing w:before="0"/>
              <w:jc w:val="both"/>
              <w:rPr>
                <w:sz w:val="20"/>
                <w:lang w:val="en-US"/>
              </w:rPr>
            </w:pPr>
            <w:r w:rsidRPr="00D539A6">
              <w:rPr>
                <w:sz w:val="20"/>
                <w:lang w:val="en-US"/>
              </w:rPr>
              <w:t xml:space="preserve">J.381 </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sidRPr="00D539A6">
              <w:rPr>
                <w:sz w:val="20"/>
                <w:lang w:val="en-US"/>
              </w:rPr>
              <w:t>Requirements for advanced digital cable transmission technologies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sidRPr="00D539A6">
              <w:rPr>
                <w:sz w:val="20"/>
                <w:lang w:val="en-US"/>
              </w:rPr>
              <w:t>1b, 2b, 7b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sidRPr="00D539A6">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sidRPr="00D539A6">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sidRPr="00D539A6">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sidRPr="00D539A6">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D539A6" w:rsidRDefault="00AD47E9" w:rsidP="00205848">
            <w:pPr>
              <w:pStyle w:val="Standard1"/>
              <w:spacing w:before="0" w:line="260" w:lineRule="exact"/>
              <w:rPr>
                <w:sz w:val="20"/>
                <w:lang w:val="en-US"/>
              </w:rPr>
            </w:pPr>
            <w:r>
              <w:rPr>
                <w:sz w:val="20"/>
                <w:lang w:val="en-US"/>
              </w:rPr>
              <w:t>9/</w:t>
            </w:r>
            <w:r w:rsidRPr="00D539A6">
              <w:rPr>
                <w:sz w:val="20"/>
                <w:lang w:val="en-US"/>
              </w:rPr>
              <w:t xml:space="preserve"> 2012</w:t>
            </w:r>
          </w:p>
        </w:tc>
      </w:tr>
      <w:tr w:rsidR="00AD47E9" w:rsidRPr="00A760A0"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D539A6" w:rsidRDefault="00AD47E9" w:rsidP="007B5B1A">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D539A6" w:rsidRDefault="00AD47E9" w:rsidP="0042420A">
            <w:pPr>
              <w:pStyle w:val="Standard1"/>
              <w:spacing w:before="0"/>
              <w:jc w:val="both"/>
              <w:rPr>
                <w:sz w:val="20"/>
                <w:lang w:val="en-US"/>
              </w:rPr>
            </w:pPr>
            <w:r>
              <w:rPr>
                <w:sz w:val="20"/>
                <w:lang w:val="en-US"/>
              </w:rPr>
              <w:t>J.382</w:t>
            </w:r>
            <w:r>
              <w:rPr>
                <w:sz w:val="20"/>
                <w:lang w:val="en-US"/>
              </w:rPr>
              <w:br/>
              <w:t>(J.atrans-spec)</w:t>
            </w:r>
          </w:p>
        </w:tc>
        <w:tc>
          <w:tcPr>
            <w:tcW w:w="4556" w:type="dxa"/>
            <w:tcBorders>
              <w:top w:val="single" w:sz="6" w:space="0" w:color="auto"/>
              <w:left w:val="single" w:sz="6" w:space="0" w:color="auto"/>
              <w:bottom w:val="single" w:sz="6" w:space="0" w:color="auto"/>
              <w:right w:val="single" w:sz="6" w:space="0" w:color="auto"/>
            </w:tcBorders>
          </w:tcPr>
          <w:p w:rsidR="00AD47E9" w:rsidRPr="00D539A6" w:rsidRDefault="00AD47E9" w:rsidP="007B5B1A">
            <w:pPr>
              <w:pStyle w:val="Standard1"/>
              <w:spacing w:before="0" w:line="260" w:lineRule="exact"/>
              <w:jc w:val="both"/>
              <w:rPr>
                <w:sz w:val="20"/>
                <w:lang w:val="en-US"/>
              </w:rPr>
            </w:pPr>
            <w:r>
              <w:rPr>
                <w:sz w:val="20"/>
                <w:lang w:val="en-US"/>
              </w:rPr>
              <w:t>Specifications for advanced digital cable downstream transmission technologies</w:t>
            </w:r>
          </w:p>
        </w:tc>
        <w:tc>
          <w:tcPr>
            <w:tcW w:w="762" w:type="dxa"/>
            <w:gridSpan w:val="2"/>
            <w:tcBorders>
              <w:top w:val="single" w:sz="6" w:space="0" w:color="auto"/>
              <w:left w:val="single" w:sz="6" w:space="0" w:color="auto"/>
              <w:bottom w:val="single" w:sz="6" w:space="0" w:color="auto"/>
              <w:right w:val="single" w:sz="6" w:space="0" w:color="auto"/>
            </w:tcBorders>
          </w:tcPr>
          <w:p w:rsidR="00AD47E9" w:rsidRPr="00D539A6" w:rsidRDefault="00AD47E9" w:rsidP="007B5B1A">
            <w:pPr>
              <w:pStyle w:val="Standard1"/>
              <w:spacing w:before="0" w:line="260" w:lineRule="exact"/>
              <w:rPr>
                <w:sz w:val="20"/>
                <w:lang w:val="en-US"/>
              </w:rPr>
            </w:pPr>
            <w:r>
              <w:rPr>
                <w:sz w:val="20"/>
                <w:lang w:val="en-US"/>
              </w:rPr>
              <w:t>1b, 2b, 7</w:t>
            </w:r>
          </w:p>
        </w:tc>
        <w:tc>
          <w:tcPr>
            <w:tcW w:w="450" w:type="dxa"/>
            <w:tcBorders>
              <w:top w:val="single" w:sz="6" w:space="0" w:color="auto"/>
              <w:left w:val="single" w:sz="6" w:space="0" w:color="auto"/>
              <w:bottom w:val="single" w:sz="6" w:space="0" w:color="auto"/>
              <w:right w:val="single" w:sz="6" w:space="0" w:color="auto"/>
            </w:tcBorders>
          </w:tcPr>
          <w:p w:rsidR="00AD47E9" w:rsidRPr="00D539A6"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Pr="00D539A6" w:rsidRDefault="00AD47E9" w:rsidP="009A539F">
            <w:pPr>
              <w:pStyle w:val="Standard1"/>
              <w:spacing w:before="0" w:line="260" w:lineRule="exact"/>
              <w:jc w:val="center"/>
              <w:rPr>
                <w:sz w:val="20"/>
                <w:lang w:val="en-US"/>
              </w:rPr>
            </w:pPr>
            <w:r>
              <w:rPr>
                <w:sz w:val="20"/>
                <w:lang w:val="en-US"/>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Pr="00D539A6" w:rsidRDefault="00AD47E9" w:rsidP="009A539F">
            <w:pPr>
              <w:pStyle w:val="Standard1"/>
              <w:spacing w:before="0" w:line="260" w:lineRule="exact"/>
              <w:jc w:val="center"/>
              <w:rPr>
                <w:sz w:val="20"/>
                <w:lang w:val="en-US"/>
              </w:rPr>
            </w:pPr>
            <w:r>
              <w:rPr>
                <w:sz w:val="20"/>
                <w:lang w:val="en-US"/>
              </w:rPr>
              <w:t>X</w:t>
            </w:r>
          </w:p>
        </w:tc>
        <w:tc>
          <w:tcPr>
            <w:tcW w:w="468" w:type="dxa"/>
            <w:gridSpan w:val="2"/>
            <w:tcBorders>
              <w:top w:val="single" w:sz="6" w:space="0" w:color="auto"/>
              <w:left w:val="single" w:sz="6" w:space="0" w:color="auto"/>
              <w:bottom w:val="single" w:sz="6" w:space="0" w:color="auto"/>
              <w:right w:val="single" w:sz="6" w:space="0" w:color="auto"/>
            </w:tcBorders>
          </w:tcPr>
          <w:p w:rsidR="00AD47E9" w:rsidRPr="00D539A6" w:rsidRDefault="00AD47E9" w:rsidP="009A539F">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205848">
            <w:pPr>
              <w:pStyle w:val="Standard1"/>
              <w:spacing w:before="0" w:line="260" w:lineRule="exact"/>
              <w:rPr>
                <w:sz w:val="20"/>
                <w:lang w:val="en-US"/>
              </w:rPr>
            </w:pPr>
            <w:r>
              <w:rPr>
                <w:sz w:val="20"/>
                <w:lang w:val="en-US"/>
              </w:rPr>
              <w:t xml:space="preserve"> AAP Consent Dec 2013</w:t>
            </w:r>
          </w:p>
        </w:tc>
      </w:tr>
      <w:tr w:rsidR="00AD47E9" w:rsidRPr="00AC5383"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Pr="00AC5383" w:rsidRDefault="00AD47E9" w:rsidP="007B5B1A">
            <w:pPr>
              <w:pStyle w:val="Standard1"/>
              <w:spacing w:before="0" w:line="260" w:lineRule="exact"/>
              <w:rPr>
                <w:sz w:val="20"/>
                <w:lang w:val="en-US"/>
              </w:rPr>
            </w:pPr>
            <w:r w:rsidRPr="00AC5383">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Pr="00AC5383" w:rsidRDefault="00AD47E9" w:rsidP="0042420A">
            <w:pPr>
              <w:pStyle w:val="Standard1"/>
              <w:spacing w:before="0"/>
              <w:jc w:val="both"/>
              <w:rPr>
                <w:sz w:val="20"/>
                <w:lang w:val="en-US" w:eastAsia="ja-JP"/>
              </w:rPr>
            </w:pPr>
            <w:r w:rsidRPr="00AC5383">
              <w:rPr>
                <w:sz w:val="20"/>
                <w:lang w:val="en-US" w:eastAsia="ja-JP"/>
              </w:rPr>
              <w:t>K.45</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jc w:val="both"/>
              <w:rPr>
                <w:sz w:val="20"/>
                <w:lang w:val="en-US"/>
              </w:rPr>
            </w:pPr>
            <w:r>
              <w:rPr>
                <w:sz w:val="20"/>
                <w:lang w:val="en-US"/>
              </w:rPr>
              <w:t>Resistibility of access network equipment to overvoltages and overcurrents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Pr="00AC5383" w:rsidRDefault="00AD47E9" w:rsidP="007B5B1A">
            <w:pPr>
              <w:pStyle w:val="Standard1"/>
              <w:spacing w:before="0" w:line="260" w:lineRule="exact"/>
              <w:jc w:val="both"/>
              <w:rPr>
                <w:sz w:val="20"/>
                <w:lang w:val="en-US"/>
              </w:rPr>
            </w:pPr>
            <w:r w:rsidRPr="00AC5383">
              <w:rPr>
                <w:sz w:val="20"/>
                <w:lang w:val="en-US"/>
              </w:rPr>
              <w:t>02/00</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L.70</w:t>
            </w:r>
          </w:p>
        </w:tc>
        <w:tc>
          <w:tcPr>
            <w:tcW w:w="4556" w:type="dxa"/>
            <w:tcBorders>
              <w:top w:val="single" w:sz="6" w:space="0" w:color="auto"/>
              <w:left w:val="single" w:sz="6" w:space="0" w:color="auto"/>
              <w:bottom w:val="single" w:sz="6" w:space="0" w:color="auto"/>
              <w:right w:val="single" w:sz="6" w:space="0" w:color="auto"/>
            </w:tcBorders>
          </w:tcPr>
          <w:p w:rsidR="00AD47E9" w:rsidRPr="002879E0" w:rsidRDefault="00AD47E9" w:rsidP="0042420A">
            <w:pPr>
              <w:pStyle w:val="Standard1"/>
              <w:spacing w:before="0" w:line="260" w:lineRule="exact"/>
              <w:jc w:val="both"/>
              <w:rPr>
                <w:sz w:val="20"/>
                <w:lang w:val="en-US"/>
              </w:rPr>
            </w:pPr>
            <w:r w:rsidRPr="002879E0">
              <w:rPr>
                <w:sz w:val="20"/>
                <w:lang w:val="en-US"/>
              </w:rPr>
              <w:t xml:space="preserve">Active electronics in the outside plant  </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All</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42420A">
            <w:pPr>
              <w:pStyle w:val="Standard1"/>
              <w:spacing w:before="0" w:line="260" w:lineRule="exact"/>
              <w:jc w:val="both"/>
              <w:rPr>
                <w:sz w:val="20"/>
                <w:lang w:val="fr-FR"/>
              </w:rPr>
            </w:pPr>
            <w:r w:rsidRPr="002879E0">
              <w:rPr>
                <w:sz w:val="20"/>
                <w:lang w:val="en-US"/>
              </w:rPr>
              <w:t>11/2007</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ITU</w:t>
            </w:r>
            <w:r>
              <w:rPr>
                <w:sz w:val="20"/>
                <w:lang w:val="en-US"/>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Q.512</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Digital exchange interfaces for subscriber access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2a</w:t>
            </w:r>
          </w:p>
          <w:p w:rsidR="00AD47E9" w:rsidRDefault="00AD47E9" w:rsidP="0042420A">
            <w:pPr>
              <w:pStyle w:val="Standard1"/>
              <w:spacing w:before="0" w:line="260" w:lineRule="exact"/>
              <w:rPr>
                <w:sz w:val="20"/>
                <w:lang w:val="fr-FR"/>
              </w:rPr>
            </w:pPr>
            <w:r>
              <w:rPr>
                <w:sz w:val="20"/>
                <w:lang w:val="fr-FR"/>
              </w:rPr>
              <w:t>4</w:t>
            </w:r>
          </w:p>
          <w:p w:rsidR="00AD47E9" w:rsidRDefault="00AD47E9" w:rsidP="0042420A">
            <w:pPr>
              <w:pStyle w:val="Standard1"/>
              <w:spacing w:before="0" w:line="260" w:lineRule="exact"/>
              <w:rPr>
                <w:sz w:val="20"/>
                <w:lang w:val="fr-FR"/>
              </w:rPr>
            </w:pPr>
            <w:r>
              <w:rPr>
                <w:sz w:val="20"/>
                <w:lang w:val="fr-FR"/>
              </w:rPr>
              <w:t>5a,b</w:t>
            </w:r>
          </w:p>
          <w:p w:rsidR="00AD47E9" w:rsidRDefault="00AD47E9" w:rsidP="0042420A">
            <w:pPr>
              <w:pStyle w:val="Standard1"/>
              <w:spacing w:before="0" w:line="260" w:lineRule="exact"/>
              <w:rPr>
                <w:sz w:val="20"/>
                <w:lang w:val="fr-FR"/>
              </w:rPr>
            </w:pPr>
            <w:r>
              <w:rPr>
                <w:sz w:val="20"/>
                <w:lang w:val="fr-FR"/>
              </w:rPr>
              <w:t>6</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p w:rsidR="00AD47E9" w:rsidRDefault="00AD47E9" w:rsidP="0042420A">
            <w:pPr>
              <w:pStyle w:val="Standard1"/>
              <w:spacing w:before="0" w:line="260" w:lineRule="exact"/>
              <w:jc w:val="center"/>
              <w:rPr>
                <w:sz w:val="20"/>
                <w:lang w:val="fr-FR"/>
              </w:rPr>
            </w:pPr>
            <w:r>
              <w:rPr>
                <w:sz w:val="20"/>
                <w:lang w:val="fr-FR"/>
              </w:rPr>
              <w:t>X</w:t>
            </w:r>
          </w:p>
          <w:p w:rsidR="00AD47E9" w:rsidRDefault="00AD47E9" w:rsidP="0042420A">
            <w:pPr>
              <w:pStyle w:val="Standard1"/>
              <w:spacing w:before="0" w:line="260" w:lineRule="exact"/>
              <w:jc w:val="center"/>
              <w:rPr>
                <w:sz w:val="20"/>
                <w:lang w:val="fr-FR"/>
              </w:rPr>
            </w:pPr>
            <w:r>
              <w:rPr>
                <w:sz w:val="20"/>
                <w:lang w:val="fr-FR"/>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p w:rsidR="00AD47E9" w:rsidRDefault="00AD47E9" w:rsidP="0042420A">
            <w:pPr>
              <w:pStyle w:val="Standard1"/>
              <w:spacing w:before="0" w:line="260" w:lineRule="exact"/>
              <w:jc w:val="center"/>
              <w:rPr>
                <w:sz w:val="20"/>
                <w:lang w:val="fr-FR"/>
              </w:rPr>
            </w:pPr>
            <w:r>
              <w:rPr>
                <w:sz w:val="20"/>
                <w:lang w:val="fr-FR"/>
              </w:rPr>
              <w:t>X</w:t>
            </w:r>
          </w:p>
          <w:p w:rsidR="00AD47E9" w:rsidRDefault="00AD47E9" w:rsidP="0042420A">
            <w:pPr>
              <w:pStyle w:val="Standard1"/>
              <w:spacing w:before="0" w:line="260" w:lineRule="exact"/>
              <w:jc w:val="center"/>
              <w:rPr>
                <w:sz w:val="20"/>
                <w:lang w:val="fr-FR"/>
              </w:rPr>
            </w:pPr>
          </w:p>
          <w:p w:rsidR="00AD47E9" w:rsidRDefault="00AD47E9" w:rsidP="0042420A">
            <w:pPr>
              <w:pStyle w:val="Standard1"/>
              <w:spacing w:before="0" w:line="260" w:lineRule="exact"/>
              <w:jc w:val="center"/>
              <w:rPr>
                <w:sz w:val="20"/>
                <w:lang w:val="fr-FR"/>
              </w:rPr>
            </w:pPr>
            <w:r>
              <w:rPr>
                <w:sz w:val="20"/>
                <w:lang w:val="fr-FR"/>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42420A">
            <w:pPr>
              <w:pStyle w:val="Standard1"/>
              <w:spacing w:before="0" w:line="260" w:lineRule="exact"/>
              <w:jc w:val="both"/>
              <w:rPr>
                <w:sz w:val="20"/>
                <w:lang w:val="fr-FR"/>
              </w:rPr>
            </w:pP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Q.551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Transmission characteristics  of digital exchanges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2a</w:t>
            </w:r>
          </w:p>
          <w:p w:rsidR="00AD47E9" w:rsidRDefault="00AD47E9" w:rsidP="0042420A">
            <w:pPr>
              <w:pStyle w:val="Standard1"/>
              <w:spacing w:before="0" w:line="260" w:lineRule="exact"/>
              <w:rPr>
                <w:sz w:val="20"/>
                <w:lang w:val="en-US"/>
              </w:rPr>
            </w:pPr>
            <w:r>
              <w:rPr>
                <w:sz w:val="20"/>
                <w:lang w:val="en-US"/>
              </w:rPr>
              <w:t>5a,b</w:t>
            </w:r>
          </w:p>
          <w:p w:rsidR="00AD47E9" w:rsidRDefault="00AD47E9" w:rsidP="0042420A">
            <w:pPr>
              <w:pStyle w:val="Standard1"/>
              <w:spacing w:before="0" w:line="260" w:lineRule="exact"/>
              <w:rPr>
                <w:sz w:val="20"/>
                <w:lang w:val="en-US"/>
              </w:rPr>
            </w:pPr>
            <w:r>
              <w:rPr>
                <w:sz w:val="20"/>
                <w:lang w:val="en-US"/>
              </w:rPr>
              <w:t>6</w:t>
            </w:r>
          </w:p>
          <w:p w:rsidR="00AD47E9" w:rsidRDefault="00AD47E9" w:rsidP="0042420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42420A">
            <w:pPr>
              <w:pStyle w:val="Standard1"/>
              <w:spacing w:before="0" w:line="260" w:lineRule="exact"/>
              <w:jc w:val="both"/>
              <w:rPr>
                <w:sz w:val="20"/>
                <w:lang w:val="en-US"/>
              </w:rPr>
            </w:pPr>
            <w:r>
              <w:rPr>
                <w:sz w:val="20"/>
                <w:lang w:val="en-US"/>
              </w:rPr>
              <w:t>2001</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ITU</w:t>
            </w:r>
            <w:r>
              <w:rPr>
                <w:sz w:val="20"/>
                <w:lang w:val="en-US"/>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Q.552</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Transmission characteristics at 2-wire analogue interfaces of digital exchanges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2a</w:t>
            </w:r>
          </w:p>
          <w:p w:rsidR="00AD47E9" w:rsidRDefault="00AD47E9" w:rsidP="0042420A">
            <w:pPr>
              <w:pStyle w:val="Standard1"/>
              <w:spacing w:before="0" w:line="260" w:lineRule="exact"/>
              <w:rPr>
                <w:sz w:val="20"/>
                <w:lang w:val="en-US"/>
              </w:rPr>
            </w:pPr>
            <w:r>
              <w:rPr>
                <w:sz w:val="20"/>
                <w:lang w:val="en-US"/>
              </w:rPr>
              <w:t>5a,b</w:t>
            </w:r>
          </w:p>
          <w:p w:rsidR="00AD47E9" w:rsidRDefault="00AD47E9" w:rsidP="0042420A">
            <w:pPr>
              <w:pStyle w:val="Standard1"/>
              <w:spacing w:before="0" w:line="260" w:lineRule="exact"/>
              <w:rPr>
                <w:sz w:val="20"/>
                <w:lang w:val="en-US"/>
              </w:rPr>
            </w:pPr>
            <w:r>
              <w:rPr>
                <w:sz w:val="20"/>
                <w:lang w:val="en-US"/>
              </w:rPr>
              <w:t>6</w:t>
            </w:r>
          </w:p>
          <w:p w:rsidR="00AD47E9" w:rsidRDefault="00AD47E9" w:rsidP="0042420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42420A">
            <w:pPr>
              <w:pStyle w:val="Standard1"/>
              <w:spacing w:before="0" w:line="260" w:lineRule="exact"/>
              <w:jc w:val="both"/>
              <w:rPr>
                <w:sz w:val="20"/>
                <w:lang w:val="en-US"/>
              </w:rPr>
            </w:pPr>
            <w:r>
              <w:rPr>
                <w:sz w:val="20"/>
                <w:lang w:val="en-US"/>
              </w:rPr>
              <w:t>2001</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ITU</w:t>
            </w:r>
            <w:r>
              <w:rPr>
                <w:sz w:val="20"/>
                <w:lang w:val="en-US"/>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Q.553</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Transmission characteristics at 4-wire analogue interfaces of digital exchanges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2a</w:t>
            </w:r>
          </w:p>
          <w:p w:rsidR="00AD47E9" w:rsidRDefault="00AD47E9" w:rsidP="0042420A">
            <w:pPr>
              <w:pStyle w:val="Standard1"/>
              <w:spacing w:before="0" w:line="260" w:lineRule="exact"/>
              <w:rPr>
                <w:sz w:val="20"/>
                <w:lang w:val="en-US"/>
              </w:rPr>
            </w:pPr>
            <w:r>
              <w:rPr>
                <w:sz w:val="20"/>
                <w:lang w:val="en-US"/>
              </w:rPr>
              <w:t>5a,b</w:t>
            </w:r>
          </w:p>
          <w:p w:rsidR="00AD47E9" w:rsidRDefault="00AD47E9" w:rsidP="0042420A">
            <w:pPr>
              <w:pStyle w:val="Standard1"/>
              <w:spacing w:before="0" w:line="260" w:lineRule="exact"/>
              <w:rPr>
                <w:sz w:val="20"/>
                <w:lang w:val="en-US"/>
              </w:rPr>
            </w:pPr>
            <w:r>
              <w:rPr>
                <w:sz w:val="20"/>
                <w:lang w:val="en-US"/>
              </w:rPr>
              <w:t>6</w:t>
            </w:r>
          </w:p>
          <w:p w:rsidR="00AD47E9" w:rsidRDefault="00AD47E9" w:rsidP="0042420A">
            <w:pPr>
              <w:pStyle w:val="Standard1"/>
              <w:spacing w:before="0" w:line="260" w:lineRule="exact"/>
              <w:rPr>
                <w:sz w:val="20"/>
                <w:lang w:val="en-US"/>
              </w:rPr>
            </w:pPr>
            <w:r>
              <w:rPr>
                <w:sz w:val="20"/>
                <w:lang w:val="en-US"/>
              </w:rPr>
              <w:t>7a</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42420A">
            <w:pPr>
              <w:pStyle w:val="Standard1"/>
              <w:spacing w:before="0" w:line="260" w:lineRule="exact"/>
              <w:jc w:val="both"/>
              <w:rPr>
                <w:sz w:val="20"/>
                <w:lang w:val="en-US"/>
              </w:rPr>
            </w:pPr>
            <w:r>
              <w:rPr>
                <w:sz w:val="20"/>
                <w:lang w:val="en-US"/>
              </w:rPr>
              <w:t>2001</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ITU</w:t>
            </w:r>
            <w:r>
              <w:rPr>
                <w:sz w:val="20"/>
                <w:lang w:val="en-US"/>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Y.100</w:t>
            </w:r>
          </w:p>
        </w:tc>
        <w:tc>
          <w:tcPr>
            <w:tcW w:w="4556" w:type="dxa"/>
            <w:tcBorders>
              <w:top w:val="single" w:sz="6" w:space="0" w:color="auto"/>
              <w:left w:val="single" w:sz="6" w:space="0" w:color="auto"/>
              <w:bottom w:val="single" w:sz="6" w:space="0" w:color="auto"/>
              <w:right w:val="single" w:sz="6" w:space="0" w:color="auto"/>
            </w:tcBorders>
          </w:tcPr>
          <w:p w:rsidR="00AD47E9" w:rsidRPr="00B41A84" w:rsidRDefault="00AD47E9" w:rsidP="00C6217A">
            <w:pPr>
              <w:pStyle w:val="Standard1"/>
              <w:spacing w:before="0" w:line="260" w:lineRule="exact"/>
              <w:rPr>
                <w:sz w:val="20"/>
                <w:lang w:val="en-US"/>
              </w:rPr>
            </w:pPr>
            <w:r w:rsidRPr="00B41A84">
              <w:rPr>
                <w:sz w:val="20"/>
                <w:lang w:val="en-US"/>
              </w:rPr>
              <w:t>General overview of the Global Information</w:t>
            </w:r>
          </w:p>
          <w:p w:rsidR="00AD47E9" w:rsidRDefault="00AD47E9" w:rsidP="00C6217A">
            <w:pPr>
              <w:pStyle w:val="Standard1"/>
              <w:spacing w:before="0" w:line="260" w:lineRule="exact"/>
              <w:rPr>
                <w:sz w:val="20"/>
                <w:lang w:val="en-US"/>
              </w:rPr>
            </w:pPr>
            <w:r w:rsidRPr="00B41A84">
              <w:rPr>
                <w:sz w:val="20"/>
                <w:lang w:val="en-US"/>
              </w:rPr>
              <w:t>Infrastructure standards development</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2a,b</w:t>
            </w:r>
          </w:p>
          <w:p w:rsidR="00AD47E9" w:rsidRDefault="00AD47E9" w:rsidP="0042420A">
            <w:pPr>
              <w:pStyle w:val="Standard1"/>
              <w:spacing w:before="0" w:line="260" w:lineRule="exact"/>
              <w:rPr>
                <w:sz w:val="20"/>
                <w:lang w:val="en-US"/>
              </w:rPr>
            </w:pPr>
            <w:r>
              <w:rPr>
                <w:sz w:val="20"/>
                <w:lang w:val="en-US"/>
              </w:rPr>
              <w:t>5a,b</w:t>
            </w:r>
          </w:p>
          <w:p w:rsidR="00AD47E9" w:rsidRDefault="00AD47E9" w:rsidP="0042420A">
            <w:pPr>
              <w:pStyle w:val="Standard1"/>
              <w:spacing w:before="0" w:line="260" w:lineRule="exact"/>
              <w:rPr>
                <w:sz w:val="20"/>
                <w:lang w:val="en-US"/>
              </w:rPr>
            </w:pPr>
            <w:r>
              <w:rPr>
                <w:sz w:val="20"/>
                <w:lang w:val="en-US"/>
              </w:rPr>
              <w:t>6</w:t>
            </w:r>
          </w:p>
          <w:p w:rsidR="00AD47E9" w:rsidRDefault="00AD47E9" w:rsidP="0042420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42420A">
            <w:pPr>
              <w:pStyle w:val="Standard1"/>
              <w:spacing w:before="0" w:line="260" w:lineRule="exact"/>
              <w:jc w:val="both"/>
              <w:rPr>
                <w:sz w:val="20"/>
                <w:lang w:val="en-US"/>
              </w:rPr>
            </w:pPr>
            <w:r>
              <w:rPr>
                <w:sz w:val="20"/>
                <w:lang w:val="en-US"/>
              </w:rPr>
              <w:t>06/1998</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ITU</w:t>
            </w:r>
            <w:r>
              <w:rPr>
                <w:sz w:val="20"/>
                <w:lang w:val="en-US"/>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en-US"/>
              </w:rPr>
            </w:pPr>
            <w:r>
              <w:rPr>
                <w:sz w:val="20"/>
                <w:lang w:val="en-US"/>
              </w:rPr>
              <w:t>Y.110</w:t>
            </w:r>
          </w:p>
        </w:tc>
        <w:tc>
          <w:tcPr>
            <w:tcW w:w="4556" w:type="dxa"/>
            <w:tcBorders>
              <w:top w:val="single" w:sz="6" w:space="0" w:color="auto"/>
              <w:left w:val="single" w:sz="6" w:space="0" w:color="auto"/>
              <w:bottom w:val="single" w:sz="6" w:space="0" w:color="auto"/>
              <w:right w:val="single" w:sz="6" w:space="0" w:color="auto"/>
            </w:tcBorders>
          </w:tcPr>
          <w:p w:rsidR="00AD47E9" w:rsidRPr="00B41A84" w:rsidRDefault="00AD47E9" w:rsidP="00DD0B21">
            <w:pPr>
              <w:pStyle w:val="Standard1"/>
              <w:spacing w:before="0" w:line="260" w:lineRule="exact"/>
              <w:rPr>
                <w:sz w:val="20"/>
                <w:lang w:val="en-US"/>
              </w:rPr>
            </w:pPr>
            <w:r w:rsidRPr="00B41A84">
              <w:rPr>
                <w:sz w:val="20"/>
                <w:lang w:val="en-US"/>
              </w:rPr>
              <w:t>Global Information Infrastructure principles and</w:t>
            </w:r>
          </w:p>
          <w:p w:rsidR="00AD47E9" w:rsidRDefault="00AD47E9" w:rsidP="00DD0B21">
            <w:pPr>
              <w:pStyle w:val="Standard1"/>
              <w:tabs>
                <w:tab w:val="clear" w:pos="1985"/>
                <w:tab w:val="right" w:pos="4484"/>
              </w:tabs>
              <w:spacing w:before="0" w:line="260" w:lineRule="exact"/>
              <w:rPr>
                <w:sz w:val="20"/>
                <w:lang w:val="en-US"/>
              </w:rPr>
            </w:pPr>
            <w:r w:rsidRPr="00B41A84">
              <w:rPr>
                <w:sz w:val="20"/>
                <w:lang w:val="en-US"/>
              </w:rPr>
              <w:t>framework architecture</w:t>
            </w:r>
            <w:r>
              <w:rPr>
                <w:sz w:val="20"/>
                <w:lang w:val="en-US"/>
              </w:rPr>
              <w:tab/>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en-US"/>
              </w:rPr>
            </w:pPr>
            <w:r>
              <w:rPr>
                <w:sz w:val="20"/>
                <w:lang w:val="en-US"/>
              </w:rPr>
              <w:t>2a,b</w:t>
            </w:r>
          </w:p>
          <w:p w:rsidR="00AD47E9" w:rsidRDefault="00AD47E9" w:rsidP="0042420A">
            <w:pPr>
              <w:pStyle w:val="Standard1"/>
              <w:spacing w:before="0" w:line="260" w:lineRule="exact"/>
              <w:rPr>
                <w:sz w:val="20"/>
                <w:lang w:val="en-US"/>
              </w:rPr>
            </w:pPr>
            <w:r>
              <w:rPr>
                <w:sz w:val="20"/>
                <w:lang w:val="en-US"/>
              </w:rPr>
              <w:t>5a,b</w:t>
            </w:r>
          </w:p>
          <w:p w:rsidR="00AD47E9" w:rsidRDefault="00AD47E9" w:rsidP="0042420A">
            <w:pPr>
              <w:pStyle w:val="Standard1"/>
              <w:spacing w:before="0" w:line="260" w:lineRule="exact"/>
              <w:rPr>
                <w:sz w:val="20"/>
                <w:lang w:val="en-US"/>
              </w:rPr>
            </w:pPr>
            <w:r>
              <w:rPr>
                <w:sz w:val="20"/>
                <w:lang w:val="en-US"/>
              </w:rPr>
              <w:t>6</w:t>
            </w:r>
          </w:p>
          <w:p w:rsidR="00AD47E9" w:rsidRDefault="00AD47E9" w:rsidP="0042420A">
            <w:pPr>
              <w:pStyle w:val="Standard1"/>
              <w:spacing w:before="0" w:line="260" w:lineRule="exact"/>
              <w:rPr>
                <w:sz w:val="20"/>
                <w:lang w:val="en-US"/>
              </w:rPr>
            </w:pPr>
            <w:r>
              <w:rPr>
                <w:sz w:val="20"/>
                <w:lang w:val="en-US"/>
              </w:rPr>
              <w:t>7a/b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p w:rsidR="00AD47E9" w:rsidRDefault="00AD47E9" w:rsidP="0042420A">
            <w:pPr>
              <w:pStyle w:val="Standard1"/>
              <w:spacing w:before="0" w:line="260" w:lineRule="exact"/>
              <w:jc w:val="center"/>
              <w:rPr>
                <w:sz w:val="20"/>
                <w:lang w:val="en-US"/>
              </w:rPr>
            </w:pPr>
            <w:r>
              <w:rPr>
                <w:sz w:val="20"/>
                <w:lang w:val="en-US"/>
              </w:rPr>
              <w:t>X</w:t>
            </w: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42420A">
            <w:pPr>
              <w:pStyle w:val="Standard1"/>
              <w:spacing w:before="0" w:line="260" w:lineRule="exact"/>
              <w:jc w:val="both"/>
              <w:rPr>
                <w:sz w:val="20"/>
                <w:lang w:val="en-US"/>
              </w:rPr>
            </w:pPr>
            <w:r w:rsidRPr="00B41A84">
              <w:rPr>
                <w:sz w:val="20"/>
                <w:lang w:val="en-US"/>
              </w:rPr>
              <w:t>06/1998</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fr-FR"/>
              </w:rPr>
            </w:pPr>
            <w:r>
              <w:rPr>
                <w:sz w:val="20"/>
                <w:lang w:val="fr-FR"/>
              </w:rPr>
              <w:t>Y.120</w:t>
            </w:r>
          </w:p>
        </w:tc>
        <w:tc>
          <w:tcPr>
            <w:tcW w:w="4556" w:type="dxa"/>
            <w:tcBorders>
              <w:top w:val="single" w:sz="6" w:space="0" w:color="auto"/>
              <w:left w:val="single" w:sz="6" w:space="0" w:color="auto"/>
              <w:bottom w:val="single" w:sz="6" w:space="0" w:color="auto"/>
              <w:right w:val="single" w:sz="6" w:space="0" w:color="auto"/>
            </w:tcBorders>
          </w:tcPr>
          <w:p w:rsidR="00AD47E9" w:rsidRPr="00B41A84" w:rsidRDefault="00AD47E9" w:rsidP="00DD0B21">
            <w:pPr>
              <w:pStyle w:val="Standard1"/>
              <w:spacing w:before="0" w:line="260" w:lineRule="exact"/>
              <w:rPr>
                <w:sz w:val="20"/>
                <w:lang w:val="en-US"/>
              </w:rPr>
            </w:pPr>
            <w:r w:rsidRPr="00B41A84">
              <w:rPr>
                <w:sz w:val="20"/>
                <w:lang w:val="en-US"/>
              </w:rPr>
              <w:t>Global Information Infrastructure scenario</w:t>
            </w:r>
          </w:p>
          <w:p w:rsidR="00AD47E9" w:rsidRDefault="00AD47E9" w:rsidP="00DD0B21">
            <w:pPr>
              <w:pStyle w:val="Standard1"/>
              <w:spacing w:before="0" w:line="260" w:lineRule="exact"/>
              <w:rPr>
                <w:sz w:val="20"/>
                <w:lang w:val="en-US"/>
              </w:rPr>
            </w:pPr>
            <w:r w:rsidRPr="00B41A84">
              <w:rPr>
                <w:sz w:val="20"/>
                <w:lang w:val="en-US"/>
              </w:rPr>
              <w:t>methodology</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rPr>
                <w:sz w:val="20"/>
                <w:lang w:val="fr-FR"/>
              </w:rPr>
            </w:pPr>
            <w:r>
              <w:rPr>
                <w:sz w:val="20"/>
                <w:lang w:val="fr-FR"/>
              </w:rPr>
              <w:t>5a,b</w:t>
            </w:r>
          </w:p>
          <w:p w:rsidR="00AD47E9" w:rsidRDefault="00AD47E9" w:rsidP="0042420A">
            <w:pPr>
              <w:pStyle w:val="Standard1"/>
              <w:spacing w:before="0" w:line="260" w:lineRule="exact"/>
              <w:rPr>
                <w:sz w:val="20"/>
                <w:lang w:val="fr-FR"/>
              </w:rPr>
            </w:pPr>
            <w:r>
              <w:rPr>
                <w:sz w:val="20"/>
                <w:lang w:val="fr-FR"/>
              </w:rPr>
              <w:t>7a/b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r>
              <w:rPr>
                <w:sz w:val="20"/>
                <w:lang w:val="fr-FR"/>
              </w:rPr>
              <w:t>X</w:t>
            </w:r>
          </w:p>
          <w:p w:rsidR="00AD47E9" w:rsidRDefault="00AD47E9" w:rsidP="0042420A">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42420A">
            <w:pPr>
              <w:pStyle w:val="Standard1"/>
              <w:spacing w:before="0" w:line="260" w:lineRule="exact"/>
              <w:jc w:val="both"/>
              <w:rPr>
                <w:sz w:val="20"/>
                <w:lang w:val="fr-FR"/>
              </w:rPr>
            </w:pPr>
            <w:r w:rsidRPr="00B41A84">
              <w:rPr>
                <w:sz w:val="20"/>
                <w:lang w:val="fr-FR"/>
              </w:rPr>
              <w:t>06/1998</w:t>
            </w:r>
          </w:p>
          <w:p w:rsidR="00AD47E9" w:rsidRDefault="00AD47E9" w:rsidP="0042420A">
            <w:pPr>
              <w:pStyle w:val="Standard1"/>
              <w:spacing w:before="0" w:line="260" w:lineRule="exact"/>
              <w:jc w:val="both"/>
              <w:rPr>
                <w:sz w:val="20"/>
                <w:lang w:val="fr-FR"/>
              </w:rPr>
            </w:pPr>
            <w:r w:rsidRPr="00B41A84">
              <w:rPr>
                <w:sz w:val="20"/>
                <w:lang w:val="fr-FR"/>
              </w:rPr>
              <w:t>Corrigendum</w:t>
            </w:r>
            <w:r>
              <w:rPr>
                <w:sz w:val="20"/>
                <w:lang w:val="fr-FR"/>
              </w:rPr>
              <w:t xml:space="preserve"> 1</w:t>
            </w:r>
          </w:p>
          <w:p w:rsidR="00AD47E9" w:rsidRDefault="00AD47E9" w:rsidP="0042420A">
            <w:pPr>
              <w:pStyle w:val="Standard1"/>
              <w:spacing w:before="0" w:line="260" w:lineRule="exact"/>
              <w:jc w:val="both"/>
              <w:rPr>
                <w:sz w:val="20"/>
                <w:lang w:val="fr-FR"/>
              </w:rPr>
            </w:pPr>
            <w:r>
              <w:rPr>
                <w:sz w:val="20"/>
                <w:lang w:val="fr-FR"/>
              </w:rPr>
              <w:t>11/2000</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42420A">
            <w:pPr>
              <w:pStyle w:val="Standard1"/>
              <w:spacing w:before="0" w:line="260" w:lineRule="exact"/>
              <w:rPr>
                <w:sz w:val="20"/>
                <w:lang w:val="fr-FR"/>
              </w:rPr>
            </w:pPr>
            <w:r>
              <w:rPr>
                <w:sz w:val="20"/>
                <w:lang w:val="fr-FR"/>
              </w:rPr>
              <w:t>ITU</w:t>
            </w:r>
            <w:r>
              <w:rPr>
                <w:sz w:val="20"/>
                <w:lang w:val="fr-FR"/>
              </w:rPr>
              <w:noBreakHyphen/>
              <w:t>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both"/>
              <w:rPr>
                <w:sz w:val="20"/>
                <w:lang w:val="fr-FR"/>
              </w:rPr>
            </w:pPr>
            <w:r>
              <w:rPr>
                <w:sz w:val="20"/>
                <w:lang w:val="fr-FR"/>
              </w:rPr>
              <w:t>Y.120</w:t>
            </w:r>
          </w:p>
          <w:p w:rsidR="00AD47E9" w:rsidRDefault="00AD47E9" w:rsidP="0042420A">
            <w:pPr>
              <w:pStyle w:val="Standard1"/>
              <w:spacing w:before="0" w:line="260" w:lineRule="exact"/>
              <w:jc w:val="both"/>
              <w:rPr>
                <w:sz w:val="20"/>
                <w:lang w:val="fr-FR"/>
              </w:rPr>
            </w:pPr>
            <w:r>
              <w:rPr>
                <w:sz w:val="20"/>
                <w:lang w:val="fr-FR"/>
              </w:rPr>
              <w:t>Annex A</w:t>
            </w:r>
          </w:p>
        </w:tc>
        <w:tc>
          <w:tcPr>
            <w:tcW w:w="4556" w:type="dxa"/>
            <w:tcBorders>
              <w:top w:val="single" w:sz="6" w:space="0" w:color="auto"/>
              <w:left w:val="single" w:sz="6" w:space="0" w:color="auto"/>
              <w:bottom w:val="single" w:sz="6" w:space="0" w:color="auto"/>
              <w:right w:val="single" w:sz="6" w:space="0" w:color="auto"/>
            </w:tcBorders>
          </w:tcPr>
          <w:p w:rsidR="00AD47E9" w:rsidRPr="00B41A84" w:rsidRDefault="00AD47E9" w:rsidP="00B41A84">
            <w:pPr>
              <w:pStyle w:val="Standard1"/>
              <w:spacing w:before="0" w:line="260" w:lineRule="exact"/>
              <w:rPr>
                <w:sz w:val="20"/>
                <w:lang w:val="en-US"/>
              </w:rPr>
            </w:pPr>
            <w:r w:rsidRPr="00B41A84">
              <w:rPr>
                <w:sz w:val="20"/>
                <w:lang w:val="en-US"/>
              </w:rPr>
              <w:t>Global information infrastructure scenario</w:t>
            </w:r>
          </w:p>
          <w:p w:rsidR="00AD47E9" w:rsidRPr="00B41A84" w:rsidRDefault="00AD47E9" w:rsidP="00B41A84">
            <w:pPr>
              <w:pStyle w:val="Standard1"/>
              <w:spacing w:before="0" w:line="260" w:lineRule="exact"/>
              <w:rPr>
                <w:sz w:val="20"/>
                <w:lang w:val="en-US"/>
              </w:rPr>
            </w:pPr>
            <w:r w:rsidRPr="00B41A84">
              <w:rPr>
                <w:sz w:val="20"/>
                <w:lang w:val="en-US"/>
              </w:rPr>
              <w:t>methodology</w:t>
            </w:r>
          </w:p>
          <w:p w:rsidR="00AD47E9" w:rsidDel="00B41A84" w:rsidRDefault="00AD47E9" w:rsidP="00B41A84">
            <w:pPr>
              <w:pStyle w:val="Standard1"/>
              <w:spacing w:before="0" w:line="260" w:lineRule="exact"/>
              <w:rPr>
                <w:sz w:val="20"/>
                <w:lang w:val="en-US"/>
              </w:rPr>
            </w:pPr>
            <w:r w:rsidRPr="00B41A84">
              <w:rPr>
                <w:sz w:val="20"/>
                <w:lang w:val="en-US"/>
              </w:rPr>
              <w:t>Annex A: Examples of use</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rPr>
                <w:sz w:val="20"/>
                <w:lang w:val="fr-FR"/>
              </w:rPr>
            </w:pPr>
            <w:r>
              <w:rPr>
                <w:sz w:val="20"/>
                <w:lang w:val="fr-FR"/>
              </w:rPr>
              <w:t>5a,b</w:t>
            </w:r>
          </w:p>
          <w:p w:rsidR="00AD47E9" w:rsidRDefault="00AD47E9" w:rsidP="0042420A">
            <w:pPr>
              <w:pStyle w:val="Standard1"/>
              <w:spacing w:before="0" w:line="260" w:lineRule="exact"/>
              <w:rPr>
                <w:sz w:val="20"/>
                <w:lang w:val="fr-FR"/>
              </w:rPr>
            </w:pPr>
            <w:r>
              <w:rPr>
                <w:sz w:val="20"/>
                <w:lang w:val="fr-FR"/>
              </w:rPr>
              <w:t>7a/b</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10EF8">
            <w:pPr>
              <w:pStyle w:val="Standard1"/>
              <w:spacing w:before="0" w:line="260" w:lineRule="exact"/>
              <w:jc w:val="center"/>
              <w:rPr>
                <w:sz w:val="20"/>
                <w:lang w:val="fr-FR"/>
              </w:rPr>
            </w:pPr>
            <w:r>
              <w:rPr>
                <w:sz w:val="20"/>
                <w:lang w:val="fr-FR"/>
              </w:rPr>
              <w:t>X</w:t>
            </w:r>
          </w:p>
          <w:p w:rsidR="00AD47E9" w:rsidRDefault="00AD47E9" w:rsidP="0042420A">
            <w:pPr>
              <w:pStyle w:val="Standard1"/>
              <w:spacing w:before="0" w:line="260" w:lineRule="exact"/>
              <w:jc w:val="center"/>
              <w:rPr>
                <w:sz w:val="20"/>
                <w:lang w:val="fr-FR"/>
              </w:rPr>
            </w:pPr>
            <w:r>
              <w:rPr>
                <w:sz w:val="20"/>
                <w:lang w:val="fr-FR"/>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42420A">
            <w:pPr>
              <w:pStyle w:val="Standard1"/>
              <w:spacing w:before="0" w:line="260" w:lineRule="exact"/>
              <w:jc w:val="center"/>
              <w:rPr>
                <w:sz w:val="20"/>
                <w:lang w:val="fr-FR"/>
              </w:rPr>
            </w:pPr>
          </w:p>
        </w:tc>
        <w:tc>
          <w:tcPr>
            <w:tcW w:w="1404" w:type="dxa"/>
            <w:tcBorders>
              <w:top w:val="single" w:sz="6" w:space="0" w:color="auto"/>
              <w:left w:val="single" w:sz="6" w:space="0" w:color="auto"/>
              <w:bottom w:val="single" w:sz="6" w:space="0" w:color="auto"/>
              <w:right w:val="single" w:sz="12" w:space="0" w:color="auto"/>
            </w:tcBorders>
          </w:tcPr>
          <w:p w:rsidR="00AD47E9" w:rsidRPr="00B41A84" w:rsidRDefault="00AD47E9" w:rsidP="0042420A">
            <w:pPr>
              <w:pStyle w:val="Standard1"/>
              <w:spacing w:before="0" w:line="260" w:lineRule="exact"/>
              <w:jc w:val="both"/>
              <w:rPr>
                <w:sz w:val="20"/>
                <w:lang w:val="fr-FR"/>
              </w:rPr>
            </w:pPr>
            <w:r w:rsidRPr="00B41A84">
              <w:rPr>
                <w:sz w:val="20"/>
                <w:lang w:val="fr-FR"/>
              </w:rPr>
              <w:t>02/</w:t>
            </w:r>
            <w:r>
              <w:rPr>
                <w:sz w:val="20"/>
                <w:lang w:val="fr-FR"/>
              </w:rPr>
              <w:t>19</w:t>
            </w:r>
            <w:r w:rsidRPr="00B41A84">
              <w:rPr>
                <w:sz w:val="20"/>
                <w:lang w:val="fr-FR"/>
              </w:rPr>
              <w:t>99</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tabs>
                <w:tab w:val="left" w:pos="326"/>
              </w:tabs>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jc w:val="both"/>
              <w:rPr>
                <w:sz w:val="20"/>
                <w:lang w:val="fr-FR" w:eastAsia="ja-JP"/>
              </w:rPr>
            </w:pPr>
            <w:r>
              <w:rPr>
                <w:sz w:val="20"/>
                <w:lang w:val="fr-FR" w:eastAsia="ja-JP"/>
              </w:rPr>
              <w:t>V.90</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tabs>
                <w:tab w:val="left" w:pos="-720"/>
              </w:tabs>
              <w:spacing w:before="0"/>
              <w:jc w:val="both"/>
              <w:rPr>
                <w:sz w:val="20"/>
                <w:lang w:val="en-US"/>
              </w:rPr>
            </w:pPr>
            <w:r>
              <w:rPr>
                <w:sz w:val="20"/>
                <w:lang w:val="en-US"/>
              </w:rPr>
              <w:t>A digital modem and analogue modem pair for use on the public switched telephone network (PSTN) at data signaling rates up to 56 000 bit/s downstream and up to 36 600 bits/s upstream</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1,2</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jc w:val="both"/>
              <w:rPr>
                <w:sz w:val="20"/>
                <w:lang w:val="fr-FR"/>
              </w:rPr>
            </w:pPr>
            <w:r>
              <w:rPr>
                <w:sz w:val="20"/>
                <w:lang w:val="fr-FR"/>
              </w:rPr>
              <w:t>Publication 1998</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tabs>
                <w:tab w:val="left" w:pos="326"/>
              </w:tabs>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7B5B1A">
            <w:pPr>
              <w:pStyle w:val="Standard1"/>
              <w:spacing w:before="0"/>
              <w:jc w:val="both"/>
              <w:rPr>
                <w:sz w:val="20"/>
                <w:lang w:val="fr-FR" w:eastAsia="ja-JP"/>
              </w:rPr>
            </w:pPr>
            <w:r w:rsidRPr="0042420A">
              <w:rPr>
                <w:sz w:val="20"/>
                <w:lang w:val="fr-FR" w:eastAsia="ja-JP"/>
              </w:rPr>
              <w:t>V.91</w:t>
            </w:r>
          </w:p>
        </w:tc>
        <w:tc>
          <w:tcPr>
            <w:tcW w:w="4556" w:type="dxa"/>
            <w:tcBorders>
              <w:top w:val="single" w:sz="6" w:space="0" w:color="auto"/>
              <w:left w:val="single" w:sz="6" w:space="0" w:color="auto"/>
              <w:bottom w:val="single" w:sz="6" w:space="0" w:color="auto"/>
              <w:right w:val="single" w:sz="6" w:space="0" w:color="auto"/>
            </w:tcBorders>
          </w:tcPr>
          <w:p w:rsidR="00AD47E9" w:rsidRDefault="00AD47E9" w:rsidP="007B5B1A">
            <w:pPr>
              <w:pStyle w:val="Standard1"/>
              <w:tabs>
                <w:tab w:val="left" w:pos="-720"/>
              </w:tabs>
              <w:spacing w:before="0"/>
              <w:jc w:val="both"/>
              <w:rPr>
                <w:sz w:val="20"/>
                <w:lang w:val="en-US"/>
              </w:rPr>
            </w:pPr>
            <w:r>
              <w:rPr>
                <w:sz w:val="20"/>
                <w:lang w:val="en-US"/>
              </w:rPr>
              <w:t>A digital modem operating at data signaling rates of up to 64 000 bit/s on a 4-wire circuit switched connection and on leased point-to-point 4-wire digital circuits</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1,2</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jc w:val="both"/>
              <w:rPr>
                <w:sz w:val="20"/>
                <w:lang w:val="en-US"/>
              </w:rPr>
            </w:pPr>
            <w:r>
              <w:rPr>
                <w:sz w:val="20"/>
                <w:lang w:val="en-US"/>
              </w:rPr>
              <w:t>approval 1999</w:t>
            </w:r>
          </w:p>
        </w:tc>
      </w:tr>
      <w:tr w:rsidR="00AD47E9" w:rsidTr="00045415">
        <w:trPr>
          <w:cantSplit/>
        </w:trPr>
        <w:tc>
          <w:tcPr>
            <w:tcW w:w="745" w:type="dxa"/>
            <w:tcBorders>
              <w:top w:val="single" w:sz="6" w:space="0" w:color="auto"/>
              <w:left w:val="single" w:sz="12" w:space="0" w:color="auto"/>
              <w:bottom w:val="single" w:sz="6" w:space="0" w:color="auto"/>
              <w:right w:val="single" w:sz="6" w:space="0" w:color="auto"/>
            </w:tcBorders>
          </w:tcPr>
          <w:p w:rsidR="00AD47E9" w:rsidRDefault="00AD47E9" w:rsidP="007B5B1A">
            <w:pPr>
              <w:pStyle w:val="Standard1"/>
              <w:tabs>
                <w:tab w:val="left" w:pos="326"/>
              </w:tabs>
              <w:spacing w:before="0" w:line="260" w:lineRule="exact"/>
              <w:rPr>
                <w:sz w:val="20"/>
                <w:lang w:val="fr-FR"/>
              </w:rPr>
            </w:pPr>
            <w:r>
              <w:rPr>
                <w:sz w:val="20"/>
                <w:lang w:val="fr-FR"/>
              </w:rPr>
              <w:t>ITU-T</w:t>
            </w:r>
          </w:p>
        </w:tc>
        <w:tc>
          <w:tcPr>
            <w:tcW w:w="1796" w:type="dxa"/>
            <w:tcBorders>
              <w:top w:val="single" w:sz="6" w:space="0" w:color="auto"/>
              <w:left w:val="single" w:sz="6" w:space="0" w:color="auto"/>
              <w:bottom w:val="single" w:sz="6" w:space="0" w:color="auto"/>
              <w:right w:val="single" w:sz="6" w:space="0" w:color="auto"/>
            </w:tcBorders>
          </w:tcPr>
          <w:p w:rsidR="00AD47E9" w:rsidRPr="0042420A" w:rsidRDefault="00AD47E9" w:rsidP="007B5B1A">
            <w:pPr>
              <w:pStyle w:val="Standard1"/>
              <w:spacing w:before="0"/>
              <w:jc w:val="both"/>
              <w:rPr>
                <w:sz w:val="20"/>
                <w:lang w:val="fr-FR" w:eastAsia="ja-JP"/>
              </w:rPr>
            </w:pPr>
            <w:r>
              <w:rPr>
                <w:sz w:val="20"/>
                <w:lang w:val="fr-FR" w:eastAsia="ja-JP"/>
              </w:rPr>
              <w:t>V.92</w:t>
            </w:r>
          </w:p>
        </w:tc>
        <w:tc>
          <w:tcPr>
            <w:tcW w:w="4556" w:type="dxa"/>
            <w:tcBorders>
              <w:top w:val="single" w:sz="6" w:space="0" w:color="auto"/>
              <w:left w:val="single" w:sz="6" w:space="0" w:color="auto"/>
              <w:bottom w:val="single" w:sz="6" w:space="0" w:color="auto"/>
              <w:right w:val="single" w:sz="6" w:space="0" w:color="auto"/>
            </w:tcBorders>
          </w:tcPr>
          <w:p w:rsidR="00AD47E9" w:rsidRPr="00503D81" w:rsidRDefault="00AD47E9" w:rsidP="00503D81">
            <w:pPr>
              <w:pStyle w:val="Standard1"/>
              <w:tabs>
                <w:tab w:val="left" w:pos="-720"/>
              </w:tabs>
              <w:spacing w:before="0"/>
              <w:jc w:val="both"/>
              <w:rPr>
                <w:sz w:val="20"/>
                <w:lang w:val="en-US"/>
              </w:rPr>
            </w:pPr>
            <w:r w:rsidRPr="00503D81">
              <w:rPr>
                <w:sz w:val="20"/>
                <w:lang w:val="en-US"/>
              </w:rPr>
              <w:t xml:space="preserve">DATA COMMUNICATION OVER THE </w:t>
            </w:r>
          </w:p>
          <w:p w:rsidR="00AD47E9" w:rsidRPr="00503D81" w:rsidRDefault="00AD47E9" w:rsidP="00503D81">
            <w:pPr>
              <w:pStyle w:val="Standard1"/>
              <w:tabs>
                <w:tab w:val="left" w:pos="-720"/>
              </w:tabs>
              <w:spacing w:before="0"/>
              <w:jc w:val="both"/>
              <w:rPr>
                <w:sz w:val="20"/>
                <w:lang w:val="en-US"/>
              </w:rPr>
            </w:pPr>
            <w:r w:rsidRPr="00503D81">
              <w:rPr>
                <w:sz w:val="20"/>
                <w:lang w:val="en-US"/>
              </w:rPr>
              <w:t xml:space="preserve">TELEPHONE NETWORK </w:t>
            </w:r>
          </w:p>
          <w:p w:rsidR="00AD47E9" w:rsidRDefault="00AD47E9" w:rsidP="00503D81">
            <w:pPr>
              <w:pStyle w:val="Standard1"/>
              <w:tabs>
                <w:tab w:val="left" w:pos="-720"/>
              </w:tabs>
              <w:spacing w:before="0"/>
              <w:jc w:val="both"/>
              <w:rPr>
                <w:sz w:val="20"/>
                <w:lang w:val="en-US"/>
              </w:rPr>
            </w:pPr>
            <w:r w:rsidRPr="00503D81">
              <w:rPr>
                <w:sz w:val="20"/>
                <w:lang w:val="en-US"/>
              </w:rPr>
              <w:t>Simultaneous transmission of data and other signals</w:t>
            </w:r>
          </w:p>
          <w:p w:rsidR="00AD47E9" w:rsidRDefault="00AD47E9" w:rsidP="00503D81">
            <w:pPr>
              <w:pStyle w:val="Standard1"/>
              <w:tabs>
                <w:tab w:val="left" w:pos="-720"/>
              </w:tabs>
              <w:spacing w:before="0"/>
              <w:jc w:val="both"/>
              <w:rPr>
                <w:sz w:val="20"/>
                <w:lang w:val="en-US"/>
              </w:rPr>
            </w:pPr>
            <w:r w:rsidRPr="00503D81">
              <w:rPr>
                <w:sz w:val="20"/>
                <w:lang w:val="en-US"/>
              </w:rPr>
              <w:t>Enhancements to Recommendation V.90</w:t>
            </w:r>
          </w:p>
        </w:tc>
        <w:tc>
          <w:tcPr>
            <w:tcW w:w="762" w:type="dxa"/>
            <w:gridSpan w:val="2"/>
            <w:tcBorders>
              <w:top w:val="single" w:sz="6" w:space="0" w:color="auto"/>
              <w:left w:val="single" w:sz="6" w:space="0" w:color="auto"/>
              <w:bottom w:val="single" w:sz="6" w:space="0" w:color="auto"/>
              <w:right w:val="single" w:sz="6" w:space="0" w:color="auto"/>
            </w:tcBorders>
          </w:tcPr>
          <w:p w:rsidR="00AD47E9" w:rsidRDefault="00AD47E9" w:rsidP="007B5B1A">
            <w:pPr>
              <w:pStyle w:val="Standard1"/>
              <w:spacing w:before="0" w:line="260" w:lineRule="exact"/>
              <w:rPr>
                <w:sz w:val="20"/>
                <w:lang w:val="en-US"/>
              </w:rPr>
            </w:pPr>
            <w:r>
              <w:rPr>
                <w:sz w:val="20"/>
                <w:lang w:val="en-US"/>
              </w:rPr>
              <w:t>1,2</w:t>
            </w:r>
          </w:p>
        </w:tc>
        <w:tc>
          <w:tcPr>
            <w:tcW w:w="45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7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1"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68"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372" w:type="dxa"/>
            <w:gridSpan w:val="2"/>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459" w:type="dxa"/>
            <w:tcBorders>
              <w:top w:val="single" w:sz="6" w:space="0" w:color="auto"/>
              <w:left w:val="single" w:sz="6" w:space="0" w:color="auto"/>
              <w:bottom w:val="single" w:sz="6" w:space="0" w:color="auto"/>
              <w:right w:val="single" w:sz="6" w:space="0" w:color="auto"/>
            </w:tcBorders>
          </w:tcPr>
          <w:p w:rsidR="00AD47E9" w:rsidRDefault="00AD47E9" w:rsidP="009A539F">
            <w:pPr>
              <w:pStyle w:val="Standard1"/>
              <w:spacing w:before="0" w:line="260" w:lineRule="exact"/>
              <w:jc w:val="center"/>
              <w:rPr>
                <w:sz w:val="20"/>
                <w:lang w:val="en-US"/>
              </w:rPr>
            </w:pPr>
          </w:p>
        </w:tc>
        <w:tc>
          <w:tcPr>
            <w:tcW w:w="1404" w:type="dxa"/>
            <w:tcBorders>
              <w:top w:val="single" w:sz="6" w:space="0" w:color="auto"/>
              <w:left w:val="single" w:sz="6" w:space="0" w:color="auto"/>
              <w:bottom w:val="single" w:sz="6" w:space="0" w:color="auto"/>
              <w:right w:val="single" w:sz="12" w:space="0" w:color="auto"/>
            </w:tcBorders>
          </w:tcPr>
          <w:p w:rsidR="00AD47E9" w:rsidRDefault="00AD47E9" w:rsidP="007B5B1A">
            <w:pPr>
              <w:pStyle w:val="Standard1"/>
              <w:spacing w:before="0"/>
              <w:jc w:val="both"/>
              <w:rPr>
                <w:sz w:val="20"/>
                <w:lang w:val="en-US"/>
              </w:rPr>
            </w:pPr>
            <w:r>
              <w:rPr>
                <w:sz w:val="20"/>
                <w:lang w:val="en-US"/>
              </w:rPr>
              <w:t>1</w:t>
            </w:r>
            <w:r w:rsidRPr="00503D81">
              <w:rPr>
                <w:sz w:val="20"/>
                <w:lang w:val="en-US"/>
              </w:rPr>
              <w:t>1/2000</w:t>
            </w:r>
          </w:p>
        </w:tc>
      </w:tr>
    </w:tbl>
    <w:p w:rsidR="003A062F" w:rsidRDefault="003A062F">
      <w:pPr>
        <w:pStyle w:val="Annex"/>
        <w:keepNext w:val="0"/>
        <w:keepLines w:val="0"/>
        <w:widowControl w:val="0"/>
        <w:rPr>
          <w:sz w:val="20"/>
          <w:lang w:val="en-US"/>
        </w:rPr>
      </w:pPr>
    </w:p>
    <w:p w:rsidR="003A062F" w:rsidRPr="00980FB3" w:rsidRDefault="003A062F">
      <w:pPr>
        <w:pStyle w:val="Heading2"/>
        <w:keepNext w:val="0"/>
        <w:keepLines w:val="0"/>
        <w:widowControl w:val="0"/>
        <w:rPr>
          <w:lang w:val="en-US"/>
        </w:rPr>
      </w:pPr>
      <w:r>
        <w:rPr>
          <w:sz w:val="20"/>
          <w:lang w:val="en-US"/>
        </w:rPr>
        <w:br w:type="page"/>
      </w:r>
      <w:bookmarkStart w:id="205" w:name="_Toc479830617"/>
      <w:bookmarkStart w:id="206" w:name="_Toc480262099"/>
      <w:bookmarkStart w:id="207" w:name="_Toc482087574"/>
      <w:bookmarkStart w:id="208" w:name="_Toc528396636"/>
      <w:bookmarkStart w:id="209" w:name="_Toc361761763"/>
      <w:bookmarkStart w:id="210" w:name="Annex_2_2"/>
      <w:r w:rsidRPr="00980FB3">
        <w:rPr>
          <w:lang w:val="en-US"/>
        </w:rPr>
        <w:t>Annex 2.2, Standards related to Access architecture, management, media, maintenance, performance</w:t>
      </w:r>
      <w:bookmarkEnd w:id="205"/>
      <w:bookmarkEnd w:id="206"/>
      <w:bookmarkEnd w:id="207"/>
      <w:bookmarkEnd w:id="208"/>
      <w:bookmarkEnd w:id="209"/>
      <w:r w:rsidRPr="00980FB3">
        <w:rPr>
          <w:lang w:val="en-US"/>
        </w:rPr>
        <w:t xml:space="preserve"> </w:t>
      </w:r>
      <w:bookmarkEnd w:id="210"/>
    </w:p>
    <w:p w:rsidR="003A062F" w:rsidRDefault="003A062F">
      <w:pPr>
        <w:pStyle w:val="Standard1"/>
        <w:rPr>
          <w:sz w:val="20"/>
          <w:lang w:val="en-US"/>
        </w:rPr>
      </w:pPr>
    </w:p>
    <w:p w:rsidR="00980FB3" w:rsidRDefault="00980FB3" w:rsidP="00980FB3">
      <w:pPr>
        <w:pStyle w:val="Standard1"/>
        <w:rPr>
          <w:lang w:val="en-US"/>
        </w:rPr>
      </w:pPr>
      <w:r>
        <w:rPr>
          <w:lang w:val="en-US"/>
        </w:rPr>
        <w:t>Some of the listed Documents, mostly those under development, are not public</w:t>
      </w:r>
      <w:r w:rsidR="00C821D3">
        <w:rPr>
          <w:lang w:val="en-US"/>
        </w:rPr>
        <w:t>ly</w:t>
      </w:r>
      <w:r>
        <w:rPr>
          <w:lang w:val="en-US"/>
        </w:rPr>
        <w:t xml:space="preserve"> available. Interested people may contact the person mentioned under the responsible standardization group in the list of contacts in Section 3.</w:t>
      </w:r>
      <w:r w:rsidR="007A6E68">
        <w:rPr>
          <w:lang w:val="en-US"/>
        </w:rPr>
        <w:t>1</w:t>
      </w:r>
      <w:r>
        <w:rPr>
          <w:lang w:val="en-US"/>
        </w:rPr>
        <w:t xml:space="preserve"> of the ANT Standards Work Plan.</w:t>
      </w:r>
    </w:p>
    <w:p w:rsidR="003A062F" w:rsidRDefault="003A062F">
      <w:pPr>
        <w:pStyle w:val="Standard1"/>
        <w:rPr>
          <w:sz w:val="20"/>
          <w:lang w:val="en-US"/>
        </w:rPr>
      </w:pPr>
    </w:p>
    <w:tbl>
      <w:tblPr>
        <w:tblW w:w="14790" w:type="dxa"/>
        <w:tblLayout w:type="fixed"/>
        <w:tblCellMar>
          <w:left w:w="36" w:type="dxa"/>
          <w:right w:w="36" w:type="dxa"/>
        </w:tblCellMar>
        <w:tblLook w:val="0000" w:firstRow="0" w:lastRow="0" w:firstColumn="0" w:lastColumn="0" w:noHBand="0" w:noVBand="0"/>
      </w:tblPr>
      <w:tblGrid>
        <w:gridCol w:w="861"/>
        <w:gridCol w:w="1684"/>
        <w:gridCol w:w="4692"/>
        <w:gridCol w:w="627"/>
        <w:gridCol w:w="23"/>
        <w:gridCol w:w="427"/>
        <w:gridCol w:w="466"/>
        <w:gridCol w:w="458"/>
        <w:gridCol w:w="458"/>
        <w:gridCol w:w="458"/>
        <w:gridCol w:w="458"/>
        <w:gridCol w:w="458"/>
        <w:gridCol w:w="458"/>
        <w:gridCol w:w="43"/>
        <w:gridCol w:w="415"/>
        <w:gridCol w:w="468"/>
        <w:gridCol w:w="450"/>
        <w:gridCol w:w="460"/>
        <w:gridCol w:w="1134"/>
        <w:gridCol w:w="292"/>
      </w:tblGrid>
      <w:tr w:rsidR="00D62A6E" w:rsidRPr="00DD3B7B" w:rsidTr="007825E1">
        <w:trPr>
          <w:gridAfter w:val="1"/>
          <w:wAfter w:w="292" w:type="dxa"/>
          <w:cantSplit/>
          <w:tblHeader/>
        </w:trPr>
        <w:tc>
          <w:tcPr>
            <w:tcW w:w="14498" w:type="dxa"/>
            <w:gridSpan w:val="19"/>
          </w:tcPr>
          <w:p w:rsidR="003A062F" w:rsidRPr="00DD3B7B" w:rsidRDefault="003A062F">
            <w:pPr>
              <w:pStyle w:val="Standard1"/>
              <w:spacing w:before="0"/>
              <w:jc w:val="center"/>
              <w:rPr>
                <w:sz w:val="20"/>
                <w:lang w:val="en-US"/>
              </w:rPr>
            </w:pPr>
            <w:r w:rsidRPr="00DD3B7B">
              <w:rPr>
                <w:b/>
                <w:sz w:val="20"/>
                <w:lang w:val="en-US"/>
              </w:rPr>
              <w:t>Organization of ANT Relevant Standards by Type and Scenario Reference</w:t>
            </w:r>
          </w:p>
          <w:p w:rsidR="003A062F" w:rsidRPr="00DD3B7B" w:rsidRDefault="003A062F">
            <w:pPr>
              <w:pStyle w:val="Standard1"/>
              <w:spacing w:before="0"/>
              <w:rPr>
                <w:sz w:val="20"/>
                <w:lang w:val="en-US"/>
              </w:rPr>
            </w:pPr>
            <w:r w:rsidRPr="00DD3B7B">
              <w:rPr>
                <w:b/>
                <w:sz w:val="20"/>
                <w:lang w:val="en-US"/>
              </w:rPr>
              <w:t>Classification:</w:t>
            </w:r>
            <w:r w:rsidRPr="00DD3B7B">
              <w:rPr>
                <w:sz w:val="20"/>
                <w:lang w:val="en-US"/>
              </w:rPr>
              <w:t xml:space="preserve"> </w:t>
            </w:r>
            <w:r w:rsidRPr="00DD3B7B">
              <w:rPr>
                <w:b/>
                <w:sz w:val="20"/>
                <w:lang w:val="en-US"/>
              </w:rPr>
              <w:t>G</w:t>
            </w:r>
            <w:r w:rsidRPr="00DD3B7B">
              <w:rPr>
                <w:sz w:val="20"/>
                <w:lang w:val="en-US"/>
              </w:rPr>
              <w:t xml:space="preserve">= General; </w:t>
            </w:r>
            <w:r w:rsidRPr="00DD3B7B">
              <w:rPr>
                <w:b/>
                <w:sz w:val="20"/>
                <w:lang w:val="en-US"/>
              </w:rPr>
              <w:t>O</w:t>
            </w:r>
            <w:r w:rsidRPr="00DD3B7B">
              <w:rPr>
                <w:sz w:val="20"/>
                <w:lang w:val="en-US"/>
              </w:rPr>
              <w:t xml:space="preserve">= Overview; </w:t>
            </w:r>
            <w:r w:rsidRPr="00DD3B7B">
              <w:rPr>
                <w:b/>
                <w:sz w:val="20"/>
                <w:lang w:val="en-US"/>
              </w:rPr>
              <w:t>A</w:t>
            </w:r>
            <w:r w:rsidRPr="00DD3B7B">
              <w:rPr>
                <w:sz w:val="20"/>
                <w:lang w:val="en-US"/>
              </w:rPr>
              <w:t xml:space="preserve">= Architecture; </w:t>
            </w:r>
            <w:r w:rsidRPr="00DD3B7B">
              <w:rPr>
                <w:b/>
                <w:sz w:val="20"/>
                <w:lang w:val="en-US"/>
              </w:rPr>
              <w:t>Q</w:t>
            </w:r>
            <w:r w:rsidRPr="00DD3B7B">
              <w:rPr>
                <w:sz w:val="20"/>
                <w:lang w:val="en-US"/>
              </w:rPr>
              <w:t>= Network Management Access</w:t>
            </w:r>
            <w:r w:rsidRPr="00DD3B7B">
              <w:rPr>
                <w:sz w:val="20"/>
                <w:lang w:val="en-US"/>
              </w:rPr>
              <w:br/>
            </w:r>
            <w:r w:rsidRPr="00DD3B7B">
              <w:rPr>
                <w:b/>
                <w:sz w:val="20"/>
                <w:lang w:val="en-US"/>
              </w:rPr>
              <w:t>Medium:</w:t>
            </w:r>
            <w:r w:rsidRPr="00DD3B7B">
              <w:rPr>
                <w:sz w:val="20"/>
                <w:lang w:val="en-US"/>
              </w:rPr>
              <w:t xml:space="preserve"> </w:t>
            </w:r>
            <w:r w:rsidRPr="00DD3B7B">
              <w:rPr>
                <w:b/>
                <w:sz w:val="20"/>
                <w:lang w:val="en-US"/>
              </w:rPr>
              <w:t>F</w:t>
            </w:r>
            <w:r w:rsidRPr="00DD3B7B">
              <w:rPr>
                <w:sz w:val="20"/>
                <w:lang w:val="en-US"/>
              </w:rPr>
              <w:t xml:space="preserve">= Fiber; </w:t>
            </w:r>
            <w:r w:rsidRPr="00DD3B7B">
              <w:rPr>
                <w:b/>
                <w:sz w:val="20"/>
                <w:lang w:val="en-US"/>
              </w:rPr>
              <w:t>C</w:t>
            </w:r>
            <w:r w:rsidRPr="00DD3B7B">
              <w:rPr>
                <w:sz w:val="20"/>
                <w:lang w:val="en-US"/>
              </w:rPr>
              <w:t xml:space="preserve">= COAX; </w:t>
            </w:r>
            <w:r w:rsidRPr="00DD3B7B">
              <w:rPr>
                <w:b/>
                <w:sz w:val="20"/>
                <w:lang w:val="en-US"/>
              </w:rPr>
              <w:t>P</w:t>
            </w:r>
            <w:r w:rsidRPr="00DD3B7B">
              <w:rPr>
                <w:sz w:val="20"/>
                <w:lang w:val="en-US"/>
              </w:rPr>
              <w:t xml:space="preserve">= Twisted pair; </w:t>
            </w:r>
            <w:r w:rsidRPr="00DD3B7B">
              <w:rPr>
                <w:b/>
                <w:sz w:val="20"/>
                <w:lang w:val="en-US"/>
              </w:rPr>
              <w:t>A</w:t>
            </w:r>
            <w:r w:rsidRPr="00DD3B7B">
              <w:rPr>
                <w:sz w:val="20"/>
                <w:lang w:val="en-US"/>
              </w:rPr>
              <w:t>= Wireless</w:t>
            </w:r>
            <w:r w:rsidRPr="00DD3B7B">
              <w:rPr>
                <w:sz w:val="20"/>
                <w:lang w:val="en-US"/>
              </w:rPr>
              <w:br/>
            </w:r>
            <w:r w:rsidRPr="00DD3B7B">
              <w:rPr>
                <w:b/>
                <w:sz w:val="20"/>
                <w:lang w:val="en-US"/>
              </w:rPr>
              <w:t>Interface: J</w:t>
            </w:r>
            <w:r w:rsidRPr="00DD3B7B">
              <w:rPr>
                <w:sz w:val="20"/>
                <w:lang w:val="en-US"/>
              </w:rPr>
              <w:t xml:space="preserve">= User/Access Network; </w:t>
            </w:r>
            <w:r w:rsidRPr="00DD3B7B">
              <w:rPr>
                <w:b/>
                <w:sz w:val="20"/>
                <w:lang w:val="en-US"/>
              </w:rPr>
              <w:t>H</w:t>
            </w:r>
            <w:r w:rsidRPr="00DD3B7B">
              <w:rPr>
                <w:sz w:val="20"/>
                <w:lang w:val="en-US"/>
              </w:rPr>
              <w:t xml:space="preserve">= Service Node/Access Network; </w:t>
            </w:r>
            <w:r w:rsidRPr="00DD3B7B">
              <w:rPr>
                <w:b/>
                <w:sz w:val="20"/>
                <w:lang w:val="en-US"/>
              </w:rPr>
              <w:t>B</w:t>
            </w:r>
            <w:r w:rsidRPr="00DD3B7B">
              <w:rPr>
                <w:sz w:val="20"/>
                <w:lang w:val="en-US"/>
              </w:rPr>
              <w:t xml:space="preserve">= Direct Server/Access Network; </w:t>
            </w:r>
            <w:r w:rsidRPr="00DD3B7B">
              <w:rPr>
                <w:b/>
                <w:sz w:val="20"/>
                <w:lang w:val="en-US"/>
              </w:rPr>
              <w:t>W</w:t>
            </w:r>
            <w:r w:rsidRPr="00DD3B7B">
              <w:rPr>
                <w:sz w:val="20"/>
                <w:lang w:val="en-US"/>
              </w:rPr>
              <w:t>= User/Wireless Access Network</w:t>
            </w:r>
          </w:p>
        </w:tc>
      </w:tr>
      <w:tr w:rsidR="00D62A6E" w:rsidRPr="00DD3B7B" w:rsidTr="007825E1">
        <w:trPr>
          <w:cantSplit/>
          <w:tblHeader/>
        </w:trPr>
        <w:tc>
          <w:tcPr>
            <w:tcW w:w="861" w:type="dxa"/>
            <w:tcBorders>
              <w:top w:val="single" w:sz="12" w:space="0" w:color="auto"/>
              <w:left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 xml:space="preserve">Stds </w:t>
            </w:r>
          </w:p>
        </w:tc>
        <w:tc>
          <w:tcPr>
            <w:tcW w:w="1684" w:type="dxa"/>
            <w:tcBorders>
              <w:top w:val="single" w:sz="12" w:space="0" w:color="auto"/>
              <w:left w:val="single" w:sz="6"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Number</w:t>
            </w:r>
          </w:p>
        </w:tc>
        <w:tc>
          <w:tcPr>
            <w:tcW w:w="4692" w:type="dxa"/>
            <w:tcBorders>
              <w:top w:val="single" w:sz="12" w:space="0" w:color="auto"/>
              <w:left w:val="single" w:sz="6"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Title</w:t>
            </w:r>
          </w:p>
        </w:tc>
        <w:tc>
          <w:tcPr>
            <w:tcW w:w="627" w:type="dxa"/>
            <w:tcBorders>
              <w:top w:val="single" w:sz="12" w:space="0" w:color="auto"/>
              <w:left w:val="single" w:sz="6"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Scen.</w:t>
            </w:r>
          </w:p>
        </w:tc>
        <w:tc>
          <w:tcPr>
            <w:tcW w:w="1832" w:type="dxa"/>
            <w:gridSpan w:val="5"/>
            <w:tcBorders>
              <w:top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Classification</w:t>
            </w:r>
          </w:p>
        </w:tc>
        <w:tc>
          <w:tcPr>
            <w:tcW w:w="1832" w:type="dxa"/>
            <w:gridSpan w:val="4"/>
            <w:tcBorders>
              <w:top w:val="single" w:sz="12"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Medium</w:t>
            </w:r>
          </w:p>
        </w:tc>
        <w:tc>
          <w:tcPr>
            <w:tcW w:w="1836" w:type="dxa"/>
            <w:gridSpan w:val="5"/>
            <w:tcBorders>
              <w:top w:val="single" w:sz="12"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Interface</w:t>
            </w:r>
          </w:p>
        </w:tc>
        <w:tc>
          <w:tcPr>
            <w:tcW w:w="1426" w:type="dxa"/>
            <w:gridSpan w:val="2"/>
            <w:tcBorders>
              <w:top w:val="single" w:sz="12" w:space="0" w:color="auto"/>
              <w:right w:val="single" w:sz="12"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Pub Date/</w:t>
            </w:r>
          </w:p>
        </w:tc>
      </w:tr>
      <w:tr w:rsidR="00D62A6E" w:rsidRPr="00DD3B7B" w:rsidTr="007825E1">
        <w:trPr>
          <w:cantSplit/>
          <w:tblHeader/>
        </w:trPr>
        <w:tc>
          <w:tcPr>
            <w:tcW w:w="861" w:type="dxa"/>
            <w:tcBorders>
              <w:left w:val="single" w:sz="12"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Body</w:t>
            </w:r>
          </w:p>
        </w:tc>
        <w:tc>
          <w:tcPr>
            <w:tcW w:w="1684" w:type="dxa"/>
            <w:tcBorders>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p>
        </w:tc>
        <w:tc>
          <w:tcPr>
            <w:tcW w:w="4692" w:type="dxa"/>
            <w:tcBorders>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p>
        </w:tc>
        <w:tc>
          <w:tcPr>
            <w:tcW w:w="627" w:type="dxa"/>
            <w:tcBorders>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Ref.</w:t>
            </w:r>
          </w:p>
        </w:tc>
        <w:tc>
          <w:tcPr>
            <w:tcW w:w="450" w:type="dxa"/>
            <w:gridSpan w:val="2"/>
            <w:tcBorders>
              <w:top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G</w:t>
            </w:r>
          </w:p>
        </w:tc>
        <w:tc>
          <w:tcPr>
            <w:tcW w:w="466"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O</w:t>
            </w:r>
          </w:p>
        </w:tc>
        <w:tc>
          <w:tcPr>
            <w:tcW w:w="458"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A</w:t>
            </w:r>
          </w:p>
        </w:tc>
        <w:tc>
          <w:tcPr>
            <w:tcW w:w="458"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Q</w:t>
            </w:r>
          </w:p>
        </w:tc>
        <w:tc>
          <w:tcPr>
            <w:tcW w:w="458"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F</w:t>
            </w:r>
          </w:p>
        </w:tc>
        <w:tc>
          <w:tcPr>
            <w:tcW w:w="458"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C</w:t>
            </w:r>
          </w:p>
        </w:tc>
        <w:tc>
          <w:tcPr>
            <w:tcW w:w="458"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P</w:t>
            </w:r>
          </w:p>
        </w:tc>
        <w:tc>
          <w:tcPr>
            <w:tcW w:w="458"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A</w:t>
            </w:r>
          </w:p>
        </w:tc>
        <w:tc>
          <w:tcPr>
            <w:tcW w:w="458" w:type="dxa"/>
            <w:gridSpan w:val="2"/>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J</w:t>
            </w:r>
          </w:p>
        </w:tc>
        <w:tc>
          <w:tcPr>
            <w:tcW w:w="468"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H</w:t>
            </w:r>
          </w:p>
        </w:tc>
        <w:tc>
          <w:tcPr>
            <w:tcW w:w="450"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B</w:t>
            </w:r>
          </w:p>
        </w:tc>
        <w:tc>
          <w:tcPr>
            <w:tcW w:w="460" w:type="dxa"/>
            <w:tcBorders>
              <w:top w:val="single" w:sz="6" w:space="0" w:color="auto"/>
              <w:left w:val="single" w:sz="6" w:space="0" w:color="auto"/>
              <w:bottom w:val="single" w:sz="12" w:space="0" w:color="auto"/>
              <w:right w:val="single" w:sz="6"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W</w:t>
            </w:r>
          </w:p>
        </w:tc>
        <w:tc>
          <w:tcPr>
            <w:tcW w:w="1426" w:type="dxa"/>
            <w:gridSpan w:val="2"/>
            <w:tcBorders>
              <w:bottom w:val="single" w:sz="12" w:space="0" w:color="auto"/>
              <w:right w:val="single" w:sz="12" w:space="0" w:color="auto"/>
            </w:tcBorders>
          </w:tcPr>
          <w:p w:rsidR="003A062F" w:rsidRPr="00DD3B7B" w:rsidRDefault="003A062F">
            <w:pPr>
              <w:pStyle w:val="Standard1"/>
              <w:spacing w:before="0" w:line="260" w:lineRule="exact"/>
              <w:jc w:val="center"/>
              <w:rPr>
                <w:b/>
                <w:sz w:val="20"/>
                <w:lang w:val="en-US"/>
              </w:rPr>
            </w:pPr>
            <w:r w:rsidRPr="00DD3B7B">
              <w:rPr>
                <w:b/>
                <w:sz w:val="20"/>
                <w:lang w:val="en-US"/>
              </w:rPr>
              <w:t>Prop. Rev.</w:t>
            </w:r>
          </w:p>
        </w:tc>
      </w:tr>
      <w:tr w:rsidR="00D62A6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jc w:val="center"/>
              <w:rPr>
                <w:sz w:val="20"/>
                <w:lang w:val="en-US"/>
              </w:rPr>
            </w:pPr>
            <w:r w:rsidRPr="00DD3B7B">
              <w:rPr>
                <w:sz w:val="20"/>
                <w:lang w:val="en-US"/>
              </w:rPr>
              <w:t>ATMF</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af-nm-0019.000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Customer Network Management (CNM) for ATM Public Network Service</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jc w:val="center"/>
              <w:rPr>
                <w:sz w:val="20"/>
                <w:lang w:val="en-US"/>
              </w:rPr>
            </w:pPr>
          </w:p>
          <w:p w:rsidR="003A062F" w:rsidRPr="00DD3B7B" w:rsidRDefault="003A062F">
            <w:pPr>
              <w:pStyle w:val="TH"/>
              <w:keepNext w:val="0"/>
              <w:keepLines w:val="0"/>
              <w:spacing w:after="0" w:line="240" w:lineRule="auto"/>
              <w:rPr>
                <w:rFonts w:ascii="Times New Roman" w:hAnsi="Times New Roman"/>
                <w:lang w:val="en-US"/>
              </w:rPr>
            </w:pPr>
            <w:r w:rsidRPr="00DD3B7B">
              <w:rPr>
                <w:rFonts w:ascii="Times New Roman" w:hAnsi="Times New Roman"/>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rPr>
                <w:sz w:val="20"/>
                <w:lang w:val="en-US"/>
              </w:rPr>
            </w:pPr>
            <w:r w:rsidRPr="00DD3B7B">
              <w:rPr>
                <w:sz w:val="20"/>
                <w:lang w:val="en-US"/>
              </w:rPr>
              <w:t>Oct, 1994</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ATMF</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AF-PHY-0086.00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Inverse Multiplexing for ATM (IMA) Specification, Version 1.</w:t>
            </w:r>
            <w:r w:rsidR="00543E9C">
              <w:rPr>
                <w:sz w:val="20"/>
                <w:lang w:val="en-US"/>
              </w:rPr>
              <w:t>1</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543E9C" w:rsidRDefault="00543E9C">
            <w:pPr>
              <w:pStyle w:val="Standard1"/>
              <w:spacing w:before="0" w:line="260" w:lineRule="exact"/>
              <w:rPr>
                <w:sz w:val="20"/>
                <w:lang w:val="en-US"/>
              </w:rPr>
            </w:pPr>
            <w:r w:rsidRPr="00543E9C">
              <w:rPr>
                <w:sz w:val="20"/>
                <w:lang w:val="en-US"/>
              </w:rPr>
              <w:t>March, 1999</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CEPT</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1E6BB9">
            <w:pPr>
              <w:pStyle w:val="Standard1"/>
              <w:spacing w:before="0" w:line="260" w:lineRule="exact"/>
              <w:rPr>
                <w:sz w:val="20"/>
                <w:lang w:val="en-US"/>
              </w:rPr>
            </w:pPr>
            <w:r w:rsidRPr="001E6BB9">
              <w:rPr>
                <w:sz w:val="20"/>
                <w:lang w:val="en-US"/>
              </w:rPr>
              <w:t>Recommendation</w:t>
            </w:r>
            <w:r>
              <w:rPr>
                <w:sz w:val="20"/>
                <w:lang w:val="en-US"/>
              </w:rPr>
              <w:br/>
            </w:r>
            <w:r w:rsidR="003A062F" w:rsidRPr="00DD3B7B">
              <w:rPr>
                <w:sz w:val="20"/>
                <w:lang w:val="en-US"/>
              </w:rPr>
              <w:t>T/R 52-01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Designation of a harmonized frequency band for multipoint video distribution systems in Europe .</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1E6BB9">
            <w:pPr>
              <w:pStyle w:val="Standard1"/>
              <w:spacing w:before="0" w:line="260" w:lineRule="exact"/>
              <w:rPr>
                <w:sz w:val="20"/>
                <w:lang w:val="en-US"/>
              </w:rPr>
            </w:pPr>
            <w:r w:rsidRPr="001E6BB9">
              <w:rPr>
                <w:sz w:val="20"/>
                <w:lang w:val="en-US"/>
              </w:rPr>
              <w:t>Athens 1990</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DAVIC</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1.1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MMDS specification and LMDS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5a,b</w:t>
            </w:r>
          </w:p>
          <w:p w:rsidR="003A062F" w:rsidRPr="00DD3B7B" w:rsidRDefault="003A062F">
            <w:pPr>
              <w:pStyle w:val="Standard1"/>
              <w:spacing w:before="0" w:line="260" w:lineRule="exact"/>
              <w:jc w:val="center"/>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DVB</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RC-052(Rev.3)</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Draft specification for DVB interaction channel through PSTN/ISDN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2a</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DVB</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RC-100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Draft specification of DVB interaction channel for SMATV systems based on satellite and coax sections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DVB</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TM 1 468</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Return channel for interactivity in DVB broadcasting systems-Concept and System</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2a,b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EIA/TIA</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250-C</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Electrical Performance for Television Transmission Systems.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2a,b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r w:rsidRPr="00DD3B7B">
              <w:rPr>
                <w:sz w:val="20"/>
                <w:lang w:val="en-US"/>
              </w:rPr>
              <w:t>2/90</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C97ADA" w:rsidRPr="00DD3B7B" w:rsidRDefault="00C97ADA">
            <w:pPr>
              <w:pStyle w:val="Standard1"/>
              <w:spacing w:before="0" w:line="260" w:lineRule="exact"/>
              <w:rPr>
                <w:sz w:val="20"/>
                <w:lang w:val="en-US"/>
              </w:rPr>
            </w:pPr>
            <w:r>
              <w:rPr>
                <w:sz w:val="20"/>
                <w:lang w:val="en-US"/>
              </w:rPr>
              <w:t>EN 302 099 V2</w:t>
            </w:r>
            <w:r w:rsidRPr="00C97ADA">
              <w:rPr>
                <w:sz w:val="20"/>
                <w:lang w:val="en-US"/>
              </w:rPr>
              <w:t>.1.1</w:t>
            </w:r>
          </w:p>
        </w:tc>
        <w:tc>
          <w:tcPr>
            <w:tcW w:w="4692" w:type="dxa"/>
            <w:tcBorders>
              <w:top w:val="single" w:sz="6" w:space="0" w:color="auto"/>
              <w:left w:val="single" w:sz="6" w:space="0" w:color="auto"/>
              <w:bottom w:val="single" w:sz="6" w:space="0" w:color="auto"/>
              <w:right w:val="single" w:sz="6" w:space="0" w:color="auto"/>
            </w:tcBorders>
          </w:tcPr>
          <w:p w:rsidR="00C97ADA" w:rsidRPr="00C97ADA" w:rsidRDefault="00C97ADA" w:rsidP="00C97ADA">
            <w:pPr>
              <w:pStyle w:val="Standard1"/>
              <w:spacing w:before="0" w:line="260" w:lineRule="exact"/>
              <w:rPr>
                <w:sz w:val="20"/>
                <w:lang w:val="en-US"/>
              </w:rPr>
            </w:pPr>
            <w:r w:rsidRPr="00C97ADA">
              <w:rPr>
                <w:sz w:val="20"/>
                <w:lang w:val="en-US"/>
              </w:rPr>
              <w:t>Environmental Engineering (EE);</w:t>
            </w:r>
          </w:p>
          <w:p w:rsidR="00C97ADA" w:rsidRPr="00DD3B7B" w:rsidRDefault="00C97ADA" w:rsidP="00C97ADA">
            <w:pPr>
              <w:pStyle w:val="Standard1"/>
              <w:spacing w:before="0" w:line="260" w:lineRule="exact"/>
              <w:rPr>
                <w:sz w:val="20"/>
                <w:lang w:val="en-US"/>
              </w:rPr>
            </w:pPr>
            <w:r w:rsidRPr="00C97ADA">
              <w:rPr>
                <w:sz w:val="20"/>
                <w:lang w:val="en-US"/>
              </w:rPr>
              <w:t>Powering of equipment in access network</w:t>
            </w:r>
          </w:p>
        </w:tc>
        <w:tc>
          <w:tcPr>
            <w:tcW w:w="627" w:type="dxa"/>
            <w:tcBorders>
              <w:top w:val="single" w:sz="6" w:space="0" w:color="auto"/>
              <w:left w:val="single" w:sz="6" w:space="0" w:color="auto"/>
              <w:bottom w:val="single" w:sz="6" w:space="0" w:color="auto"/>
              <w:right w:val="single" w:sz="6" w:space="0" w:color="auto"/>
            </w:tcBorders>
          </w:tcPr>
          <w:p w:rsidR="00C97ADA" w:rsidRPr="00DD3B7B" w:rsidRDefault="00C97ADA">
            <w:pPr>
              <w:pStyle w:val="Standard1"/>
              <w:spacing w:before="0" w:line="260" w:lineRule="exact"/>
              <w:jc w:val="center"/>
              <w:rPr>
                <w:sz w:val="20"/>
                <w:lang w:val="en-US"/>
              </w:rPr>
            </w:pPr>
            <w:r>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C97ADA" w:rsidP="00D0083D">
            <w:pPr>
              <w:pStyle w:val="Standard1"/>
              <w:spacing w:before="0" w:line="260" w:lineRule="exact"/>
              <w:rPr>
                <w:sz w:val="20"/>
                <w:lang w:val="en-US"/>
              </w:rPr>
            </w:pPr>
            <w:r>
              <w:rPr>
                <w:sz w:val="20"/>
                <w:lang w:val="en-US"/>
              </w:rPr>
              <w:t>2014</w:t>
            </w:r>
            <w:r w:rsidRPr="00C97ADA">
              <w:rPr>
                <w:sz w:val="20"/>
                <w:lang w:val="en-US"/>
              </w:rPr>
              <w:t>-</w:t>
            </w:r>
            <w:r w:rsidR="00D0083D">
              <w:rPr>
                <w:sz w:val="20"/>
                <w:lang w:val="en-US"/>
              </w:rPr>
              <w:t>08</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EX"/>
              <w:spacing w:after="0"/>
              <w:ind w:left="0" w:firstLine="0"/>
              <w:jc w:val="center"/>
              <w:rPr>
                <w:rFonts w:ascii="Times New Roman" w:hAnsi="Times New Roman"/>
                <w:lang w:val="en-US"/>
              </w:rPr>
            </w:pPr>
            <w:r w:rsidRPr="00DD3B7B">
              <w:rPr>
                <w:rFonts w:ascii="Times New Roman" w:hAnsi="Times New Roman"/>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EX"/>
              <w:spacing w:after="0"/>
              <w:ind w:left="0" w:firstLine="0"/>
              <w:jc w:val="left"/>
              <w:rPr>
                <w:rFonts w:ascii="Times New Roman" w:hAnsi="Times New Roman"/>
                <w:lang w:val="en-US"/>
              </w:rPr>
            </w:pPr>
            <w:r w:rsidRPr="00DD3B7B">
              <w:rPr>
                <w:rFonts w:ascii="Times New Roman" w:hAnsi="Times New Roman"/>
                <w:lang w:val="en-US"/>
              </w:rPr>
              <w:t>DEN/SPS-03054</w:t>
            </w:r>
            <w:r w:rsidRPr="00DD3B7B">
              <w:rPr>
                <w:rFonts w:ascii="Times New Roman" w:hAnsi="Times New Roman"/>
                <w:lang w:val="en-US"/>
              </w:rPr>
              <w:noBreakHyphen/>
              <w:t>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EX"/>
              <w:spacing w:after="0"/>
              <w:ind w:left="0" w:firstLine="0"/>
              <w:jc w:val="left"/>
              <w:rPr>
                <w:rFonts w:ascii="Times New Roman" w:hAnsi="Times New Roman"/>
                <w:lang w:val="en-US"/>
              </w:rPr>
            </w:pPr>
            <w:r w:rsidRPr="00DD3B7B">
              <w:rPr>
                <w:rFonts w:ascii="Times New Roman" w:hAnsi="Times New Roman"/>
                <w:lang w:val="en-US"/>
              </w:rPr>
              <w:t>V interfaces at the digital Service node; PSTN and ISDN delivery over an ISDN-BA transmission system Part 2: Protocol Implementation Conformance Statement (PICS) proforma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2a</w:t>
            </w:r>
          </w:p>
          <w:p w:rsidR="003A062F" w:rsidRPr="00DD3B7B" w:rsidRDefault="003A062F">
            <w:pPr>
              <w:pStyle w:val="Standard1"/>
              <w:spacing w:before="0" w:line="260" w:lineRule="exact"/>
              <w:jc w:val="center"/>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C263C6" w:rsidTr="007825E1">
        <w:trPr>
          <w:cantSplit/>
        </w:trPr>
        <w:tc>
          <w:tcPr>
            <w:tcW w:w="861" w:type="dxa"/>
            <w:tcBorders>
              <w:top w:val="single" w:sz="6" w:space="0" w:color="auto"/>
              <w:left w:val="single" w:sz="12"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it-IT"/>
              </w:rPr>
            </w:pPr>
            <w:r>
              <w:rPr>
                <w:sz w:val="20"/>
                <w:lang w:val="it-IT"/>
              </w:rPr>
              <w:t>ETSI</w:t>
            </w:r>
          </w:p>
        </w:tc>
        <w:tc>
          <w:tcPr>
            <w:tcW w:w="1684"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rPr>
                <w:sz w:val="20"/>
                <w:lang w:val="en-US"/>
              </w:rPr>
            </w:pPr>
            <w:r>
              <w:rPr>
                <w:sz w:val="20"/>
                <w:lang w:val="en-US"/>
              </w:rPr>
              <w:t>EN 302 326-3</w:t>
            </w:r>
          </w:p>
        </w:tc>
        <w:tc>
          <w:tcPr>
            <w:tcW w:w="4692"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rPr>
                <w:sz w:val="20"/>
                <w:lang w:val="en-US"/>
              </w:rPr>
            </w:pPr>
            <w:r>
              <w:rPr>
                <w:sz w:val="20"/>
                <w:lang w:val="en-US"/>
              </w:rPr>
              <w:t xml:space="preserve">Fixed Radio Systems; </w:t>
            </w:r>
            <w:smartTag w:uri="urn:schemas-microsoft-com:office:smarttags" w:element="place">
              <w:smartTag w:uri="urn:schemas-microsoft-com:office:smarttags" w:element="PlaceType">
                <w:r>
                  <w:rPr>
                    <w:sz w:val="20"/>
                    <w:lang w:val="en-US"/>
                  </w:rPr>
                  <w:t>Multipoint</w:t>
                </w:r>
              </w:smartTag>
              <w:r>
                <w:rPr>
                  <w:sz w:val="20"/>
                  <w:lang w:val="en-US"/>
                </w:rPr>
                <w:t xml:space="preserve"> </w:t>
              </w:r>
              <w:smartTag w:uri="urn:schemas-microsoft-com:office:smarttags" w:element="PlaceName">
                <w:r>
                  <w:rPr>
                    <w:sz w:val="20"/>
                    <w:lang w:val="en-US"/>
                  </w:rPr>
                  <w:t>Equipment</w:t>
                </w:r>
              </w:smartTag>
            </w:smartTag>
            <w:r>
              <w:rPr>
                <w:sz w:val="20"/>
                <w:lang w:val="en-US"/>
              </w:rPr>
              <w:t xml:space="preserve"> and Antennas; Part 3: Harmonized EN covering the essential requirements of article 3.2 of the R&amp;TTE Directive for Multipoint Radio Antennas </w:t>
            </w:r>
          </w:p>
        </w:tc>
        <w:tc>
          <w:tcPr>
            <w:tcW w:w="627"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r>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C263C6" w:rsidRDefault="00C263C6" w:rsidP="009567A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C263C6" w:rsidRDefault="005D24C7" w:rsidP="009567AB">
            <w:pPr>
              <w:pStyle w:val="Standard1"/>
              <w:spacing w:before="0" w:line="260" w:lineRule="exact"/>
              <w:rPr>
                <w:sz w:val="20"/>
                <w:lang w:val="en-US"/>
              </w:rPr>
            </w:pPr>
            <w:r>
              <w:rPr>
                <w:sz w:val="20"/>
                <w:lang w:val="en-US"/>
              </w:rPr>
              <w:t>V1.3.1 (02/2008)</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DEN/TMN-00004</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V interfaces at the digital Service Node (SN); Management interfaces associated with the VB5.1 reference point; Part 1: Interface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2a,b</w:t>
            </w:r>
          </w:p>
          <w:p w:rsidR="003A062F" w:rsidRPr="00DD3B7B" w:rsidRDefault="003A062F">
            <w:pPr>
              <w:pStyle w:val="Standard1"/>
              <w:spacing w:before="0" w:line="260" w:lineRule="exact"/>
              <w:jc w:val="center"/>
              <w:rPr>
                <w:sz w:val="20"/>
                <w:lang w:val="en-US"/>
              </w:rPr>
            </w:pPr>
            <w:r w:rsidRPr="00DD3B7B">
              <w:rPr>
                <w:sz w:val="20"/>
                <w:lang w:val="en-US"/>
              </w:rPr>
              <w:t>4</w:t>
            </w:r>
          </w:p>
          <w:p w:rsidR="003A062F" w:rsidRPr="00DD3B7B" w:rsidRDefault="003A062F">
            <w:pPr>
              <w:pStyle w:val="Standard1"/>
              <w:spacing w:before="0" w:line="260" w:lineRule="exact"/>
              <w:jc w:val="center"/>
              <w:rPr>
                <w:sz w:val="20"/>
                <w:lang w:val="en-US"/>
              </w:rPr>
            </w:pPr>
            <w:r w:rsidRPr="00DD3B7B">
              <w:rPr>
                <w:sz w:val="20"/>
                <w:lang w:val="en-US"/>
              </w:rPr>
              <w:t>5a</w:t>
            </w:r>
          </w:p>
          <w:p w:rsidR="003A062F" w:rsidRPr="00DD3B7B" w:rsidRDefault="003A062F">
            <w:pPr>
              <w:pStyle w:val="Standard1"/>
              <w:spacing w:before="0" w:line="260" w:lineRule="exact"/>
              <w:jc w:val="center"/>
              <w:rPr>
                <w:sz w:val="20"/>
                <w:lang w:val="en-US"/>
              </w:rPr>
            </w:pPr>
            <w:r w:rsidRPr="00DD3B7B">
              <w:rPr>
                <w:sz w:val="20"/>
                <w:lang w:val="en-US"/>
              </w:rPr>
              <w:t>6</w:t>
            </w:r>
          </w:p>
          <w:p w:rsidR="003A062F" w:rsidRPr="00DD3B7B" w:rsidRDefault="003A062F">
            <w:pPr>
              <w:pStyle w:val="Standard1"/>
              <w:spacing w:before="0" w:line="260" w:lineRule="exact"/>
              <w:jc w:val="center"/>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DEN/TMN-00012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Transmission and Multiplexing (TM); Management of generalized Access Networks (ANs)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2a,b</w:t>
            </w:r>
          </w:p>
          <w:p w:rsidR="003A062F" w:rsidRPr="00DD3B7B" w:rsidRDefault="003A062F">
            <w:pPr>
              <w:pStyle w:val="Standard1"/>
              <w:spacing w:before="0" w:line="260" w:lineRule="exact"/>
              <w:jc w:val="center"/>
              <w:rPr>
                <w:sz w:val="20"/>
                <w:lang w:val="en-US"/>
              </w:rPr>
            </w:pPr>
            <w:r w:rsidRPr="00DD3B7B">
              <w:rPr>
                <w:sz w:val="20"/>
                <w:lang w:val="en-US"/>
              </w:rPr>
              <w:t>5a,b</w:t>
            </w:r>
          </w:p>
          <w:p w:rsidR="003A062F" w:rsidRPr="00DD3B7B" w:rsidRDefault="003A062F">
            <w:pPr>
              <w:pStyle w:val="Standard1"/>
              <w:spacing w:before="0" w:line="260" w:lineRule="exact"/>
              <w:jc w:val="center"/>
              <w:rPr>
                <w:sz w:val="20"/>
                <w:lang w:val="en-US"/>
              </w:rPr>
            </w:pPr>
            <w:r w:rsidRPr="00DD3B7B">
              <w:rPr>
                <w:sz w:val="20"/>
                <w:lang w:val="en-US"/>
              </w:rPr>
              <w:t>6</w:t>
            </w:r>
          </w:p>
          <w:p w:rsidR="003A062F" w:rsidRPr="00DD3B7B" w:rsidRDefault="003A062F">
            <w:pPr>
              <w:pStyle w:val="Standard1"/>
              <w:spacing w:before="0" w:line="260" w:lineRule="exact"/>
              <w:jc w:val="center"/>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DES/TMN-00025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Transmission and Multiplexing (TM); Service provisioning ensemble of access networks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2a,b</w:t>
            </w:r>
          </w:p>
          <w:p w:rsidR="003A062F" w:rsidRPr="00DD3B7B" w:rsidRDefault="003A062F">
            <w:pPr>
              <w:pStyle w:val="Standard1"/>
              <w:spacing w:before="0" w:line="260" w:lineRule="exact"/>
              <w:jc w:val="center"/>
              <w:rPr>
                <w:sz w:val="20"/>
                <w:lang w:val="en-US"/>
              </w:rPr>
            </w:pPr>
            <w:r w:rsidRPr="00DD3B7B">
              <w:rPr>
                <w:sz w:val="20"/>
                <w:lang w:val="en-US"/>
              </w:rPr>
              <w:t>5a,b</w:t>
            </w:r>
          </w:p>
          <w:p w:rsidR="003A062F" w:rsidRPr="00DD3B7B" w:rsidRDefault="003A062F">
            <w:pPr>
              <w:pStyle w:val="Standard1"/>
              <w:spacing w:before="0" w:line="260" w:lineRule="exact"/>
              <w:jc w:val="center"/>
              <w:rPr>
                <w:sz w:val="20"/>
                <w:lang w:val="en-US"/>
              </w:rPr>
            </w:pPr>
            <w:r w:rsidRPr="00DD3B7B">
              <w:rPr>
                <w:sz w:val="20"/>
                <w:lang w:val="en-US"/>
              </w:rPr>
              <w:t>6</w:t>
            </w:r>
          </w:p>
          <w:p w:rsidR="003A062F" w:rsidRPr="00DD3B7B" w:rsidRDefault="003A062F">
            <w:pPr>
              <w:pStyle w:val="Standard1"/>
              <w:spacing w:before="0" w:line="260" w:lineRule="exact"/>
              <w:jc w:val="center"/>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DTR/SMG-103320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UMTS; Security principles for the UMTS (UMTS 33.20)</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DTR/TMN-00015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Transmission and Multiplexing (TM); Operation And Maintenance (OAM) of Optical Access Networks (OANs); Test and performance fragment</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5a,b</w:t>
            </w:r>
          </w:p>
          <w:p w:rsidR="003A062F" w:rsidRPr="00DD3B7B" w:rsidRDefault="003A062F">
            <w:pPr>
              <w:pStyle w:val="Standard1"/>
              <w:spacing w:before="0" w:line="260" w:lineRule="exact"/>
              <w:jc w:val="center"/>
              <w:rPr>
                <w:sz w:val="20"/>
                <w:lang w:val="en-US"/>
              </w:rPr>
            </w:pPr>
            <w:r w:rsidRPr="00DD3B7B">
              <w:rPr>
                <w:sz w:val="20"/>
                <w:lang w:val="en-US"/>
              </w:rPr>
              <w:t>6</w:t>
            </w:r>
          </w:p>
          <w:p w:rsidR="003A062F" w:rsidRPr="00DD3B7B" w:rsidRDefault="003A062F">
            <w:pPr>
              <w:pStyle w:val="Standard1"/>
              <w:spacing w:before="0" w:line="260" w:lineRule="exact"/>
              <w:jc w:val="center"/>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shd w:val="pct10" w:color="auto" w:fill="auto"/>
          </w:tcPr>
          <w:p w:rsidR="003A062F" w:rsidRPr="00331481" w:rsidRDefault="003A062F" w:rsidP="00331481">
            <w:pPr>
              <w:pStyle w:val="Standard1"/>
              <w:spacing w:before="0" w:line="260" w:lineRule="exact"/>
              <w:rPr>
                <w:sz w:val="20"/>
                <w:lang w:val="en-US"/>
              </w:rPr>
            </w:pPr>
            <w:r w:rsidRPr="00331481">
              <w:rPr>
                <w:sz w:val="20"/>
                <w:lang w:val="en-US"/>
              </w:rPr>
              <w:t>Q or G or Both?</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DTR/TMN-00020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Transmission and Multiplexing (TM); Operation And Maintenance (OAM) of Optical Access Networks (OANs); Transmission fragment (element view)</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5a,b</w:t>
            </w:r>
          </w:p>
          <w:p w:rsidR="003A062F" w:rsidRPr="00DD3B7B" w:rsidRDefault="003A062F">
            <w:pPr>
              <w:pStyle w:val="Standard1"/>
              <w:spacing w:before="0" w:line="260" w:lineRule="exact"/>
              <w:jc w:val="center"/>
              <w:rPr>
                <w:sz w:val="20"/>
                <w:lang w:val="en-US"/>
              </w:rPr>
            </w:pPr>
            <w:r w:rsidRPr="00DD3B7B">
              <w:rPr>
                <w:sz w:val="20"/>
                <w:lang w:val="en-US"/>
              </w:rPr>
              <w:t>6</w:t>
            </w:r>
          </w:p>
          <w:p w:rsidR="003A062F" w:rsidRPr="00DD3B7B" w:rsidRDefault="003A062F">
            <w:pPr>
              <w:pStyle w:val="Standard1"/>
              <w:spacing w:before="0" w:line="260" w:lineRule="exact"/>
              <w:jc w:val="center"/>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right w:val="single" w:sz="12" w:space="0" w:color="auto"/>
            </w:tcBorders>
            <w:shd w:val="pct10" w:color="auto" w:fill="auto"/>
          </w:tcPr>
          <w:p w:rsidR="003A062F" w:rsidRPr="00331481" w:rsidRDefault="003A062F" w:rsidP="00331481">
            <w:pPr>
              <w:pStyle w:val="Standard1"/>
              <w:spacing w:before="0" w:line="260" w:lineRule="exact"/>
              <w:rPr>
                <w:sz w:val="20"/>
                <w:lang w:val="en-US"/>
              </w:rPr>
            </w:pPr>
            <w:r w:rsidRPr="00331481">
              <w:rPr>
                <w:sz w:val="20"/>
                <w:lang w:val="en-US"/>
              </w:rPr>
              <w:t>Q or G or Both?</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DTR/TMN-00021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Operations and Maintenance (O&amp;M) of Optical Access Networks (OANs); Ensembles applicable to OANs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p w:rsidR="003A062F" w:rsidRPr="00DD3B7B" w:rsidRDefault="003A062F" w:rsidP="00A07B3A">
            <w:pPr>
              <w:pStyle w:val="Standard1"/>
              <w:spacing w:before="0" w:line="260" w:lineRule="exact"/>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shd w:val="pct10" w:color="auto" w:fill="auto"/>
          </w:tcPr>
          <w:p w:rsidR="003A062F" w:rsidRPr="00331481" w:rsidRDefault="003A062F" w:rsidP="00331481">
            <w:pPr>
              <w:pStyle w:val="Standard1"/>
              <w:spacing w:before="0" w:line="260" w:lineRule="exact"/>
              <w:rPr>
                <w:sz w:val="20"/>
                <w:lang w:val="en-US"/>
              </w:rPr>
            </w:pPr>
            <w:r w:rsidRPr="00331481">
              <w:rPr>
                <w:sz w:val="20"/>
                <w:lang w:val="en-US"/>
              </w:rPr>
              <w:t>Q or G or Both?</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DTR/TMN-00023</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Management of the Access Network (AN)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p w:rsidR="003A062F" w:rsidRPr="00DD3B7B" w:rsidRDefault="003A062F" w:rsidP="00A07B3A">
            <w:pPr>
              <w:pStyle w:val="Standard1"/>
              <w:spacing w:before="0" w:line="260" w:lineRule="exact"/>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063</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Business Telecommunications (BT); A survey of analogue accesses to the PSTN not covered by Final Draft prETS 300 001</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r w:rsidRPr="00DD3B7B">
              <w:rPr>
                <w:sz w:val="20"/>
                <w:lang w:val="en-US"/>
              </w:rPr>
              <w:t>5/93</w:t>
            </w:r>
          </w:p>
        </w:tc>
      </w:tr>
      <w:tr w:rsidR="00D62A6E" w:rsidRPr="00DD3B7B" w:rsidTr="007825E1">
        <w:trPr>
          <w:cantSplit/>
        </w:trPr>
        <w:tc>
          <w:tcPr>
            <w:tcW w:w="861" w:type="dxa"/>
            <w:tcBorders>
              <w:top w:val="single" w:sz="6" w:space="0" w:color="auto"/>
              <w:left w:val="single" w:sz="12"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114</w:t>
            </w:r>
          </w:p>
        </w:tc>
        <w:tc>
          <w:tcPr>
            <w:tcW w:w="4692"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Functional architecture of Synchronous Digital Hierarchy (SDH) Transport networks</w:t>
            </w:r>
          </w:p>
        </w:tc>
        <w:tc>
          <w:tcPr>
            <w:tcW w:w="627" w:type="dxa"/>
            <w:tcBorders>
              <w:top w:val="single" w:sz="6" w:space="0" w:color="auto"/>
              <w:left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178</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 Digital European Cordless Telecommunications (DECT); A high level guide to DECT standardization </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185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 Digital European Cordless Telecommunications (DECT); Data services profile (DSP); Profile overview</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240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Transmission and Multiplexing (TM); Operations and maintenance of Optical Access Networks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w:t>
            </w:r>
          </w:p>
          <w:p w:rsidR="003A062F" w:rsidRPr="00DD3B7B" w:rsidRDefault="003A062F" w:rsidP="00A07B3A">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241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Functional architecture of 2 Mbit/s based Plesiochronous Digital Hierarchy (PDH) transport networks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242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59492D">
            <w:pPr>
              <w:pStyle w:val="Standard1"/>
              <w:spacing w:before="0" w:line="260" w:lineRule="exact"/>
              <w:rPr>
                <w:sz w:val="20"/>
                <w:lang w:val="en-US"/>
              </w:rPr>
            </w:pPr>
            <w:r w:rsidRPr="00DD3B7B">
              <w:rPr>
                <w:sz w:val="20"/>
                <w:lang w:val="en-US"/>
              </w:rPr>
              <w:t>Signa</w:t>
            </w:r>
            <w:r w:rsidR="001A4D6F">
              <w:rPr>
                <w:sz w:val="20"/>
                <w:lang w:val="en-US"/>
              </w:rPr>
              <w:t>l</w:t>
            </w:r>
            <w:r w:rsidRPr="00DD3B7B">
              <w:rPr>
                <w:sz w:val="20"/>
                <w:lang w:val="en-US"/>
              </w:rPr>
              <w:t>ling</w:t>
            </w:r>
            <w:r w:rsidR="003A062F" w:rsidRPr="00DD3B7B">
              <w:rPr>
                <w:sz w:val="20"/>
                <w:lang w:val="en-US"/>
              </w:rPr>
              <w:t xml:space="preserve"> Protocols and Switching (SPS); Open Network Provision (ONP) standardization for access to the local loop</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257</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Signalling Protocols and Switching (SPS); V interfaces at the digital Service Node (SN); Identification of the applicability of existing protocol specifications for a VB5 reference point in an access arrangement with Access Networks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w:t>
            </w:r>
          </w:p>
          <w:p w:rsidR="003A062F" w:rsidRPr="00DD3B7B" w:rsidRDefault="003A062F" w:rsidP="00A07B3A">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p>
          <w:p w:rsidR="003A062F" w:rsidRPr="00DD3B7B" w:rsidRDefault="003A062F">
            <w:pPr>
              <w:pStyle w:val="TH"/>
              <w:keepNext w:val="0"/>
              <w:keepLines w:val="0"/>
              <w:spacing w:after="0" w:line="260" w:lineRule="exact"/>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268</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Physical aspects of long-haul optical systems for 10 Gbit/s capacity</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w:t>
            </w:r>
          </w:p>
          <w:p w:rsidR="003A062F" w:rsidRPr="00DD3B7B" w:rsidRDefault="003A062F" w:rsidP="00A07B3A">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276</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Open Network Provision (ONP) leased lines; Standardization requirements for Synchronous Digital Hierarchy (SDH) leased lines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308</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Services, facilities and configurations for the DECT Radio local loop Access Profile (RAP)</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310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European Cordless Telecommunications (DECT); Traffic capacity and spectrum requirements for multi-system and multi-service DECT applications co-existing in a common frequency band</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ETR 312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Scenarios and considerations for the introduction of UMTS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ETS 300 010-2 </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Synchronous cross connection equipment 64 kbit/s and n x 64 kbit/s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300 102-1</w:t>
            </w:r>
          </w:p>
        </w:tc>
        <w:tc>
          <w:tcPr>
            <w:tcW w:w="4692"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User-network interface layer 3 Specifications for basic call control </w:t>
            </w:r>
          </w:p>
        </w:tc>
        <w:tc>
          <w:tcPr>
            <w:tcW w:w="627" w:type="dxa"/>
            <w:tcBorders>
              <w:top w:val="single" w:sz="6" w:space="0" w:color="auto"/>
              <w:left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300 104</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Attachment requirements for terminal equipment to connect to an ISDN using ISDN basic access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300 125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User-network interface data link layer specification Application of CCITT Recommendations Q.920/I.440 and Q.921/I.441</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ETS 300 144 </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 xml:space="preserve">Audiovisual services; Frame structure for a 64 kbit/s to 1 920 kbit/s channel </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ETS 300 150 </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 xml:space="preserve">Protocol suites for Q interfaces for management of transmission systems </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p w:rsidR="003A062F" w:rsidRPr="00DD3B7B" w:rsidRDefault="003A062F" w:rsidP="00A07B3A">
            <w:pPr>
              <w:pStyle w:val="Standard1"/>
              <w:spacing w:before="0" w:line="260" w:lineRule="exact"/>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300 167</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Transmission and Multiplexing (TM); Functional characteristics of 2048 kbit/s interfaces. (Equivalent to the parts of G.704 and G.706 relevant to 2 Mbit/s interfaces.)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r w:rsidRPr="00DD3B7B">
              <w:rPr>
                <w:sz w:val="20"/>
                <w:lang w:val="en-US"/>
              </w:rPr>
              <w:t>8/93</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ETS 300 354 </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B-ISDN Protocol Reference Model (PRM)</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300 370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European Cordless Telecommunications/ Global System for Mobile communications (DECT/GSM) inter-working profile Access and mapping (Protocol/procedure description for 3,1 kHz speech service)</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300 376</w:t>
            </w:r>
            <w:r w:rsidRPr="00DD3B7B">
              <w:rPr>
                <w:sz w:val="20"/>
                <w:lang w:val="en-US"/>
              </w:rPr>
              <w:noBreakHyphen/>
              <w:t>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:Signalling Protocols and Switching (SPS); Q3 interface at the Access Network (AN) for configuration management of V5 interfaces and associated user ports; Part 1: Q3 interface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300 377</w:t>
            </w:r>
            <w:r w:rsidRPr="00DD3B7B">
              <w:rPr>
                <w:sz w:val="20"/>
                <w:lang w:val="en-US"/>
              </w:rPr>
              <w:noBreakHyphen/>
              <w:t>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Signalling Protocols and Switching (SPS); Q3 interface at the Local Exchange (LE) for configuration management of V5 interfaces and associated customer profiles; Part 1: Q3 interface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300 378</w:t>
            </w:r>
            <w:r w:rsidRPr="00DD3B7B">
              <w:rPr>
                <w:sz w:val="20"/>
                <w:lang w:val="en-US"/>
              </w:rPr>
              <w:noBreakHyphen/>
              <w:t>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Signalling Protocols and Switching (SPS); Q3 interface at the Access Network (AN) for fault and performance management of V5 interfaces and associated user ports; Part 1: Q3 interface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300 379</w:t>
            </w:r>
            <w:r w:rsidRPr="00DD3B7B">
              <w:rPr>
                <w:sz w:val="20"/>
                <w:lang w:val="en-US"/>
              </w:rPr>
              <w:noBreakHyphen/>
              <w:t>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Signalling Protocols and Switching (SPS); Q3 interface at the Local Exchange (LE) for fault and performance management of V5 interfaces and associated customer profiles; Part 1: Q3 interface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ETS 300 417-2-2 </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 xml:space="preserve">Generic requirements of transport functionality of equipment; Part 2-2: Synchronous Digital Hierarchy (SDH) and </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ETS 300 417-3-2 </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 xml:space="preserve">Generic requirements of transport functionality of equipment; </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300 434</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European Cordless Telecommunications (DECT) and Integrated Services Digital Network (ISDN) inter-working for end system configuration; Part 1: Inter-working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300 443-1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Broadband Integrated Services Digital Network (B-ISDN); Digital Subscriber Signalling System No. two (DSS2) protocol; B-ISDN user network interface layer 3 specification for basic call/bearer control; Part 1: Protocol specification. ( ITU-T Recommendation Q.2931 (1995) modified)</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r w:rsidRPr="00DD3B7B">
              <w:rPr>
                <w:sz w:val="20"/>
                <w:lang w:val="en-US"/>
              </w:rPr>
              <w:t>4/96</w:t>
            </w:r>
          </w:p>
        </w:tc>
      </w:tr>
      <w:tr w:rsidR="00D62A6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ETS 300 461-2 </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 xml:space="preserve">Flexible Multiplexer (FM) equipment; Part 2: Management and control functions </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p>
          <w:p w:rsidR="003A062F" w:rsidRPr="00DD3B7B" w:rsidRDefault="003A062F" w:rsidP="00A07B3A">
            <w:pPr>
              <w:pStyle w:val="Standard1"/>
              <w:spacing w:before="0" w:line="260" w:lineRule="exact"/>
              <w:rPr>
                <w:sz w:val="20"/>
                <w:lang w:val="en-US"/>
              </w:rPr>
            </w:pPr>
            <w:r w:rsidRPr="00DD3B7B">
              <w:rPr>
                <w:sz w:val="20"/>
                <w:lang w:val="en-US"/>
              </w:rPr>
              <w:t>1 .. 4, 7</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300 468</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Broadcasting Systems for Television, Sound and Data Services; Specification for Service Information (SI) in Digital Video Broadcasting (DVB) Systems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300 471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Land mobile service; Access protocol, occupation rules and corresponding technical characteristics of radio equipment for the transmission of data on shared channels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300 473</w:t>
            </w:r>
          </w:p>
        </w:tc>
        <w:tc>
          <w:tcPr>
            <w:tcW w:w="4692"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Broadcasting Systems for Television, Sound and Data Services; Satellite Master Antenna Television (SMATV) distribution systems</w:t>
            </w:r>
          </w:p>
        </w:tc>
        <w:tc>
          <w:tcPr>
            <w:tcW w:w="627" w:type="dxa"/>
            <w:tcBorders>
              <w:top w:val="single" w:sz="6" w:space="0" w:color="auto"/>
              <w:left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300 651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European Cordless Telecommunications (DECT) Data Services Profile (DSP); Generic data link service; Service Type C, Class 2</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300 744</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Broadcasting Systems for Television, Sound and Data Services; Framing Structure, Channel Coding and Modulation for Digital Terrestrial Television". (Based on DVB Technical Module TM1 354).</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300 748</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Video Broadcasting (DVB); Framing structure, channel coding and modulation for Multipoint Video Distribution Systems (MVDS) at 10 GHz and above".</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300 749</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Video Broadcasting (DVB); Framing structure, channel coding and modulation for Multipoint Multichannel Distribution Systems (MMDS) systems below 10 GHz</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300 755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European Cordless Telecommunications (DECT); Data services profile; Multimedia Messaging Service (MMS) with specific provision for facsimile services; (Service type F, class 2</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300 756</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Radio Equipment and Systems (RES); Digital European Cordless Telecommunications/Global System for </w:t>
            </w:r>
            <w:smartTag w:uri="urn:schemas-microsoft-com:office:smarttags" w:element="place">
              <w:r w:rsidRPr="00DD3B7B">
                <w:rPr>
                  <w:sz w:val="20"/>
                  <w:lang w:val="en-US"/>
                </w:rPr>
                <w:t>Mobile</w:t>
              </w:r>
            </w:smartTag>
            <w:r w:rsidRPr="00DD3B7B">
              <w:rPr>
                <w:sz w:val="20"/>
                <w:lang w:val="en-US"/>
              </w:rPr>
              <w:t xml:space="preserve"> communications (DECT/GSM) interworking profile; Implementation of bearer services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300 765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European Cordless Telecommunications (DECT); DECT Radio local loop Access Profile (RAP)</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300 792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European Cordless Telecommunications (DECT); DECT/GSM interworking profile; Implementation of facsimile group 3</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300 795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Signalling Protocols and Switching (SPS); Local Exchange (LE) and Access Network (AN) performance design; Requirements for call processing and bearer connection management</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300 799</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Audio Broadcasting : Distribution interfaces; Ensemble Transport Interface (ETI)</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r w:rsidRPr="00DD3B7B">
              <w:rPr>
                <w:sz w:val="20"/>
                <w:lang w:val="en-US"/>
              </w:rPr>
              <w:t>[AS note: part of this list? It deals with Digital Audio Broadcasting Service ]</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300 800</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Video Broadcasting (DVB); Interaction channel for Cable TV distribution systems (CATV)</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2b</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ETS 300 801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Video Broadcasting (DVB); Interaction channel through Public Switched Telecommunications Network (PSTN/ISDN)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p w:rsidR="003A062F" w:rsidRPr="00DD3B7B" w:rsidRDefault="003A062F" w:rsidP="00A07B3A">
            <w:pPr>
              <w:pStyle w:val="Standard1"/>
              <w:spacing w:before="0" w:line="260" w:lineRule="exact"/>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I-ETS 300 736</w:t>
            </w:r>
            <w:r w:rsidRPr="00DD3B7B">
              <w:rPr>
                <w:sz w:val="20"/>
                <w:lang w:val="en-US"/>
              </w:rPr>
              <w:br/>
              <w:t>Parts</w:t>
            </w:r>
            <w:r w:rsidRPr="00DD3B7B">
              <w:rPr>
                <w:sz w:val="20"/>
                <w:lang w:val="en-US"/>
              </w:rPr>
              <w:noBreakHyphen/>
              <w:t>2, 4 &amp; 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Transmission and Multiplexing (TM); Operations and maintenance of Optical Access Networks; Part 2, 4 &amp; 5: Information model and fragments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p w:rsidR="003A062F" w:rsidRPr="00DD3B7B" w:rsidRDefault="003A062F" w:rsidP="00A07B3A">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I-ETS 300 781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Functional and system parameters; Passive optical components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w:t>
            </w:r>
          </w:p>
          <w:p w:rsidR="003A062F" w:rsidRPr="00DD3B7B" w:rsidRDefault="003A062F" w:rsidP="00A07B3A">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I-ETS 300 782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Functional and system parameters for single-mode optical fibre pigtailed fixed attenuators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w:t>
            </w:r>
          </w:p>
          <w:p w:rsidR="003A062F" w:rsidRPr="00DD3B7B" w:rsidRDefault="003A062F" w:rsidP="00A07B3A">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I-ETS 300 783</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Passive optical components; Fibre optic fusion splices for single-mode</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w:t>
            </w:r>
          </w:p>
          <w:p w:rsidR="003A062F" w:rsidRPr="00DD3B7B" w:rsidRDefault="003A062F" w:rsidP="00A07B3A">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 xml:space="preserve">NET 003 </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Attachment requirements for terminal equipment to connect to an ISDN using ISDN basic access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NET 004</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General technical requirements for equipment to be connected to an analogue subscriber interface in the PSTN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p w:rsidR="003A062F" w:rsidRPr="00DD3B7B" w:rsidRDefault="003A062F" w:rsidP="00A07B3A">
            <w:pPr>
              <w:pStyle w:val="Standard1"/>
              <w:spacing w:before="0" w:line="260" w:lineRule="exact"/>
              <w:rPr>
                <w:sz w:val="20"/>
                <w:lang w:val="en-US"/>
              </w:rPr>
            </w:pPr>
            <w:r w:rsidRPr="00DD3B7B">
              <w:rPr>
                <w:sz w:val="20"/>
                <w:lang w:val="en-US"/>
              </w:rPr>
              <w:t>6</w:t>
            </w:r>
          </w:p>
          <w:p w:rsidR="003A062F" w:rsidRPr="00DD3B7B" w:rsidRDefault="003A062F" w:rsidP="00A07B3A">
            <w:pPr>
              <w:pStyle w:val="Standard1"/>
              <w:spacing w:before="0" w:line="260" w:lineRule="exact"/>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NET 005</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Attachment requirements for terminal equipment to connect to an ISDN using ISDN primary rate access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4</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prEN 301 192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Digital Video Broadcasting (DVB); DVB specification for data broadcasting“</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2b</w:t>
            </w:r>
          </w:p>
          <w:p w:rsidR="003A062F" w:rsidRPr="00DD3B7B" w:rsidRDefault="003A062F" w:rsidP="00A07B3A">
            <w:pPr>
              <w:pStyle w:val="Standard1"/>
              <w:spacing w:before="0" w:line="260" w:lineRule="exact"/>
              <w:rPr>
                <w:sz w:val="20"/>
                <w:lang w:val="en-US"/>
              </w:rPr>
            </w:pPr>
            <w:r w:rsidRPr="00DD3B7B">
              <w:rPr>
                <w:sz w:val="20"/>
                <w:lang w:val="en-US"/>
              </w:rPr>
              <w:t>5a</w:t>
            </w:r>
          </w:p>
          <w:p w:rsidR="003A062F" w:rsidRPr="00DD3B7B" w:rsidRDefault="003A062F" w:rsidP="00A07B3A">
            <w:pPr>
              <w:pStyle w:val="Standard1"/>
              <w:spacing w:before="0" w:line="260" w:lineRule="exact"/>
              <w:rPr>
                <w:sz w:val="20"/>
                <w:lang w:val="en-US"/>
              </w:rPr>
            </w:pPr>
            <w:r w:rsidRPr="00DD3B7B">
              <w:rPr>
                <w:sz w:val="20"/>
                <w:lang w:val="en-US"/>
              </w:rPr>
              <w:t>5b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prETS 300 443-2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Broadband Integrated Services Digital Network (B-ISDN); Digital Subscriber Signalling System No. two (DSS2) protocol; B-ISDN user network interface layer 3 specification for basic call/bearer control; Part 2: Protocol Implementation Conformance Statement (PICS) proforma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r w:rsidRPr="00DD3B7B">
              <w:rPr>
                <w:sz w:val="20"/>
                <w:lang w:val="en-US"/>
              </w:rPr>
              <w:t>2/97</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prETS 300 771-1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Broadband Integrated Services Digital Network (B-ISDN); Digital Subscriber Signalling System No. two (DSS2) protocol; B-ISDN user-network interface layer 3 specification for point-to-multipoint call/bearer control: Part 1: Protocol specification. (ITU-T Recommendation Q.2971 (1995) modified)</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r w:rsidRPr="00DD3B7B">
              <w:rPr>
                <w:sz w:val="20"/>
                <w:lang w:val="en-US"/>
              </w:rPr>
              <w:t>10/96</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prETS 300 822</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Enhanced Cordless Telecommunications (DECT); Integrated Services Digital Network (ISDN); DECT/ISDN interworking for intermediate system configuration; Interworking and profile specification</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prETS 300 824</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Radio Equipment and Systems (RES); Digital Enhanced Cordless Telecommunications (DECT); Cordless Terminal Mobility (CTM); Services and features for CTM Access Profile (CAP)</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r w:rsidRPr="00DD3B7B">
              <w:rPr>
                <w:color w:val="000000"/>
                <w:sz w:val="20"/>
                <w:lang w:val="en-US"/>
              </w:rPr>
              <w:t>ETSI</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color w:val="000000"/>
                <w:sz w:val="20"/>
                <w:lang w:val="en-US"/>
              </w:rPr>
            </w:pPr>
            <w:r w:rsidRPr="00DD3B7B">
              <w:rPr>
                <w:color w:val="000000"/>
                <w:sz w:val="20"/>
                <w:lang w:val="en-US"/>
              </w:rPr>
              <w:t>TCRTR 014</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color w:val="000000"/>
                <w:sz w:val="20"/>
                <w:lang w:val="en-US"/>
              </w:rPr>
            </w:pPr>
            <w:r w:rsidRPr="00DD3B7B">
              <w:rPr>
                <w:color w:val="000000"/>
                <w:sz w:val="20"/>
                <w:lang w:val="en-US"/>
              </w:rPr>
              <w:t xml:space="preserve"> Harmonization of transport network architecture and protocol reference model for the transport of </w:t>
            </w:r>
          </w:p>
        </w:tc>
        <w:tc>
          <w:tcPr>
            <w:tcW w:w="627" w:type="dxa"/>
            <w:tcBorders>
              <w:top w:val="single" w:sz="6" w:space="0" w:color="auto"/>
              <w:left w:val="single" w:sz="6" w:space="0" w:color="auto"/>
              <w:bottom w:val="single" w:sz="6" w:space="0" w:color="auto"/>
              <w:right w:val="single" w:sz="6" w:space="0" w:color="auto"/>
            </w:tcBorders>
          </w:tcPr>
          <w:p w:rsidR="00A07B3A" w:rsidRDefault="003A062F" w:rsidP="00A07B3A">
            <w:pPr>
              <w:pStyle w:val="Standard1"/>
              <w:spacing w:before="0" w:line="260" w:lineRule="exact"/>
              <w:rPr>
                <w:color w:val="000000"/>
                <w:sz w:val="20"/>
                <w:lang w:val="en-US"/>
              </w:rPr>
            </w:pPr>
            <w:r w:rsidRPr="00DD3B7B">
              <w:rPr>
                <w:color w:val="000000"/>
                <w:sz w:val="20"/>
                <w:lang w:val="en-US"/>
              </w:rPr>
              <w:t>2a,b</w:t>
            </w:r>
          </w:p>
          <w:p w:rsidR="003A062F" w:rsidRPr="00DD3B7B" w:rsidRDefault="003A062F" w:rsidP="00A07B3A">
            <w:pPr>
              <w:pStyle w:val="Standard1"/>
              <w:spacing w:before="0" w:line="260" w:lineRule="exact"/>
              <w:rPr>
                <w:color w:val="000000"/>
                <w:sz w:val="20"/>
                <w:lang w:val="en-US"/>
              </w:rPr>
            </w:pPr>
            <w:r w:rsidRPr="00DD3B7B">
              <w:rPr>
                <w:color w:val="000000"/>
                <w:sz w:val="20"/>
                <w:lang w:val="en-US"/>
              </w:rPr>
              <w:t>5a,b</w:t>
            </w:r>
          </w:p>
          <w:p w:rsidR="003A062F" w:rsidRPr="00DD3B7B" w:rsidRDefault="003A062F" w:rsidP="00A07B3A">
            <w:pPr>
              <w:pStyle w:val="Standard1"/>
              <w:spacing w:before="0" w:line="260" w:lineRule="exact"/>
              <w:rPr>
                <w:color w:val="000000"/>
                <w:sz w:val="20"/>
                <w:lang w:val="en-US"/>
              </w:rPr>
            </w:pPr>
            <w:r w:rsidRPr="00DD3B7B">
              <w:rPr>
                <w:color w:val="000000"/>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r w:rsidRPr="00DD3B7B">
              <w:rPr>
                <w:color w:val="000000"/>
                <w:sz w:val="20"/>
                <w:lang w:val="en-US"/>
              </w:rPr>
              <w:t>X</w:t>
            </w:r>
          </w:p>
          <w:p w:rsidR="003A062F" w:rsidRPr="00DD3B7B" w:rsidRDefault="003A062F">
            <w:pPr>
              <w:pStyle w:val="Standard1"/>
              <w:spacing w:before="0" w:line="260" w:lineRule="exact"/>
              <w:jc w:val="center"/>
              <w:rPr>
                <w:color w:val="000000"/>
                <w:sz w:val="20"/>
                <w:lang w:val="en-US"/>
              </w:rPr>
            </w:pPr>
            <w:r w:rsidRPr="00DD3B7B">
              <w:rPr>
                <w:color w:val="000000"/>
                <w:sz w:val="20"/>
                <w:lang w:val="en-US"/>
              </w:rPr>
              <w:t>X</w:t>
            </w:r>
          </w:p>
          <w:p w:rsidR="003A062F" w:rsidRPr="00DD3B7B" w:rsidRDefault="003A062F">
            <w:pPr>
              <w:pStyle w:val="Standard1"/>
              <w:spacing w:before="0" w:line="260" w:lineRule="exact"/>
              <w:jc w:val="center"/>
              <w:rPr>
                <w:color w:val="000000"/>
                <w:sz w:val="20"/>
                <w:lang w:val="en-US"/>
              </w:rPr>
            </w:pPr>
            <w:r w:rsidRPr="00DD3B7B">
              <w:rPr>
                <w:color w:val="000000"/>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color w:val="000000"/>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color w:val="000000"/>
                <w:sz w:val="20"/>
                <w:lang w:val="en-US"/>
              </w:rPr>
            </w:pPr>
          </w:p>
        </w:tc>
      </w:tr>
      <w:tr w:rsidR="00141080"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r>
              <w:rPr>
                <w:color w:val="000000"/>
                <w:sz w:val="20"/>
                <w:lang w:val="en-US"/>
              </w:rPr>
              <w:t>ETSI ATTM TM6</w:t>
            </w:r>
          </w:p>
        </w:tc>
        <w:tc>
          <w:tcPr>
            <w:tcW w:w="1684" w:type="dxa"/>
            <w:tcBorders>
              <w:top w:val="single" w:sz="6" w:space="0" w:color="auto"/>
              <w:left w:val="single" w:sz="6" w:space="0" w:color="auto"/>
              <w:bottom w:val="single" w:sz="6" w:space="0" w:color="auto"/>
              <w:right w:val="single" w:sz="6" w:space="0" w:color="auto"/>
            </w:tcBorders>
          </w:tcPr>
          <w:p w:rsidR="00141080" w:rsidRPr="00DD3B7B" w:rsidRDefault="004A507E">
            <w:pPr>
              <w:pStyle w:val="Standard1"/>
              <w:spacing w:before="0" w:line="260" w:lineRule="exact"/>
              <w:rPr>
                <w:color w:val="000000"/>
                <w:sz w:val="20"/>
                <w:lang w:val="en-US"/>
              </w:rPr>
            </w:pPr>
            <w:r>
              <w:rPr>
                <w:color w:val="000000"/>
                <w:sz w:val="20"/>
                <w:lang w:val="en-US"/>
              </w:rPr>
              <w:t>TS 101 548 V 1.2</w:t>
            </w:r>
            <w:r w:rsidR="00141080">
              <w:rPr>
                <w:color w:val="000000"/>
                <w:sz w:val="20"/>
                <w:lang w:val="en-US"/>
              </w:rPr>
              <w:t>.1</w:t>
            </w:r>
          </w:p>
        </w:tc>
        <w:tc>
          <w:tcPr>
            <w:tcW w:w="4692" w:type="dxa"/>
            <w:tcBorders>
              <w:top w:val="single" w:sz="6" w:space="0" w:color="auto"/>
              <w:left w:val="single" w:sz="6" w:space="0" w:color="auto"/>
              <w:bottom w:val="single" w:sz="6" w:space="0" w:color="auto"/>
              <w:right w:val="single" w:sz="6" w:space="0" w:color="auto"/>
            </w:tcBorders>
          </w:tcPr>
          <w:p w:rsidR="00141080" w:rsidRDefault="00141080" w:rsidP="00141080">
            <w:pPr>
              <w:pStyle w:val="Standard1"/>
              <w:spacing w:before="0" w:line="260" w:lineRule="exact"/>
              <w:rPr>
                <w:color w:val="000000"/>
                <w:sz w:val="20"/>
                <w:lang w:val="en-US"/>
              </w:rPr>
            </w:pPr>
            <w:r w:rsidRPr="00141080">
              <w:rPr>
                <w:color w:val="000000"/>
                <w:sz w:val="20"/>
                <w:lang w:val="en-US"/>
              </w:rPr>
              <w:t xml:space="preserve">Access, Terminals, Transmission and Multiplexing (ATTM); </w:t>
            </w:r>
          </w:p>
          <w:p w:rsidR="00141080" w:rsidRPr="00141080" w:rsidRDefault="00141080" w:rsidP="00141080">
            <w:pPr>
              <w:pStyle w:val="Standard1"/>
              <w:spacing w:before="0" w:line="260" w:lineRule="exact"/>
              <w:rPr>
                <w:color w:val="000000"/>
                <w:sz w:val="20"/>
                <w:lang w:val="en-US"/>
              </w:rPr>
            </w:pPr>
            <w:r w:rsidRPr="00141080">
              <w:rPr>
                <w:color w:val="000000"/>
                <w:sz w:val="20"/>
                <w:lang w:val="en-US"/>
              </w:rPr>
              <w:t xml:space="preserve">European Requirements for Reverse Powering </w:t>
            </w:r>
          </w:p>
          <w:p w:rsidR="00141080" w:rsidRPr="00DD3B7B" w:rsidRDefault="00141080" w:rsidP="00141080">
            <w:pPr>
              <w:pStyle w:val="Standard1"/>
              <w:spacing w:before="0" w:line="260" w:lineRule="exact"/>
              <w:rPr>
                <w:color w:val="000000"/>
                <w:sz w:val="20"/>
                <w:lang w:val="en-US"/>
              </w:rPr>
            </w:pPr>
            <w:r w:rsidRPr="00141080">
              <w:rPr>
                <w:color w:val="000000"/>
                <w:sz w:val="20"/>
                <w:lang w:val="en-US"/>
              </w:rPr>
              <w:t>of Remote Access Equipment</w:t>
            </w:r>
          </w:p>
        </w:tc>
        <w:tc>
          <w:tcPr>
            <w:tcW w:w="627" w:type="dxa"/>
            <w:tcBorders>
              <w:top w:val="single" w:sz="6" w:space="0" w:color="auto"/>
              <w:left w:val="single" w:sz="6" w:space="0" w:color="auto"/>
              <w:bottom w:val="single" w:sz="6" w:space="0" w:color="auto"/>
              <w:right w:val="single" w:sz="6" w:space="0" w:color="auto"/>
            </w:tcBorders>
          </w:tcPr>
          <w:p w:rsidR="00141080" w:rsidRDefault="00141080" w:rsidP="00A07B3A">
            <w:pPr>
              <w:pStyle w:val="Standard1"/>
              <w:spacing w:before="0" w:line="260" w:lineRule="exact"/>
              <w:rPr>
                <w:color w:val="000000"/>
                <w:sz w:val="20"/>
                <w:lang w:val="en-US"/>
              </w:rPr>
            </w:pPr>
            <w:r>
              <w:rPr>
                <w:color w:val="000000"/>
                <w:sz w:val="20"/>
                <w:lang w:val="en-US"/>
              </w:rPr>
              <w:t>3</w:t>
            </w:r>
          </w:p>
          <w:p w:rsidR="00141080" w:rsidRPr="00DD3B7B" w:rsidRDefault="00141080" w:rsidP="00A07B3A">
            <w:pPr>
              <w:pStyle w:val="Standard1"/>
              <w:spacing w:before="0" w:line="260" w:lineRule="exact"/>
              <w:rPr>
                <w:color w:val="000000"/>
                <w:sz w:val="20"/>
                <w:lang w:val="en-US"/>
              </w:rPr>
            </w:pPr>
            <w:r>
              <w:rPr>
                <w:color w:val="000000"/>
                <w:sz w:val="20"/>
                <w:lang w:val="en-US"/>
              </w:rPr>
              <w:t>7a</w:t>
            </w:r>
            <w:r w:rsidR="00422624">
              <w:rPr>
                <w:color w:val="000000"/>
                <w:sz w:val="20"/>
                <w:lang w:val="en-US"/>
              </w:rPr>
              <w:t>,</w:t>
            </w:r>
          </w:p>
        </w:tc>
        <w:tc>
          <w:tcPr>
            <w:tcW w:w="450" w:type="dxa"/>
            <w:gridSpan w:val="2"/>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66"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r>
              <w:rPr>
                <w:color w:val="00000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50"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141080" w:rsidRPr="00DD3B7B" w:rsidRDefault="00141080">
            <w:pPr>
              <w:pStyle w:val="Standard1"/>
              <w:spacing w:before="0" w:line="260" w:lineRule="exact"/>
              <w:jc w:val="center"/>
              <w:rPr>
                <w:color w:val="000000"/>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141080" w:rsidRPr="00DD3B7B" w:rsidRDefault="00141080" w:rsidP="004A507E">
            <w:pPr>
              <w:pStyle w:val="Standard1"/>
              <w:spacing w:before="0" w:line="260" w:lineRule="exact"/>
              <w:rPr>
                <w:color w:val="000000"/>
                <w:sz w:val="20"/>
                <w:lang w:val="en-US"/>
              </w:rPr>
            </w:pPr>
            <w:r>
              <w:rPr>
                <w:color w:val="000000"/>
                <w:sz w:val="20"/>
                <w:lang w:val="en-US"/>
              </w:rPr>
              <w:t>2014-</w:t>
            </w:r>
            <w:r w:rsidR="004A507E">
              <w:rPr>
                <w:color w:val="000000"/>
                <w:sz w:val="20"/>
                <w:lang w:val="en-US"/>
              </w:rPr>
              <w:t>11</w:t>
            </w: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ICEA</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S-56-434-1983</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Standard for Polyolefin Insulated Communication Cable for Outdoor Use</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ICEA</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S-84-608-1988</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Standard for Telecommunication Cable, Filled, Polyolefin Insulated Copper Conductor Technical Requirements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ICEA</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S-85-625-1989</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Standard for Telecommunications Cable, Aircore Polyolefin Insulated, Copper Conductor Technical Requirements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ICEA</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S-86-634-1991</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rPr>
                <w:sz w:val="20"/>
                <w:lang w:val="en-US"/>
              </w:rPr>
            </w:pPr>
            <w:r w:rsidRPr="00DD3B7B">
              <w:rPr>
                <w:sz w:val="20"/>
                <w:lang w:val="en-US"/>
              </w:rPr>
              <w:t>Standard for Telecommunications Cable, Buried Distribution and Service Wire Technical Requirements</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w:t>
            </w:r>
          </w:p>
          <w:p w:rsidR="003A062F" w:rsidRPr="00DD3B7B" w:rsidRDefault="003A062F" w:rsidP="00A07B3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IEEE</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802.14</w:t>
            </w:r>
            <w:r w:rsidRPr="00DD3B7B">
              <w:rPr>
                <w:sz w:val="20"/>
                <w:lang w:val="en-US"/>
              </w:rPr>
              <w:noBreakHyphen/>
              <w:t>94/002R3</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IEEE P 802.14 Cable-TV functional requirements and evaluation criteria</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p w:rsidR="003A062F" w:rsidRPr="00DD3B7B" w:rsidRDefault="003A062F" w:rsidP="00A07B3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D62A6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IEEE</w:t>
            </w:r>
          </w:p>
        </w:tc>
        <w:tc>
          <w:tcPr>
            <w:tcW w:w="1684"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802-14-94/002R3</w:t>
            </w:r>
          </w:p>
        </w:tc>
        <w:tc>
          <w:tcPr>
            <w:tcW w:w="4692"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rPr>
                <w:sz w:val="20"/>
                <w:lang w:val="en-US"/>
              </w:rPr>
            </w:pPr>
            <w:r w:rsidRPr="00DD3B7B">
              <w:rPr>
                <w:sz w:val="20"/>
                <w:lang w:val="en-US"/>
              </w:rPr>
              <w:t>Cable-TV functional requirements and evaluation criteria (IEEE P 802.14)</w:t>
            </w:r>
          </w:p>
        </w:tc>
        <w:tc>
          <w:tcPr>
            <w:tcW w:w="627" w:type="dxa"/>
            <w:tcBorders>
              <w:top w:val="single" w:sz="6" w:space="0" w:color="auto"/>
              <w:left w:val="single" w:sz="6" w:space="0" w:color="auto"/>
              <w:bottom w:val="single" w:sz="6" w:space="0" w:color="auto"/>
              <w:right w:val="single" w:sz="6" w:space="0" w:color="auto"/>
            </w:tcBorders>
          </w:tcPr>
          <w:p w:rsidR="003A062F" w:rsidRPr="00DD3B7B" w:rsidRDefault="003A062F" w:rsidP="00A07B3A">
            <w:pPr>
              <w:pStyle w:val="Standard1"/>
              <w:spacing w:before="0" w:line="260" w:lineRule="exact"/>
              <w:rPr>
                <w:sz w:val="20"/>
                <w:lang w:val="en-US"/>
              </w:rPr>
            </w:pPr>
            <w:r w:rsidRPr="00DD3B7B">
              <w:rPr>
                <w:sz w:val="20"/>
                <w:lang w:val="en-US"/>
              </w:rPr>
              <w:t>2a,b</w:t>
            </w:r>
          </w:p>
        </w:tc>
        <w:tc>
          <w:tcPr>
            <w:tcW w:w="450"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3A062F" w:rsidRPr="00DD3B7B" w:rsidRDefault="003A062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3A062F" w:rsidRPr="00DD3B7B" w:rsidRDefault="003A062F">
            <w:pPr>
              <w:pStyle w:val="Standard1"/>
              <w:spacing w:before="0" w:line="260" w:lineRule="exact"/>
              <w:rPr>
                <w:sz w:val="20"/>
                <w:lang w:val="en-US"/>
              </w:rPr>
            </w:pPr>
          </w:p>
        </w:tc>
      </w:tr>
      <w:tr w:rsidR="00482BBF"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r>
              <w:rPr>
                <w:sz w:val="20"/>
                <w:lang w:val="en-US"/>
              </w:rPr>
              <w:t>IEEE</w:t>
            </w:r>
          </w:p>
        </w:tc>
        <w:tc>
          <w:tcPr>
            <w:tcW w:w="1684"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rPr>
                <w:sz w:val="20"/>
                <w:lang w:val="en-US"/>
              </w:rPr>
            </w:pPr>
            <w:r w:rsidRPr="00482BBF">
              <w:rPr>
                <w:sz w:val="20"/>
                <w:lang w:val="en-US"/>
              </w:rPr>
              <w:t>1904.1-2013</w:t>
            </w:r>
          </w:p>
        </w:tc>
        <w:tc>
          <w:tcPr>
            <w:tcW w:w="4692" w:type="dxa"/>
            <w:tcBorders>
              <w:top w:val="single" w:sz="6" w:space="0" w:color="auto"/>
              <w:left w:val="single" w:sz="6" w:space="0" w:color="auto"/>
              <w:bottom w:val="single" w:sz="6" w:space="0" w:color="auto"/>
              <w:right w:val="single" w:sz="6" w:space="0" w:color="auto"/>
            </w:tcBorders>
          </w:tcPr>
          <w:p w:rsidR="00482BBF" w:rsidRPr="00DD3B7B" w:rsidRDefault="00482BBF" w:rsidP="00482BBF">
            <w:pPr>
              <w:pStyle w:val="Standard1"/>
              <w:spacing w:before="0" w:line="260" w:lineRule="exact"/>
              <w:rPr>
                <w:sz w:val="20"/>
                <w:lang w:val="en-US"/>
              </w:rPr>
            </w:pPr>
            <w:r>
              <w:rPr>
                <w:sz w:val="20"/>
                <w:lang w:val="en-US"/>
              </w:rPr>
              <w:t xml:space="preserve">Standard for Service </w:t>
            </w:r>
            <w:r w:rsidRPr="00482BBF">
              <w:rPr>
                <w:sz w:val="20"/>
                <w:lang w:val="en-US"/>
              </w:rPr>
              <w:t>Interoperability in Ethernet Passive Optical Networks</w:t>
            </w:r>
          </w:p>
        </w:tc>
        <w:tc>
          <w:tcPr>
            <w:tcW w:w="627" w:type="dxa"/>
            <w:tcBorders>
              <w:top w:val="single" w:sz="6" w:space="0" w:color="auto"/>
              <w:left w:val="single" w:sz="6" w:space="0" w:color="auto"/>
              <w:bottom w:val="single" w:sz="6" w:space="0" w:color="auto"/>
              <w:right w:val="single" w:sz="6" w:space="0" w:color="auto"/>
            </w:tcBorders>
          </w:tcPr>
          <w:p w:rsidR="00482BBF" w:rsidRPr="00DD3B7B" w:rsidRDefault="00050A9D" w:rsidP="00A07B3A">
            <w:pPr>
              <w:pStyle w:val="Standard1"/>
              <w:spacing w:before="0" w:line="260" w:lineRule="exact"/>
              <w:rPr>
                <w:sz w:val="20"/>
                <w:lang w:val="en-US"/>
              </w:rPr>
            </w:pPr>
            <w:r>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482BBF" w:rsidRPr="00DD3B7B" w:rsidRDefault="008011CE">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482BBF" w:rsidRPr="00DD3B7B" w:rsidRDefault="008011CE">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482BBF" w:rsidRPr="00DD3B7B" w:rsidRDefault="008011CE">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482BBF" w:rsidRPr="00DD3B7B" w:rsidRDefault="00482BBF">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482BBF" w:rsidRPr="00DD3B7B" w:rsidRDefault="00482BBF">
            <w:pPr>
              <w:pStyle w:val="Standard1"/>
              <w:spacing w:before="0" w:line="260" w:lineRule="exact"/>
              <w:rPr>
                <w:sz w:val="20"/>
                <w:lang w:val="en-US"/>
              </w:rPr>
            </w:pPr>
            <w:r>
              <w:rPr>
                <w:sz w:val="20"/>
                <w:lang w:val="en-US"/>
              </w:rPr>
              <w:t>2013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Default="008011CE">
            <w:pPr>
              <w:pStyle w:val="Standard1"/>
              <w:spacing w:before="0" w:line="260" w:lineRule="exact"/>
              <w:jc w:val="center"/>
              <w:rPr>
                <w:sz w:val="20"/>
                <w:lang w:val="en-US"/>
              </w:rPr>
            </w:pPr>
            <w:r>
              <w:rPr>
                <w:sz w:val="20"/>
                <w:lang w:val="en-US"/>
              </w:rPr>
              <w:t>IEEE</w:t>
            </w:r>
          </w:p>
        </w:tc>
        <w:tc>
          <w:tcPr>
            <w:tcW w:w="1684" w:type="dxa"/>
            <w:tcBorders>
              <w:top w:val="single" w:sz="6" w:space="0" w:color="auto"/>
              <w:left w:val="single" w:sz="6" w:space="0" w:color="auto"/>
              <w:bottom w:val="single" w:sz="6" w:space="0" w:color="auto"/>
              <w:right w:val="single" w:sz="6" w:space="0" w:color="auto"/>
            </w:tcBorders>
          </w:tcPr>
          <w:p w:rsidR="008011CE" w:rsidRPr="00482BBF" w:rsidRDefault="008011CE">
            <w:pPr>
              <w:pStyle w:val="Standard1"/>
              <w:spacing w:before="0" w:line="260" w:lineRule="exact"/>
              <w:rPr>
                <w:sz w:val="20"/>
                <w:lang w:val="en-US"/>
              </w:rPr>
            </w:pPr>
            <w:r w:rsidRPr="00482BBF">
              <w:rPr>
                <w:sz w:val="20"/>
                <w:lang w:val="en-US"/>
              </w:rPr>
              <w:t>1904.1-</w:t>
            </w:r>
            <w:r>
              <w:rPr>
                <w:sz w:val="20"/>
                <w:lang w:val="en-US"/>
              </w:rPr>
              <w:t xml:space="preserve"> Conformance</w:t>
            </w:r>
          </w:p>
        </w:tc>
        <w:tc>
          <w:tcPr>
            <w:tcW w:w="4692" w:type="dxa"/>
            <w:tcBorders>
              <w:top w:val="single" w:sz="6" w:space="0" w:color="auto"/>
              <w:left w:val="single" w:sz="6" w:space="0" w:color="auto"/>
              <w:bottom w:val="single" w:sz="6" w:space="0" w:color="auto"/>
              <w:right w:val="single" w:sz="6" w:space="0" w:color="auto"/>
            </w:tcBorders>
          </w:tcPr>
          <w:p w:rsidR="008011CE" w:rsidRPr="008011CE" w:rsidRDefault="008011CE" w:rsidP="008011CE">
            <w:pPr>
              <w:pStyle w:val="Standard1"/>
              <w:spacing w:before="0" w:line="260" w:lineRule="exact"/>
              <w:rPr>
                <w:sz w:val="20"/>
                <w:lang w:val="en-US"/>
              </w:rPr>
            </w:pPr>
            <w:r w:rsidRPr="008011CE">
              <w:rPr>
                <w:sz w:val="20"/>
                <w:lang w:val="en-US"/>
              </w:rPr>
              <w:t>Standard for Conformance Test Procedures</w:t>
            </w:r>
          </w:p>
          <w:p w:rsidR="008011CE" w:rsidRDefault="008011CE" w:rsidP="008011CE">
            <w:pPr>
              <w:pStyle w:val="Standard1"/>
              <w:spacing w:before="0" w:line="260" w:lineRule="exact"/>
              <w:rPr>
                <w:sz w:val="20"/>
                <w:lang w:val="en-US"/>
              </w:rPr>
            </w:pPr>
            <w:r w:rsidRPr="008011CE">
              <w:rPr>
                <w:sz w:val="20"/>
                <w:lang w:val="en-US"/>
              </w:rPr>
              <w:t>for Service Interoperability in Ethernet Passive Optical Networks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050A9D" w:rsidP="004A5DF6">
            <w:pPr>
              <w:pStyle w:val="Standard1"/>
              <w:spacing w:before="0" w:line="260" w:lineRule="exact"/>
              <w:rPr>
                <w:sz w:val="20"/>
                <w:lang w:val="en-US"/>
              </w:rPr>
            </w:pPr>
            <w:r>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pPr>
              <w:pStyle w:val="Standard1"/>
              <w:spacing w:before="0" w:line="260" w:lineRule="exact"/>
              <w:rPr>
                <w:sz w:val="20"/>
                <w:lang w:val="en-US"/>
              </w:rPr>
            </w:pPr>
            <w:r>
              <w:rPr>
                <w:sz w:val="20"/>
                <w:lang w:val="en-US"/>
              </w:rPr>
              <w:t>2013</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Pr>
                <w:sz w:val="20"/>
                <w:lang w:val="en-US"/>
              </w:rPr>
              <w:t>ISO/IEC</w:t>
            </w:r>
          </w:p>
        </w:tc>
        <w:tc>
          <w:tcPr>
            <w:tcW w:w="1684" w:type="dxa"/>
            <w:tcBorders>
              <w:top w:val="single" w:sz="6" w:space="0" w:color="auto"/>
              <w:left w:val="single" w:sz="6" w:space="0" w:color="auto"/>
              <w:bottom w:val="single" w:sz="6" w:space="0" w:color="auto"/>
              <w:right w:val="single" w:sz="6" w:space="0" w:color="auto"/>
            </w:tcBorders>
          </w:tcPr>
          <w:p w:rsidR="008011CE" w:rsidRPr="007E41C0" w:rsidRDefault="008011CE" w:rsidP="00D671AD">
            <w:pPr>
              <w:pStyle w:val="Standard1"/>
              <w:spacing w:before="0"/>
              <w:rPr>
                <w:sz w:val="20"/>
                <w:lang w:val="en-US"/>
              </w:rPr>
            </w:pPr>
            <w:r w:rsidRPr="007E41C0">
              <w:rPr>
                <w:sz w:val="20"/>
                <w:lang w:val="en-US"/>
              </w:rPr>
              <w:t>12139-1</w:t>
            </w:r>
          </w:p>
        </w:tc>
        <w:tc>
          <w:tcPr>
            <w:tcW w:w="4692" w:type="dxa"/>
            <w:tcBorders>
              <w:top w:val="single" w:sz="6" w:space="0" w:color="auto"/>
              <w:left w:val="single" w:sz="6" w:space="0" w:color="auto"/>
              <w:bottom w:val="single" w:sz="6" w:space="0" w:color="auto"/>
              <w:right w:val="single" w:sz="6" w:space="0" w:color="auto"/>
            </w:tcBorders>
          </w:tcPr>
          <w:p w:rsidR="008011CE" w:rsidRPr="007E41C0" w:rsidRDefault="008011CE" w:rsidP="00D671AD">
            <w:pPr>
              <w:pStyle w:val="Standard1"/>
              <w:tabs>
                <w:tab w:val="left" w:pos="-720"/>
              </w:tabs>
              <w:spacing w:before="0"/>
              <w:rPr>
                <w:sz w:val="20"/>
                <w:lang w:val="en-US"/>
              </w:rPr>
            </w:pPr>
            <w:r w:rsidRPr="007E41C0">
              <w:rPr>
                <w:sz w:val="20"/>
                <w:lang w:val="en-US"/>
              </w:rPr>
              <w:t xml:space="preserve">Information technology — Telecommunications and information exchange between systems — Power Line Communication(PLC) – High speed PLC </w:t>
            </w:r>
            <w:r>
              <w:rPr>
                <w:sz w:val="20"/>
                <w:lang w:val="en-US"/>
              </w:rPr>
              <w:t>Media</w:t>
            </w:r>
            <w:r w:rsidRPr="007E41C0">
              <w:rPr>
                <w:sz w:val="20"/>
                <w:lang w:val="en-US"/>
              </w:rPr>
              <w:t xml:space="preserve"> Access Control(MAC) and Physical Layer(PHY)</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Pr>
                <w:sz w:val="20"/>
                <w:lang w:val="en-US"/>
              </w:rPr>
              <w:t>8</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z w:val="20"/>
                <w:lang w:val="en-US"/>
              </w:rPr>
            </w:pPr>
            <w:r>
              <w:rPr>
                <w:sz w:val="20"/>
                <w:lang w:val="en-US"/>
              </w:rPr>
              <w:t>May 2009</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47" w:history="1">
              <w:r w:rsidR="008011CE" w:rsidRPr="00D415FB">
                <w:rPr>
                  <w:rStyle w:val="Hyperlink"/>
                  <w:lang w:val="en-US"/>
                </w:rPr>
                <w:t>M.1036-</w:t>
              </w:r>
            </w:hyperlink>
            <w:r w:rsidR="008011CE" w:rsidRPr="00D415FB">
              <w:rPr>
                <w:sz w:val="20"/>
                <w:lang w:val="en-US"/>
              </w:rPr>
              <w:t>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Frequency arrangements for implementation of the terrestrial component of International Mobile Telecommunications-2000</w:t>
            </w:r>
            <w:r>
              <w:rPr>
                <w:sz w:val="20"/>
                <w:lang w:val="en-US"/>
              </w:rPr>
              <w:t xml:space="preserve"> </w:t>
            </w:r>
            <w:r w:rsidRPr="00DD3B7B">
              <w:rPr>
                <w:sz w:val="20"/>
                <w:lang w:val="en-US"/>
              </w:rPr>
              <w:t xml:space="preserve">(IMT-2000) in the bands </w:t>
            </w:r>
            <w:r w:rsidRPr="00DD3B7B">
              <w:rPr>
                <w:sz w:val="20"/>
                <w:lang w:val="en-US"/>
              </w:rPr>
              <w:br/>
              <w:t>806-960 MHz, 1 710-2 025 MHz, 2 110-2 200 MHz and 2 500-2 690 MHz  </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trike/>
                <w:sz w:val="20"/>
                <w:lang w:val="en-US"/>
              </w:rPr>
            </w:pPr>
            <w:r>
              <w:rPr>
                <w:sz w:val="20"/>
                <w:lang w:val="en-US"/>
              </w:rPr>
              <w:t>03/2012</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48" w:history="1">
              <w:r w:rsidR="008011CE" w:rsidRPr="00DD3B7B">
                <w:rPr>
                  <w:rStyle w:val="Hyperlink"/>
                  <w:lang w:val="en-US"/>
                </w:rPr>
                <w:t>M.1167</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Framework for the satellite component of International Mobile Telecommunications-2000 (IMT-2000)</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trike/>
                <w:sz w:val="20"/>
                <w:lang w:val="en-US"/>
              </w:rPr>
            </w:pPr>
            <w:r w:rsidRPr="00DD3B7B">
              <w:rPr>
                <w:sz w:val="20"/>
                <w:lang w:val="en-US"/>
              </w:rPr>
              <w:t>10-1995</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49" w:history="1">
              <w:r w:rsidR="008011CE" w:rsidRPr="00D415FB">
                <w:rPr>
                  <w:rStyle w:val="Hyperlink"/>
                  <w:lang w:val="en-US"/>
                </w:rPr>
                <w:t>M.1224</w:t>
              </w:r>
            </w:hyperlink>
            <w:r w:rsidR="008011CE" w:rsidRPr="00D415FB">
              <w:rPr>
                <w:sz w:val="20"/>
                <w:lang w:val="en-US"/>
              </w:rPr>
              <w:t>-1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rPr>
                <w:sz w:val="20"/>
                <w:lang w:val="en-US"/>
              </w:rPr>
            </w:pPr>
            <w:r w:rsidRPr="00DD3B7B">
              <w:rPr>
                <w:sz w:val="20"/>
                <w:lang w:val="en-US"/>
              </w:rPr>
              <w:t>Vocabulary of terms for IMT-2000</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line="260" w:lineRule="exact"/>
              <w:rPr>
                <w:sz w:val="20"/>
                <w:lang w:val="en-US"/>
              </w:rPr>
            </w:pPr>
            <w:r>
              <w:rPr>
                <w:sz w:val="20"/>
                <w:lang w:val="en-US"/>
              </w:rPr>
              <w:t>03/2012</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50" w:history="1">
              <w:r w:rsidR="008011CE" w:rsidRPr="00DD3B7B">
                <w:rPr>
                  <w:rStyle w:val="Hyperlink"/>
                  <w:lang w:val="en-US"/>
                </w:rPr>
                <w:t>M.1225</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Guidelines for evaluation of radio transmission technologies for IMT-2000</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trike/>
                <w:sz w:val="20"/>
                <w:lang w:val="en-US"/>
              </w:rPr>
            </w:pPr>
            <w:r w:rsidRPr="00DD3B7B">
              <w:rPr>
                <w:sz w:val="20"/>
                <w:lang w:val="en-US"/>
              </w:rPr>
              <w:t>02-1997</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51" w:history="1">
              <w:r w:rsidR="008011CE" w:rsidRPr="00DD3B7B">
                <w:rPr>
                  <w:rStyle w:val="Hyperlink"/>
                  <w:lang w:val="en-US"/>
                </w:rPr>
                <w:t>M.1311</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rPr>
                <w:sz w:val="20"/>
                <w:lang w:val="en-US"/>
              </w:rPr>
            </w:pPr>
            <w:r w:rsidRPr="00DD3B7B">
              <w:rPr>
                <w:sz w:val="20"/>
                <w:lang w:val="en-US"/>
              </w:rPr>
              <w:t>Framework for modularity and radio commonality within IMT-2000</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line="260" w:lineRule="exact"/>
              <w:rPr>
                <w:sz w:val="20"/>
                <w:lang w:val="en-US"/>
              </w:rPr>
            </w:pPr>
            <w:r w:rsidRPr="00DD3B7B">
              <w:rPr>
                <w:sz w:val="20"/>
                <w:lang w:val="en-US"/>
              </w:rPr>
              <w:t>10-1997</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52" w:history="1">
              <w:r w:rsidR="008011CE" w:rsidRPr="00DD3B7B">
                <w:rPr>
                  <w:rStyle w:val="Hyperlink"/>
                  <w:lang w:val="en-US"/>
                </w:rPr>
                <w:t>M.1390</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Methodology for the Calculation of IMT</w:t>
            </w:r>
            <w:r w:rsidRPr="00DD3B7B">
              <w:rPr>
                <w:sz w:val="20"/>
                <w:lang w:val="en-US"/>
              </w:rPr>
              <w:noBreakHyphen/>
              <w:t>2000 Terrestrial Spectrum Requirements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r w:rsidRPr="00DD3B7B">
              <w:rPr>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r w:rsidRPr="00DD3B7B">
              <w:rPr>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trike/>
                <w:sz w:val="20"/>
                <w:lang w:val="en-US"/>
              </w:rPr>
            </w:pPr>
            <w:r w:rsidRPr="00DD3B7B">
              <w:rPr>
                <w:sz w:val="20"/>
                <w:lang w:val="en-US"/>
              </w:rPr>
              <w:t>01-1999</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53" w:history="1">
              <w:r w:rsidR="008011CE" w:rsidRPr="00DD3B7B">
                <w:rPr>
                  <w:rStyle w:val="Hyperlink"/>
                  <w:lang w:val="en-US"/>
                </w:rPr>
                <w:t>M.1391-1</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Methodology for the Calculation of IMT</w:t>
            </w:r>
            <w:r w:rsidRPr="00DD3B7B">
              <w:rPr>
                <w:sz w:val="20"/>
                <w:lang w:val="en-US"/>
              </w:rPr>
              <w:noBreakHyphen/>
              <w:t>2000 Satellite Spectrum Requirements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r w:rsidRPr="00DD3B7B">
              <w:rPr>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r w:rsidRPr="00DD3B7B">
              <w:rPr>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trike/>
                <w:sz w:val="20"/>
                <w:lang w:val="en-US"/>
              </w:rPr>
            </w:pPr>
            <w:r w:rsidRPr="00DD3B7B">
              <w:rPr>
                <w:sz w:val="20"/>
                <w:lang w:val="en-US"/>
              </w:rPr>
              <w:t>03-2006</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54" w:history="1">
              <w:r w:rsidR="008011CE" w:rsidRPr="00DD3B7B">
                <w:rPr>
                  <w:rStyle w:val="Hyperlink"/>
                  <w:lang w:val="en-US"/>
                </w:rPr>
                <w:t>M.818-2</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Satellite operation within IMT</w:t>
            </w:r>
            <w:r w:rsidRPr="00DD3B7B">
              <w:rPr>
                <w:sz w:val="20"/>
                <w:lang w:val="en-US"/>
              </w:rPr>
              <w:noBreakHyphen/>
              <w:t>2000</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trike/>
                <w:sz w:val="20"/>
                <w:lang w:val="en-US"/>
              </w:rPr>
            </w:pPr>
            <w:r w:rsidRPr="00DD3B7B">
              <w:rPr>
                <w:sz w:val="20"/>
                <w:lang w:val="en-US"/>
              </w:rPr>
              <w:t>06-2003</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55" w:history="1">
              <w:r w:rsidR="008011CE" w:rsidRPr="00DD3B7B">
                <w:rPr>
                  <w:rStyle w:val="Hyperlink"/>
                  <w:lang w:val="en-US"/>
                </w:rPr>
                <w:t>M.2023</w:t>
              </w:r>
            </w:hyperlink>
            <w:r w:rsidR="008011CE" w:rsidRPr="00DD3B7B">
              <w:rPr>
                <w:sz w:val="20"/>
                <w:lang w:val="en-US"/>
              </w:rPr>
              <w:t xml:space="preserve"> (Report)</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Spectrum Requirements for IMT</w:t>
            </w:r>
            <w:r w:rsidRPr="00DD3B7B">
              <w:rPr>
                <w:sz w:val="20"/>
                <w:lang w:val="en-US"/>
              </w:rPr>
              <w:noBreakHyphen/>
              <w:t>2000</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r w:rsidRPr="00DD3B7B">
              <w:rPr>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r w:rsidRPr="00DD3B7B">
              <w:rPr>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z w:val="20"/>
                <w:lang w:val="en-US"/>
              </w:rPr>
            </w:pPr>
            <w:r w:rsidRPr="00DD3B7B">
              <w:rPr>
                <w:sz w:val="20"/>
                <w:lang w:val="en-US"/>
              </w:rPr>
              <w:t>2000</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TERM</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tabs>
                <w:tab w:val="left" w:pos="-720"/>
              </w:tabs>
              <w:spacing w:before="0"/>
              <w:rPr>
                <w:sz w:val="20"/>
                <w:lang w:val="en-US"/>
              </w:rPr>
            </w:pPr>
            <w:r w:rsidRPr="00DD3B7B">
              <w:rPr>
                <w:sz w:val="20"/>
                <w:lang w:val="en-US"/>
              </w:rPr>
              <w:t xml:space="preserve">Technical and Operational Requirements for Mobile Stations and </w:t>
            </w:r>
            <w:smartTag w:uri="urn:schemas-microsoft-com:office:smarttags" w:element="place">
              <w:r w:rsidRPr="00DD3B7B">
                <w:rPr>
                  <w:sz w:val="20"/>
                  <w:lang w:val="en-US"/>
                </w:rPr>
                <w:t>Mobile</w:t>
              </w:r>
            </w:smartTag>
            <w:r w:rsidRPr="00DD3B7B">
              <w:rPr>
                <w:sz w:val="20"/>
                <w:lang w:val="en-US"/>
              </w:rPr>
              <w:t xml:space="preserve"> Earth Stations of IMT</w:t>
            </w:r>
            <w:r w:rsidRPr="00DD3B7B">
              <w:rPr>
                <w:sz w:val="20"/>
                <w:lang w:val="en-US"/>
              </w:rPr>
              <w:noBreakHyphen/>
              <w:t>2000 Systems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rPr>
                <w:sz w:val="20"/>
                <w:lang w:val="en-US"/>
              </w:rPr>
            </w:pPr>
            <w:r w:rsidRPr="00DD3B7B">
              <w:rPr>
                <w:sz w:val="20"/>
                <w:lang w:val="en-US"/>
              </w:rPr>
              <w:t>2001</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X4/8-9</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Performance and availability requirements and objectives for fixed wireless access (FWA) to PSTN</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ection2"/>
              <w:spacing w:before="0" w:line="240" w:lineRule="exact"/>
              <w:rPr>
                <w:i w:val="0"/>
                <w:sz w:val="20"/>
                <w:lang w:val="en-US"/>
              </w:rPr>
            </w:pPr>
            <w:r w:rsidRPr="00DD3B7B">
              <w:rPr>
                <w:i w:val="0"/>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sz w:val="20"/>
                <w:lang w:val="en-US" w:eastAsia="ja-JP"/>
              </w:rPr>
            </w:pPr>
            <w:r w:rsidRPr="00DD3B7B">
              <w:rPr>
                <w:sz w:val="20"/>
                <w:lang w:val="en-US" w:eastAsia="ja-JP"/>
              </w:rPr>
              <w:t>F.757-3</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sz w:val="20"/>
                <w:lang w:val="en-US"/>
              </w:rPr>
            </w:pPr>
            <w:r w:rsidRPr="00DD3B7B">
              <w:rPr>
                <w:sz w:val="20"/>
                <w:lang w:val="en-US"/>
              </w:rPr>
              <w:t>Basic system requirements and performance objectives for fixed wireless access using mobile-derived technologies offering basic telephony service and data communication service</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sz w:val="20"/>
                <w:lang w:val="en-US"/>
              </w:rPr>
            </w:pPr>
            <w:r w:rsidRPr="00DD3B7B">
              <w:rPr>
                <w:sz w:val="20"/>
                <w:lang w:val="en-US"/>
              </w:rPr>
              <w:t>5a, 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line="240" w:lineRule="exact"/>
              <w:rPr>
                <w:sz w:val="20"/>
                <w:lang w:val="en-US" w:eastAsia="ja-JP"/>
              </w:rPr>
            </w:pPr>
            <w:r w:rsidRPr="00DD3B7B">
              <w:rPr>
                <w:sz w:val="20"/>
                <w:lang w:val="en-US" w:eastAsia="ja-JP"/>
              </w:rPr>
              <w:t>02/03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r w:rsidRPr="00DD3B7B">
              <w:rPr>
                <w:color w:val="000000"/>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rPr>
                <w:color w:val="000000"/>
                <w:sz w:val="20"/>
                <w:lang w:val="en-US" w:eastAsia="ja-JP"/>
              </w:rPr>
            </w:pPr>
            <w:r w:rsidRPr="00DD3B7B">
              <w:rPr>
                <w:color w:val="000000"/>
                <w:sz w:val="20"/>
                <w:lang w:val="en-US" w:eastAsia="ja-JP"/>
              </w:rPr>
              <w:t>F.1332-1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textAlignment w:val="top"/>
              <w:rPr>
                <w:color w:val="000000"/>
                <w:sz w:val="20"/>
                <w:lang w:val="en-US" w:eastAsia="ja-JP"/>
              </w:rPr>
            </w:pPr>
            <w:r w:rsidRPr="00DD3B7B">
              <w:rPr>
                <w:color w:val="000000"/>
                <w:sz w:val="20"/>
                <w:lang w:val="en-US"/>
              </w:rPr>
              <w:t>Radio-frequency signal transport through optical fibres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color w:val="000000"/>
                <w:sz w:val="20"/>
                <w:lang w:val="en-US"/>
              </w:rPr>
            </w:pPr>
            <w:r w:rsidRPr="00DD3B7B">
              <w:rPr>
                <w:color w:val="000000"/>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r w:rsidRPr="00DD3B7B">
              <w:rPr>
                <w:color w:val="000000"/>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r w:rsidRPr="00DD3B7B">
              <w:rPr>
                <w:color w:val="00000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r w:rsidRPr="00DD3B7B">
              <w:rPr>
                <w:color w:val="00000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color w:val="000000"/>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915022">
            <w:pPr>
              <w:pStyle w:val="Standard1"/>
              <w:spacing w:before="0" w:line="240" w:lineRule="exact"/>
              <w:rPr>
                <w:color w:val="000000"/>
                <w:sz w:val="20"/>
                <w:lang w:val="en-US"/>
              </w:rPr>
            </w:pPr>
            <w:r w:rsidRPr="00DD3B7B">
              <w:rPr>
                <w:color w:val="000000"/>
                <w:sz w:val="20"/>
                <w:lang w:val="en-US" w:eastAsia="ja-JP"/>
              </w:rPr>
              <w:t>05/99</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tandard1"/>
              <w:tabs>
                <w:tab w:val="left" w:pos="326"/>
              </w:tabs>
              <w:spacing w:before="0" w:line="24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sz w:val="20"/>
                <w:lang w:val="en-US" w:eastAsia="ja-JP"/>
              </w:rPr>
            </w:pPr>
            <w:r w:rsidRPr="00DD3B7B">
              <w:rPr>
                <w:sz w:val="20"/>
                <w:lang w:val="en-US" w:eastAsia="ja-JP"/>
              </w:rPr>
              <w:t>F.1399-1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tabs>
                <w:tab w:val="left" w:pos="-720"/>
              </w:tabs>
              <w:spacing w:before="0" w:line="240" w:lineRule="exact"/>
              <w:rPr>
                <w:sz w:val="20"/>
                <w:lang w:val="en-US"/>
              </w:rPr>
            </w:pPr>
            <w:r w:rsidRPr="00DD3B7B">
              <w:rPr>
                <w:sz w:val="20"/>
                <w:lang w:val="en-US"/>
              </w:rPr>
              <w:t>Vocabulary of terms for wireless access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sz w:val="20"/>
                <w:lang w:val="en-US"/>
              </w:rPr>
            </w:pPr>
            <w:r w:rsidRPr="00DD3B7B">
              <w:rPr>
                <w:sz w:val="20"/>
                <w:lang w:val="en-US"/>
              </w:rPr>
              <w:t>5a, 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line="240" w:lineRule="exact"/>
              <w:rPr>
                <w:sz w:val="20"/>
                <w:lang w:val="en-US"/>
              </w:rPr>
            </w:pPr>
            <w:r w:rsidRPr="00DD3B7B">
              <w:rPr>
                <w:sz w:val="20"/>
                <w:lang w:val="en-US"/>
              </w:rPr>
              <w:t>05/01</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rPr>
                <w:sz w:val="20"/>
                <w:lang w:val="en-US"/>
              </w:rPr>
            </w:pPr>
            <w:r w:rsidRPr="00DD3B7B">
              <w:rPr>
                <w:sz w:val="20"/>
                <w:lang w:val="en-US"/>
              </w:rPr>
              <w:t>F.1400</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tabs>
                <w:tab w:val="left" w:pos="-720"/>
              </w:tabs>
              <w:spacing w:before="0"/>
              <w:rPr>
                <w:sz w:val="20"/>
                <w:lang w:val="en-US"/>
              </w:rPr>
            </w:pPr>
            <w:r w:rsidRPr="00DD3B7B">
              <w:rPr>
                <w:sz w:val="20"/>
                <w:lang w:val="en-US"/>
              </w:rPr>
              <w:t>Performance and availability objectives for FWA to PSTN</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rPr>
                <w:sz w:val="20"/>
                <w:lang w:val="en-US"/>
              </w:rPr>
            </w:pPr>
            <w:r w:rsidRPr="00DD3B7B">
              <w:rPr>
                <w:sz w:val="20"/>
                <w:lang w:val="en-US"/>
              </w:rPr>
              <w:t>05/99</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rPr>
                <w:sz w:val="20"/>
                <w:lang w:val="en-US"/>
              </w:rPr>
            </w:pPr>
            <w:r w:rsidRPr="00DD3B7B">
              <w:rPr>
                <w:sz w:val="20"/>
                <w:lang w:val="en-US"/>
              </w:rPr>
              <w:t>F.1401-1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tabs>
                <w:tab w:val="left" w:pos="-720"/>
              </w:tabs>
              <w:spacing w:before="0"/>
              <w:rPr>
                <w:sz w:val="20"/>
                <w:lang w:val="en-US"/>
              </w:rPr>
            </w:pPr>
            <w:r w:rsidRPr="00DD3B7B">
              <w:rPr>
                <w:sz w:val="20"/>
                <w:lang w:val="en-US"/>
              </w:rPr>
              <w:t>Considerations for the identification of possible frequency bands for fixed wireless access and related sharing studies.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rPr>
                <w:sz w:val="20"/>
                <w:lang w:val="en-US"/>
              </w:rPr>
            </w:pPr>
            <w:r w:rsidRPr="00DD3B7B">
              <w:rPr>
                <w:sz w:val="20"/>
                <w:lang w:val="en-US"/>
              </w:rPr>
              <w:t>01/04</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rPr>
                <w:sz w:val="20"/>
                <w:lang w:val="en-US"/>
              </w:rPr>
            </w:pPr>
            <w:r w:rsidRPr="00DD3B7B">
              <w:rPr>
                <w:sz w:val="20"/>
                <w:lang w:val="en-US"/>
              </w:rPr>
              <w:t>F.1402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tabs>
                <w:tab w:val="left" w:pos="-720"/>
              </w:tabs>
              <w:spacing w:before="0"/>
              <w:rPr>
                <w:sz w:val="20"/>
                <w:lang w:val="en-US"/>
              </w:rPr>
            </w:pPr>
            <w:r w:rsidRPr="00DD3B7B">
              <w:rPr>
                <w:sz w:val="20"/>
                <w:lang w:val="en-US"/>
              </w:rPr>
              <w:t>Frequency sharing criteria between land mobile wireless access systems and FWA using the same equipment type as mobile wireless access system</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rPr>
                <w:sz w:val="20"/>
                <w:lang w:val="en-US"/>
              </w:rPr>
            </w:pPr>
            <w:r w:rsidRPr="00DD3B7B">
              <w:rPr>
                <w:sz w:val="20"/>
                <w:lang w:val="en-US"/>
              </w:rPr>
              <w:t>05/99</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r w:rsidRPr="00DD3B7B">
              <w:rPr>
                <w:color w:val="000000"/>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color w:val="000000"/>
                <w:sz w:val="20"/>
                <w:lang w:val="en-US" w:eastAsia="ja-JP"/>
              </w:rPr>
            </w:pPr>
            <w:r w:rsidRPr="00DD3B7B">
              <w:rPr>
                <w:color w:val="000000"/>
                <w:sz w:val="20"/>
                <w:lang w:val="en-US" w:eastAsia="ja-JP"/>
              </w:rPr>
              <w:t>F.1490</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color w:val="000000"/>
                <w:sz w:val="20"/>
                <w:lang w:val="en-US" w:eastAsia="ja-JP"/>
              </w:rPr>
            </w:pPr>
            <w:r w:rsidRPr="00DD3B7B">
              <w:rPr>
                <w:color w:val="000000"/>
                <w:sz w:val="20"/>
                <w:lang w:val="en-US" w:eastAsia="ja-JP"/>
              </w:rPr>
              <w:t>Generic requirements for fixed wireless access (FWA) systems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color w:val="000000"/>
                <w:sz w:val="20"/>
                <w:lang w:val="en-US"/>
              </w:rPr>
            </w:pPr>
            <w:r w:rsidRPr="00DD3B7B">
              <w:rPr>
                <w:color w:val="000000"/>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r w:rsidRPr="00DD3B7B">
              <w:rPr>
                <w:color w:val="000000"/>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r w:rsidRPr="00DD3B7B">
              <w:rPr>
                <w:color w:val="00000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line="240" w:lineRule="exact"/>
              <w:rPr>
                <w:color w:val="000000"/>
                <w:sz w:val="20"/>
                <w:lang w:val="en-US"/>
              </w:rPr>
            </w:pPr>
            <w:r w:rsidRPr="00DD3B7B">
              <w:rPr>
                <w:color w:val="000000"/>
                <w:sz w:val="20"/>
                <w:lang w:val="en-US" w:eastAsia="ja-JP"/>
              </w:rPr>
              <w:t>05/00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r w:rsidRPr="00DD3B7B">
              <w:rPr>
                <w:color w:val="000000"/>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color w:val="000000"/>
                <w:sz w:val="20"/>
                <w:lang w:val="en-US" w:eastAsia="ja-JP"/>
              </w:rPr>
            </w:pPr>
            <w:r w:rsidRPr="00DD3B7B">
              <w:rPr>
                <w:color w:val="000000"/>
                <w:sz w:val="20"/>
                <w:lang w:val="en-US" w:eastAsia="ja-JP"/>
              </w:rPr>
              <w:t>F.1499</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color w:val="000000"/>
                <w:sz w:val="20"/>
                <w:lang w:val="en-US" w:eastAsia="ja-JP"/>
              </w:rPr>
            </w:pPr>
            <w:r w:rsidRPr="00DD3B7B">
              <w:rPr>
                <w:color w:val="000000"/>
                <w:sz w:val="20"/>
                <w:lang w:val="en-US" w:eastAsia="ja-JP"/>
              </w:rPr>
              <w:t>Radio transmission systems for fixed broadband wireless access (BWA) based on cable modem standard</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color w:val="000000"/>
                <w:sz w:val="20"/>
                <w:lang w:val="en-US"/>
              </w:rPr>
            </w:pPr>
            <w:r w:rsidRPr="00DD3B7B">
              <w:rPr>
                <w:color w:val="000000"/>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r w:rsidRPr="00DD3B7B">
              <w:rPr>
                <w:color w:val="000000"/>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r w:rsidRPr="00DD3B7B">
              <w:rPr>
                <w:color w:val="000000"/>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eastAsia="ja-JP"/>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r w:rsidRPr="00DD3B7B">
              <w:rPr>
                <w:color w:val="000000"/>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color w:val="000000"/>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line="240" w:lineRule="exact"/>
              <w:rPr>
                <w:color w:val="000000"/>
                <w:sz w:val="20"/>
                <w:lang w:val="en-US"/>
              </w:rPr>
            </w:pPr>
            <w:r w:rsidRPr="00DD3B7B">
              <w:rPr>
                <w:color w:val="000000"/>
                <w:sz w:val="20"/>
                <w:lang w:val="en-US" w:eastAsia="ja-JP"/>
              </w:rPr>
              <w:t>05/00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rPr>
                <w:sz w:val="20"/>
                <w:lang w:val="en-US" w:eastAsia="ja-JP"/>
              </w:rPr>
            </w:pPr>
            <w:r w:rsidRPr="00DD3B7B">
              <w:rPr>
                <w:sz w:val="20"/>
                <w:lang w:val="en-US" w:eastAsia="ja-JP"/>
              </w:rPr>
              <w:t>F.1500</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rPr>
                <w:sz w:val="20"/>
                <w:lang w:val="en-US"/>
              </w:rPr>
            </w:pPr>
            <w:r w:rsidRPr="00DD3B7B">
              <w:rPr>
                <w:sz w:val="20"/>
                <w:lang w:val="en-US"/>
              </w:rPr>
              <w:t>Preferred characteristics of systems in the fixed service using high altitude platforms operating in the bands 47.2</w:t>
            </w:r>
            <w:r w:rsidRPr="00DD3B7B">
              <w:rPr>
                <w:sz w:val="20"/>
                <w:lang w:val="en-US"/>
              </w:rPr>
              <w:noBreakHyphen/>
              <w:t>47.5 GHz and 47.9-48.2 GHz</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sz w:val="20"/>
                <w:lang w:val="en-US"/>
              </w:rPr>
            </w:pPr>
            <w:r w:rsidRPr="00DD3B7B">
              <w:rPr>
                <w:sz w:val="20"/>
                <w:lang w:val="en-US"/>
              </w:rPr>
              <w:t xml:space="preserve">1 </w:t>
            </w:r>
          </w:p>
          <w:p w:rsidR="008011CE" w:rsidRPr="00DD3B7B" w:rsidRDefault="008011CE" w:rsidP="004A5DF6">
            <w:pPr>
              <w:pStyle w:val="Standard1"/>
              <w:spacing w:before="0" w:line="240" w:lineRule="exact"/>
              <w:rPr>
                <w:sz w:val="20"/>
                <w:lang w:val="en-US"/>
              </w:rPr>
            </w:pPr>
            <w:r w:rsidRPr="00DD3B7B">
              <w:rPr>
                <w:sz w:val="20"/>
                <w:lang w:val="en-US"/>
              </w:rPr>
              <w:t>5a, b</w:t>
            </w:r>
          </w:p>
          <w:p w:rsidR="008011CE" w:rsidRPr="00DD3B7B" w:rsidRDefault="008011CE" w:rsidP="004A5DF6">
            <w:pPr>
              <w:pStyle w:val="Standard1"/>
              <w:spacing w:before="0" w:line="24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915022">
            <w:pPr>
              <w:pStyle w:val="Standard1"/>
              <w:spacing w:before="0" w:line="240" w:lineRule="exact"/>
              <w:rPr>
                <w:sz w:val="20"/>
                <w:lang w:val="en-US" w:eastAsia="ja-JP"/>
              </w:rPr>
            </w:pPr>
            <w:r w:rsidRPr="00DD3B7B">
              <w:rPr>
                <w:sz w:val="20"/>
                <w:lang w:val="en-US" w:eastAsia="ja-JP"/>
              </w:rPr>
              <w:t>05/00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rPr>
                <w:sz w:val="20"/>
                <w:lang w:val="en-US" w:eastAsia="ja-JP"/>
              </w:rPr>
            </w:pPr>
            <w:r w:rsidRPr="00DD3B7B">
              <w:rPr>
                <w:sz w:val="20"/>
                <w:lang w:val="en-US" w:eastAsia="ja-JP"/>
              </w:rPr>
              <w:t>F</w:t>
            </w:r>
            <w:r>
              <w:rPr>
                <w:sz w:val="20"/>
                <w:lang w:val="en-US" w:eastAsia="ja-JP"/>
              </w:rPr>
              <w:t>.</w:t>
            </w:r>
            <w:r w:rsidRPr="00DD3B7B">
              <w:rPr>
                <w:sz w:val="20"/>
                <w:lang w:val="en-US" w:eastAsia="ja-JP"/>
              </w:rPr>
              <w:t>1569</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rPr>
                <w:sz w:val="20"/>
                <w:lang w:val="en-US" w:eastAsia="ja-JP"/>
              </w:rPr>
            </w:pPr>
            <w:r w:rsidRPr="00DD3B7B">
              <w:rPr>
                <w:sz w:val="20"/>
                <w:lang w:val="en-US" w:eastAsia="ja-JP"/>
              </w:rPr>
              <w:t>Technical and operational characteristics for the fixed service using high altitude platform stations in the band 27.5-28.5 and 31.0-31.3 GHz</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sz w:val="20"/>
                <w:lang w:val="en-US"/>
              </w:rPr>
            </w:pPr>
            <w:r w:rsidRPr="00DD3B7B">
              <w:rPr>
                <w:sz w:val="20"/>
                <w:lang w:val="en-US"/>
              </w:rPr>
              <w:t>1</w:t>
            </w:r>
          </w:p>
          <w:p w:rsidR="008011CE" w:rsidRPr="00DD3B7B" w:rsidRDefault="008011CE" w:rsidP="004A5DF6">
            <w:pPr>
              <w:pStyle w:val="Standard1"/>
              <w:spacing w:before="0" w:line="240" w:lineRule="exact"/>
              <w:rPr>
                <w:sz w:val="20"/>
                <w:lang w:val="en-US"/>
              </w:rPr>
            </w:pPr>
            <w:r w:rsidRPr="00DD3B7B">
              <w:rPr>
                <w:sz w:val="20"/>
                <w:lang w:val="en-US"/>
              </w:rPr>
              <w:t>5a, b</w:t>
            </w:r>
          </w:p>
          <w:p w:rsidR="008011CE" w:rsidRPr="00DD3B7B" w:rsidRDefault="008011CE" w:rsidP="004A5DF6">
            <w:pPr>
              <w:pStyle w:val="Standard1"/>
              <w:spacing w:before="0" w:line="24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915022">
            <w:pPr>
              <w:pStyle w:val="Standard1"/>
              <w:spacing w:before="0" w:line="24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915022">
            <w:pPr>
              <w:pStyle w:val="Standard1"/>
              <w:spacing w:before="0" w:line="240" w:lineRule="exact"/>
              <w:rPr>
                <w:sz w:val="20"/>
                <w:lang w:val="en-US" w:eastAsia="ja-JP"/>
              </w:rPr>
            </w:pPr>
            <w:r w:rsidRPr="00DD3B7B">
              <w:rPr>
                <w:sz w:val="20"/>
                <w:lang w:val="en-US" w:eastAsia="ja-JP"/>
              </w:rPr>
              <w:t>05/02</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sz w:val="20"/>
                <w:lang w:val="en-US" w:eastAsia="ja-JP"/>
              </w:rPr>
            </w:pPr>
            <w:r w:rsidRPr="00DD3B7B">
              <w:rPr>
                <w:sz w:val="20"/>
                <w:lang w:val="en-US" w:eastAsia="ja-JP"/>
              </w:rPr>
              <w:t>F.1704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textAlignment w:val="top"/>
              <w:rPr>
                <w:sz w:val="20"/>
                <w:lang w:val="en-US"/>
              </w:rPr>
            </w:pPr>
            <w:r w:rsidRPr="00DD3B7B">
              <w:rPr>
                <w:sz w:val="20"/>
                <w:lang w:val="en-US"/>
              </w:rPr>
              <w:t>Characteristics of multipoint-to-multipoint fixed wireless systems with meshed network topology operating in frequency bands above about 17 GHz</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line="240" w:lineRule="exact"/>
              <w:rPr>
                <w:sz w:val="20"/>
                <w:lang w:val="en-US" w:eastAsia="ja-JP"/>
              </w:rPr>
            </w:pPr>
            <w:r w:rsidRPr="00DD3B7B">
              <w:rPr>
                <w:sz w:val="20"/>
                <w:lang w:val="en-US" w:eastAsia="ja-JP"/>
              </w:rPr>
              <w:t>01/05</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rPr>
                <w:sz w:val="20"/>
                <w:lang w:val="en-US" w:eastAsia="ja-JP"/>
              </w:rPr>
            </w:pPr>
            <w:r w:rsidRPr="00DD3B7B">
              <w:rPr>
                <w:sz w:val="20"/>
                <w:lang w:val="en-US" w:eastAsia="ja-JP"/>
              </w:rPr>
              <w:t>F.1763</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textAlignment w:val="top"/>
              <w:rPr>
                <w:sz w:val="20"/>
                <w:lang w:val="en-US"/>
              </w:rPr>
            </w:pPr>
            <w:r w:rsidRPr="00DD3B7B">
              <w:rPr>
                <w:sz w:val="20"/>
                <w:lang w:val="en-US"/>
              </w:rPr>
              <w:t>Radio interface standards for broadband wireless access systems in the fixed service operating below 66 GHz</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4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C28AC">
            <w:pPr>
              <w:pStyle w:val="Standard1"/>
              <w:spacing w:before="0" w:line="24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C28AC">
            <w:pPr>
              <w:pStyle w:val="Standard1"/>
              <w:spacing w:before="0" w:line="240" w:lineRule="exact"/>
              <w:rPr>
                <w:sz w:val="20"/>
                <w:lang w:val="en-US" w:eastAsia="ja-JP"/>
              </w:rPr>
            </w:pPr>
            <w:r w:rsidRPr="00DD3B7B">
              <w:rPr>
                <w:sz w:val="20"/>
                <w:lang w:val="en-US" w:eastAsia="ja-JP"/>
              </w:rPr>
              <w:t>04/06</w:t>
            </w:r>
          </w:p>
        </w:tc>
      </w:tr>
      <w:tr w:rsidR="008011CE" w:rsidRPr="00EA2634" w:rsidTr="00782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61" w:type="dxa"/>
          </w:tcPr>
          <w:p w:rsidR="008011CE" w:rsidRPr="00EA2634" w:rsidRDefault="008011CE" w:rsidP="00915022">
            <w:pPr>
              <w:pStyle w:val="Section2"/>
              <w:spacing w:before="0" w:line="240" w:lineRule="exact"/>
              <w:rPr>
                <w:i w:val="0"/>
                <w:sz w:val="20"/>
              </w:rPr>
            </w:pPr>
            <w:r w:rsidRPr="00EA2634">
              <w:rPr>
                <w:i w:val="0"/>
                <w:sz w:val="20"/>
              </w:rPr>
              <w:t>ITU-R</w:t>
            </w:r>
          </w:p>
        </w:tc>
        <w:tc>
          <w:tcPr>
            <w:tcW w:w="1684" w:type="dxa"/>
          </w:tcPr>
          <w:p w:rsidR="008011CE" w:rsidRPr="00EA2634" w:rsidRDefault="008011CE" w:rsidP="00915022">
            <w:pPr>
              <w:pStyle w:val="Standard1"/>
              <w:spacing w:before="0" w:line="240" w:lineRule="exact"/>
              <w:rPr>
                <w:sz w:val="20"/>
                <w:lang w:val="en-GB" w:eastAsia="ja-JP"/>
              </w:rPr>
            </w:pPr>
            <w:r w:rsidRPr="00EA2634">
              <w:rPr>
                <w:sz w:val="20"/>
                <w:lang w:val="en-GB" w:eastAsia="ja-JP"/>
              </w:rPr>
              <w:t>F.2058 (Report)</w:t>
            </w:r>
          </w:p>
        </w:tc>
        <w:tc>
          <w:tcPr>
            <w:tcW w:w="4692" w:type="dxa"/>
          </w:tcPr>
          <w:p w:rsidR="008011CE" w:rsidRPr="00EA2634" w:rsidRDefault="008011CE" w:rsidP="00915022">
            <w:pPr>
              <w:pStyle w:val="Standard1"/>
              <w:spacing w:before="0" w:line="240" w:lineRule="exact"/>
              <w:rPr>
                <w:sz w:val="20"/>
                <w:lang w:val="en-GB"/>
              </w:rPr>
            </w:pPr>
            <w:r w:rsidRPr="00EA2634">
              <w:rPr>
                <w:sz w:val="20"/>
                <w:lang w:val="en-GB"/>
              </w:rPr>
              <w:t>Design techniques applicable to broadband fixed wireless access systems conveying Internet protocol packets or asynchronous transfer mode cells</w:t>
            </w:r>
          </w:p>
        </w:tc>
        <w:tc>
          <w:tcPr>
            <w:tcW w:w="627" w:type="dxa"/>
          </w:tcPr>
          <w:p w:rsidR="008011CE" w:rsidRPr="00EA2634" w:rsidRDefault="008011CE" w:rsidP="004A5DF6">
            <w:pPr>
              <w:pStyle w:val="Standard1"/>
              <w:spacing w:before="0" w:line="240" w:lineRule="exact"/>
              <w:rPr>
                <w:sz w:val="20"/>
                <w:lang w:val="en-GB"/>
              </w:rPr>
            </w:pPr>
            <w:r w:rsidRPr="00EA2634">
              <w:rPr>
                <w:sz w:val="20"/>
                <w:lang w:val="en-GB"/>
              </w:rPr>
              <w:t>5a, b</w:t>
            </w:r>
          </w:p>
        </w:tc>
        <w:tc>
          <w:tcPr>
            <w:tcW w:w="450" w:type="dxa"/>
            <w:gridSpan w:val="2"/>
          </w:tcPr>
          <w:p w:rsidR="008011CE" w:rsidRPr="00EA2634" w:rsidRDefault="008011CE" w:rsidP="00915022">
            <w:pPr>
              <w:pStyle w:val="Standard1"/>
              <w:spacing w:before="0" w:line="240" w:lineRule="exact"/>
              <w:jc w:val="center"/>
              <w:rPr>
                <w:sz w:val="20"/>
                <w:lang w:val="en-GB"/>
              </w:rPr>
            </w:pPr>
            <w:r w:rsidRPr="00EA2634">
              <w:rPr>
                <w:sz w:val="20"/>
                <w:lang w:val="en-GB"/>
              </w:rPr>
              <w:t>X</w:t>
            </w:r>
          </w:p>
        </w:tc>
        <w:tc>
          <w:tcPr>
            <w:tcW w:w="466"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r w:rsidRPr="00EA2634">
              <w:rPr>
                <w:sz w:val="20"/>
                <w:lang w:val="en-GB"/>
              </w:rPr>
              <w:t>X</w:t>
            </w:r>
          </w:p>
        </w:tc>
        <w:tc>
          <w:tcPr>
            <w:tcW w:w="458" w:type="dxa"/>
            <w:gridSpan w:val="2"/>
          </w:tcPr>
          <w:p w:rsidR="008011CE" w:rsidRPr="00EA2634" w:rsidRDefault="008011CE" w:rsidP="00915022">
            <w:pPr>
              <w:pStyle w:val="Standard1"/>
              <w:spacing w:before="0" w:line="240" w:lineRule="exact"/>
              <w:jc w:val="center"/>
              <w:rPr>
                <w:sz w:val="20"/>
                <w:lang w:val="en-GB"/>
              </w:rPr>
            </w:pPr>
          </w:p>
        </w:tc>
        <w:tc>
          <w:tcPr>
            <w:tcW w:w="468" w:type="dxa"/>
          </w:tcPr>
          <w:p w:rsidR="008011CE" w:rsidRPr="00EA2634" w:rsidRDefault="008011CE" w:rsidP="00915022">
            <w:pPr>
              <w:pStyle w:val="Standard1"/>
              <w:spacing w:before="0" w:line="240" w:lineRule="exact"/>
              <w:jc w:val="center"/>
              <w:rPr>
                <w:sz w:val="20"/>
                <w:lang w:val="en-GB"/>
              </w:rPr>
            </w:pPr>
          </w:p>
        </w:tc>
        <w:tc>
          <w:tcPr>
            <w:tcW w:w="450" w:type="dxa"/>
          </w:tcPr>
          <w:p w:rsidR="008011CE" w:rsidRPr="00EA2634" w:rsidRDefault="008011CE" w:rsidP="00915022">
            <w:pPr>
              <w:pStyle w:val="Standard1"/>
              <w:spacing w:before="0" w:line="240" w:lineRule="exact"/>
              <w:jc w:val="center"/>
              <w:rPr>
                <w:sz w:val="20"/>
                <w:lang w:val="en-GB"/>
              </w:rPr>
            </w:pPr>
          </w:p>
        </w:tc>
        <w:tc>
          <w:tcPr>
            <w:tcW w:w="460" w:type="dxa"/>
          </w:tcPr>
          <w:p w:rsidR="008011CE" w:rsidRPr="00EA2634" w:rsidRDefault="008011CE" w:rsidP="00915022">
            <w:pPr>
              <w:pStyle w:val="Standard1"/>
              <w:spacing w:before="0" w:line="240" w:lineRule="exact"/>
              <w:jc w:val="center"/>
              <w:rPr>
                <w:sz w:val="20"/>
                <w:lang w:val="en-GB"/>
              </w:rPr>
            </w:pPr>
          </w:p>
        </w:tc>
        <w:tc>
          <w:tcPr>
            <w:tcW w:w="1426" w:type="dxa"/>
            <w:gridSpan w:val="2"/>
          </w:tcPr>
          <w:p w:rsidR="008011CE" w:rsidRPr="00EA2634" w:rsidRDefault="008011CE" w:rsidP="00915022">
            <w:pPr>
              <w:pStyle w:val="Standard1"/>
              <w:spacing w:before="0" w:line="240" w:lineRule="exact"/>
              <w:jc w:val="center"/>
              <w:rPr>
                <w:sz w:val="20"/>
                <w:lang w:val="en-GB" w:eastAsia="ja-JP"/>
              </w:rPr>
            </w:pPr>
            <w:r w:rsidRPr="00EA2634">
              <w:rPr>
                <w:sz w:val="20"/>
                <w:lang w:val="en-GB" w:eastAsia="ja-JP"/>
              </w:rPr>
              <w:t>2006</w:t>
            </w:r>
          </w:p>
        </w:tc>
      </w:tr>
      <w:tr w:rsidR="008011CE" w:rsidRPr="00EA2634" w:rsidTr="00782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61" w:type="dxa"/>
          </w:tcPr>
          <w:p w:rsidR="008011CE" w:rsidRPr="00EA2634" w:rsidRDefault="008011CE" w:rsidP="00915022">
            <w:pPr>
              <w:pStyle w:val="Standard1"/>
              <w:spacing w:before="0" w:line="240" w:lineRule="exact"/>
              <w:jc w:val="center"/>
              <w:rPr>
                <w:sz w:val="20"/>
                <w:lang w:val="en-GB"/>
              </w:rPr>
            </w:pPr>
            <w:r w:rsidRPr="00EA2634">
              <w:rPr>
                <w:sz w:val="20"/>
                <w:lang w:val="en-GB"/>
              </w:rPr>
              <w:t>ITU-R</w:t>
            </w:r>
          </w:p>
        </w:tc>
        <w:tc>
          <w:tcPr>
            <w:tcW w:w="1684" w:type="dxa"/>
          </w:tcPr>
          <w:p w:rsidR="008011CE" w:rsidRPr="00EA2634" w:rsidRDefault="008011CE" w:rsidP="00915022">
            <w:pPr>
              <w:pStyle w:val="Standard1"/>
              <w:spacing w:before="0" w:line="240" w:lineRule="exact"/>
              <w:rPr>
                <w:sz w:val="20"/>
                <w:lang w:val="en-GB" w:eastAsia="ja-JP"/>
              </w:rPr>
            </w:pPr>
            <w:r w:rsidRPr="00EA2634">
              <w:rPr>
                <w:sz w:val="20"/>
                <w:lang w:val="en-GB" w:eastAsia="ja-JP"/>
              </w:rPr>
              <w:t>F.2086 (Report)</w:t>
            </w:r>
          </w:p>
        </w:tc>
        <w:tc>
          <w:tcPr>
            <w:tcW w:w="4692" w:type="dxa"/>
          </w:tcPr>
          <w:p w:rsidR="008011CE" w:rsidRPr="00EA2634" w:rsidRDefault="008011CE" w:rsidP="00915022">
            <w:pPr>
              <w:pStyle w:val="Standard1"/>
              <w:spacing w:before="0"/>
              <w:rPr>
                <w:sz w:val="20"/>
                <w:lang w:val="en-GB"/>
              </w:rPr>
            </w:pPr>
            <w:r w:rsidRPr="00EA2634">
              <w:rPr>
                <w:sz w:val="20"/>
                <w:lang w:val="en-GB"/>
              </w:rPr>
              <w:t>Technical and operational requirements for broadband wireless access in the fixed service</w:t>
            </w:r>
          </w:p>
        </w:tc>
        <w:tc>
          <w:tcPr>
            <w:tcW w:w="627" w:type="dxa"/>
          </w:tcPr>
          <w:p w:rsidR="008011CE" w:rsidRPr="00EA2634" w:rsidRDefault="008011CE" w:rsidP="004A5DF6">
            <w:pPr>
              <w:pStyle w:val="Standard1"/>
              <w:spacing w:before="0" w:line="240" w:lineRule="exact"/>
              <w:rPr>
                <w:sz w:val="20"/>
                <w:lang w:val="en-GB"/>
              </w:rPr>
            </w:pPr>
            <w:r w:rsidRPr="00EA2634">
              <w:rPr>
                <w:sz w:val="20"/>
                <w:lang w:val="en-GB"/>
              </w:rPr>
              <w:t>5a, b</w:t>
            </w:r>
          </w:p>
        </w:tc>
        <w:tc>
          <w:tcPr>
            <w:tcW w:w="450" w:type="dxa"/>
            <w:gridSpan w:val="2"/>
          </w:tcPr>
          <w:p w:rsidR="008011CE" w:rsidRPr="00EA2634" w:rsidRDefault="008011CE" w:rsidP="00915022">
            <w:pPr>
              <w:pStyle w:val="Standard1"/>
              <w:spacing w:before="0" w:line="240" w:lineRule="exact"/>
              <w:jc w:val="center"/>
              <w:rPr>
                <w:sz w:val="20"/>
                <w:lang w:val="en-GB"/>
              </w:rPr>
            </w:pPr>
            <w:r w:rsidRPr="00EA2634">
              <w:rPr>
                <w:sz w:val="20"/>
                <w:lang w:val="en-GB"/>
              </w:rPr>
              <w:t>X</w:t>
            </w:r>
          </w:p>
        </w:tc>
        <w:tc>
          <w:tcPr>
            <w:tcW w:w="466"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p>
        </w:tc>
        <w:tc>
          <w:tcPr>
            <w:tcW w:w="458" w:type="dxa"/>
          </w:tcPr>
          <w:p w:rsidR="008011CE" w:rsidRPr="00EA2634" w:rsidRDefault="008011CE" w:rsidP="00915022">
            <w:pPr>
              <w:pStyle w:val="Standard1"/>
              <w:spacing w:before="0" w:line="240" w:lineRule="exact"/>
              <w:jc w:val="center"/>
              <w:rPr>
                <w:sz w:val="20"/>
                <w:lang w:val="en-GB"/>
              </w:rPr>
            </w:pPr>
            <w:r w:rsidRPr="00EA2634">
              <w:rPr>
                <w:sz w:val="20"/>
                <w:lang w:val="en-GB"/>
              </w:rPr>
              <w:t>X</w:t>
            </w:r>
          </w:p>
        </w:tc>
        <w:tc>
          <w:tcPr>
            <w:tcW w:w="458" w:type="dxa"/>
            <w:gridSpan w:val="2"/>
          </w:tcPr>
          <w:p w:rsidR="008011CE" w:rsidRPr="00EA2634" w:rsidRDefault="008011CE" w:rsidP="00915022">
            <w:pPr>
              <w:pStyle w:val="Standard1"/>
              <w:spacing w:before="0" w:line="240" w:lineRule="exact"/>
              <w:jc w:val="center"/>
              <w:rPr>
                <w:sz w:val="20"/>
                <w:lang w:val="en-GB"/>
              </w:rPr>
            </w:pPr>
          </w:p>
        </w:tc>
        <w:tc>
          <w:tcPr>
            <w:tcW w:w="468" w:type="dxa"/>
          </w:tcPr>
          <w:p w:rsidR="008011CE" w:rsidRPr="00EA2634" w:rsidRDefault="008011CE" w:rsidP="00915022">
            <w:pPr>
              <w:pStyle w:val="Standard1"/>
              <w:spacing w:before="0" w:line="240" w:lineRule="exact"/>
              <w:jc w:val="center"/>
              <w:rPr>
                <w:sz w:val="20"/>
                <w:lang w:val="en-GB"/>
              </w:rPr>
            </w:pPr>
          </w:p>
        </w:tc>
        <w:tc>
          <w:tcPr>
            <w:tcW w:w="450" w:type="dxa"/>
          </w:tcPr>
          <w:p w:rsidR="008011CE" w:rsidRPr="00EA2634" w:rsidRDefault="008011CE" w:rsidP="00915022">
            <w:pPr>
              <w:pStyle w:val="Standard1"/>
              <w:spacing w:before="0" w:line="240" w:lineRule="exact"/>
              <w:jc w:val="center"/>
              <w:rPr>
                <w:sz w:val="20"/>
                <w:lang w:val="en-GB"/>
              </w:rPr>
            </w:pPr>
          </w:p>
        </w:tc>
        <w:tc>
          <w:tcPr>
            <w:tcW w:w="460" w:type="dxa"/>
          </w:tcPr>
          <w:p w:rsidR="008011CE" w:rsidRPr="00EA2634" w:rsidRDefault="008011CE" w:rsidP="00915022">
            <w:pPr>
              <w:pStyle w:val="Standard1"/>
              <w:spacing w:before="0" w:line="240" w:lineRule="exact"/>
              <w:jc w:val="center"/>
              <w:rPr>
                <w:sz w:val="20"/>
                <w:lang w:val="en-GB"/>
              </w:rPr>
            </w:pPr>
          </w:p>
        </w:tc>
        <w:tc>
          <w:tcPr>
            <w:tcW w:w="1426" w:type="dxa"/>
            <w:gridSpan w:val="2"/>
          </w:tcPr>
          <w:p w:rsidR="008011CE" w:rsidRPr="00EA2634" w:rsidRDefault="008011CE" w:rsidP="00915022">
            <w:pPr>
              <w:pStyle w:val="Standard1"/>
              <w:spacing w:before="0" w:line="240" w:lineRule="exact"/>
              <w:jc w:val="center"/>
              <w:rPr>
                <w:sz w:val="20"/>
                <w:lang w:val="en-GB" w:eastAsia="ja-JP"/>
              </w:rPr>
            </w:pPr>
            <w:r w:rsidRPr="00EA2634">
              <w:rPr>
                <w:sz w:val="20"/>
                <w:lang w:val="en-GB" w:eastAsia="ja-JP"/>
              </w:rPr>
              <w:t>2006</w:t>
            </w:r>
          </w:p>
        </w:tc>
      </w:tr>
      <w:tr w:rsidR="008011CE" w:rsidRPr="00EA2634" w:rsidTr="00782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3"/>
        </w:trPr>
        <w:tc>
          <w:tcPr>
            <w:tcW w:w="861" w:type="dxa"/>
          </w:tcPr>
          <w:p w:rsidR="008011CE" w:rsidRPr="00E77778" w:rsidRDefault="008011CE" w:rsidP="00915022">
            <w:pPr>
              <w:pStyle w:val="Standard1"/>
              <w:tabs>
                <w:tab w:val="left" w:pos="326"/>
              </w:tabs>
              <w:spacing w:before="0" w:line="240" w:lineRule="exact"/>
              <w:jc w:val="center"/>
              <w:rPr>
                <w:iCs/>
                <w:sz w:val="20"/>
                <w:lang w:val="en-US"/>
              </w:rPr>
            </w:pPr>
            <w:r w:rsidRPr="00E77778">
              <w:rPr>
                <w:iCs/>
                <w:sz w:val="20"/>
                <w:lang w:val="en-US"/>
              </w:rPr>
              <w:t>ITU-R</w:t>
            </w:r>
          </w:p>
        </w:tc>
        <w:tc>
          <w:tcPr>
            <w:tcW w:w="1684" w:type="dxa"/>
          </w:tcPr>
          <w:p w:rsidR="008011CE" w:rsidRPr="00E77778" w:rsidRDefault="008011CE" w:rsidP="00915022">
            <w:pPr>
              <w:pStyle w:val="Standard1"/>
              <w:spacing w:before="0" w:line="240" w:lineRule="exact"/>
              <w:rPr>
                <w:iCs/>
                <w:sz w:val="20"/>
                <w:lang w:val="fr-FR"/>
              </w:rPr>
            </w:pPr>
            <w:r w:rsidRPr="00E77778">
              <w:rPr>
                <w:iCs/>
                <w:sz w:val="20"/>
                <w:lang w:val="fr-FR"/>
              </w:rPr>
              <w:t>F.2106-1 (Report)</w:t>
            </w:r>
          </w:p>
        </w:tc>
        <w:tc>
          <w:tcPr>
            <w:tcW w:w="4692" w:type="dxa"/>
          </w:tcPr>
          <w:p w:rsidR="008011CE" w:rsidRPr="00E77778" w:rsidRDefault="008011CE" w:rsidP="00915022">
            <w:pPr>
              <w:pStyle w:val="Standard1"/>
              <w:tabs>
                <w:tab w:val="left" w:pos="-720"/>
              </w:tabs>
              <w:spacing w:before="0" w:line="240" w:lineRule="exact"/>
              <w:rPr>
                <w:iCs/>
                <w:sz w:val="20"/>
                <w:lang w:val="en-US"/>
              </w:rPr>
            </w:pPr>
            <w:r w:rsidRPr="00E77778">
              <w:rPr>
                <w:iCs/>
                <w:sz w:val="20"/>
                <w:lang w:val="en-US"/>
              </w:rPr>
              <w:t>Fixed Service applications using free-space optical links</w:t>
            </w:r>
          </w:p>
        </w:tc>
        <w:tc>
          <w:tcPr>
            <w:tcW w:w="627" w:type="dxa"/>
          </w:tcPr>
          <w:p w:rsidR="008011CE" w:rsidRPr="00E77778" w:rsidRDefault="008011CE" w:rsidP="004A5DF6">
            <w:pPr>
              <w:pStyle w:val="Standard1"/>
              <w:spacing w:before="0" w:line="240" w:lineRule="exact"/>
              <w:rPr>
                <w:iCs/>
                <w:sz w:val="20"/>
                <w:lang w:val="en-US"/>
              </w:rPr>
            </w:pPr>
            <w:r w:rsidRPr="00E77778">
              <w:rPr>
                <w:iCs/>
                <w:sz w:val="20"/>
                <w:lang w:val="en-US"/>
              </w:rPr>
              <w:t>5a, b</w:t>
            </w:r>
          </w:p>
        </w:tc>
        <w:tc>
          <w:tcPr>
            <w:tcW w:w="450" w:type="dxa"/>
            <w:gridSpan w:val="2"/>
          </w:tcPr>
          <w:p w:rsidR="008011CE" w:rsidRPr="00E77778" w:rsidRDefault="008011CE" w:rsidP="00915022">
            <w:pPr>
              <w:pStyle w:val="Standard1"/>
              <w:spacing w:before="0" w:line="240" w:lineRule="exact"/>
              <w:jc w:val="center"/>
              <w:rPr>
                <w:iCs/>
                <w:sz w:val="20"/>
                <w:lang w:val="en-US"/>
              </w:rPr>
            </w:pPr>
            <w:r w:rsidRPr="00E77778">
              <w:rPr>
                <w:iCs/>
                <w:sz w:val="20"/>
                <w:lang w:val="en-US"/>
              </w:rPr>
              <w:t>X</w:t>
            </w:r>
          </w:p>
        </w:tc>
        <w:tc>
          <w:tcPr>
            <w:tcW w:w="466"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E77778" w:rsidRDefault="008011CE" w:rsidP="00915022">
            <w:pPr>
              <w:pStyle w:val="Standard1"/>
              <w:spacing w:before="0" w:line="240" w:lineRule="exact"/>
              <w:jc w:val="center"/>
              <w:rPr>
                <w:iCs/>
                <w:sz w:val="20"/>
                <w:lang w:val="en-US"/>
              </w:rPr>
            </w:pPr>
            <w:r w:rsidRPr="00E77778">
              <w:rPr>
                <w:iCs/>
                <w:sz w:val="20"/>
                <w:lang w:val="en-US"/>
              </w:rPr>
              <w:t>X</w:t>
            </w:r>
          </w:p>
        </w:tc>
        <w:tc>
          <w:tcPr>
            <w:tcW w:w="458" w:type="dxa"/>
            <w:gridSpan w:val="2"/>
          </w:tcPr>
          <w:p w:rsidR="008011CE" w:rsidRPr="00F00438" w:rsidRDefault="008011CE" w:rsidP="00915022">
            <w:pPr>
              <w:pStyle w:val="Standard1"/>
              <w:spacing w:before="0" w:line="240" w:lineRule="exact"/>
              <w:jc w:val="center"/>
              <w:rPr>
                <w:iCs/>
                <w:lang w:val="en-GB"/>
              </w:rPr>
            </w:pPr>
          </w:p>
        </w:tc>
        <w:tc>
          <w:tcPr>
            <w:tcW w:w="468" w:type="dxa"/>
          </w:tcPr>
          <w:p w:rsidR="008011CE" w:rsidRPr="00F00438" w:rsidRDefault="008011CE" w:rsidP="00915022">
            <w:pPr>
              <w:pStyle w:val="Standard1"/>
              <w:spacing w:before="0" w:line="240" w:lineRule="exact"/>
              <w:jc w:val="center"/>
              <w:rPr>
                <w:iCs/>
                <w:lang w:val="en-GB"/>
              </w:rPr>
            </w:pPr>
          </w:p>
        </w:tc>
        <w:tc>
          <w:tcPr>
            <w:tcW w:w="450" w:type="dxa"/>
          </w:tcPr>
          <w:p w:rsidR="008011CE" w:rsidRPr="00F00438" w:rsidRDefault="008011CE" w:rsidP="00915022">
            <w:pPr>
              <w:pStyle w:val="Standard1"/>
              <w:spacing w:before="0" w:line="240" w:lineRule="exact"/>
              <w:jc w:val="center"/>
              <w:rPr>
                <w:iCs/>
                <w:lang w:val="en-GB"/>
              </w:rPr>
            </w:pPr>
          </w:p>
        </w:tc>
        <w:tc>
          <w:tcPr>
            <w:tcW w:w="460" w:type="dxa"/>
          </w:tcPr>
          <w:p w:rsidR="008011CE" w:rsidRPr="00F00438" w:rsidRDefault="008011CE" w:rsidP="00915022">
            <w:pPr>
              <w:pStyle w:val="Standard1"/>
              <w:spacing w:before="0" w:line="240" w:lineRule="exact"/>
              <w:jc w:val="center"/>
              <w:rPr>
                <w:iCs/>
                <w:lang w:val="en-GB"/>
              </w:rPr>
            </w:pPr>
          </w:p>
        </w:tc>
        <w:tc>
          <w:tcPr>
            <w:tcW w:w="1426" w:type="dxa"/>
            <w:gridSpan w:val="2"/>
          </w:tcPr>
          <w:p w:rsidR="008011CE" w:rsidRPr="00E77778" w:rsidRDefault="008011CE" w:rsidP="00915022">
            <w:pPr>
              <w:pStyle w:val="Standard1"/>
              <w:spacing w:before="0" w:line="240" w:lineRule="exact"/>
              <w:jc w:val="center"/>
              <w:rPr>
                <w:iCs/>
                <w:sz w:val="20"/>
                <w:lang w:val="en-US"/>
              </w:rPr>
            </w:pPr>
            <w:r w:rsidRPr="00E77778">
              <w:rPr>
                <w:iCs/>
                <w:sz w:val="20"/>
                <w:lang w:val="en-US"/>
              </w:rPr>
              <w:t>2010</w:t>
            </w:r>
          </w:p>
        </w:tc>
      </w:tr>
      <w:tr w:rsidR="008011CE" w:rsidRPr="00EA2634" w:rsidTr="00782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3"/>
        </w:trPr>
        <w:tc>
          <w:tcPr>
            <w:tcW w:w="861" w:type="dxa"/>
          </w:tcPr>
          <w:p w:rsidR="008011CE" w:rsidRPr="00F00438" w:rsidRDefault="008011CE" w:rsidP="00915022">
            <w:pPr>
              <w:pStyle w:val="Standard1"/>
              <w:tabs>
                <w:tab w:val="left" w:pos="326"/>
              </w:tabs>
              <w:spacing w:before="0" w:line="240" w:lineRule="exact"/>
              <w:jc w:val="center"/>
              <w:rPr>
                <w:iCs/>
                <w:sz w:val="20"/>
                <w:lang w:val="en-GB"/>
              </w:rPr>
            </w:pPr>
            <w:r w:rsidRPr="00E77778">
              <w:rPr>
                <w:iCs/>
                <w:sz w:val="20"/>
                <w:lang w:val="en-US"/>
              </w:rPr>
              <w:t>ITU-R</w:t>
            </w:r>
          </w:p>
        </w:tc>
        <w:tc>
          <w:tcPr>
            <w:tcW w:w="1684" w:type="dxa"/>
          </w:tcPr>
          <w:p w:rsidR="008011CE" w:rsidRPr="00F00438" w:rsidRDefault="008011CE" w:rsidP="00915022">
            <w:pPr>
              <w:pStyle w:val="Standard1"/>
              <w:spacing w:before="0" w:line="240" w:lineRule="exact"/>
              <w:rPr>
                <w:iCs/>
                <w:sz w:val="20"/>
                <w:lang w:val="en-GB" w:eastAsia="ja-JP"/>
              </w:rPr>
            </w:pPr>
            <w:r w:rsidRPr="00E77778">
              <w:rPr>
                <w:iCs/>
                <w:sz w:val="20"/>
                <w:lang w:val="fr-FR"/>
              </w:rPr>
              <w:t>F.2</w:t>
            </w:r>
            <w:r>
              <w:rPr>
                <w:iCs/>
                <w:sz w:val="20"/>
                <w:lang w:val="fr-FR"/>
              </w:rPr>
              <w:t>107-1</w:t>
            </w:r>
            <w:r w:rsidRPr="00E77778">
              <w:rPr>
                <w:iCs/>
                <w:sz w:val="20"/>
                <w:lang w:val="fr-FR"/>
              </w:rPr>
              <w:t xml:space="preserve"> (Report)</w:t>
            </w:r>
          </w:p>
        </w:tc>
        <w:tc>
          <w:tcPr>
            <w:tcW w:w="4692" w:type="dxa"/>
          </w:tcPr>
          <w:p w:rsidR="008011CE" w:rsidRPr="00F00438" w:rsidRDefault="008011CE" w:rsidP="00915022">
            <w:pPr>
              <w:pStyle w:val="Standard1"/>
              <w:tabs>
                <w:tab w:val="left" w:pos="-720"/>
              </w:tabs>
              <w:spacing w:before="0" w:line="240" w:lineRule="exact"/>
              <w:rPr>
                <w:iCs/>
                <w:sz w:val="20"/>
                <w:lang w:val="en-GB"/>
              </w:rPr>
            </w:pPr>
            <w:r w:rsidRPr="00E77778">
              <w:rPr>
                <w:iCs/>
                <w:sz w:val="20"/>
                <w:lang w:val="en-US"/>
              </w:rPr>
              <w:t>Characteristics and applications of fixed wireless systems operating in the 57 GHz to 130 GHz bands</w:t>
            </w:r>
          </w:p>
        </w:tc>
        <w:tc>
          <w:tcPr>
            <w:tcW w:w="627" w:type="dxa"/>
          </w:tcPr>
          <w:p w:rsidR="008011CE" w:rsidRPr="00F00438" w:rsidRDefault="008011CE" w:rsidP="004A5DF6">
            <w:pPr>
              <w:pStyle w:val="Standard1"/>
              <w:spacing w:before="0" w:line="240" w:lineRule="exact"/>
              <w:rPr>
                <w:iCs/>
                <w:sz w:val="20"/>
                <w:lang w:val="en-GB"/>
              </w:rPr>
            </w:pPr>
            <w:r w:rsidRPr="00E77778">
              <w:rPr>
                <w:iCs/>
                <w:sz w:val="20"/>
                <w:lang w:val="en-US"/>
              </w:rPr>
              <w:t>5a, b</w:t>
            </w:r>
          </w:p>
        </w:tc>
        <w:tc>
          <w:tcPr>
            <w:tcW w:w="450" w:type="dxa"/>
            <w:gridSpan w:val="2"/>
          </w:tcPr>
          <w:p w:rsidR="008011CE" w:rsidRPr="00F00438" w:rsidRDefault="008011CE" w:rsidP="00915022">
            <w:pPr>
              <w:pStyle w:val="Standard1"/>
              <w:spacing w:before="0" w:line="240" w:lineRule="exact"/>
              <w:jc w:val="center"/>
              <w:rPr>
                <w:iCs/>
                <w:sz w:val="20"/>
                <w:lang w:val="en-GB"/>
              </w:rPr>
            </w:pPr>
            <w:r w:rsidRPr="00E77778">
              <w:rPr>
                <w:iCs/>
                <w:sz w:val="20"/>
                <w:lang w:val="en-US"/>
              </w:rPr>
              <w:t>X</w:t>
            </w:r>
          </w:p>
        </w:tc>
        <w:tc>
          <w:tcPr>
            <w:tcW w:w="466"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lang w:val="en-GB"/>
              </w:rPr>
            </w:pPr>
          </w:p>
        </w:tc>
        <w:tc>
          <w:tcPr>
            <w:tcW w:w="458" w:type="dxa"/>
          </w:tcPr>
          <w:p w:rsidR="008011CE" w:rsidRPr="00F00438" w:rsidRDefault="008011CE" w:rsidP="00915022">
            <w:pPr>
              <w:pStyle w:val="Standard1"/>
              <w:spacing w:before="0" w:line="240" w:lineRule="exact"/>
              <w:jc w:val="center"/>
              <w:rPr>
                <w:iCs/>
                <w:sz w:val="20"/>
                <w:lang w:val="en-GB"/>
              </w:rPr>
            </w:pPr>
            <w:r w:rsidRPr="00E77778">
              <w:rPr>
                <w:iCs/>
                <w:sz w:val="20"/>
                <w:lang w:val="en-US"/>
              </w:rPr>
              <w:t>X</w:t>
            </w:r>
          </w:p>
        </w:tc>
        <w:tc>
          <w:tcPr>
            <w:tcW w:w="458" w:type="dxa"/>
            <w:gridSpan w:val="2"/>
          </w:tcPr>
          <w:p w:rsidR="008011CE" w:rsidRPr="00F00438" w:rsidRDefault="008011CE" w:rsidP="00915022">
            <w:pPr>
              <w:pStyle w:val="Standard1"/>
              <w:spacing w:before="0" w:line="240" w:lineRule="exact"/>
              <w:jc w:val="center"/>
              <w:rPr>
                <w:iCs/>
                <w:lang w:val="en-GB"/>
              </w:rPr>
            </w:pPr>
          </w:p>
        </w:tc>
        <w:tc>
          <w:tcPr>
            <w:tcW w:w="468" w:type="dxa"/>
          </w:tcPr>
          <w:p w:rsidR="008011CE" w:rsidRPr="00F00438" w:rsidRDefault="008011CE" w:rsidP="00915022">
            <w:pPr>
              <w:pStyle w:val="Standard1"/>
              <w:spacing w:before="0" w:line="240" w:lineRule="exact"/>
              <w:jc w:val="center"/>
              <w:rPr>
                <w:iCs/>
                <w:lang w:val="en-GB"/>
              </w:rPr>
            </w:pPr>
          </w:p>
        </w:tc>
        <w:tc>
          <w:tcPr>
            <w:tcW w:w="450" w:type="dxa"/>
          </w:tcPr>
          <w:p w:rsidR="008011CE" w:rsidRPr="00F00438" w:rsidRDefault="008011CE" w:rsidP="00915022">
            <w:pPr>
              <w:pStyle w:val="Standard1"/>
              <w:spacing w:before="0" w:line="240" w:lineRule="exact"/>
              <w:jc w:val="center"/>
              <w:rPr>
                <w:iCs/>
                <w:lang w:val="en-GB"/>
              </w:rPr>
            </w:pPr>
          </w:p>
        </w:tc>
        <w:tc>
          <w:tcPr>
            <w:tcW w:w="460" w:type="dxa"/>
          </w:tcPr>
          <w:p w:rsidR="008011CE" w:rsidRPr="00F00438" w:rsidRDefault="008011CE" w:rsidP="00915022">
            <w:pPr>
              <w:pStyle w:val="Standard1"/>
              <w:spacing w:before="0" w:line="240" w:lineRule="exact"/>
              <w:jc w:val="center"/>
              <w:rPr>
                <w:iCs/>
                <w:lang w:val="en-GB"/>
              </w:rPr>
            </w:pPr>
          </w:p>
        </w:tc>
        <w:tc>
          <w:tcPr>
            <w:tcW w:w="1426" w:type="dxa"/>
            <w:gridSpan w:val="2"/>
          </w:tcPr>
          <w:p w:rsidR="008011CE" w:rsidRPr="00F00438" w:rsidRDefault="008011CE" w:rsidP="00915022">
            <w:pPr>
              <w:pStyle w:val="Standard1"/>
              <w:spacing w:before="0" w:line="240" w:lineRule="exact"/>
              <w:jc w:val="center"/>
              <w:rPr>
                <w:iCs/>
                <w:sz w:val="20"/>
                <w:lang w:val="en-GB"/>
              </w:rPr>
            </w:pPr>
            <w:r w:rsidRPr="00E77778">
              <w:rPr>
                <w:iCs/>
                <w:sz w:val="20"/>
                <w:lang w:val="en-US"/>
              </w:rPr>
              <w:t>2012</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J.114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Interaction channel using digital enhanced cordless telecommunications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all except 3 and 7a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9/99</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J.115</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Interaction channel using the global system for mobile communications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all except 3 and 7a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9/99</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 xml:space="preserve">J.116 </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Interaction channel for local multipoint distribution system</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all except 3 and 7a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999</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56" w:history="1">
              <w:r w:rsidR="008011CE" w:rsidRPr="00DD3B7B">
                <w:rPr>
                  <w:rStyle w:val="Hyperlink"/>
                  <w:lang w:val="en-US"/>
                </w:rPr>
                <w:t>M.819-2</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 xml:space="preserve">International Mobile Telecommunications-2000 </w:t>
            </w:r>
            <w:r w:rsidRPr="00DD3B7B">
              <w:rPr>
                <w:sz w:val="20"/>
                <w:lang w:val="en-US"/>
              </w:rPr>
              <w:br/>
              <w:t>(IMT-2000) for developing countries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z w:val="20"/>
                <w:lang w:val="en-US"/>
              </w:rPr>
            </w:pPr>
            <w:r w:rsidRPr="00DD3B7B">
              <w:rPr>
                <w:sz w:val="20"/>
                <w:lang w:val="en-US"/>
              </w:rPr>
              <w:t>02-1997</w:t>
            </w:r>
          </w:p>
        </w:tc>
      </w:tr>
      <w:tr w:rsidR="008011CE" w:rsidRPr="00DD3B7B" w:rsidTr="007825E1">
        <w:trPr>
          <w:cantSplit/>
        </w:trPr>
        <w:tc>
          <w:tcPr>
            <w:tcW w:w="861" w:type="dxa"/>
            <w:tcBorders>
              <w:left w:val="single" w:sz="4" w:space="0" w:color="auto"/>
              <w:bottom w:val="single" w:sz="6" w:space="0" w:color="auto"/>
              <w:right w:val="single" w:sz="6" w:space="0" w:color="auto"/>
            </w:tcBorders>
            <w:vAlign w:val="center"/>
          </w:tcPr>
          <w:p w:rsidR="008011CE" w:rsidRPr="00DD3B7B" w:rsidRDefault="008011CE" w:rsidP="000B61D1">
            <w:pPr>
              <w:spacing w:before="20" w:after="20"/>
              <w:jc w:val="center"/>
              <w:rPr>
                <w:sz w:val="20"/>
                <w:lang w:val="en-US"/>
              </w:rPr>
            </w:pPr>
            <w:r w:rsidRPr="00DD3B7B">
              <w:rPr>
                <w:sz w:val="20"/>
                <w:lang w:val="en-US"/>
              </w:rPr>
              <w:t>ITU</w:t>
            </w:r>
            <w:r w:rsidRPr="00DD3B7B">
              <w:rPr>
                <w:sz w:val="20"/>
                <w:lang w:val="en-US"/>
              </w:rPr>
              <w:noBreakHyphen/>
              <w:t>R</w:t>
            </w:r>
          </w:p>
        </w:tc>
        <w:tc>
          <w:tcPr>
            <w:tcW w:w="1684" w:type="dxa"/>
            <w:tcBorders>
              <w:left w:val="single" w:sz="6" w:space="0" w:color="auto"/>
              <w:bottom w:val="single" w:sz="6" w:space="0" w:color="auto"/>
              <w:right w:val="single" w:sz="6" w:space="0" w:color="auto"/>
            </w:tcBorders>
            <w:vAlign w:val="center"/>
          </w:tcPr>
          <w:p w:rsidR="008011CE" w:rsidRPr="00DD3B7B" w:rsidRDefault="00834D4B" w:rsidP="0037488C">
            <w:pPr>
              <w:pStyle w:val="Standard1"/>
              <w:spacing w:before="0"/>
              <w:rPr>
                <w:color w:val="000000"/>
                <w:sz w:val="20"/>
                <w:lang w:val="en-US"/>
              </w:rPr>
            </w:pPr>
            <w:hyperlink r:id="rId57" w:tgtFrame="_blank" w:history="1">
              <w:r w:rsidR="008011CE" w:rsidRPr="0037488C">
                <w:rPr>
                  <w:rStyle w:val="Hyperlink"/>
                  <w:lang w:val="en-US"/>
                </w:rPr>
                <w:t>M.1033</w:t>
              </w:r>
            </w:hyperlink>
          </w:p>
        </w:tc>
        <w:tc>
          <w:tcPr>
            <w:tcW w:w="4692" w:type="dxa"/>
            <w:tcBorders>
              <w:left w:val="single" w:sz="6" w:space="0" w:color="auto"/>
              <w:bottom w:val="single" w:sz="6" w:space="0" w:color="auto"/>
              <w:right w:val="single" w:sz="6" w:space="0" w:color="auto"/>
            </w:tcBorders>
            <w:vAlign w:val="center"/>
          </w:tcPr>
          <w:p w:rsidR="008011CE" w:rsidRPr="00DD3B7B" w:rsidRDefault="008011CE" w:rsidP="000B61D1">
            <w:pPr>
              <w:spacing w:before="20" w:after="20"/>
              <w:rPr>
                <w:color w:val="000000"/>
                <w:sz w:val="20"/>
                <w:lang w:val="en-US"/>
              </w:rPr>
            </w:pPr>
            <w:r w:rsidRPr="00DD3B7B">
              <w:rPr>
                <w:color w:val="000000"/>
                <w:sz w:val="20"/>
                <w:lang w:val="en-US"/>
              </w:rPr>
              <w:t>Technical and operational characteristics of cordless telephones and cordless telecommunication systems</w:t>
            </w:r>
          </w:p>
        </w:tc>
        <w:tc>
          <w:tcPr>
            <w:tcW w:w="627" w:type="dxa"/>
            <w:tcBorders>
              <w:left w:val="single" w:sz="6" w:space="0" w:color="auto"/>
              <w:bottom w:val="single" w:sz="6" w:space="0" w:color="auto"/>
              <w:right w:val="single" w:sz="6" w:space="0" w:color="auto"/>
            </w:tcBorders>
            <w:vAlign w:val="center"/>
          </w:tcPr>
          <w:p w:rsidR="008011CE" w:rsidRPr="00DD3B7B" w:rsidRDefault="008011CE" w:rsidP="004A5DF6">
            <w:pPr>
              <w:spacing w:before="20" w:after="20"/>
              <w:rPr>
                <w:sz w:val="20"/>
                <w:lang w:val="en-US"/>
              </w:rPr>
            </w:pPr>
            <w:r w:rsidRPr="00DD3B7B">
              <w:rPr>
                <w:sz w:val="20"/>
                <w:lang w:val="en-US"/>
              </w:rPr>
              <w:t>5a,b</w:t>
            </w:r>
          </w:p>
        </w:tc>
        <w:tc>
          <w:tcPr>
            <w:tcW w:w="450" w:type="dxa"/>
            <w:gridSpan w:val="2"/>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66" w:type="dxa"/>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r w:rsidRPr="00DD3B7B">
              <w:rPr>
                <w:sz w:val="20"/>
                <w:lang w:val="en-US"/>
              </w:rPr>
              <w:t>X</w:t>
            </w:r>
          </w:p>
        </w:tc>
        <w:tc>
          <w:tcPr>
            <w:tcW w:w="458" w:type="dxa"/>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left w:val="single" w:sz="6" w:space="0" w:color="auto"/>
              <w:bottom w:val="single" w:sz="6" w:space="0" w:color="auto"/>
              <w:right w:val="single" w:sz="6" w:space="0" w:color="auto"/>
            </w:tcBorders>
            <w:vAlign w:val="center"/>
          </w:tcPr>
          <w:p w:rsidR="008011CE" w:rsidRPr="00DD3B7B" w:rsidRDefault="008011CE" w:rsidP="000B61D1">
            <w:pPr>
              <w:spacing w:before="20" w:after="20"/>
              <w:jc w:val="center"/>
              <w:rPr>
                <w:sz w:val="20"/>
                <w:lang w:val="en-US"/>
              </w:rPr>
            </w:pPr>
            <w:r w:rsidRPr="00DD3B7B">
              <w:rPr>
                <w:sz w:val="20"/>
                <w:lang w:val="en-US"/>
              </w:rPr>
              <w:t>X</w:t>
            </w:r>
          </w:p>
        </w:tc>
        <w:tc>
          <w:tcPr>
            <w:tcW w:w="458" w:type="dxa"/>
            <w:gridSpan w:val="2"/>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68" w:type="dxa"/>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0" w:type="dxa"/>
            <w:tcBorders>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60" w:type="dxa"/>
            <w:tcBorders>
              <w:left w:val="single" w:sz="6" w:space="0" w:color="auto"/>
              <w:bottom w:val="single" w:sz="6" w:space="0" w:color="auto"/>
              <w:right w:val="single" w:sz="6" w:space="0" w:color="auto"/>
            </w:tcBorders>
            <w:vAlign w:val="center"/>
          </w:tcPr>
          <w:p w:rsidR="008011CE" w:rsidRPr="00DD3B7B" w:rsidRDefault="008011CE" w:rsidP="000B61D1">
            <w:pPr>
              <w:spacing w:before="20" w:after="20"/>
              <w:jc w:val="center"/>
              <w:rPr>
                <w:sz w:val="20"/>
                <w:lang w:val="en-US"/>
              </w:rPr>
            </w:pPr>
            <w:r w:rsidRPr="00DD3B7B">
              <w:rPr>
                <w:sz w:val="20"/>
                <w:lang w:val="en-US"/>
              </w:rPr>
              <w:t>X</w:t>
            </w:r>
          </w:p>
        </w:tc>
        <w:tc>
          <w:tcPr>
            <w:tcW w:w="1426" w:type="dxa"/>
            <w:gridSpan w:val="2"/>
            <w:tcBorders>
              <w:left w:val="single" w:sz="6" w:space="0" w:color="auto"/>
              <w:bottom w:val="single" w:sz="6" w:space="0" w:color="auto"/>
              <w:right w:val="single" w:sz="4" w:space="0" w:color="auto"/>
            </w:tcBorders>
            <w:vAlign w:val="center"/>
          </w:tcPr>
          <w:p w:rsidR="008011CE" w:rsidRPr="00DD3B7B" w:rsidRDefault="008011CE" w:rsidP="00921273">
            <w:pPr>
              <w:pStyle w:val="Standard1"/>
              <w:spacing w:before="20" w:after="20" w:line="260" w:lineRule="exact"/>
              <w:rPr>
                <w:sz w:val="20"/>
                <w:lang w:val="en-US"/>
              </w:rPr>
            </w:pPr>
            <w:r w:rsidRPr="00DD3B7B">
              <w:rPr>
                <w:sz w:val="20"/>
                <w:lang w:val="en-US"/>
              </w:rPr>
              <w:t>1997</w:t>
            </w:r>
          </w:p>
        </w:tc>
      </w:tr>
      <w:tr w:rsidR="008011CE" w:rsidRPr="00DD3B7B" w:rsidTr="007825E1">
        <w:trPr>
          <w:cantSplit/>
        </w:trPr>
        <w:tc>
          <w:tcPr>
            <w:tcW w:w="861" w:type="dxa"/>
            <w:tcBorders>
              <w:top w:val="single" w:sz="6" w:space="0" w:color="auto"/>
              <w:left w:val="single" w:sz="4" w:space="0" w:color="auto"/>
              <w:bottom w:val="single" w:sz="6" w:space="0" w:color="auto"/>
              <w:right w:val="single" w:sz="6" w:space="0" w:color="auto"/>
            </w:tcBorders>
            <w:vAlign w:val="center"/>
          </w:tcPr>
          <w:p w:rsidR="008011CE" w:rsidRPr="00DD3B7B" w:rsidRDefault="008011CE" w:rsidP="000B61D1">
            <w:pPr>
              <w:spacing w:before="20" w:after="20"/>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vAlign w:val="center"/>
          </w:tcPr>
          <w:p w:rsidR="008011CE" w:rsidRPr="00DD3B7B" w:rsidRDefault="00834D4B" w:rsidP="00921273">
            <w:pPr>
              <w:spacing w:before="20" w:after="20"/>
              <w:rPr>
                <w:color w:val="000000"/>
                <w:sz w:val="20"/>
                <w:lang w:val="en-US"/>
              </w:rPr>
            </w:pPr>
            <w:hyperlink r:id="rId58" w:tgtFrame="_blank" w:history="1">
              <w:r w:rsidR="008011CE" w:rsidRPr="0037488C">
                <w:rPr>
                  <w:rStyle w:val="Hyperlink"/>
                  <w:lang w:val="en-US"/>
                </w:rPr>
                <w:t>M.1073</w:t>
              </w:r>
            </w:hyperlink>
            <w:r w:rsidR="008011CE" w:rsidRPr="0037488C">
              <w:rPr>
                <w:rStyle w:val="Hyperlink"/>
                <w:lang w:val="en-US"/>
              </w:rPr>
              <w:t>.</w:t>
            </w:r>
            <w:r w:rsidR="008011CE" w:rsidRPr="00DD3B7B">
              <w:rPr>
                <w:color w:val="000000"/>
                <w:sz w:val="20"/>
                <w:lang w:val="en-US"/>
              </w:rPr>
              <w:t>2</w:t>
            </w:r>
          </w:p>
        </w:tc>
        <w:tc>
          <w:tcPr>
            <w:tcW w:w="4692"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spacing w:before="20" w:after="20"/>
              <w:rPr>
                <w:color w:val="000000"/>
                <w:sz w:val="20"/>
                <w:lang w:val="en-US"/>
              </w:rPr>
            </w:pPr>
            <w:r w:rsidRPr="00DD3B7B">
              <w:rPr>
                <w:color w:val="000000"/>
                <w:sz w:val="20"/>
                <w:lang w:val="en-US"/>
              </w:rPr>
              <w:t>Digital cellular land mobile telecommunication systems</w:t>
            </w:r>
          </w:p>
        </w:tc>
        <w:tc>
          <w:tcPr>
            <w:tcW w:w="627"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4A5DF6">
            <w:pPr>
              <w:spacing w:before="20" w:after="20"/>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spacing w:before="20" w:after="20"/>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pStyle w:val="Standard1"/>
              <w:spacing w:before="20" w:after="2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0B61D1">
            <w:pPr>
              <w:spacing w:before="20" w:after="20"/>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4" w:space="0" w:color="auto"/>
            </w:tcBorders>
            <w:vAlign w:val="center"/>
          </w:tcPr>
          <w:p w:rsidR="008011CE" w:rsidRPr="00DD3B7B" w:rsidRDefault="008011CE" w:rsidP="00921273">
            <w:pPr>
              <w:pStyle w:val="Standard1"/>
              <w:spacing w:before="20" w:after="20" w:line="260" w:lineRule="exact"/>
              <w:rPr>
                <w:sz w:val="20"/>
                <w:lang w:val="en-US"/>
              </w:rPr>
            </w:pPr>
            <w:r w:rsidRPr="00DD3B7B">
              <w:rPr>
                <w:sz w:val="20"/>
                <w:lang w:val="en-US"/>
              </w:rPr>
              <w:t>June 2005</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line="260" w:lineRule="exact"/>
              <w:rPr>
                <w:sz w:val="20"/>
                <w:lang w:val="en-US"/>
              </w:rPr>
            </w:pPr>
            <w:hyperlink r:id="rId59" w:history="1">
              <w:r w:rsidR="008011CE" w:rsidRPr="00DD3B7B">
                <w:rPr>
                  <w:rStyle w:val="Hyperlink"/>
                  <w:lang w:val="en-US"/>
                </w:rPr>
                <w:t>M.1079-2</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rPr>
                <w:sz w:val="20"/>
                <w:lang w:val="en-US"/>
              </w:rPr>
            </w:pPr>
            <w:r w:rsidRPr="00DD3B7B">
              <w:rPr>
                <w:sz w:val="20"/>
                <w:lang w:val="en-US"/>
              </w:rPr>
              <w:t xml:space="preserve">Performance and quality of service requirements for International Mobile Telecommunications-2000 </w:t>
            </w:r>
            <w:r w:rsidRPr="00DD3B7B">
              <w:rPr>
                <w:sz w:val="20"/>
                <w:lang w:val="en-US"/>
              </w:rPr>
              <w:br/>
              <w:t>(IMT-2000)</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line="260" w:lineRule="exact"/>
              <w:rPr>
                <w:sz w:val="20"/>
                <w:lang w:val="en-US"/>
              </w:rPr>
            </w:pPr>
            <w:r w:rsidRPr="00DD3B7B">
              <w:rPr>
                <w:sz w:val="20"/>
                <w:lang w:val="en-US"/>
              </w:rPr>
              <w:t>06-2003</w:t>
            </w:r>
          </w:p>
        </w:tc>
      </w:tr>
      <w:tr w:rsidR="008011CE" w:rsidRPr="00DD3B7B" w:rsidTr="007825E1">
        <w:trPr>
          <w:cantSplit/>
        </w:trPr>
        <w:tc>
          <w:tcPr>
            <w:tcW w:w="861" w:type="dxa"/>
            <w:tcBorders>
              <w:top w:val="single" w:sz="6" w:space="0" w:color="auto"/>
              <w:left w:val="single" w:sz="4"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vAlign w:val="center"/>
          </w:tcPr>
          <w:p w:rsidR="008011CE" w:rsidRPr="00DD3B7B" w:rsidRDefault="00834D4B" w:rsidP="00921273">
            <w:pPr>
              <w:spacing w:before="20" w:after="20"/>
              <w:rPr>
                <w:sz w:val="20"/>
                <w:lang w:val="en-US"/>
              </w:rPr>
            </w:pPr>
            <w:hyperlink r:id="rId60" w:tgtFrame="_blank" w:history="1">
              <w:r w:rsidR="008011CE" w:rsidRPr="00DD3B7B">
                <w:rPr>
                  <w:rStyle w:val="Hyperlink"/>
                  <w:lang w:val="en-US"/>
                </w:rPr>
                <w:t>M.1450</w:t>
              </w:r>
            </w:hyperlink>
            <w:r w:rsidR="008011CE">
              <w:rPr>
                <w:color w:val="000000"/>
                <w:sz w:val="20"/>
                <w:lang w:val="en-US"/>
              </w:rPr>
              <w:t>-5</w:t>
            </w:r>
          </w:p>
        </w:tc>
        <w:tc>
          <w:tcPr>
            <w:tcW w:w="4692"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rPr>
                <w:color w:val="000000"/>
                <w:sz w:val="20"/>
                <w:lang w:val="en-US"/>
              </w:rPr>
            </w:pPr>
            <w:r w:rsidRPr="00DD3B7B">
              <w:rPr>
                <w:color w:val="000000"/>
                <w:sz w:val="20"/>
                <w:lang w:val="en-US"/>
              </w:rPr>
              <w:t>Characteristics of broadband RLANs</w:t>
            </w:r>
          </w:p>
        </w:tc>
        <w:tc>
          <w:tcPr>
            <w:tcW w:w="627"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4A5DF6">
            <w:pPr>
              <w:spacing w:before="20" w:after="20"/>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4" w:space="0" w:color="auto"/>
            </w:tcBorders>
            <w:vAlign w:val="center"/>
          </w:tcPr>
          <w:p w:rsidR="008011CE" w:rsidRPr="00DD3B7B" w:rsidRDefault="008011CE" w:rsidP="00921273">
            <w:pPr>
              <w:pStyle w:val="Standard1"/>
              <w:spacing w:before="20" w:after="20" w:line="260" w:lineRule="exact"/>
              <w:rPr>
                <w:sz w:val="20"/>
                <w:lang w:val="en-US"/>
              </w:rPr>
            </w:pPr>
            <w:r>
              <w:rPr>
                <w:sz w:val="20"/>
                <w:lang w:val="en-US"/>
              </w:rPr>
              <w:t>04/2014</w:t>
            </w:r>
          </w:p>
        </w:tc>
      </w:tr>
      <w:tr w:rsidR="008011CE" w:rsidRPr="00DD3B7B" w:rsidTr="007825E1">
        <w:trPr>
          <w:cantSplit/>
        </w:trPr>
        <w:tc>
          <w:tcPr>
            <w:tcW w:w="861" w:type="dxa"/>
            <w:tcBorders>
              <w:top w:val="single" w:sz="6" w:space="0" w:color="auto"/>
              <w:left w:val="single" w:sz="4"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vAlign w:val="center"/>
          </w:tcPr>
          <w:p w:rsidR="008011CE" w:rsidRPr="00DD3B7B" w:rsidRDefault="00834D4B" w:rsidP="00921273">
            <w:pPr>
              <w:spacing w:before="20" w:after="20"/>
              <w:rPr>
                <w:sz w:val="20"/>
                <w:lang w:val="en-US"/>
              </w:rPr>
            </w:pPr>
            <w:hyperlink r:id="rId61" w:tgtFrame="_blank" w:history="1">
              <w:r w:rsidR="008011CE" w:rsidRPr="00DD3B7B">
                <w:rPr>
                  <w:rStyle w:val="Hyperlink"/>
                  <w:lang w:val="en-US"/>
                </w:rPr>
                <w:t>M.1454</w:t>
              </w:r>
            </w:hyperlink>
          </w:p>
        </w:tc>
        <w:tc>
          <w:tcPr>
            <w:tcW w:w="4692"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rPr>
                <w:color w:val="000000"/>
                <w:sz w:val="20"/>
                <w:lang w:val="en-US"/>
              </w:rPr>
            </w:pPr>
            <w:r w:rsidRPr="00DD3B7B">
              <w:rPr>
                <w:color w:val="000000"/>
                <w:sz w:val="20"/>
                <w:lang w:val="en-US"/>
              </w:rPr>
              <w:t>E.i.r.p. density limit and operational restrictions for RLANs or other wireless access transmitters in order to ensure the protection of feeder links of NGSO systems in the MSS in the frequency band 5 150-5 250 MHz</w:t>
            </w:r>
          </w:p>
        </w:tc>
        <w:tc>
          <w:tcPr>
            <w:tcW w:w="627"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4A5DF6">
            <w:pPr>
              <w:spacing w:before="20" w:after="20"/>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4" w:space="0" w:color="auto"/>
            </w:tcBorders>
            <w:vAlign w:val="center"/>
          </w:tcPr>
          <w:p w:rsidR="008011CE" w:rsidRPr="00DD3B7B" w:rsidRDefault="008011CE" w:rsidP="00921273">
            <w:pPr>
              <w:pStyle w:val="Standard1"/>
              <w:spacing w:before="20" w:after="20" w:line="260" w:lineRule="exact"/>
              <w:rPr>
                <w:sz w:val="20"/>
                <w:lang w:val="en-US"/>
              </w:rPr>
            </w:pPr>
            <w:r w:rsidRPr="00DD3B7B">
              <w:rPr>
                <w:sz w:val="20"/>
                <w:lang w:val="en-US"/>
              </w:rPr>
              <w:t>2000</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rPr>
                <w:sz w:val="20"/>
                <w:lang w:val="en-US"/>
              </w:rPr>
            </w:pPr>
            <w:hyperlink r:id="rId62" w:history="1">
              <w:r w:rsidR="008011CE" w:rsidRPr="00DD3B7B">
                <w:rPr>
                  <w:rStyle w:val="Hyperlink"/>
                  <w:lang w:val="en-US"/>
                </w:rPr>
                <w:t>M.1579</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tabs>
                <w:tab w:val="left" w:pos="-720"/>
              </w:tabs>
              <w:spacing w:before="0"/>
              <w:rPr>
                <w:sz w:val="20"/>
                <w:lang w:val="en-US"/>
              </w:rPr>
            </w:pPr>
            <w:r w:rsidRPr="00DD3B7B">
              <w:rPr>
                <w:sz w:val="20"/>
                <w:lang w:val="en-US"/>
              </w:rPr>
              <w:t>Global circulation of IMT-2000 terminals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rPr>
                <w:sz w:val="20"/>
                <w:lang w:val="en-US"/>
              </w:rPr>
            </w:pPr>
            <w:r w:rsidRPr="00DD3B7B">
              <w:rPr>
                <w:sz w:val="20"/>
                <w:lang w:val="en-US"/>
              </w:rPr>
              <w:t>07-2002</w:t>
            </w:r>
          </w:p>
        </w:tc>
      </w:tr>
      <w:tr w:rsidR="008011CE" w:rsidRPr="00DD3B7B" w:rsidTr="007825E1">
        <w:trPr>
          <w:cantSplit/>
        </w:trPr>
        <w:tc>
          <w:tcPr>
            <w:tcW w:w="861" w:type="dxa"/>
            <w:tcBorders>
              <w:top w:val="single" w:sz="6" w:space="0" w:color="auto"/>
              <w:left w:val="single" w:sz="4"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vAlign w:val="center"/>
          </w:tcPr>
          <w:p w:rsidR="008011CE" w:rsidRPr="00DD3B7B" w:rsidRDefault="00834D4B" w:rsidP="00921273">
            <w:pPr>
              <w:spacing w:before="20" w:after="20"/>
              <w:rPr>
                <w:sz w:val="20"/>
                <w:lang w:val="en-US"/>
              </w:rPr>
            </w:pPr>
            <w:hyperlink r:id="rId63" w:tgtFrame="_blank" w:history="1">
              <w:r w:rsidR="008011CE" w:rsidRPr="00DD3B7B">
                <w:rPr>
                  <w:rStyle w:val="Hyperlink"/>
                  <w:lang w:val="en-US"/>
                </w:rPr>
                <w:t>M.1651</w:t>
              </w:r>
            </w:hyperlink>
          </w:p>
        </w:tc>
        <w:tc>
          <w:tcPr>
            <w:tcW w:w="4692"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rPr>
                <w:color w:val="000000"/>
                <w:sz w:val="20"/>
                <w:lang w:val="en-US"/>
              </w:rPr>
            </w:pPr>
            <w:r w:rsidRPr="00DD3B7B">
              <w:rPr>
                <w:color w:val="000000"/>
                <w:sz w:val="20"/>
                <w:lang w:val="en-US"/>
              </w:rPr>
              <w:t>A method for assessing the required spectrum for broadband NWA systems including RLANs using the 5 GHz band</w:t>
            </w:r>
          </w:p>
        </w:tc>
        <w:tc>
          <w:tcPr>
            <w:tcW w:w="627"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4A5DF6">
            <w:pPr>
              <w:spacing w:before="20" w:after="20"/>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4" w:space="0" w:color="auto"/>
            </w:tcBorders>
            <w:vAlign w:val="center"/>
          </w:tcPr>
          <w:p w:rsidR="008011CE" w:rsidRPr="00DD3B7B" w:rsidRDefault="008011CE" w:rsidP="00921273">
            <w:pPr>
              <w:pStyle w:val="Standard1"/>
              <w:spacing w:before="20" w:after="20" w:line="260" w:lineRule="exact"/>
              <w:rPr>
                <w:sz w:val="20"/>
                <w:lang w:val="en-US"/>
              </w:rPr>
            </w:pPr>
            <w:r w:rsidRPr="00DD3B7B">
              <w:rPr>
                <w:sz w:val="20"/>
                <w:lang w:val="en-US"/>
              </w:rPr>
              <w:t>2003</w:t>
            </w:r>
          </w:p>
        </w:tc>
      </w:tr>
      <w:tr w:rsidR="008011CE" w:rsidRPr="00DD3B7B" w:rsidTr="007825E1">
        <w:trPr>
          <w:cantSplit/>
        </w:trPr>
        <w:tc>
          <w:tcPr>
            <w:tcW w:w="861" w:type="dxa"/>
            <w:tcBorders>
              <w:top w:val="single" w:sz="6" w:space="0" w:color="auto"/>
              <w:left w:val="single" w:sz="4"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vAlign w:val="center"/>
          </w:tcPr>
          <w:p w:rsidR="008011CE" w:rsidRPr="00DD3B7B" w:rsidRDefault="00834D4B" w:rsidP="00921273">
            <w:pPr>
              <w:spacing w:before="20" w:after="20"/>
              <w:rPr>
                <w:sz w:val="20"/>
                <w:lang w:val="en-US"/>
              </w:rPr>
            </w:pPr>
            <w:hyperlink r:id="rId64" w:tgtFrame="_blank" w:history="1">
              <w:r w:rsidR="008011CE" w:rsidRPr="0037488C">
                <w:rPr>
                  <w:rStyle w:val="Hyperlink"/>
                  <w:lang w:val="en-US"/>
                </w:rPr>
                <w:t>M.1652</w:t>
              </w:r>
            </w:hyperlink>
            <w:r w:rsidR="008011CE" w:rsidRPr="0037488C">
              <w:rPr>
                <w:rStyle w:val="Hyperlink"/>
                <w:lang w:val="en-US"/>
              </w:rPr>
              <w:t>-1</w:t>
            </w:r>
          </w:p>
        </w:tc>
        <w:tc>
          <w:tcPr>
            <w:tcW w:w="4692"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rPr>
                <w:color w:val="000000"/>
                <w:sz w:val="20"/>
                <w:lang w:val="en-US"/>
              </w:rPr>
            </w:pPr>
            <w:r w:rsidRPr="00DD3B7B">
              <w:rPr>
                <w:color w:val="000000"/>
                <w:sz w:val="20"/>
                <w:lang w:val="en-US"/>
              </w:rPr>
              <w:t>Dynamic Frequency Selection (DFS) in Wireless Access Systems (WAS) including Radio Local Area Networks (RLAN) for the purpose of protecting the radio determination service in the 5 GHz band</w:t>
            </w:r>
          </w:p>
        </w:tc>
        <w:tc>
          <w:tcPr>
            <w:tcW w:w="650"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4A5DF6">
            <w:pPr>
              <w:spacing w:before="20" w:after="20"/>
              <w:rPr>
                <w:sz w:val="20"/>
                <w:lang w:val="en-US"/>
              </w:rPr>
            </w:pPr>
            <w:r w:rsidRPr="00DD3B7B">
              <w:rPr>
                <w:sz w:val="20"/>
                <w:lang w:val="en-US"/>
              </w:rPr>
              <w:t>5a,b</w:t>
            </w:r>
          </w:p>
        </w:tc>
        <w:tc>
          <w:tcPr>
            <w:tcW w:w="427"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4" w:space="0" w:color="auto"/>
            </w:tcBorders>
            <w:vAlign w:val="center"/>
          </w:tcPr>
          <w:p w:rsidR="008011CE" w:rsidRPr="00DD3B7B" w:rsidRDefault="008011CE" w:rsidP="00921273">
            <w:pPr>
              <w:pStyle w:val="Standard1"/>
              <w:spacing w:before="20" w:after="20" w:line="260" w:lineRule="exact"/>
              <w:rPr>
                <w:sz w:val="20"/>
                <w:lang w:val="en-US"/>
              </w:rPr>
            </w:pPr>
            <w:r>
              <w:rPr>
                <w:sz w:val="20"/>
                <w:lang w:val="en-US"/>
              </w:rPr>
              <w:t>05/2011</w:t>
            </w:r>
          </w:p>
        </w:tc>
      </w:tr>
      <w:tr w:rsidR="008011CE" w:rsidRPr="00DD3B7B" w:rsidTr="007825E1">
        <w:trPr>
          <w:cantSplit/>
        </w:trPr>
        <w:tc>
          <w:tcPr>
            <w:tcW w:w="861" w:type="dxa"/>
            <w:tcBorders>
              <w:top w:val="single" w:sz="6" w:space="0" w:color="auto"/>
              <w:left w:val="single" w:sz="4"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6" w:space="0" w:color="auto"/>
              <w:right w:val="single" w:sz="6" w:space="0" w:color="auto"/>
            </w:tcBorders>
            <w:vAlign w:val="center"/>
          </w:tcPr>
          <w:p w:rsidR="008011CE" w:rsidRPr="00DD3B7B" w:rsidRDefault="00834D4B" w:rsidP="00921273">
            <w:pPr>
              <w:spacing w:before="20" w:after="20"/>
              <w:rPr>
                <w:sz w:val="20"/>
                <w:lang w:val="en-US"/>
              </w:rPr>
            </w:pPr>
            <w:hyperlink r:id="rId65" w:tgtFrame="_blank" w:history="1">
              <w:r w:rsidR="008011CE" w:rsidRPr="0037488C">
                <w:rPr>
                  <w:rStyle w:val="Hyperlink"/>
                  <w:lang w:val="en-US"/>
                </w:rPr>
                <w:t>M.1653</w:t>
              </w:r>
            </w:hyperlink>
            <w:r w:rsidR="008011CE" w:rsidRPr="0037488C">
              <w:rPr>
                <w:rStyle w:val="Hyperlink"/>
              </w:rPr>
              <w:t xml:space="preserve">  </w:t>
            </w:r>
          </w:p>
        </w:tc>
        <w:tc>
          <w:tcPr>
            <w:tcW w:w="4692"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rPr>
                <w:color w:val="000000"/>
                <w:sz w:val="20"/>
                <w:lang w:val="en-US"/>
              </w:rPr>
            </w:pPr>
            <w:r w:rsidRPr="00DD3B7B">
              <w:rPr>
                <w:color w:val="000000"/>
                <w:sz w:val="20"/>
                <w:lang w:val="en-US"/>
              </w:rPr>
              <w:t>Operational and deployment requirements for WAS including RLANs in the MS to facilitate sharing between these systems and systems in the EESS (active) and the SRS (active) in the band 5 470-5 570 MHz within the 5 460</w:t>
            </w:r>
            <w:r w:rsidRPr="00DD3B7B">
              <w:rPr>
                <w:color w:val="000000"/>
                <w:sz w:val="20"/>
                <w:lang w:val="en-US"/>
              </w:rPr>
              <w:noBreakHyphen/>
              <w:t>5 725 MHz range</w:t>
            </w:r>
          </w:p>
        </w:tc>
        <w:tc>
          <w:tcPr>
            <w:tcW w:w="650"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4A5DF6">
            <w:pPr>
              <w:spacing w:before="20" w:after="20"/>
              <w:rPr>
                <w:sz w:val="20"/>
                <w:lang w:val="en-US"/>
              </w:rPr>
            </w:pPr>
            <w:r w:rsidRPr="00DD3B7B">
              <w:rPr>
                <w:sz w:val="20"/>
                <w:lang w:val="en-US"/>
              </w:rPr>
              <w:t>5a,b</w:t>
            </w:r>
          </w:p>
        </w:tc>
        <w:tc>
          <w:tcPr>
            <w:tcW w:w="427"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4" w:space="0" w:color="auto"/>
            </w:tcBorders>
            <w:vAlign w:val="center"/>
          </w:tcPr>
          <w:p w:rsidR="008011CE" w:rsidRPr="00DD3B7B" w:rsidRDefault="008011CE" w:rsidP="00921273">
            <w:pPr>
              <w:pStyle w:val="Standard1"/>
              <w:spacing w:before="20" w:after="20" w:line="260" w:lineRule="exact"/>
              <w:rPr>
                <w:sz w:val="20"/>
                <w:lang w:val="en-US"/>
              </w:rPr>
            </w:pPr>
            <w:r w:rsidRPr="00DD3B7B">
              <w:rPr>
                <w:sz w:val="20"/>
                <w:lang w:val="en-US"/>
              </w:rPr>
              <w:t>2003</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line="260" w:lineRule="exact"/>
              <w:rPr>
                <w:sz w:val="20"/>
                <w:lang w:val="en-US"/>
              </w:rPr>
            </w:pPr>
            <w:hyperlink r:id="rId66" w:history="1">
              <w:r w:rsidR="008011CE" w:rsidRPr="00DD3B7B">
                <w:rPr>
                  <w:rStyle w:val="Hyperlink"/>
                  <w:lang w:val="en-US"/>
                </w:rPr>
                <w:t>M.1768</w:t>
              </w:r>
            </w:hyperlink>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rPr>
                <w:sz w:val="20"/>
                <w:lang w:val="en-US"/>
              </w:rPr>
            </w:pPr>
            <w:r w:rsidRPr="00DD3B7B">
              <w:rPr>
                <w:sz w:val="20"/>
                <w:lang w:val="en-US"/>
              </w:rPr>
              <w:t>Methodology for calculation of spectrum requirements for the future development of the terrestrial component of IMT-2000 and systems beyond IMT-2000</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line="260" w:lineRule="exact"/>
              <w:rPr>
                <w:sz w:val="20"/>
                <w:lang w:val="en-US"/>
              </w:rPr>
            </w:pPr>
            <w:r w:rsidRPr="00DD3B7B">
              <w:rPr>
                <w:sz w:val="20"/>
                <w:lang w:val="en-US"/>
              </w:rPr>
              <w:t>03-2006</w:t>
            </w:r>
          </w:p>
        </w:tc>
      </w:tr>
      <w:tr w:rsidR="008011CE" w:rsidRPr="00DD3B7B" w:rsidTr="007825E1">
        <w:trPr>
          <w:cantSplit/>
        </w:trPr>
        <w:tc>
          <w:tcPr>
            <w:tcW w:w="861" w:type="dxa"/>
            <w:tcBorders>
              <w:top w:val="single" w:sz="6" w:space="0" w:color="auto"/>
              <w:left w:val="single" w:sz="4" w:space="0" w:color="auto"/>
              <w:bottom w:val="single" w:sz="4"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ITU</w:t>
            </w:r>
            <w:r w:rsidRPr="00DD3B7B">
              <w:rPr>
                <w:sz w:val="20"/>
                <w:lang w:val="en-US"/>
              </w:rPr>
              <w:noBreakHyphen/>
              <w:t>R</w:t>
            </w:r>
          </w:p>
        </w:tc>
        <w:tc>
          <w:tcPr>
            <w:tcW w:w="1684" w:type="dxa"/>
            <w:tcBorders>
              <w:top w:val="single" w:sz="6" w:space="0" w:color="auto"/>
              <w:left w:val="single" w:sz="6" w:space="0" w:color="auto"/>
              <w:bottom w:val="single" w:sz="4" w:space="0" w:color="auto"/>
              <w:right w:val="single" w:sz="6" w:space="0" w:color="auto"/>
            </w:tcBorders>
            <w:vAlign w:val="center"/>
          </w:tcPr>
          <w:p w:rsidR="008011CE" w:rsidRPr="00DD3B7B" w:rsidRDefault="00834D4B" w:rsidP="00921273">
            <w:pPr>
              <w:spacing w:before="20" w:after="20"/>
              <w:rPr>
                <w:color w:val="000000"/>
                <w:sz w:val="20"/>
                <w:lang w:val="en-US"/>
              </w:rPr>
            </w:pPr>
            <w:hyperlink r:id="rId67" w:tgtFrame="_blank" w:history="1">
              <w:r w:rsidR="008011CE" w:rsidRPr="003C0691">
                <w:rPr>
                  <w:rStyle w:val="Hyperlink"/>
                  <w:lang w:val="en-US"/>
                </w:rPr>
                <w:t>M.2034</w:t>
              </w:r>
            </w:hyperlink>
            <w:r w:rsidR="008011CE" w:rsidRPr="003C0691">
              <w:rPr>
                <w:rStyle w:val="Hyperlink"/>
              </w:rPr>
              <w:t xml:space="preserve"> </w:t>
            </w:r>
            <w:r w:rsidR="008011CE" w:rsidRPr="00DD3B7B">
              <w:rPr>
                <w:color w:val="000000"/>
                <w:sz w:val="20"/>
                <w:lang w:val="en-US"/>
              </w:rPr>
              <w:t>(Report)</w:t>
            </w:r>
          </w:p>
        </w:tc>
        <w:tc>
          <w:tcPr>
            <w:tcW w:w="4692"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spacing w:before="20" w:after="20"/>
              <w:rPr>
                <w:color w:val="000000"/>
                <w:sz w:val="20"/>
                <w:lang w:val="en-US"/>
              </w:rPr>
            </w:pPr>
            <w:r w:rsidRPr="00DD3B7B">
              <w:rPr>
                <w:color w:val="000000"/>
                <w:sz w:val="20"/>
                <w:lang w:val="en-US"/>
              </w:rPr>
              <w:t>Impact of radar detection requirements of dynamic frequency selection on 5 GHz wireless access system receivers</w:t>
            </w:r>
          </w:p>
        </w:tc>
        <w:tc>
          <w:tcPr>
            <w:tcW w:w="650" w:type="dxa"/>
            <w:gridSpan w:val="2"/>
            <w:tcBorders>
              <w:top w:val="single" w:sz="6" w:space="0" w:color="auto"/>
              <w:left w:val="single" w:sz="6" w:space="0" w:color="auto"/>
              <w:bottom w:val="single" w:sz="4" w:space="0" w:color="auto"/>
              <w:right w:val="single" w:sz="6" w:space="0" w:color="auto"/>
            </w:tcBorders>
            <w:vAlign w:val="center"/>
          </w:tcPr>
          <w:p w:rsidR="008011CE" w:rsidRPr="00DD3B7B" w:rsidRDefault="008011CE" w:rsidP="004A5DF6">
            <w:pPr>
              <w:spacing w:before="20" w:after="20"/>
              <w:rPr>
                <w:sz w:val="20"/>
                <w:lang w:val="en-US"/>
              </w:rPr>
            </w:pPr>
            <w:r w:rsidRPr="00DD3B7B">
              <w:rPr>
                <w:sz w:val="20"/>
                <w:lang w:val="en-US"/>
              </w:rPr>
              <w:t>5a,b</w:t>
            </w:r>
          </w:p>
        </w:tc>
        <w:tc>
          <w:tcPr>
            <w:tcW w:w="427"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6"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8"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8"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50"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pStyle w:val="Standard1"/>
              <w:spacing w:before="20" w:after="20" w:line="260" w:lineRule="exact"/>
              <w:jc w:val="center"/>
              <w:rPr>
                <w:sz w:val="20"/>
                <w:lang w:val="en-US"/>
              </w:rPr>
            </w:pPr>
          </w:p>
        </w:tc>
        <w:tc>
          <w:tcPr>
            <w:tcW w:w="460" w:type="dxa"/>
            <w:tcBorders>
              <w:top w:val="single" w:sz="6" w:space="0" w:color="auto"/>
              <w:left w:val="single" w:sz="6" w:space="0" w:color="auto"/>
              <w:bottom w:val="single" w:sz="4" w:space="0" w:color="auto"/>
              <w:right w:val="single" w:sz="6" w:space="0" w:color="auto"/>
            </w:tcBorders>
            <w:vAlign w:val="center"/>
          </w:tcPr>
          <w:p w:rsidR="008011CE" w:rsidRPr="00DD3B7B" w:rsidRDefault="008011CE" w:rsidP="00144D0F">
            <w:pPr>
              <w:spacing w:before="20" w:after="20"/>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4" w:space="0" w:color="auto"/>
              <w:right w:val="single" w:sz="4" w:space="0" w:color="auto"/>
            </w:tcBorders>
            <w:vAlign w:val="center"/>
          </w:tcPr>
          <w:p w:rsidR="008011CE" w:rsidRPr="00DD3B7B" w:rsidRDefault="008011CE" w:rsidP="00921273">
            <w:pPr>
              <w:pStyle w:val="Standard1"/>
              <w:spacing w:before="20" w:after="20" w:line="260" w:lineRule="exact"/>
              <w:rPr>
                <w:sz w:val="20"/>
                <w:lang w:val="en-US"/>
              </w:rPr>
            </w:pPr>
            <w:r w:rsidRPr="00DD3B7B">
              <w:rPr>
                <w:sz w:val="20"/>
                <w:lang w:val="en-US"/>
              </w:rPr>
              <w:t>2003</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line="260" w:lineRule="exact"/>
              <w:rPr>
                <w:sz w:val="20"/>
                <w:lang w:val="en-US"/>
              </w:rPr>
            </w:pPr>
            <w:hyperlink r:id="rId68" w:history="1">
              <w:r w:rsidR="008011CE" w:rsidRPr="00DD3B7B">
                <w:rPr>
                  <w:rStyle w:val="Hyperlink"/>
                  <w:lang w:val="en-US"/>
                </w:rPr>
                <w:t>M.2072</w:t>
              </w:r>
            </w:hyperlink>
            <w:r w:rsidR="008011CE" w:rsidRPr="00DD3B7B">
              <w:rPr>
                <w:color w:val="000000"/>
                <w:sz w:val="20"/>
                <w:lang w:val="en-US"/>
              </w:rPr>
              <w:t xml:space="preserve"> (Report)</w:t>
            </w:r>
          </w:p>
        </w:tc>
        <w:tc>
          <w:tcPr>
            <w:tcW w:w="4692" w:type="dxa"/>
            <w:tcBorders>
              <w:top w:val="single" w:sz="6" w:space="0" w:color="auto"/>
              <w:left w:val="single" w:sz="6" w:space="0" w:color="auto"/>
              <w:bottom w:val="single" w:sz="6" w:space="0" w:color="auto"/>
              <w:right w:val="single" w:sz="6" w:space="0" w:color="auto"/>
            </w:tcBorders>
          </w:tcPr>
          <w:p w:rsidR="000D16BF" w:rsidRPr="003C0691" w:rsidRDefault="003C0691" w:rsidP="00D671AD">
            <w:pPr>
              <w:pStyle w:val="Standard1"/>
              <w:spacing w:before="0"/>
              <w:rPr>
                <w:color w:val="000000"/>
                <w:sz w:val="20"/>
                <w:lang w:val="en-US"/>
              </w:rPr>
            </w:pPr>
            <w:r w:rsidRPr="00DD3B7B">
              <w:rPr>
                <w:color w:val="000000"/>
                <w:sz w:val="20"/>
                <w:lang w:val="en-US"/>
              </w:rPr>
              <w:t xml:space="preserve">World mobile telecommunication market forecast </w:t>
            </w:r>
            <w:r w:rsidRPr="00DD3B7B">
              <w:rPr>
                <w:color w:val="000000"/>
                <w:sz w:val="20"/>
                <w:lang w:val="en-US"/>
              </w:rPr>
              <w:br/>
              <w:t>(ex-</w:t>
            </w:r>
            <w:hyperlink r:id="rId69" w:history="1">
              <w:r w:rsidRPr="00DD3B7B">
                <w:rPr>
                  <w:rStyle w:val="Hyperlink"/>
                  <w:lang w:val="en-US"/>
                </w:rPr>
                <w:t>Doc. 8/94</w:t>
              </w:r>
            </w:hyperlink>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line="260" w:lineRule="exact"/>
              <w:rPr>
                <w:sz w:val="20"/>
                <w:lang w:val="en-US"/>
              </w:rPr>
            </w:pPr>
            <w:r w:rsidRPr="00DD3B7B">
              <w:rPr>
                <w:sz w:val="20"/>
                <w:lang w:val="en-US"/>
              </w:rPr>
              <w:t>2006</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D671AD">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34D4B" w:rsidP="00D671AD">
            <w:pPr>
              <w:pStyle w:val="Standard1"/>
              <w:spacing w:before="0" w:line="260" w:lineRule="exact"/>
              <w:rPr>
                <w:sz w:val="20"/>
                <w:lang w:val="en-US"/>
              </w:rPr>
            </w:pPr>
            <w:hyperlink r:id="rId70" w:history="1">
              <w:r w:rsidR="008011CE" w:rsidRPr="00DD3B7B">
                <w:rPr>
                  <w:rStyle w:val="Hyperlink"/>
                  <w:lang w:val="en-US"/>
                </w:rPr>
                <w:t>M.2074</w:t>
              </w:r>
            </w:hyperlink>
            <w:r w:rsidR="008011CE" w:rsidRPr="00DD3B7B">
              <w:rPr>
                <w:color w:val="000000"/>
                <w:sz w:val="20"/>
                <w:lang w:val="en-US"/>
              </w:rPr>
              <w:t xml:space="preserve"> (Report)</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rPr>
                <w:sz w:val="20"/>
                <w:lang w:val="en-US"/>
              </w:rPr>
            </w:pPr>
            <w:r w:rsidRPr="00DD3B7B">
              <w:rPr>
                <w:color w:val="000000"/>
                <w:sz w:val="20"/>
                <w:lang w:val="en-US"/>
              </w:rPr>
              <w:t>Radio aspects for the terrestrial component of IMT-2000 and systems beyond IMT-2000(ex-</w:t>
            </w:r>
            <w:hyperlink r:id="rId71" w:history="1">
              <w:r w:rsidRPr="00DD3B7B">
                <w:rPr>
                  <w:rStyle w:val="Hyperlink"/>
                  <w:lang w:val="en-US"/>
                </w:rPr>
                <w:t>Doc. 8/115(Rev.1</w:t>
              </w:r>
            </w:hyperlink>
            <w:r w:rsidRPr="00DD3B7B">
              <w:rPr>
                <w:color w:val="000000"/>
                <w:sz w:val="20"/>
                <w:lang w:val="en-US"/>
              </w:rPr>
              <w:t>))</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D671AD">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D671AD">
            <w:pPr>
              <w:pStyle w:val="Standard1"/>
              <w:spacing w:before="0" w:line="260" w:lineRule="exact"/>
              <w:rPr>
                <w:sz w:val="20"/>
                <w:lang w:val="en-US"/>
              </w:rPr>
            </w:pPr>
            <w:r w:rsidRPr="00DD3B7B">
              <w:rPr>
                <w:sz w:val="20"/>
                <w:lang w:val="en-US"/>
              </w:rPr>
              <w:t>2006</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BE2554" w:rsidRDefault="008011CE" w:rsidP="0042420A">
            <w:pPr>
              <w:pStyle w:val="Standard1"/>
              <w:spacing w:before="0"/>
              <w:rPr>
                <w:sz w:val="20"/>
                <w:lang w:val="en-US"/>
              </w:rPr>
            </w:pPr>
            <w:r w:rsidRPr="00411B59">
              <w:rPr>
                <w:sz w:val="20"/>
                <w:lang w:val="en-US"/>
              </w:rPr>
              <w:t>S.1806</w:t>
            </w:r>
          </w:p>
        </w:tc>
        <w:tc>
          <w:tcPr>
            <w:tcW w:w="4692" w:type="dxa"/>
            <w:tcBorders>
              <w:top w:val="single" w:sz="6" w:space="0" w:color="auto"/>
              <w:left w:val="single" w:sz="6" w:space="0" w:color="auto"/>
              <w:bottom w:val="single" w:sz="6" w:space="0" w:color="auto"/>
              <w:right w:val="single" w:sz="6" w:space="0" w:color="auto"/>
            </w:tcBorders>
          </w:tcPr>
          <w:p w:rsidR="008011CE" w:rsidRPr="007825E1" w:rsidRDefault="008011CE" w:rsidP="0042420A">
            <w:pPr>
              <w:pStyle w:val="Standard1"/>
              <w:spacing w:before="0"/>
              <w:rPr>
                <w:sz w:val="20"/>
                <w:lang w:val="en-US"/>
              </w:rPr>
            </w:pPr>
            <w:r w:rsidRPr="00411B59">
              <w:rPr>
                <w:sz w:val="20"/>
                <w:lang w:val="en-US"/>
              </w:rPr>
              <w:t>Availability objectives for hypothetical reference digital paths in the fixed-satellite service operating below 15 GHz – 2008</w:t>
            </w:r>
          </w:p>
        </w:tc>
        <w:tc>
          <w:tcPr>
            <w:tcW w:w="627" w:type="dxa"/>
            <w:tcBorders>
              <w:top w:val="single" w:sz="6" w:space="0" w:color="auto"/>
              <w:left w:val="single" w:sz="6" w:space="0" w:color="auto"/>
              <w:bottom w:val="single" w:sz="6" w:space="0" w:color="auto"/>
              <w:right w:val="single" w:sz="6" w:space="0" w:color="auto"/>
            </w:tcBorders>
          </w:tcPr>
          <w:p w:rsidR="008011CE" w:rsidRPr="00425404" w:rsidRDefault="008011CE" w:rsidP="004A5DF6">
            <w:pPr>
              <w:pStyle w:val="Standard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BE2554" w:rsidRDefault="008011CE" w:rsidP="0042420A">
            <w:pPr>
              <w:pStyle w:val="Standard1"/>
              <w:spacing w:before="0" w:line="260" w:lineRule="exact"/>
              <w:rPr>
                <w:sz w:val="20"/>
                <w:lang w:val="en-US"/>
              </w:rPr>
            </w:pPr>
            <w:r>
              <w:rPr>
                <w:sz w:val="20"/>
                <w:lang w:val="en-US"/>
              </w:rPr>
              <w:t>08/2008</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tabs>
                <w:tab w:val="left" w:pos="326"/>
              </w:tabs>
              <w:spacing w:before="0" w:line="260" w:lineRule="exact"/>
              <w:jc w:val="center"/>
              <w:rPr>
                <w:sz w:val="20"/>
                <w:lang w:val="en-US"/>
              </w:rPr>
            </w:pPr>
            <w:r w:rsidRPr="00DD3B7B">
              <w:rPr>
                <w:sz w:val="20"/>
                <w:lang w:val="en-US"/>
              </w:rPr>
              <w:t>ITU-R</w:t>
            </w:r>
          </w:p>
        </w:tc>
        <w:tc>
          <w:tcPr>
            <w:tcW w:w="1684" w:type="dxa"/>
            <w:tcBorders>
              <w:top w:val="single" w:sz="6" w:space="0" w:color="auto"/>
              <w:left w:val="single" w:sz="6" w:space="0" w:color="auto"/>
              <w:bottom w:val="single" w:sz="6" w:space="0" w:color="auto"/>
              <w:right w:val="single" w:sz="6" w:space="0" w:color="auto"/>
            </w:tcBorders>
          </w:tcPr>
          <w:p w:rsidR="008011CE" w:rsidRPr="00BE2554" w:rsidRDefault="008011CE" w:rsidP="0042420A">
            <w:pPr>
              <w:pStyle w:val="Standard1"/>
              <w:spacing w:before="0"/>
              <w:rPr>
                <w:sz w:val="20"/>
                <w:lang w:val="en-US"/>
              </w:rPr>
            </w:pPr>
            <w:r w:rsidRPr="001607B9">
              <w:rPr>
                <w:sz w:val="20"/>
                <w:lang w:val="en-US"/>
              </w:rPr>
              <w:t>S.1897</w:t>
            </w:r>
          </w:p>
        </w:tc>
        <w:tc>
          <w:tcPr>
            <w:tcW w:w="4692" w:type="dxa"/>
            <w:tcBorders>
              <w:top w:val="single" w:sz="6" w:space="0" w:color="auto"/>
              <w:left w:val="single" w:sz="6" w:space="0" w:color="auto"/>
              <w:bottom w:val="single" w:sz="6" w:space="0" w:color="auto"/>
              <w:right w:val="single" w:sz="6" w:space="0" w:color="auto"/>
            </w:tcBorders>
          </w:tcPr>
          <w:p w:rsidR="008011CE" w:rsidRPr="007825E1" w:rsidRDefault="008011CE" w:rsidP="0042420A">
            <w:pPr>
              <w:pStyle w:val="Standard1"/>
              <w:spacing w:before="0"/>
              <w:rPr>
                <w:sz w:val="20"/>
                <w:lang w:val="en-US"/>
              </w:rPr>
            </w:pPr>
            <w:r w:rsidRPr="001607B9">
              <w:rPr>
                <w:sz w:val="20"/>
                <w:lang w:val="en-US"/>
              </w:rPr>
              <w:t>Cross-layer QoS provisioning in IP-based hybrid satellite-terrestrial networks – 201</w:t>
            </w:r>
          </w:p>
        </w:tc>
        <w:tc>
          <w:tcPr>
            <w:tcW w:w="627" w:type="dxa"/>
            <w:tcBorders>
              <w:top w:val="single" w:sz="6" w:space="0" w:color="auto"/>
              <w:left w:val="single" w:sz="6" w:space="0" w:color="auto"/>
              <w:bottom w:val="single" w:sz="6" w:space="0" w:color="auto"/>
              <w:right w:val="single" w:sz="6" w:space="0" w:color="auto"/>
            </w:tcBorders>
          </w:tcPr>
          <w:p w:rsidR="008011CE" w:rsidRPr="00425404" w:rsidRDefault="008011CE" w:rsidP="0042420A">
            <w:pPr>
              <w:pStyle w:val="Standard1"/>
              <w:spacing w:before="0" w:line="260" w:lineRule="exact"/>
              <w:jc w:val="center"/>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BE2554" w:rsidRDefault="008011CE" w:rsidP="0042420A">
            <w:pPr>
              <w:pStyle w:val="Standard1"/>
              <w:spacing w:before="0" w:line="260" w:lineRule="exact"/>
              <w:rPr>
                <w:sz w:val="20"/>
                <w:lang w:val="en-US"/>
              </w:rPr>
            </w:pPr>
            <w:r>
              <w:rPr>
                <w:sz w:val="20"/>
                <w:lang w:val="en-US"/>
              </w:rPr>
              <w:t>01/2012</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Pr="00BE2554" w:rsidRDefault="008011CE" w:rsidP="0042420A">
            <w:pPr>
              <w:pStyle w:val="Standard1"/>
              <w:spacing w:before="0"/>
              <w:rPr>
                <w:sz w:val="20"/>
                <w:lang w:val="en-US"/>
              </w:rPr>
            </w:pPr>
            <w:r w:rsidRPr="00BE2554">
              <w:rPr>
                <w:sz w:val="20"/>
                <w:lang w:val="en-US"/>
              </w:rPr>
              <w:t>G.107</w:t>
            </w:r>
          </w:p>
        </w:tc>
        <w:tc>
          <w:tcPr>
            <w:tcW w:w="4692" w:type="dxa"/>
            <w:tcBorders>
              <w:top w:val="single" w:sz="6" w:space="0" w:color="auto"/>
              <w:left w:val="single" w:sz="6" w:space="0" w:color="auto"/>
              <w:bottom w:val="single" w:sz="6" w:space="0" w:color="auto"/>
              <w:right w:val="single" w:sz="6" w:space="0" w:color="auto"/>
            </w:tcBorders>
          </w:tcPr>
          <w:p w:rsidR="008011CE" w:rsidRPr="007825E1" w:rsidRDefault="008011CE" w:rsidP="0042420A">
            <w:pPr>
              <w:pStyle w:val="Standard1"/>
              <w:spacing w:before="0"/>
              <w:rPr>
                <w:sz w:val="20"/>
                <w:lang w:val="en-US"/>
              </w:rPr>
            </w:pPr>
            <w:r w:rsidRPr="007825E1">
              <w:rPr>
                <w:sz w:val="20"/>
                <w:lang w:val="en-US"/>
              </w:rPr>
              <w:t xml:space="preserve">The E-model: a computational model for use in transmission planning   </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425404">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rsidP="0042420A">
            <w:pPr>
              <w:pStyle w:val="Standard1"/>
              <w:spacing w:before="0" w:line="260" w:lineRule="exact"/>
              <w:rPr>
                <w:sz w:val="20"/>
                <w:lang w:val="en-US"/>
              </w:rPr>
            </w:pPr>
            <w:r w:rsidRPr="00BE2554">
              <w:rPr>
                <w:sz w:val="20"/>
                <w:lang w:val="en-US"/>
              </w:rPr>
              <w:t>4/</w:t>
            </w:r>
            <w:r>
              <w:rPr>
                <w:sz w:val="20"/>
                <w:lang w:val="en-US"/>
              </w:rPr>
              <w:t>2009</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rPr>
                <w:sz w:val="20"/>
                <w:lang w:val="en-US"/>
              </w:rPr>
            </w:pPr>
            <w:r w:rsidRPr="00DD3B7B">
              <w:rPr>
                <w:sz w:val="20"/>
                <w:lang w:val="en-US"/>
              </w:rPr>
              <w:t>G.108</w:t>
            </w:r>
            <w:r>
              <w:rPr>
                <w:sz w:val="20"/>
                <w:lang w:val="en-US"/>
              </w:rPr>
              <w:t xml:space="preserve"> A2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rPr>
                <w:sz w:val="20"/>
                <w:lang w:val="en-US"/>
              </w:rPr>
            </w:pPr>
            <w:r w:rsidRPr="00DD3B7B">
              <w:rPr>
                <w:sz w:val="20"/>
                <w:lang w:val="en-US"/>
              </w:rPr>
              <w:t>Application of the E-model</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425404">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42420A">
            <w:pPr>
              <w:pStyle w:val="Standard1"/>
              <w:spacing w:before="0" w:line="260" w:lineRule="exact"/>
              <w:rPr>
                <w:sz w:val="20"/>
                <w:lang w:val="en-US"/>
              </w:rPr>
            </w:pPr>
            <w:r>
              <w:rPr>
                <w:sz w:val="20"/>
                <w:lang w:val="en-US"/>
              </w:rPr>
              <w:t>3/2004</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rPr>
                <w:sz w:val="20"/>
                <w:lang w:val="en-US"/>
              </w:rPr>
            </w:pPr>
            <w:r w:rsidRPr="00DD3B7B">
              <w:rPr>
                <w:sz w:val="20"/>
                <w:lang w:val="en-US"/>
              </w:rPr>
              <w:t>G.108</w:t>
            </w:r>
            <w:r>
              <w:rPr>
                <w:sz w:val="20"/>
                <w:lang w:val="en-US"/>
              </w:rPr>
              <w:t>.1</w:t>
            </w:r>
          </w:p>
        </w:tc>
        <w:tc>
          <w:tcPr>
            <w:tcW w:w="4692" w:type="dxa"/>
            <w:tcBorders>
              <w:top w:val="single" w:sz="6" w:space="0" w:color="auto"/>
              <w:left w:val="single" w:sz="6" w:space="0" w:color="auto"/>
              <w:bottom w:val="single" w:sz="6" w:space="0" w:color="auto"/>
              <w:right w:val="single" w:sz="6" w:space="0" w:color="auto"/>
            </w:tcBorders>
          </w:tcPr>
          <w:p w:rsidR="008011CE" w:rsidRPr="00587CD0" w:rsidRDefault="008011CE" w:rsidP="0042420A">
            <w:pPr>
              <w:pStyle w:val="Standard1"/>
              <w:spacing w:before="0"/>
              <w:rPr>
                <w:sz w:val="20"/>
                <w:lang w:val="en-US"/>
              </w:rPr>
            </w:pPr>
            <w:r w:rsidRPr="00587CD0">
              <w:rPr>
                <w:sz w:val="20"/>
                <w:lang w:val="en-US"/>
              </w:rPr>
              <w:t xml:space="preserve">Guidance for assessing conversational speech transmission quality effects not covered by the E-model   </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425404">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rsidP="0042420A">
            <w:pPr>
              <w:pStyle w:val="Standard1"/>
              <w:spacing w:before="0" w:line="260" w:lineRule="exact"/>
              <w:rPr>
                <w:sz w:val="20"/>
                <w:lang w:val="en-US"/>
              </w:rPr>
            </w:pPr>
            <w:r>
              <w:rPr>
                <w:sz w:val="20"/>
                <w:lang w:val="en-US"/>
              </w:rPr>
              <w:t>5/2000</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rPr>
                <w:sz w:val="20"/>
                <w:lang w:val="en-US"/>
              </w:rPr>
            </w:pPr>
            <w:r w:rsidRPr="00DD3B7B">
              <w:rPr>
                <w:sz w:val="20"/>
                <w:lang w:val="en-US"/>
              </w:rPr>
              <w:t>G.108</w:t>
            </w:r>
            <w:r>
              <w:rPr>
                <w:sz w:val="20"/>
                <w:lang w:val="en-US"/>
              </w:rPr>
              <w:t>.2</w:t>
            </w:r>
          </w:p>
        </w:tc>
        <w:tc>
          <w:tcPr>
            <w:tcW w:w="4692" w:type="dxa"/>
            <w:tcBorders>
              <w:top w:val="single" w:sz="6" w:space="0" w:color="auto"/>
              <w:left w:val="single" w:sz="6" w:space="0" w:color="auto"/>
              <w:bottom w:val="single" w:sz="6" w:space="0" w:color="auto"/>
              <w:right w:val="single" w:sz="6" w:space="0" w:color="auto"/>
            </w:tcBorders>
          </w:tcPr>
          <w:p w:rsidR="008011CE" w:rsidRPr="00587CD0" w:rsidRDefault="008011CE" w:rsidP="0042420A">
            <w:pPr>
              <w:pStyle w:val="Standard1"/>
              <w:spacing w:before="0"/>
              <w:rPr>
                <w:sz w:val="20"/>
                <w:lang w:val="en-US"/>
              </w:rPr>
            </w:pPr>
            <w:r w:rsidRPr="00587CD0">
              <w:rPr>
                <w:sz w:val="20"/>
                <w:lang w:val="en-US"/>
              </w:rPr>
              <w:t xml:space="preserve">Transmission planning aspects of echo cancellers   </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425404">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rsidP="0042420A">
            <w:pPr>
              <w:pStyle w:val="Standard1"/>
              <w:spacing w:before="0" w:line="260" w:lineRule="exact"/>
              <w:rPr>
                <w:sz w:val="20"/>
                <w:lang w:val="en-US"/>
              </w:rPr>
            </w:pPr>
            <w:r>
              <w:rPr>
                <w:sz w:val="20"/>
                <w:lang w:val="en-US"/>
              </w:rPr>
              <w:t>3/2007</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rPr>
                <w:sz w:val="20"/>
                <w:lang w:val="en-US"/>
              </w:rPr>
            </w:pPr>
            <w:r w:rsidRPr="00DD3B7B">
              <w:rPr>
                <w:sz w:val="20"/>
                <w:lang w:val="en-US"/>
              </w:rPr>
              <w:t xml:space="preserve">G.109 </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rPr>
                <w:sz w:val="20"/>
                <w:lang w:val="en-US"/>
              </w:rPr>
            </w:pPr>
            <w:r w:rsidRPr="00DD3B7B">
              <w:rPr>
                <w:sz w:val="20"/>
                <w:lang w:val="en-US"/>
              </w:rPr>
              <w:t>Definitions of categories of speech transmission quality</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425404">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42420A">
            <w:pPr>
              <w:pStyle w:val="Standard1"/>
              <w:spacing w:before="0" w:line="260" w:lineRule="exact"/>
              <w:rPr>
                <w:sz w:val="20"/>
                <w:lang w:val="en-US"/>
              </w:rPr>
            </w:pPr>
            <w:r>
              <w:rPr>
                <w:sz w:val="20"/>
                <w:lang w:val="en-US"/>
              </w:rPr>
              <w:t>01/2007</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G.114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tabs>
                <w:tab w:val="left" w:pos="-720"/>
              </w:tabs>
              <w:spacing w:before="0"/>
              <w:rPr>
                <w:sz w:val="20"/>
                <w:lang w:val="en-US"/>
              </w:rPr>
            </w:pPr>
            <w:r w:rsidRPr="00DD3B7B">
              <w:rPr>
                <w:sz w:val="20"/>
                <w:lang w:val="en-US"/>
              </w:rPr>
              <w:t>One-way transmission time</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lang w:val="en-US"/>
              </w:rPr>
            </w:pPr>
            <w:r w:rsidRPr="00DD3B7B">
              <w:rPr>
                <w:lang w:val="en-US"/>
              </w:rPr>
              <w:t>?</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rPr>
                <w:sz w:val="20"/>
                <w:lang w:val="en-US"/>
              </w:rPr>
            </w:pPr>
            <w:r>
              <w:rPr>
                <w:sz w:val="20"/>
                <w:lang w:val="en-US"/>
              </w:rPr>
              <w:t>5/2003</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G.131</w:t>
            </w:r>
          </w:p>
        </w:tc>
        <w:tc>
          <w:tcPr>
            <w:tcW w:w="4692" w:type="dxa"/>
            <w:tcBorders>
              <w:top w:val="single" w:sz="6" w:space="0" w:color="auto"/>
              <w:left w:val="single" w:sz="6" w:space="0" w:color="auto"/>
              <w:bottom w:val="single" w:sz="6" w:space="0" w:color="auto"/>
              <w:right w:val="single" w:sz="6" w:space="0" w:color="auto"/>
            </w:tcBorders>
          </w:tcPr>
          <w:p w:rsidR="008011CE" w:rsidRPr="00E71226" w:rsidRDefault="008011CE">
            <w:pPr>
              <w:pStyle w:val="Standard1"/>
              <w:tabs>
                <w:tab w:val="left" w:pos="-720"/>
              </w:tabs>
              <w:spacing w:before="0"/>
              <w:rPr>
                <w:sz w:val="20"/>
                <w:lang w:val="en-US"/>
              </w:rPr>
            </w:pPr>
            <w:r w:rsidRPr="00E71226">
              <w:rPr>
                <w:sz w:val="20"/>
                <w:lang w:val="en-US"/>
              </w:rPr>
              <w:t xml:space="preserve">Talker echo and its control  </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lang w:val="en-US"/>
              </w:rPr>
            </w:pPr>
            <w:r w:rsidRPr="00DD3B7B">
              <w:rPr>
                <w:lang w:val="en-US"/>
              </w:rPr>
              <w:t>?</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rPr>
                <w:sz w:val="20"/>
                <w:lang w:val="en-US"/>
              </w:rPr>
            </w:pPr>
            <w:r>
              <w:rPr>
                <w:sz w:val="20"/>
                <w:lang w:val="en-US"/>
              </w:rPr>
              <w:t>11/2003</w:t>
            </w: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G.174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Transmission Performance Objectives for Terrestrial Digital Wireless Systems Using Portable Terminals to Access the PSTN</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6/94</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G.601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Terminology for cables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11/1988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G.602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Reliability and availability of analogue cable transmission systems and associated equipments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11/1988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G.611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Characteristics of symmetric cable pairs for analogue transmission</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w:t>
            </w:r>
          </w:p>
          <w:p w:rsidR="008011CE" w:rsidRPr="00DD3B7B" w:rsidRDefault="008011CE" w:rsidP="004A5DF6">
            <w:pPr>
              <w:pStyle w:val="Standard1"/>
              <w:spacing w:before="0" w:line="260" w:lineRule="exact"/>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11/1988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G.612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Characteristics of symmetric cable pairs designed for the transmission of systems with bit rates of the order of 6 to 34 Mbit/s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7a,b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11/1988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G.613</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Characteristics of symmetric cable pairs usable wholly for the transmission of digital systems with a bit rate of up to 2 Mbit/s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7a,</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11/1988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G.614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Characteristics of symmetric pair star-quad cables designed earlier for analogue transmission systems and being used now for digital system transmission at bit rates of 6 to 34 Mbit/s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7a,</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11/88</w:t>
            </w:r>
          </w:p>
        </w:tc>
      </w:tr>
      <w:tr w:rsidR="008011CE" w:rsidRPr="00DD3B7B" w:rsidTr="007825E1">
        <w:trPr>
          <w:cantSplit/>
          <w:trHeight w:val="63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G.621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Characteristics of 0.7/2.9 mm coaxial cable pairs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2a,b</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11/1988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G.622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Characteristics of 1.2/4.4 mm coaxial cable pairs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2a,b</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11/88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G.623</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Characteristics of 2.6/9.5 mm coaxial cable pairs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2a,b</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TH"/>
              <w:keepNext w:val="0"/>
              <w:keepLines w:val="0"/>
              <w:spacing w:after="0" w:line="260" w:lineRule="exact"/>
              <w:rPr>
                <w:rFonts w:ascii="Times New Roman" w:hAnsi="Times New Roman"/>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TH"/>
              <w:keepNext w:val="0"/>
              <w:keepLines w:val="0"/>
              <w:spacing w:after="0" w:line="260" w:lineRule="exact"/>
              <w:rPr>
                <w:rFonts w:ascii="Times New Roman" w:hAnsi="Times New Roman"/>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TH"/>
              <w:keepNext w:val="0"/>
              <w:keepLines w:val="0"/>
              <w:spacing w:after="0" w:line="260" w:lineRule="exact"/>
              <w:rPr>
                <w:rFonts w:ascii="Times New Roman" w:hAnsi="Times New Roman"/>
                <w:lang w:val="en-US"/>
              </w:rPr>
            </w:pPr>
          </w:p>
          <w:p w:rsidR="008011CE" w:rsidRPr="00DD3B7B" w:rsidRDefault="008011CE">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11/88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G.631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rPr>
                <w:sz w:val="20"/>
                <w:lang w:val="en-US"/>
              </w:rPr>
            </w:pPr>
            <w:r w:rsidRPr="00DD3B7B">
              <w:rPr>
                <w:sz w:val="20"/>
                <w:lang w:val="en-US"/>
              </w:rPr>
              <w:t>Types of submarine cable to be used for systems with line frequencies of less than about 45 Mhz</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342B42">
            <w:pPr>
              <w:pStyle w:val="Standard1"/>
              <w:spacing w:before="0" w:line="260" w:lineRule="exact"/>
              <w:rPr>
                <w:sz w:val="20"/>
                <w:lang w:val="en-US"/>
              </w:rPr>
            </w:pPr>
            <w:r>
              <w:rPr>
                <w:sz w:val="20"/>
                <w:lang w:val="en-US"/>
              </w:rPr>
              <w:t>1988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G.650</w:t>
            </w:r>
            <w:r>
              <w:rPr>
                <w:sz w:val="20"/>
                <w:lang w:val="en-US"/>
              </w:rPr>
              <w:t>.1</w:t>
            </w:r>
          </w:p>
        </w:tc>
        <w:tc>
          <w:tcPr>
            <w:tcW w:w="4692" w:type="dxa"/>
            <w:tcBorders>
              <w:top w:val="single" w:sz="6" w:space="0" w:color="auto"/>
              <w:left w:val="single" w:sz="6" w:space="0" w:color="auto"/>
              <w:bottom w:val="single" w:sz="6" w:space="0" w:color="auto"/>
              <w:right w:val="single" w:sz="6" w:space="0" w:color="auto"/>
            </w:tcBorders>
          </w:tcPr>
          <w:p w:rsidR="008011CE" w:rsidRPr="00252FBF" w:rsidRDefault="008011CE" w:rsidP="00252FBF">
            <w:pPr>
              <w:rPr>
                <w:sz w:val="20"/>
                <w:lang w:val="en-US"/>
              </w:rPr>
            </w:pPr>
            <w:r w:rsidRPr="00252FBF">
              <w:rPr>
                <w:sz w:val="20"/>
                <w:lang w:val="en-US"/>
              </w:rPr>
              <w:t xml:space="preserve">Definitions and test methods for linear, deterministic attributes of single-mode fibre and cable  </w:t>
            </w:r>
          </w:p>
          <w:p w:rsidR="008011CE" w:rsidRPr="00252FBF" w:rsidRDefault="008011CE">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102754">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pPr>
              <w:pStyle w:val="Standard1"/>
              <w:spacing w:before="0" w:line="260" w:lineRule="exact"/>
              <w:rPr>
                <w:sz w:val="20"/>
                <w:lang w:val="en-US"/>
              </w:rPr>
            </w:pPr>
            <w:r>
              <w:rPr>
                <w:sz w:val="20"/>
                <w:lang w:val="en-US"/>
              </w:rPr>
              <w:t>07/2010</w:t>
            </w:r>
          </w:p>
          <w:p w:rsidR="008011CE" w:rsidRDefault="008011CE">
            <w:pPr>
              <w:pStyle w:val="Standard1"/>
              <w:spacing w:before="0" w:line="260" w:lineRule="exact"/>
              <w:rPr>
                <w:sz w:val="20"/>
                <w:lang w:val="en-US"/>
              </w:rPr>
            </w:pPr>
          </w:p>
          <w:p w:rsidR="008011CE" w:rsidRDefault="008011CE">
            <w:pPr>
              <w:pStyle w:val="Standard1"/>
              <w:spacing w:before="0" w:line="260" w:lineRule="exact"/>
              <w:rPr>
                <w:sz w:val="20"/>
                <w:lang w:val="en-US"/>
              </w:rPr>
            </w:pPr>
            <w:r>
              <w:rPr>
                <w:sz w:val="20"/>
                <w:lang w:val="en-US"/>
              </w:rPr>
              <w:t>Corrigendum 1</w:t>
            </w:r>
          </w:p>
          <w:p w:rsidR="008011CE" w:rsidRPr="00DD3B7B" w:rsidRDefault="008011CE">
            <w:pPr>
              <w:pStyle w:val="Standard1"/>
              <w:spacing w:before="0" w:line="260" w:lineRule="exact"/>
              <w:rPr>
                <w:sz w:val="20"/>
                <w:lang w:val="en-US"/>
              </w:rPr>
            </w:pPr>
            <w:r>
              <w:rPr>
                <w:sz w:val="20"/>
                <w:lang w:val="en-US"/>
              </w:rPr>
              <w:t>08/2013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rPr>
                <w:sz w:val="20"/>
                <w:lang w:val="en-US"/>
              </w:rPr>
            </w:pPr>
            <w:r w:rsidRPr="00DD3B7B">
              <w:rPr>
                <w:sz w:val="20"/>
                <w:lang w:val="en-US"/>
              </w:rPr>
              <w:t>G.650</w:t>
            </w:r>
            <w:r>
              <w:rPr>
                <w:sz w:val="20"/>
                <w:lang w:val="en-US"/>
              </w:rPr>
              <w:t>.1</w:t>
            </w:r>
          </w:p>
          <w:p w:rsidR="008011CE" w:rsidRPr="00DD3B7B" w:rsidRDefault="008011CE">
            <w:pPr>
              <w:pStyle w:val="Standard1"/>
              <w:spacing w:before="0" w:line="260" w:lineRule="exact"/>
              <w:rPr>
                <w:sz w:val="20"/>
                <w:lang w:val="en-US"/>
              </w:rPr>
            </w:pPr>
            <w:r w:rsidRPr="00CC6FFD">
              <w:rPr>
                <w:sz w:val="20"/>
                <w:lang w:val="en-US"/>
              </w:rPr>
              <w:t>Amendment 1</w:t>
            </w:r>
          </w:p>
        </w:tc>
        <w:tc>
          <w:tcPr>
            <w:tcW w:w="4692" w:type="dxa"/>
            <w:tcBorders>
              <w:top w:val="single" w:sz="6" w:space="0" w:color="auto"/>
              <w:left w:val="single" w:sz="6" w:space="0" w:color="auto"/>
              <w:bottom w:val="single" w:sz="6" w:space="0" w:color="auto"/>
              <w:right w:val="single" w:sz="6" w:space="0" w:color="auto"/>
            </w:tcBorders>
          </w:tcPr>
          <w:p w:rsidR="008011CE" w:rsidRPr="00252FBF" w:rsidRDefault="008011CE" w:rsidP="00E604D5">
            <w:pPr>
              <w:rPr>
                <w:sz w:val="20"/>
                <w:lang w:val="en-US"/>
              </w:rPr>
            </w:pPr>
            <w:r w:rsidRPr="00252FBF">
              <w:rPr>
                <w:sz w:val="20"/>
                <w:lang w:val="en-US"/>
              </w:rPr>
              <w:t xml:space="preserve">Definitions and test methods for linear, deterministic attributes of single-mode fibre and cable  </w:t>
            </w:r>
          </w:p>
          <w:p w:rsidR="008011CE" w:rsidRPr="00252FBF" w:rsidRDefault="008011CE" w:rsidP="00252FBF">
            <w:pPr>
              <w:rPr>
                <w:sz w:val="20"/>
                <w:lang w:val="en-US"/>
              </w:rPr>
            </w:pPr>
            <w:r w:rsidRPr="00CC6FFD">
              <w:rPr>
                <w:sz w:val="20"/>
                <w:lang w:val="en-US"/>
              </w:rPr>
              <w:t>Amendment 1</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102754">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rsidP="00E604D5">
            <w:pPr>
              <w:pStyle w:val="Standard1"/>
              <w:spacing w:before="0" w:line="260" w:lineRule="exact"/>
              <w:rPr>
                <w:sz w:val="20"/>
                <w:lang w:val="en-US"/>
              </w:rPr>
            </w:pPr>
            <w:r>
              <w:rPr>
                <w:sz w:val="20"/>
                <w:lang w:val="en-US"/>
              </w:rPr>
              <w:t>10/2012</w:t>
            </w:r>
          </w:p>
          <w:p w:rsidR="008011CE" w:rsidDel="00CC6FFD" w:rsidRDefault="008011CE">
            <w:pPr>
              <w:pStyle w:val="Standard1"/>
              <w:spacing w:before="0" w:line="260" w:lineRule="exact"/>
              <w:rPr>
                <w:sz w:val="20"/>
                <w:lang w:val="en-US"/>
              </w:rPr>
            </w:pP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G.650</w:t>
            </w:r>
            <w:r>
              <w:rPr>
                <w:sz w:val="20"/>
                <w:lang w:val="en-US"/>
              </w:rPr>
              <w:t>.2</w:t>
            </w:r>
          </w:p>
        </w:tc>
        <w:tc>
          <w:tcPr>
            <w:tcW w:w="4692" w:type="dxa"/>
            <w:tcBorders>
              <w:top w:val="single" w:sz="6" w:space="0" w:color="auto"/>
              <w:left w:val="single" w:sz="6" w:space="0" w:color="auto"/>
              <w:bottom w:val="single" w:sz="6" w:space="0" w:color="auto"/>
              <w:right w:val="single" w:sz="6" w:space="0" w:color="auto"/>
            </w:tcBorders>
          </w:tcPr>
          <w:p w:rsidR="008011CE" w:rsidRPr="00252FBF" w:rsidRDefault="008011CE">
            <w:pPr>
              <w:pStyle w:val="Standard1"/>
              <w:spacing w:before="0" w:line="260" w:lineRule="exact"/>
              <w:rPr>
                <w:sz w:val="20"/>
                <w:lang w:val="en-US"/>
              </w:rPr>
            </w:pPr>
            <w:r w:rsidRPr="00252FBF">
              <w:rPr>
                <w:sz w:val="20"/>
                <w:lang w:val="en-US"/>
              </w:rPr>
              <w:t>Definitions and test methods for statistical and non-linear related attributes of single mode fibre and cable</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102754">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Del="00102754" w:rsidRDefault="008011CE">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07/2007</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G.650</w:t>
            </w:r>
            <w:r>
              <w:rPr>
                <w:sz w:val="20"/>
                <w:lang w:val="en-US"/>
              </w:rPr>
              <w:t>.3</w:t>
            </w:r>
          </w:p>
        </w:tc>
        <w:tc>
          <w:tcPr>
            <w:tcW w:w="4692" w:type="dxa"/>
            <w:tcBorders>
              <w:top w:val="single" w:sz="6" w:space="0" w:color="auto"/>
              <w:left w:val="single" w:sz="6" w:space="0" w:color="auto"/>
              <w:bottom w:val="single" w:sz="6" w:space="0" w:color="auto"/>
              <w:right w:val="single" w:sz="6" w:space="0" w:color="auto"/>
            </w:tcBorders>
          </w:tcPr>
          <w:p w:rsidR="008011CE" w:rsidRPr="007E6226" w:rsidRDefault="008011CE" w:rsidP="007E6226">
            <w:pPr>
              <w:pStyle w:val="Standard1"/>
              <w:spacing w:before="0" w:line="260" w:lineRule="exact"/>
              <w:rPr>
                <w:sz w:val="20"/>
                <w:lang w:val="en-US"/>
              </w:rPr>
            </w:pPr>
            <w:r w:rsidRPr="007E6226">
              <w:rPr>
                <w:sz w:val="20"/>
                <w:lang w:val="en-US"/>
              </w:rPr>
              <w:t>Test methods for installed single-mode optical</w:t>
            </w:r>
          </w:p>
          <w:p w:rsidR="008011CE" w:rsidRPr="00252FBF" w:rsidRDefault="008011CE" w:rsidP="007E6226">
            <w:pPr>
              <w:pStyle w:val="Standard1"/>
              <w:spacing w:before="0" w:line="260" w:lineRule="exact"/>
              <w:rPr>
                <w:sz w:val="20"/>
                <w:lang w:val="en-US"/>
              </w:rPr>
            </w:pPr>
            <w:r w:rsidRPr="007E6226">
              <w:rPr>
                <w:sz w:val="20"/>
                <w:lang w:val="en-US"/>
              </w:rPr>
              <w:t>fibre cable links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102754">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Del="00102754" w:rsidRDefault="008011CE">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03/2008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rPr>
                <w:sz w:val="20"/>
                <w:lang w:val="en-US"/>
              </w:rPr>
            </w:pPr>
            <w:r w:rsidRPr="00DD3B7B">
              <w:rPr>
                <w:sz w:val="20"/>
                <w:lang w:val="en-US"/>
              </w:rPr>
              <w:t>G.650</w:t>
            </w:r>
            <w:r>
              <w:rPr>
                <w:sz w:val="20"/>
                <w:lang w:val="en-US"/>
              </w:rPr>
              <w:t>.3</w:t>
            </w:r>
          </w:p>
          <w:p w:rsidR="008011CE" w:rsidRPr="00DD3B7B" w:rsidRDefault="008011CE">
            <w:pPr>
              <w:pStyle w:val="Standard1"/>
              <w:spacing w:before="0" w:line="260" w:lineRule="exact"/>
              <w:rPr>
                <w:sz w:val="20"/>
                <w:lang w:val="en-US"/>
              </w:rPr>
            </w:pPr>
            <w:r w:rsidRPr="007E6226">
              <w:rPr>
                <w:sz w:val="20"/>
                <w:lang w:val="en-US"/>
              </w:rPr>
              <w:t>Amendment 1</w:t>
            </w:r>
          </w:p>
        </w:tc>
        <w:tc>
          <w:tcPr>
            <w:tcW w:w="4692" w:type="dxa"/>
            <w:tcBorders>
              <w:top w:val="single" w:sz="6" w:space="0" w:color="auto"/>
              <w:left w:val="single" w:sz="6" w:space="0" w:color="auto"/>
              <w:bottom w:val="single" w:sz="6" w:space="0" w:color="auto"/>
              <w:right w:val="single" w:sz="6" w:space="0" w:color="auto"/>
            </w:tcBorders>
          </w:tcPr>
          <w:p w:rsidR="008011CE" w:rsidRPr="007E6226" w:rsidRDefault="008011CE" w:rsidP="00E604D5">
            <w:pPr>
              <w:pStyle w:val="Standard1"/>
              <w:spacing w:before="0" w:line="260" w:lineRule="exact"/>
              <w:rPr>
                <w:sz w:val="20"/>
                <w:lang w:val="en-US"/>
              </w:rPr>
            </w:pPr>
            <w:r w:rsidRPr="007E6226">
              <w:rPr>
                <w:sz w:val="20"/>
                <w:lang w:val="en-US"/>
              </w:rPr>
              <w:t>Test methods for installed single-mode optical</w:t>
            </w:r>
          </w:p>
          <w:p w:rsidR="008011CE" w:rsidRDefault="008011CE" w:rsidP="007E6226">
            <w:pPr>
              <w:pStyle w:val="Standard1"/>
              <w:spacing w:before="0" w:line="260" w:lineRule="exact"/>
              <w:rPr>
                <w:sz w:val="20"/>
                <w:lang w:val="en-US"/>
              </w:rPr>
            </w:pPr>
            <w:r w:rsidRPr="007E6226">
              <w:rPr>
                <w:sz w:val="20"/>
                <w:lang w:val="en-US"/>
              </w:rPr>
              <w:t>fibre cable links</w:t>
            </w:r>
          </w:p>
          <w:p w:rsidR="008011CE" w:rsidRPr="00252FBF" w:rsidDel="007E6226" w:rsidRDefault="008011CE" w:rsidP="007E6226">
            <w:pPr>
              <w:pStyle w:val="Standard1"/>
              <w:spacing w:before="0" w:line="260" w:lineRule="exact"/>
              <w:rPr>
                <w:sz w:val="20"/>
                <w:lang w:val="en-US"/>
              </w:rPr>
            </w:pPr>
            <w:r w:rsidRPr="007E6226">
              <w:rPr>
                <w:sz w:val="20"/>
                <w:lang w:val="en-US"/>
              </w:rPr>
              <w:t>Amendment 1</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102754">
            <w:pPr>
              <w:pStyle w:val="Standard1"/>
              <w:spacing w:before="0" w:line="260" w:lineRule="exact"/>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Del="007E6226" w:rsidRDefault="008011CE">
            <w:pPr>
              <w:pStyle w:val="Standard1"/>
              <w:spacing w:before="0" w:line="260" w:lineRule="exact"/>
              <w:rPr>
                <w:sz w:val="20"/>
                <w:lang w:val="en-US"/>
              </w:rPr>
            </w:pPr>
            <w:r>
              <w:rPr>
                <w:sz w:val="20"/>
                <w:lang w:val="en-US"/>
              </w:rPr>
              <w:t>02/2011</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G.651</w:t>
            </w:r>
            <w:r>
              <w:rPr>
                <w:sz w:val="20"/>
                <w:lang w:val="en-US"/>
              </w:rPr>
              <w:t>.1</w:t>
            </w:r>
          </w:p>
        </w:tc>
        <w:tc>
          <w:tcPr>
            <w:tcW w:w="4692" w:type="dxa"/>
            <w:tcBorders>
              <w:top w:val="single" w:sz="6" w:space="0" w:color="auto"/>
              <w:left w:val="single" w:sz="6" w:space="0" w:color="auto"/>
              <w:bottom w:val="single" w:sz="6" w:space="0" w:color="auto"/>
              <w:right w:val="single" w:sz="6" w:space="0" w:color="auto"/>
            </w:tcBorders>
          </w:tcPr>
          <w:p w:rsidR="008011CE" w:rsidRPr="00102754" w:rsidRDefault="008011CE">
            <w:pPr>
              <w:pStyle w:val="Standard1"/>
              <w:spacing w:before="0" w:line="260" w:lineRule="exact"/>
              <w:rPr>
                <w:sz w:val="20"/>
                <w:lang w:val="en-US"/>
              </w:rPr>
            </w:pPr>
            <w:r w:rsidRPr="00102754">
              <w:rPr>
                <w:sz w:val="20"/>
                <w:lang w:val="en-US"/>
              </w:rPr>
              <w:t>Characteristics of a 50/125 µm multimode graded index optical fibre cable for the optical access network</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434CB4" w:rsidRDefault="008011CE">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07/2007</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rPr>
                <w:sz w:val="20"/>
                <w:lang w:val="en-US"/>
              </w:rPr>
            </w:pPr>
            <w:r w:rsidRPr="00DD3B7B">
              <w:rPr>
                <w:sz w:val="20"/>
                <w:lang w:val="en-US"/>
              </w:rPr>
              <w:t>G.651</w:t>
            </w:r>
            <w:r>
              <w:rPr>
                <w:sz w:val="20"/>
                <w:lang w:val="en-US"/>
              </w:rPr>
              <w:t>.1</w:t>
            </w:r>
          </w:p>
          <w:p w:rsidR="008011CE" w:rsidRPr="00DD3B7B" w:rsidRDefault="008011CE">
            <w:pPr>
              <w:pStyle w:val="Standard1"/>
              <w:spacing w:before="0" w:line="260" w:lineRule="exact"/>
              <w:rPr>
                <w:sz w:val="20"/>
                <w:lang w:val="en-US"/>
              </w:rPr>
            </w:pPr>
            <w:r w:rsidRPr="005A67C1">
              <w:rPr>
                <w:sz w:val="20"/>
                <w:lang w:val="en-US"/>
              </w:rPr>
              <w:t>Amendment 1</w:t>
            </w:r>
          </w:p>
        </w:tc>
        <w:tc>
          <w:tcPr>
            <w:tcW w:w="4692" w:type="dxa"/>
            <w:tcBorders>
              <w:top w:val="single" w:sz="6" w:space="0" w:color="auto"/>
              <w:left w:val="single" w:sz="6" w:space="0" w:color="auto"/>
              <w:bottom w:val="single" w:sz="6" w:space="0" w:color="auto"/>
              <w:right w:val="single" w:sz="6" w:space="0" w:color="auto"/>
            </w:tcBorders>
          </w:tcPr>
          <w:p w:rsidR="008011CE" w:rsidRPr="005A67C1" w:rsidRDefault="008011CE" w:rsidP="005A67C1">
            <w:pPr>
              <w:pStyle w:val="Standard1"/>
              <w:spacing w:before="0" w:line="260" w:lineRule="exact"/>
              <w:rPr>
                <w:sz w:val="20"/>
                <w:lang w:val="en-US"/>
              </w:rPr>
            </w:pPr>
            <w:r w:rsidRPr="005A67C1">
              <w:rPr>
                <w:sz w:val="20"/>
                <w:lang w:val="en-US"/>
              </w:rPr>
              <w:t>Characteristics of a 50/125 μm multimode graded</w:t>
            </w:r>
          </w:p>
          <w:p w:rsidR="008011CE" w:rsidRPr="005A67C1" w:rsidRDefault="008011CE" w:rsidP="005A67C1">
            <w:pPr>
              <w:pStyle w:val="Standard1"/>
              <w:spacing w:before="0" w:line="260" w:lineRule="exact"/>
              <w:rPr>
                <w:sz w:val="20"/>
                <w:lang w:val="en-US"/>
              </w:rPr>
            </w:pPr>
            <w:r w:rsidRPr="005A67C1">
              <w:rPr>
                <w:sz w:val="20"/>
                <w:lang w:val="en-US"/>
              </w:rPr>
              <w:t>index optical fibre cable for the optical access</w:t>
            </w:r>
          </w:p>
          <w:p w:rsidR="008011CE" w:rsidRPr="005A67C1" w:rsidRDefault="008011CE" w:rsidP="005A67C1">
            <w:pPr>
              <w:pStyle w:val="Standard1"/>
              <w:spacing w:before="0" w:line="260" w:lineRule="exact"/>
              <w:rPr>
                <w:sz w:val="20"/>
                <w:lang w:val="en-US"/>
              </w:rPr>
            </w:pPr>
            <w:r w:rsidRPr="005A67C1">
              <w:rPr>
                <w:sz w:val="20"/>
                <w:lang w:val="en-US"/>
              </w:rPr>
              <w:t>network</w:t>
            </w:r>
          </w:p>
          <w:p w:rsidR="008011CE" w:rsidRPr="005A67C1" w:rsidRDefault="008011CE" w:rsidP="005A67C1">
            <w:pPr>
              <w:pStyle w:val="Standard1"/>
              <w:spacing w:before="0" w:line="260" w:lineRule="exact"/>
              <w:rPr>
                <w:sz w:val="20"/>
                <w:lang w:val="en-US"/>
              </w:rPr>
            </w:pPr>
            <w:r w:rsidRPr="005A67C1">
              <w:rPr>
                <w:sz w:val="20"/>
                <w:lang w:val="en-US"/>
              </w:rPr>
              <w:t>Amendment 1: New Appendix I – Historical</w:t>
            </w:r>
          </w:p>
          <w:p w:rsidR="008011CE" w:rsidRPr="005A67C1" w:rsidRDefault="008011CE" w:rsidP="005A67C1">
            <w:pPr>
              <w:pStyle w:val="Standard1"/>
              <w:spacing w:before="0" w:line="260" w:lineRule="exact"/>
              <w:rPr>
                <w:sz w:val="20"/>
                <w:lang w:val="en-US"/>
              </w:rPr>
            </w:pPr>
            <w:r w:rsidRPr="005A67C1">
              <w:rPr>
                <w:sz w:val="20"/>
                <w:lang w:val="en-US"/>
              </w:rPr>
              <w:t>perspective on the evolution of the specification</w:t>
            </w:r>
          </w:p>
          <w:p w:rsidR="008011CE" w:rsidRPr="00102754" w:rsidRDefault="008011CE" w:rsidP="005A67C1">
            <w:pPr>
              <w:pStyle w:val="Standard1"/>
              <w:spacing w:before="0" w:line="260" w:lineRule="exact"/>
              <w:rPr>
                <w:sz w:val="20"/>
                <w:lang w:val="en-US"/>
              </w:rPr>
            </w:pPr>
            <w:r w:rsidRPr="005A67C1">
              <w:rPr>
                <w:sz w:val="20"/>
                <w:lang w:val="en-US"/>
              </w:rPr>
              <w:t>o</w:t>
            </w:r>
            <w:r>
              <w:rPr>
                <w:sz w:val="20"/>
                <w:lang w:val="en-US"/>
              </w:rPr>
              <w:t>f multimode optical fibre cable</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Default="008011CE">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pPr>
              <w:pStyle w:val="Standard1"/>
              <w:spacing w:before="0" w:line="260" w:lineRule="exact"/>
              <w:rPr>
                <w:sz w:val="20"/>
                <w:lang w:val="en-US"/>
              </w:rPr>
            </w:pPr>
            <w:r>
              <w:rPr>
                <w:sz w:val="20"/>
                <w:lang w:val="en-US"/>
              </w:rPr>
              <w:t>12/2008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G.652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DE3DAD">
            <w:pPr>
              <w:pStyle w:val="Standard1"/>
              <w:spacing w:before="0" w:line="260" w:lineRule="exact"/>
              <w:rPr>
                <w:sz w:val="20"/>
                <w:lang w:val="en-US"/>
              </w:rPr>
            </w:pPr>
            <w:r w:rsidRPr="00DE3DAD">
              <w:rPr>
                <w:sz w:val="20"/>
                <w:lang w:val="en-US"/>
              </w:rPr>
              <w:t>Characteristics</w:t>
            </w:r>
            <w:r>
              <w:rPr>
                <w:sz w:val="20"/>
                <w:lang w:val="en-US"/>
              </w:rPr>
              <w:t xml:space="preserve"> of a single-mode optical fibre </w:t>
            </w:r>
            <w:r w:rsidRPr="00DE3DAD">
              <w:rPr>
                <w:sz w:val="20"/>
                <w:lang w:val="en-US"/>
              </w:rPr>
              <w:t>and cable</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434CB4">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11/2009</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Pr>
                <w:sz w:val="20"/>
                <w:lang w:val="en-US"/>
              </w:rPr>
              <w:t>G.657</w:t>
            </w:r>
          </w:p>
        </w:tc>
        <w:tc>
          <w:tcPr>
            <w:tcW w:w="4692" w:type="dxa"/>
            <w:tcBorders>
              <w:top w:val="single" w:sz="6" w:space="0" w:color="auto"/>
              <w:left w:val="single" w:sz="6" w:space="0" w:color="auto"/>
              <w:bottom w:val="single" w:sz="6" w:space="0" w:color="auto"/>
              <w:right w:val="single" w:sz="6" w:space="0" w:color="auto"/>
            </w:tcBorders>
          </w:tcPr>
          <w:p w:rsidR="008011CE" w:rsidRPr="00102754" w:rsidRDefault="008011CE" w:rsidP="0087556E">
            <w:pPr>
              <w:pStyle w:val="Standard1"/>
              <w:spacing w:before="0" w:line="260" w:lineRule="exact"/>
              <w:rPr>
                <w:sz w:val="20"/>
                <w:lang w:val="en-US"/>
              </w:rPr>
            </w:pPr>
            <w:r w:rsidRPr="0087556E">
              <w:rPr>
                <w:sz w:val="20"/>
                <w:lang w:val="en-US"/>
              </w:rPr>
              <w:t>Characteristic</w:t>
            </w:r>
            <w:r>
              <w:rPr>
                <w:sz w:val="20"/>
                <w:lang w:val="en-US"/>
              </w:rPr>
              <w:t xml:space="preserve">s of a bending-loss insensitive </w:t>
            </w:r>
            <w:r w:rsidRPr="0087556E">
              <w:rPr>
                <w:sz w:val="20"/>
                <w:lang w:val="en-US"/>
              </w:rPr>
              <w:t xml:space="preserve">single-mode </w:t>
            </w:r>
            <w:r>
              <w:rPr>
                <w:sz w:val="20"/>
                <w:lang w:val="en-US"/>
              </w:rPr>
              <w:t xml:space="preserve">optical fibre and cable for the </w:t>
            </w:r>
            <w:r w:rsidRPr="0087556E">
              <w:rPr>
                <w:sz w:val="20"/>
                <w:lang w:val="en-US"/>
              </w:rPr>
              <w:t>access network</w:t>
            </w:r>
            <w:r w:rsidRPr="00102754">
              <w:rPr>
                <w:sz w:val="20"/>
                <w:lang w:val="en-US"/>
              </w:rPr>
              <w:t xml:space="preserve"> </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w:t>
            </w:r>
          </w:p>
          <w:p w:rsidR="008011CE" w:rsidRPr="00DD3B7B" w:rsidRDefault="008011CE" w:rsidP="004A5DF6">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434CB4">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Pr>
                <w:sz w:val="20"/>
                <w:lang w:val="en-US"/>
              </w:rPr>
              <w:t>10/2012</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G.701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Vocabulary of digital transmission and multiplexing, and pulse code modulation (PCM) terms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2a,b</w:t>
            </w:r>
          </w:p>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3/93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G.704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Synchronous frame structures used at 1544, 6312, 2048, 8488 and 44 736 kbit/s hierarchical levels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7/95</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rPr>
                <w:sz w:val="20"/>
                <w:lang w:val="en-US"/>
              </w:rPr>
            </w:pPr>
            <w:r w:rsidRPr="00DD3B7B">
              <w:rPr>
                <w:sz w:val="20"/>
                <w:lang w:val="en-US"/>
              </w:rPr>
              <w:t>G.705</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RecTitle0"/>
              <w:widowControl w:val="0"/>
              <w:spacing w:before="0"/>
              <w:jc w:val="left"/>
              <w:rPr>
                <w:rFonts w:ascii="Times New Roman"/>
                <w:b w:val="0"/>
                <w:caps/>
                <w:sz w:val="20"/>
                <w:lang w:val="en-US"/>
              </w:rPr>
            </w:pPr>
            <w:r w:rsidRPr="00DD3B7B">
              <w:rPr>
                <w:rFonts w:ascii="Times New Roman"/>
                <w:b w:val="0"/>
                <w:caps/>
                <w:sz w:val="20"/>
                <w:lang w:val="en-US"/>
              </w:rPr>
              <w:t>Characteristics of Plesiochronous Digital Hierarchy (PDH) Equipment Functional Blocks</w:t>
            </w:r>
          </w:p>
          <w:p w:rsidR="008011CE" w:rsidRPr="00DD3B7B" w:rsidRDefault="008011CE" w:rsidP="0042420A">
            <w:pPr>
              <w:pStyle w:val="Standard1"/>
              <w:spacing w:before="0" w:line="260" w:lineRule="exact"/>
              <w:rPr>
                <w:sz w:val="16"/>
                <w:lang w:val="en-US"/>
              </w:rPr>
            </w:pP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1a,</w:t>
            </w:r>
          </w:p>
          <w:p w:rsidR="008011CE" w:rsidRPr="00DD3B7B" w:rsidRDefault="008011CE" w:rsidP="004A5DF6">
            <w:pPr>
              <w:pStyle w:val="Standard1"/>
              <w:spacing w:before="0" w:line="260" w:lineRule="exact"/>
              <w:rPr>
                <w:sz w:val="20"/>
                <w:lang w:val="en-US"/>
              </w:rPr>
            </w:pPr>
            <w:r w:rsidRPr="00DD3B7B">
              <w:rPr>
                <w:sz w:val="20"/>
                <w:lang w:val="en-US"/>
              </w:rPr>
              <w:t>2a</w:t>
            </w:r>
          </w:p>
          <w:p w:rsidR="008011CE" w:rsidRPr="00DD3B7B" w:rsidRDefault="008011CE" w:rsidP="004A5DF6">
            <w:pPr>
              <w:pStyle w:val="Standard1"/>
              <w:spacing w:before="0" w:line="260" w:lineRule="exact"/>
              <w:rPr>
                <w:sz w:val="20"/>
                <w:lang w:val="en-US"/>
              </w:rPr>
            </w:pPr>
            <w:r w:rsidRPr="00DD3B7B">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p w:rsidR="008011CE" w:rsidRPr="00DD3B7B" w:rsidRDefault="008011CE" w:rsidP="0042420A">
            <w:pPr>
              <w:pStyle w:val="Standard1"/>
              <w:spacing w:before="0" w:line="260" w:lineRule="exact"/>
              <w:jc w:val="center"/>
              <w:rPr>
                <w:sz w:val="20"/>
                <w:lang w:val="en-US"/>
              </w:rPr>
            </w:pPr>
            <w:r w:rsidRPr="00DD3B7B">
              <w:rPr>
                <w:sz w:val="20"/>
                <w:lang w:val="en-US"/>
              </w:rPr>
              <w:t>X</w:t>
            </w:r>
          </w:p>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p w:rsidR="008011CE" w:rsidRPr="00DD3B7B" w:rsidRDefault="008011CE" w:rsidP="0042420A">
            <w:pPr>
              <w:pStyle w:val="Standard1"/>
              <w:spacing w:before="0" w:line="260" w:lineRule="exact"/>
              <w:jc w:val="center"/>
              <w:rPr>
                <w:sz w:val="20"/>
                <w:lang w:val="en-US"/>
              </w:rPr>
            </w:pPr>
            <w:r w:rsidRPr="00DD3B7B">
              <w:rPr>
                <w:sz w:val="20"/>
                <w:lang w:val="en-US"/>
              </w:rPr>
              <w:t>X</w:t>
            </w:r>
          </w:p>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rsidP="0042420A">
            <w:pPr>
              <w:pStyle w:val="Standard1"/>
              <w:spacing w:before="0" w:line="260" w:lineRule="exact"/>
              <w:rPr>
                <w:sz w:val="20"/>
                <w:lang w:val="en-US"/>
              </w:rPr>
            </w:pPr>
            <w:r w:rsidRPr="00DD3B7B">
              <w:rPr>
                <w:sz w:val="20"/>
                <w:lang w:val="en-US"/>
              </w:rPr>
              <w:t>Determined 4/2000</w:t>
            </w:r>
          </w:p>
          <w:p w:rsidR="008011CE" w:rsidRPr="00DD3B7B" w:rsidRDefault="008011CE" w:rsidP="0042420A">
            <w:pPr>
              <w:pStyle w:val="Standard1"/>
              <w:spacing w:before="0" w:line="260" w:lineRule="exact"/>
              <w:rPr>
                <w:sz w:val="20"/>
                <w:lang w:val="en-US"/>
              </w:rPr>
            </w:pPr>
            <w:r w:rsidRPr="00DD3B7B">
              <w:rPr>
                <w:sz w:val="20"/>
                <w:lang w:val="en-US"/>
              </w:rPr>
              <w:t>Approval</w:t>
            </w:r>
          </w:p>
          <w:p w:rsidR="008011CE" w:rsidRPr="00DD3B7B" w:rsidRDefault="008011CE" w:rsidP="0042420A">
            <w:pPr>
              <w:pStyle w:val="Standard1"/>
              <w:spacing w:before="0" w:line="260" w:lineRule="exact"/>
              <w:rPr>
                <w:sz w:val="20"/>
                <w:lang w:val="en-US"/>
              </w:rPr>
            </w:pPr>
            <w:r w:rsidRPr="00DD3B7B">
              <w:rPr>
                <w:sz w:val="20"/>
                <w:lang w:val="en-US"/>
              </w:rPr>
              <w:t>WTSA</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G.706</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Frame alignment and cyclic redundancy check (CRC) procedures relating to basic frame structures defined in Recommendation G.704</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4/91</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G.772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Protected monitoring points provided on digital transmission systems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3/93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G.773</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Protocol suites for Q-interfaces for management of transmission systems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2a,b</w:t>
            </w:r>
          </w:p>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5a,b</w:t>
            </w:r>
          </w:p>
          <w:p w:rsidR="008011CE" w:rsidRPr="00DD3B7B" w:rsidRDefault="008011CE" w:rsidP="004A5DF6">
            <w:pPr>
              <w:pStyle w:val="Standard1"/>
              <w:spacing w:before="0" w:line="260" w:lineRule="exact"/>
              <w:rPr>
                <w:sz w:val="20"/>
                <w:lang w:val="en-US"/>
              </w:rPr>
            </w:pPr>
            <w:r w:rsidRPr="00DD3B7B">
              <w:rPr>
                <w:sz w:val="20"/>
                <w:lang w:val="en-US"/>
              </w:rPr>
              <w:t>6</w:t>
            </w:r>
          </w:p>
          <w:p w:rsidR="008011CE" w:rsidRPr="00DD3B7B" w:rsidRDefault="00F4173B" w:rsidP="004A5DF6">
            <w:pPr>
              <w:pStyle w:val="Standard1"/>
              <w:spacing w:before="0" w:line="260" w:lineRule="exact"/>
              <w:rPr>
                <w:sz w:val="20"/>
                <w:lang w:val="en-US"/>
              </w:rPr>
            </w:pPr>
            <w:r>
              <w:rPr>
                <w:sz w:val="20"/>
                <w:lang w:val="en-US"/>
              </w:rPr>
              <w:t>7a,</w:t>
            </w:r>
            <w:r w:rsidR="008011CE" w:rsidRPr="00DD3B7B">
              <w:rPr>
                <w:sz w:val="20"/>
                <w:lang w:val="en-US"/>
              </w:rPr>
              <w:t>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3/93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G.774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Synchronous digital hierarchy (SDH) management information model for the network element view</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5a,b</w:t>
            </w:r>
          </w:p>
          <w:p w:rsidR="008011CE" w:rsidRPr="00DD3B7B" w:rsidRDefault="008011CE" w:rsidP="004A5DF6">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9/92</w:t>
            </w:r>
          </w:p>
          <w:p w:rsidR="008011CE" w:rsidRPr="00DD3B7B" w:rsidRDefault="008011CE">
            <w:pPr>
              <w:pStyle w:val="Standard1"/>
              <w:spacing w:before="0" w:line="260" w:lineRule="exact"/>
              <w:rPr>
                <w:sz w:val="20"/>
                <w:lang w:val="en-US"/>
              </w:rPr>
            </w:pPr>
            <w:r w:rsidRPr="00DD3B7B">
              <w:rPr>
                <w:sz w:val="20"/>
                <w:lang w:val="en-US"/>
              </w:rPr>
              <w:t>4/2000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G.774.1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 xml:space="preserve"> Synchronous Digital Hierarchy (SDH) performance monitoring for the network element view</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5a,b</w:t>
            </w:r>
          </w:p>
          <w:p w:rsidR="008011CE" w:rsidRPr="00DD3B7B" w:rsidRDefault="008011CE" w:rsidP="004A5DF6">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TH"/>
              <w:keepNext w:val="0"/>
              <w:keepLines w:val="0"/>
              <w:spacing w:after="0" w:line="260" w:lineRule="exact"/>
              <w:rPr>
                <w:rFonts w:ascii="Times New Roman" w:hAnsi="Times New Roman"/>
                <w:lang w:val="en-US"/>
              </w:rPr>
            </w:pPr>
            <w:r w:rsidRPr="00DD3B7B">
              <w:rPr>
                <w:rFonts w:ascii="Times New Roman" w:hAnsi="Times New Roman"/>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11/94</w:t>
            </w:r>
          </w:p>
          <w:p w:rsidR="008011CE" w:rsidRPr="00DD3B7B" w:rsidRDefault="008011CE">
            <w:pPr>
              <w:pStyle w:val="Standard1"/>
              <w:spacing w:before="0" w:line="260" w:lineRule="exact"/>
              <w:rPr>
                <w:sz w:val="20"/>
                <w:lang w:val="en-US"/>
              </w:rPr>
            </w:pPr>
            <w:r w:rsidRPr="00DD3B7B">
              <w:rPr>
                <w:sz w:val="20"/>
                <w:lang w:val="en-US"/>
              </w:rPr>
              <w:t>4/2000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G.774.2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 xml:space="preserve"> Synchronous digital hierarchy (SDH) configuration of the payload structure for the network element view</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5a,b</w:t>
            </w:r>
          </w:p>
          <w:p w:rsidR="008011CE" w:rsidRPr="00DD3B7B" w:rsidRDefault="008011CE" w:rsidP="004A5DF6">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11/94</w:t>
            </w:r>
          </w:p>
          <w:p w:rsidR="008011CE" w:rsidRPr="00DD3B7B" w:rsidRDefault="008011CE">
            <w:pPr>
              <w:pStyle w:val="Standard1"/>
              <w:spacing w:before="0" w:line="260" w:lineRule="exact"/>
              <w:rPr>
                <w:sz w:val="20"/>
                <w:lang w:val="en-US"/>
              </w:rPr>
            </w:pPr>
            <w:r w:rsidRPr="00DD3B7B">
              <w:rPr>
                <w:sz w:val="20"/>
                <w:lang w:val="en-US"/>
              </w:rPr>
              <w:t>4/2000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G.774.3</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Synchronous digital hierarchy (SDH) management of multiplex-section protection for the network element view</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5a,b</w:t>
            </w:r>
          </w:p>
          <w:p w:rsidR="008011CE" w:rsidRPr="00DD3B7B" w:rsidRDefault="008011CE" w:rsidP="004A5DF6">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11/94</w:t>
            </w:r>
          </w:p>
          <w:p w:rsidR="008011CE" w:rsidRPr="00DD3B7B" w:rsidRDefault="008011CE">
            <w:pPr>
              <w:pStyle w:val="Standard1"/>
              <w:spacing w:before="0" w:line="260" w:lineRule="exact"/>
              <w:rPr>
                <w:sz w:val="20"/>
                <w:lang w:val="en-US"/>
              </w:rPr>
            </w:pPr>
            <w:r w:rsidRPr="00DD3B7B">
              <w:rPr>
                <w:sz w:val="20"/>
                <w:lang w:val="en-US"/>
              </w:rPr>
              <w:t>4/2000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G.774.4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Synchronous digital hierarchy (SDH) management of the subnetwork connection protection for the network element view</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5a,b</w:t>
            </w:r>
          </w:p>
          <w:p w:rsidR="008011CE" w:rsidRPr="00DD3B7B" w:rsidRDefault="008011CE" w:rsidP="004A5DF6">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7/95</w:t>
            </w:r>
          </w:p>
          <w:p w:rsidR="008011CE" w:rsidRPr="00DD3B7B" w:rsidRDefault="008011CE">
            <w:pPr>
              <w:pStyle w:val="Standard1"/>
              <w:spacing w:before="0" w:line="260" w:lineRule="exact"/>
              <w:rPr>
                <w:sz w:val="20"/>
                <w:lang w:val="en-US"/>
              </w:rPr>
            </w:pPr>
            <w:r w:rsidRPr="00DD3B7B">
              <w:rPr>
                <w:sz w:val="20"/>
                <w:lang w:val="en-US"/>
              </w:rPr>
              <w:t>4/2000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G.774.5</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Synchronous Digital Hierarchy (SDH) management of connection supervision functionality (HCS/LCS) for the network element view</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p w:rsidR="008011CE" w:rsidRPr="00DD3B7B" w:rsidRDefault="008011CE" w:rsidP="004A5DF6">
            <w:pPr>
              <w:pStyle w:val="Standard1"/>
              <w:spacing w:before="0" w:line="260" w:lineRule="exact"/>
              <w:rPr>
                <w:sz w:val="20"/>
                <w:lang w:val="en-US"/>
              </w:rPr>
            </w:pPr>
            <w:r w:rsidRPr="00DD3B7B">
              <w:rPr>
                <w:sz w:val="20"/>
                <w:lang w:val="en-US"/>
              </w:rPr>
              <w:t>5a,b</w:t>
            </w:r>
          </w:p>
          <w:p w:rsidR="008011CE" w:rsidRPr="00DD3B7B" w:rsidRDefault="008011CE" w:rsidP="004A5DF6">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7/95</w:t>
            </w:r>
          </w:p>
          <w:p w:rsidR="008011CE" w:rsidRPr="00DD3B7B" w:rsidRDefault="008011CE">
            <w:pPr>
              <w:pStyle w:val="Standard1"/>
              <w:spacing w:before="0" w:line="260" w:lineRule="exact"/>
              <w:rPr>
                <w:sz w:val="20"/>
                <w:lang w:val="en-US"/>
              </w:rPr>
            </w:pPr>
            <w:r w:rsidRPr="00DD3B7B">
              <w:rPr>
                <w:sz w:val="20"/>
                <w:lang w:val="en-US"/>
              </w:rPr>
              <w:t>4/2000</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G.780</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Vocabulary of terms for synchronous digital hierarchy (SDH) networks and equipment</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11/94</w:t>
            </w:r>
          </w:p>
          <w:p w:rsidR="008011CE" w:rsidRPr="00DD3B7B" w:rsidRDefault="008011CE">
            <w:pPr>
              <w:pStyle w:val="Standard1"/>
              <w:spacing w:before="0" w:line="260" w:lineRule="exact"/>
              <w:rPr>
                <w:sz w:val="20"/>
                <w:lang w:val="en-US"/>
              </w:rPr>
            </w:pPr>
            <w:r w:rsidRPr="00DD3B7B">
              <w:rPr>
                <w:sz w:val="20"/>
                <w:lang w:val="en-US"/>
              </w:rPr>
              <w:t>6/99</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G.784</w:t>
            </w:r>
          </w:p>
        </w:tc>
        <w:tc>
          <w:tcPr>
            <w:tcW w:w="4692" w:type="dxa"/>
            <w:tcBorders>
              <w:top w:val="single" w:sz="6" w:space="0" w:color="auto"/>
              <w:left w:val="single" w:sz="6" w:space="0" w:color="auto"/>
              <w:bottom w:val="single" w:sz="6" w:space="0" w:color="auto"/>
              <w:right w:val="single" w:sz="6" w:space="0" w:color="auto"/>
            </w:tcBorders>
          </w:tcPr>
          <w:p w:rsidR="008011CE" w:rsidRPr="00BE3880" w:rsidRDefault="008011CE">
            <w:pPr>
              <w:pStyle w:val="Standard1"/>
              <w:spacing w:before="0" w:line="260" w:lineRule="exact"/>
              <w:rPr>
                <w:sz w:val="20"/>
                <w:lang w:val="fr-CH"/>
              </w:rPr>
            </w:pPr>
            <w:r w:rsidRPr="00BE3880">
              <w:rPr>
                <w:sz w:val="20"/>
                <w:lang w:val="fr-CH"/>
              </w:rPr>
              <w:t>Synchronous digital hierarchy (SDH) management</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1/94</w:t>
            </w:r>
          </w:p>
          <w:p w:rsidR="008011CE" w:rsidRPr="00DD3B7B" w:rsidRDefault="008011CE">
            <w:pPr>
              <w:pStyle w:val="Standard1"/>
              <w:spacing w:before="0" w:line="260" w:lineRule="exact"/>
              <w:rPr>
                <w:sz w:val="20"/>
                <w:lang w:val="en-US"/>
              </w:rPr>
            </w:pPr>
            <w:r w:rsidRPr="00DD3B7B">
              <w:rPr>
                <w:sz w:val="20"/>
                <w:lang w:val="en-US"/>
              </w:rPr>
              <w:t>6/99</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G.810</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Definitions and terminology for synchronization networks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2a,b</w:t>
            </w:r>
          </w:p>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8/96</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G.821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Error performance of 64 kbit/s international digital connections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3</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G.823</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The control of jitter and wander within digital networks which are based on the 2048 kbit/s hierarchy</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3/93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G.824</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The control of jitter and wander within digital networks which are based on the 1544 kbit/s hierarchy</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3/93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G.825</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The control of jitter and wander within digital networks which are based on the synchronous digital hierarchy (SDH)</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3/93</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G.826</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Error performance for int’l digital connections greater than/equal to primary rate</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3</w:t>
            </w:r>
          </w:p>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G.827</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Availability parameters and objectives for path elements of international constant bit-rate digital paths at or above the primary rate</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8/96</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G.829</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Error performance of SDH sections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p>
        </w:tc>
      </w:tr>
      <w:tr w:rsidR="008011CE"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G.841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Types and characteristics of SDH network protection architectures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4/97</w:t>
            </w:r>
          </w:p>
          <w:p w:rsidR="008011CE" w:rsidRPr="00DD3B7B" w:rsidRDefault="008011CE">
            <w:pPr>
              <w:pStyle w:val="Standard1"/>
              <w:spacing w:before="0" w:line="260" w:lineRule="exact"/>
              <w:rPr>
                <w:sz w:val="20"/>
                <w:lang w:val="en-US"/>
              </w:rPr>
            </w:pPr>
            <w:r w:rsidRPr="00DD3B7B">
              <w:rPr>
                <w:sz w:val="20"/>
                <w:lang w:val="en-US"/>
              </w:rPr>
              <w:t>revision 2002</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G.861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Principles and guidelines for the integration of satellite and radio systems in SDH transport networks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8/96</w:t>
            </w:r>
          </w:p>
          <w:p w:rsidR="008011CE" w:rsidRPr="00DD3B7B" w:rsidRDefault="008011CE">
            <w:pPr>
              <w:pStyle w:val="Standard1"/>
              <w:spacing w:before="0" w:line="260" w:lineRule="exact"/>
              <w:rPr>
                <w:sz w:val="20"/>
                <w:lang w:val="en-US"/>
              </w:rPr>
            </w:pPr>
            <w:r w:rsidRPr="00DD3B7B">
              <w:rPr>
                <w:sz w:val="20"/>
                <w:lang w:val="en-US"/>
              </w:rPr>
              <w:t>6/99</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G.901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General considerations on digital sec</w:t>
            </w:r>
            <w:r w:rsidR="00F4173B">
              <w:rPr>
                <w:sz w:val="20"/>
                <w:lang w:val="en-US"/>
              </w:rPr>
              <w:t>tions and digital line systems</w:t>
            </w:r>
            <w:r w:rsidR="00F4173B">
              <w:rPr>
                <w:sz w:val="20"/>
                <w:lang w:val="en-US"/>
              </w:rPr>
              <w:br/>
            </w:r>
            <w:r w:rsidRPr="00DD3B7B">
              <w:rPr>
                <w:sz w:val="20"/>
                <w:lang w:val="en-US"/>
              </w:rPr>
              <w:t xml:space="preserve">Blue Book Fascicle III.5 </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4A5DF6">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11/88</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G.911</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rPr>
                <w:sz w:val="20"/>
                <w:lang w:val="en-US"/>
              </w:rPr>
            </w:pPr>
            <w:r w:rsidRPr="00DD3B7B">
              <w:rPr>
                <w:sz w:val="20"/>
                <w:lang w:val="en-US"/>
              </w:rPr>
              <w:t>Parameters and calculation methodologies for reliability and availability of fibre optic systems</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F4173B" w:rsidP="00C82304">
            <w:pPr>
              <w:pStyle w:val="Standard1"/>
              <w:spacing w:before="0" w:line="260" w:lineRule="exact"/>
              <w:rPr>
                <w:sz w:val="20"/>
                <w:lang w:val="en-US"/>
              </w:rPr>
            </w:pPr>
            <w:r>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F4173B">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Pr="00DD3B7B" w:rsidRDefault="008011CE">
            <w:pPr>
              <w:pStyle w:val="Standard1"/>
              <w:spacing w:before="0" w:line="260" w:lineRule="exact"/>
              <w:rPr>
                <w:sz w:val="20"/>
                <w:lang w:val="en-US"/>
              </w:rPr>
            </w:pPr>
            <w:r w:rsidRPr="00DD3B7B">
              <w:rPr>
                <w:sz w:val="20"/>
                <w:lang w:val="en-US"/>
              </w:rPr>
              <w:t>3/93</w:t>
            </w:r>
          </w:p>
          <w:p w:rsidR="008011CE" w:rsidRPr="00DD3B7B" w:rsidRDefault="008011CE">
            <w:pPr>
              <w:pStyle w:val="Standard1"/>
              <w:spacing w:before="0" w:line="260" w:lineRule="exact"/>
              <w:rPr>
                <w:sz w:val="20"/>
                <w:lang w:val="en-US"/>
              </w:rPr>
            </w:pPr>
            <w:r w:rsidRPr="00DD3B7B">
              <w:rPr>
                <w:sz w:val="20"/>
                <w:lang w:val="en-US"/>
              </w:rPr>
              <w:t>1997</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rPr>
                <w:sz w:val="20"/>
                <w:lang w:val="en-US"/>
              </w:rPr>
            </w:pPr>
            <w:r w:rsidRPr="00DD3B7B">
              <w:rPr>
                <w:sz w:val="20"/>
                <w:lang w:val="en-US"/>
              </w:rPr>
              <w:t>G.983.2</w:t>
            </w:r>
          </w:p>
        </w:tc>
        <w:tc>
          <w:tcPr>
            <w:tcW w:w="4692" w:type="dxa"/>
            <w:tcBorders>
              <w:top w:val="single" w:sz="6" w:space="0" w:color="auto"/>
              <w:left w:val="single" w:sz="6" w:space="0" w:color="auto"/>
              <w:bottom w:val="single" w:sz="6" w:space="0" w:color="auto"/>
              <w:right w:val="single" w:sz="6" w:space="0" w:color="auto"/>
            </w:tcBorders>
          </w:tcPr>
          <w:p w:rsidR="008011CE" w:rsidRPr="00DD3B7B" w:rsidRDefault="008011CE" w:rsidP="00352439">
            <w:pPr>
              <w:pStyle w:val="Standard1"/>
              <w:spacing w:before="0" w:line="260" w:lineRule="exact"/>
              <w:rPr>
                <w:sz w:val="20"/>
                <w:lang w:val="en-US"/>
              </w:rPr>
            </w:pPr>
            <w:r w:rsidRPr="00352439">
              <w:rPr>
                <w:sz w:val="20"/>
                <w:lang w:val="en-US"/>
              </w:rPr>
              <w:t>ONT m</w:t>
            </w:r>
            <w:r>
              <w:rPr>
                <w:sz w:val="20"/>
                <w:lang w:val="en-US"/>
              </w:rPr>
              <w:t xml:space="preserve">anagement and control interface </w:t>
            </w:r>
            <w:r w:rsidRPr="00352439">
              <w:rPr>
                <w:sz w:val="20"/>
                <w:lang w:val="en-US"/>
              </w:rPr>
              <w:t>specification for B-PON</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C82304">
            <w:pPr>
              <w:pStyle w:val="Standard1"/>
              <w:spacing w:before="0" w:line="260" w:lineRule="exact"/>
              <w:rPr>
                <w:sz w:val="20"/>
                <w:lang w:val="en-US"/>
              </w:rPr>
            </w:pPr>
            <w:r w:rsidRPr="00DD3B7B">
              <w:rPr>
                <w:sz w:val="20"/>
                <w:lang w:val="en-US"/>
              </w:rPr>
              <w:t>4</w:t>
            </w:r>
          </w:p>
          <w:p w:rsidR="008011CE" w:rsidRPr="00DD3B7B" w:rsidRDefault="008011CE" w:rsidP="00C82304">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rsidP="0042420A">
            <w:pPr>
              <w:pStyle w:val="Standard1"/>
              <w:spacing w:before="0" w:line="260" w:lineRule="exact"/>
              <w:rPr>
                <w:sz w:val="20"/>
                <w:lang w:val="en-US"/>
              </w:rPr>
            </w:pPr>
            <w:r>
              <w:rPr>
                <w:sz w:val="20"/>
                <w:lang w:val="en-US"/>
              </w:rPr>
              <w:t>07/</w:t>
            </w:r>
            <w:r w:rsidRPr="00DD3B7B">
              <w:rPr>
                <w:sz w:val="20"/>
                <w:lang w:val="en-US"/>
              </w:rPr>
              <w:t>2005</w:t>
            </w:r>
          </w:p>
          <w:p w:rsidR="008011CE" w:rsidRDefault="008011CE" w:rsidP="0042420A">
            <w:pPr>
              <w:pStyle w:val="Standard1"/>
              <w:spacing w:before="0" w:line="260" w:lineRule="exact"/>
              <w:rPr>
                <w:sz w:val="20"/>
                <w:lang w:val="en-US"/>
              </w:rPr>
            </w:pPr>
          </w:p>
          <w:p w:rsidR="008011CE" w:rsidRDefault="008011CE" w:rsidP="0042420A">
            <w:pPr>
              <w:pStyle w:val="Standard1"/>
              <w:spacing w:before="0" w:line="260" w:lineRule="exact"/>
              <w:rPr>
                <w:sz w:val="20"/>
                <w:lang w:val="en-US"/>
              </w:rPr>
            </w:pPr>
            <w:r>
              <w:rPr>
                <w:sz w:val="20"/>
                <w:lang w:val="en-US"/>
              </w:rPr>
              <w:t>Erratum 1</w:t>
            </w:r>
          </w:p>
          <w:p w:rsidR="008011CE" w:rsidRPr="00DD3B7B" w:rsidRDefault="008011CE" w:rsidP="0042420A">
            <w:pPr>
              <w:pStyle w:val="Standard1"/>
              <w:spacing w:before="0" w:line="260" w:lineRule="exact"/>
              <w:rPr>
                <w:sz w:val="20"/>
                <w:lang w:val="en-US"/>
              </w:rPr>
            </w:pPr>
            <w:r>
              <w:rPr>
                <w:sz w:val="20"/>
                <w:lang w:val="en-US"/>
              </w:rPr>
              <w:t>06/2002</w:t>
            </w: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Default="008011CE" w:rsidP="0042420A">
            <w:pPr>
              <w:pStyle w:val="Standard1"/>
              <w:spacing w:before="0" w:line="260" w:lineRule="exact"/>
              <w:rPr>
                <w:sz w:val="20"/>
                <w:lang w:val="en-US"/>
              </w:rPr>
            </w:pPr>
            <w:r w:rsidRPr="00DD3B7B">
              <w:rPr>
                <w:sz w:val="20"/>
                <w:lang w:val="en-US"/>
              </w:rPr>
              <w:t>G.983.2</w:t>
            </w:r>
          </w:p>
          <w:p w:rsidR="008011CE" w:rsidRPr="00DD3B7B" w:rsidRDefault="008011CE" w:rsidP="0042420A">
            <w:pPr>
              <w:pStyle w:val="Standard1"/>
              <w:spacing w:before="0" w:line="260" w:lineRule="exact"/>
              <w:rPr>
                <w:sz w:val="20"/>
                <w:lang w:val="en-US"/>
              </w:rPr>
            </w:pPr>
            <w:r w:rsidRPr="00352439">
              <w:rPr>
                <w:sz w:val="20"/>
                <w:lang w:val="en-US"/>
              </w:rPr>
              <w:t>Amendment 1</w:t>
            </w:r>
          </w:p>
        </w:tc>
        <w:tc>
          <w:tcPr>
            <w:tcW w:w="4692" w:type="dxa"/>
            <w:tcBorders>
              <w:top w:val="single" w:sz="6" w:space="0" w:color="auto"/>
              <w:left w:val="single" w:sz="6" w:space="0" w:color="auto"/>
              <w:bottom w:val="single" w:sz="6" w:space="0" w:color="auto"/>
              <w:right w:val="single" w:sz="6" w:space="0" w:color="auto"/>
            </w:tcBorders>
          </w:tcPr>
          <w:p w:rsidR="008011CE" w:rsidRDefault="008011CE" w:rsidP="0042420A">
            <w:pPr>
              <w:pStyle w:val="Standard1"/>
              <w:spacing w:before="0" w:line="260" w:lineRule="exact"/>
              <w:rPr>
                <w:sz w:val="20"/>
                <w:lang w:val="en-US"/>
              </w:rPr>
            </w:pPr>
            <w:r w:rsidRPr="00352439">
              <w:rPr>
                <w:sz w:val="20"/>
                <w:lang w:val="en-US"/>
              </w:rPr>
              <w:t>ONT m</w:t>
            </w:r>
            <w:r>
              <w:rPr>
                <w:sz w:val="20"/>
                <w:lang w:val="en-US"/>
              </w:rPr>
              <w:t xml:space="preserve">anagement and control interface </w:t>
            </w:r>
            <w:r w:rsidRPr="00352439">
              <w:rPr>
                <w:sz w:val="20"/>
                <w:lang w:val="en-US"/>
              </w:rPr>
              <w:t>specification for B-PON</w:t>
            </w:r>
          </w:p>
          <w:p w:rsidR="008011CE" w:rsidRPr="00DD3B7B" w:rsidDel="00352439" w:rsidRDefault="008011CE" w:rsidP="00352439">
            <w:pPr>
              <w:pStyle w:val="Standard1"/>
              <w:spacing w:before="0" w:line="260" w:lineRule="exact"/>
              <w:rPr>
                <w:sz w:val="20"/>
                <w:lang w:val="en-US"/>
              </w:rPr>
            </w:pPr>
            <w:r w:rsidRPr="00352439">
              <w:rPr>
                <w:sz w:val="20"/>
                <w:lang w:val="en-US"/>
              </w:rPr>
              <w:t>Am</w:t>
            </w:r>
            <w:r>
              <w:rPr>
                <w:sz w:val="20"/>
                <w:lang w:val="en-US"/>
              </w:rPr>
              <w:t xml:space="preserve">endment 1: Omnibus improvements </w:t>
            </w:r>
            <w:r w:rsidRPr="00352439">
              <w:rPr>
                <w:sz w:val="20"/>
                <w:lang w:val="en-US"/>
              </w:rPr>
              <w:t>for OMCI</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C82304">
            <w:pPr>
              <w:pStyle w:val="Standard1"/>
              <w:spacing w:before="0" w:line="260" w:lineRule="exact"/>
              <w:rPr>
                <w:sz w:val="20"/>
                <w:lang w:val="en-US"/>
              </w:rPr>
            </w:pPr>
            <w:r w:rsidRPr="00DD3B7B">
              <w:rPr>
                <w:sz w:val="20"/>
                <w:lang w:val="en-US"/>
              </w:rPr>
              <w:t>4</w:t>
            </w:r>
          </w:p>
          <w:p w:rsidR="008011CE" w:rsidRPr="00DD3B7B" w:rsidRDefault="008011CE" w:rsidP="00C82304">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F24E63">
            <w:pPr>
              <w:pStyle w:val="Standard1"/>
              <w:spacing w:before="0" w:line="260" w:lineRule="exact"/>
              <w:jc w:val="center"/>
              <w:rPr>
                <w:sz w:val="20"/>
                <w:lang w:val="en-US"/>
              </w:rPr>
            </w:pPr>
            <w:r w:rsidRPr="00DD3B7B">
              <w:rPr>
                <w:sz w:val="20"/>
                <w:lang w:val="en-US"/>
              </w:rPr>
              <w:t>X</w:t>
            </w:r>
          </w:p>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F24E63">
            <w:pPr>
              <w:pStyle w:val="Standard1"/>
              <w:spacing w:before="0" w:line="260" w:lineRule="exact"/>
              <w:jc w:val="center"/>
              <w:rPr>
                <w:sz w:val="20"/>
                <w:lang w:val="en-US"/>
              </w:rPr>
            </w:pPr>
            <w:r w:rsidRPr="00DD3B7B">
              <w:rPr>
                <w:sz w:val="20"/>
                <w:lang w:val="en-US"/>
              </w:rPr>
              <w:t>X</w:t>
            </w:r>
          </w:p>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rsidP="00F24E63">
            <w:pPr>
              <w:pStyle w:val="Standard1"/>
              <w:spacing w:before="0" w:line="260" w:lineRule="exact"/>
              <w:rPr>
                <w:sz w:val="20"/>
                <w:lang w:val="en-US"/>
              </w:rPr>
            </w:pPr>
            <w:r>
              <w:rPr>
                <w:sz w:val="20"/>
                <w:lang w:val="en-US"/>
              </w:rPr>
              <w:t>03/2006</w:t>
            </w:r>
          </w:p>
          <w:p w:rsidR="008011CE" w:rsidRPr="00DD3B7B" w:rsidDel="00352439" w:rsidRDefault="008011CE" w:rsidP="0042420A">
            <w:pPr>
              <w:pStyle w:val="Standard1"/>
              <w:spacing w:before="0" w:line="260" w:lineRule="exact"/>
              <w:rPr>
                <w:sz w:val="20"/>
                <w:lang w:val="en-US"/>
              </w:rPr>
            </w:pPr>
          </w:p>
        </w:tc>
      </w:tr>
      <w:tr w:rsidR="008011CE"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8011CE" w:rsidRDefault="008011CE" w:rsidP="00F24E63">
            <w:pPr>
              <w:pStyle w:val="Standard1"/>
              <w:spacing w:before="0" w:line="260" w:lineRule="exact"/>
              <w:rPr>
                <w:sz w:val="20"/>
                <w:lang w:val="en-US"/>
              </w:rPr>
            </w:pPr>
            <w:r w:rsidRPr="00DD3B7B">
              <w:rPr>
                <w:sz w:val="20"/>
                <w:lang w:val="en-US"/>
              </w:rPr>
              <w:t>G.983.2</w:t>
            </w:r>
          </w:p>
          <w:p w:rsidR="008011CE" w:rsidRPr="00DD3B7B" w:rsidRDefault="008011CE" w:rsidP="0042420A">
            <w:pPr>
              <w:pStyle w:val="Standard1"/>
              <w:spacing w:before="0" w:line="260" w:lineRule="exact"/>
              <w:rPr>
                <w:sz w:val="20"/>
                <w:lang w:val="en-US"/>
              </w:rPr>
            </w:pPr>
            <w:r>
              <w:rPr>
                <w:sz w:val="20"/>
                <w:lang w:val="en-US"/>
              </w:rPr>
              <w:t>Amendment 2</w:t>
            </w:r>
          </w:p>
        </w:tc>
        <w:tc>
          <w:tcPr>
            <w:tcW w:w="4692" w:type="dxa"/>
            <w:tcBorders>
              <w:top w:val="single" w:sz="6" w:space="0" w:color="auto"/>
              <w:left w:val="single" w:sz="6" w:space="0" w:color="auto"/>
              <w:bottom w:val="single" w:sz="6" w:space="0" w:color="auto"/>
              <w:right w:val="single" w:sz="6" w:space="0" w:color="auto"/>
            </w:tcBorders>
          </w:tcPr>
          <w:p w:rsidR="008011CE" w:rsidRDefault="008011CE" w:rsidP="00F24E63">
            <w:pPr>
              <w:pStyle w:val="Standard1"/>
              <w:spacing w:before="0" w:line="260" w:lineRule="exact"/>
              <w:rPr>
                <w:sz w:val="20"/>
                <w:lang w:val="en-US"/>
              </w:rPr>
            </w:pPr>
            <w:r w:rsidRPr="00352439">
              <w:rPr>
                <w:sz w:val="20"/>
                <w:lang w:val="en-US"/>
              </w:rPr>
              <w:t>ONT m</w:t>
            </w:r>
            <w:r>
              <w:rPr>
                <w:sz w:val="20"/>
                <w:lang w:val="en-US"/>
              </w:rPr>
              <w:t xml:space="preserve">anagement and control interface </w:t>
            </w:r>
            <w:r w:rsidRPr="00352439">
              <w:rPr>
                <w:sz w:val="20"/>
                <w:lang w:val="en-US"/>
              </w:rPr>
              <w:t>specification for B-PON</w:t>
            </w:r>
          </w:p>
          <w:p w:rsidR="008011CE" w:rsidRPr="00352439" w:rsidRDefault="008011CE" w:rsidP="0042420A">
            <w:pPr>
              <w:pStyle w:val="Standard1"/>
              <w:spacing w:before="0" w:line="260" w:lineRule="exact"/>
              <w:rPr>
                <w:sz w:val="20"/>
                <w:lang w:val="en-US"/>
              </w:rPr>
            </w:pPr>
            <w:r w:rsidRPr="00352439">
              <w:rPr>
                <w:sz w:val="20"/>
                <w:lang w:val="en-US"/>
              </w:rPr>
              <w:t>Am</w:t>
            </w:r>
            <w:r>
              <w:rPr>
                <w:sz w:val="20"/>
                <w:lang w:val="en-US"/>
              </w:rPr>
              <w:t>endment 2</w:t>
            </w:r>
          </w:p>
        </w:tc>
        <w:tc>
          <w:tcPr>
            <w:tcW w:w="627" w:type="dxa"/>
            <w:tcBorders>
              <w:top w:val="single" w:sz="6" w:space="0" w:color="auto"/>
              <w:left w:val="single" w:sz="6" w:space="0" w:color="auto"/>
              <w:bottom w:val="single" w:sz="6" w:space="0" w:color="auto"/>
              <w:right w:val="single" w:sz="6" w:space="0" w:color="auto"/>
            </w:tcBorders>
          </w:tcPr>
          <w:p w:rsidR="008011CE" w:rsidRPr="00DD3B7B" w:rsidRDefault="008011CE" w:rsidP="00C82304">
            <w:pPr>
              <w:pStyle w:val="Standard1"/>
              <w:spacing w:before="0" w:line="260" w:lineRule="exact"/>
              <w:rPr>
                <w:sz w:val="20"/>
                <w:lang w:val="en-US"/>
              </w:rPr>
            </w:pPr>
            <w:r w:rsidRPr="00DD3B7B">
              <w:rPr>
                <w:sz w:val="20"/>
                <w:lang w:val="en-US"/>
              </w:rPr>
              <w:t>4</w:t>
            </w:r>
          </w:p>
          <w:p w:rsidR="008011CE" w:rsidRPr="00DD3B7B" w:rsidRDefault="008011CE" w:rsidP="00C82304">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F24E63">
            <w:pPr>
              <w:pStyle w:val="Standard1"/>
              <w:spacing w:before="0" w:line="260" w:lineRule="exact"/>
              <w:jc w:val="center"/>
              <w:rPr>
                <w:sz w:val="20"/>
                <w:lang w:val="en-US"/>
              </w:rPr>
            </w:pPr>
            <w:r w:rsidRPr="00DD3B7B">
              <w:rPr>
                <w:sz w:val="20"/>
                <w:lang w:val="en-US"/>
              </w:rPr>
              <w:t>X</w:t>
            </w:r>
          </w:p>
          <w:p w:rsidR="008011CE" w:rsidRPr="00DD3B7B" w:rsidRDefault="008011CE" w:rsidP="00F24E63">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8011CE" w:rsidRPr="00DD3B7B" w:rsidRDefault="008011CE" w:rsidP="00F24E63">
            <w:pPr>
              <w:pStyle w:val="Standard1"/>
              <w:spacing w:before="0" w:line="260" w:lineRule="exact"/>
              <w:jc w:val="center"/>
              <w:rPr>
                <w:sz w:val="20"/>
                <w:lang w:val="en-US"/>
              </w:rPr>
            </w:pPr>
            <w:r w:rsidRPr="00DD3B7B">
              <w:rPr>
                <w:sz w:val="20"/>
                <w:lang w:val="en-US"/>
              </w:rPr>
              <w:t>X</w:t>
            </w:r>
          </w:p>
          <w:p w:rsidR="008011CE" w:rsidRPr="00DD3B7B" w:rsidRDefault="008011CE" w:rsidP="00F24E63">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8011CE" w:rsidRPr="00DD3B7B" w:rsidRDefault="008011CE"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8011CE" w:rsidRDefault="008011CE" w:rsidP="00F24E63">
            <w:pPr>
              <w:pStyle w:val="Standard1"/>
              <w:spacing w:before="0" w:line="260" w:lineRule="exact"/>
              <w:rPr>
                <w:sz w:val="20"/>
                <w:lang w:val="en-US"/>
              </w:rPr>
            </w:pPr>
            <w:r>
              <w:rPr>
                <w:sz w:val="20"/>
                <w:lang w:val="en-US"/>
              </w:rPr>
              <w:t>01/2007</w:t>
            </w:r>
          </w:p>
          <w:p w:rsidR="008011CE" w:rsidRDefault="008011CE" w:rsidP="00F24E63">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fr-FR"/>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F24E63">
            <w:pPr>
              <w:pStyle w:val="Standard1"/>
              <w:spacing w:before="0" w:line="260" w:lineRule="exact"/>
              <w:rPr>
                <w:sz w:val="20"/>
                <w:lang w:val="en-US"/>
              </w:rPr>
            </w:pPr>
            <w:r w:rsidRPr="002D1346">
              <w:rPr>
                <w:sz w:val="20"/>
                <w:lang w:val="en-US"/>
              </w:rPr>
              <w:t>G.98</w:t>
            </w:r>
            <w:r>
              <w:rPr>
                <w:sz w:val="20"/>
                <w:lang w:val="en-US"/>
              </w:rPr>
              <w:t>8</w:t>
            </w:r>
          </w:p>
        </w:tc>
        <w:tc>
          <w:tcPr>
            <w:tcW w:w="4692" w:type="dxa"/>
            <w:tcBorders>
              <w:top w:val="single" w:sz="6" w:space="0" w:color="auto"/>
              <w:left w:val="single" w:sz="6" w:space="0" w:color="auto"/>
              <w:bottom w:val="single" w:sz="6" w:space="0" w:color="auto"/>
              <w:right w:val="single" w:sz="6" w:space="0" w:color="auto"/>
            </w:tcBorders>
          </w:tcPr>
          <w:p w:rsidR="005D746B" w:rsidRPr="00FB59AE" w:rsidRDefault="005D746B" w:rsidP="005D746B">
            <w:pPr>
              <w:pStyle w:val="Standard1"/>
              <w:spacing w:before="0" w:line="260" w:lineRule="exact"/>
              <w:rPr>
                <w:sz w:val="20"/>
                <w:lang w:val="en-US"/>
              </w:rPr>
            </w:pPr>
            <w:r w:rsidRPr="00FB59AE">
              <w:rPr>
                <w:sz w:val="20"/>
                <w:lang w:val="en-US"/>
              </w:rPr>
              <w:t>ONU management and control interface (OMCI)</w:t>
            </w:r>
          </w:p>
          <w:p w:rsidR="005D746B" w:rsidRPr="00352439" w:rsidRDefault="005D746B" w:rsidP="00F24E63">
            <w:pPr>
              <w:pStyle w:val="Standard1"/>
              <w:spacing w:before="0" w:line="260" w:lineRule="exact"/>
              <w:rPr>
                <w:sz w:val="20"/>
                <w:lang w:val="en-US"/>
              </w:rPr>
            </w:pPr>
            <w:r w:rsidRPr="00FB59AE">
              <w:rPr>
                <w:sz w:val="20"/>
                <w:lang w:val="en-US"/>
              </w:rPr>
              <w:t>specification</w:t>
            </w:r>
          </w:p>
        </w:tc>
        <w:tc>
          <w:tcPr>
            <w:tcW w:w="627" w:type="dxa"/>
            <w:tcBorders>
              <w:top w:val="single" w:sz="6" w:space="0" w:color="auto"/>
              <w:left w:val="single" w:sz="6" w:space="0" w:color="auto"/>
              <w:bottom w:val="single" w:sz="6" w:space="0" w:color="auto"/>
              <w:right w:val="single" w:sz="6" w:space="0" w:color="auto"/>
            </w:tcBorders>
          </w:tcPr>
          <w:p w:rsidR="005D746B" w:rsidRPr="00B00A16" w:rsidRDefault="005D746B" w:rsidP="005D746B">
            <w:pPr>
              <w:pStyle w:val="Standard1"/>
              <w:spacing w:before="0" w:line="260" w:lineRule="exact"/>
              <w:rPr>
                <w:sz w:val="20"/>
                <w:lang w:val="fr-FR"/>
              </w:rPr>
            </w:pPr>
            <w:r w:rsidRPr="00B00A16">
              <w:rPr>
                <w:sz w:val="20"/>
                <w:lang w:val="fr-FR"/>
              </w:rPr>
              <w:t>4</w:t>
            </w:r>
          </w:p>
          <w:p w:rsidR="005D746B" w:rsidRPr="00DD3B7B" w:rsidRDefault="005D746B" w:rsidP="00C82304">
            <w:pPr>
              <w:pStyle w:val="Standard1"/>
              <w:spacing w:before="0" w:line="260" w:lineRule="exact"/>
              <w:rPr>
                <w:sz w:val="20"/>
                <w:lang w:val="en-US"/>
              </w:rPr>
            </w:pPr>
            <w:r>
              <w:rPr>
                <w:sz w:val="20"/>
                <w:lang w:val="fr-FR"/>
              </w:rPr>
              <w:t>7</w:t>
            </w:r>
            <w:r w:rsidRPr="00B00A16">
              <w:rPr>
                <w:sz w:val="20"/>
                <w:lang w:val="fr-FR"/>
              </w:rPr>
              <w:t>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5D746B">
            <w:pPr>
              <w:pStyle w:val="Standard1"/>
              <w:spacing w:before="0" w:line="260" w:lineRule="exact"/>
              <w:jc w:val="center"/>
              <w:rPr>
                <w:sz w:val="20"/>
                <w:lang w:val="en-US"/>
              </w:rPr>
            </w:pPr>
            <w:r>
              <w:rPr>
                <w:sz w:val="20"/>
                <w:lang w:val="en-US"/>
              </w:rPr>
              <w:t>X</w:t>
            </w:r>
          </w:p>
          <w:p w:rsidR="005D746B" w:rsidRPr="00DD3B7B" w:rsidRDefault="005D746B" w:rsidP="00F24E63">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5D746B">
            <w:pPr>
              <w:pStyle w:val="Standard1"/>
              <w:spacing w:before="0" w:line="260" w:lineRule="exact"/>
              <w:jc w:val="center"/>
              <w:rPr>
                <w:sz w:val="20"/>
                <w:lang w:val="en-US"/>
              </w:rPr>
            </w:pPr>
            <w:r>
              <w:rPr>
                <w:sz w:val="20"/>
                <w:lang w:val="en-US"/>
              </w:rPr>
              <w:t>X</w:t>
            </w:r>
          </w:p>
          <w:p w:rsidR="005D746B" w:rsidRPr="00DD3B7B" w:rsidRDefault="005D746B" w:rsidP="00F24E63">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Default="005D746B" w:rsidP="00F24E63">
            <w:pPr>
              <w:pStyle w:val="Standard1"/>
              <w:spacing w:before="0" w:line="260" w:lineRule="exact"/>
              <w:rPr>
                <w:sz w:val="20"/>
                <w:lang w:val="en-US"/>
              </w:rPr>
            </w:pPr>
            <w:r>
              <w:rPr>
                <w:sz w:val="20"/>
                <w:lang w:val="en-US"/>
              </w:rPr>
              <w:t>10/2012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fr-FR"/>
              </w:rPr>
              <w:t>ITU-T</w:t>
            </w:r>
          </w:p>
        </w:tc>
        <w:tc>
          <w:tcPr>
            <w:tcW w:w="1684" w:type="dxa"/>
            <w:tcBorders>
              <w:top w:val="single" w:sz="6" w:space="0" w:color="auto"/>
              <w:left w:val="single" w:sz="6" w:space="0" w:color="auto"/>
              <w:bottom w:val="single" w:sz="6" w:space="0" w:color="auto"/>
              <w:right w:val="single" w:sz="6" w:space="0" w:color="auto"/>
            </w:tcBorders>
          </w:tcPr>
          <w:p w:rsidR="005D746B" w:rsidRDefault="005D746B" w:rsidP="005D746B">
            <w:pPr>
              <w:pStyle w:val="Standard1"/>
              <w:spacing w:before="0" w:line="260" w:lineRule="exact"/>
              <w:jc w:val="both"/>
              <w:rPr>
                <w:sz w:val="20"/>
                <w:lang w:val="en-US"/>
              </w:rPr>
            </w:pPr>
            <w:r w:rsidRPr="002D1346">
              <w:rPr>
                <w:sz w:val="20"/>
                <w:lang w:val="en-US"/>
              </w:rPr>
              <w:t>G.98</w:t>
            </w:r>
            <w:r>
              <w:rPr>
                <w:sz w:val="20"/>
                <w:lang w:val="en-US"/>
              </w:rPr>
              <w:t>8</w:t>
            </w:r>
          </w:p>
          <w:p w:rsidR="005D746B" w:rsidRPr="00DD3B7B" w:rsidRDefault="005D746B" w:rsidP="00F24E63">
            <w:pPr>
              <w:pStyle w:val="Standard1"/>
              <w:spacing w:before="0" w:line="260" w:lineRule="exact"/>
              <w:rPr>
                <w:sz w:val="20"/>
                <w:lang w:val="en-US"/>
              </w:rPr>
            </w:pPr>
            <w:r>
              <w:rPr>
                <w:sz w:val="20"/>
                <w:lang w:val="en-US"/>
              </w:rPr>
              <w:t>Amendment 1</w:t>
            </w:r>
          </w:p>
        </w:tc>
        <w:tc>
          <w:tcPr>
            <w:tcW w:w="4692" w:type="dxa"/>
            <w:tcBorders>
              <w:top w:val="single" w:sz="6" w:space="0" w:color="auto"/>
              <w:left w:val="single" w:sz="6" w:space="0" w:color="auto"/>
              <w:bottom w:val="single" w:sz="6" w:space="0" w:color="auto"/>
              <w:right w:val="single" w:sz="6" w:space="0" w:color="auto"/>
            </w:tcBorders>
          </w:tcPr>
          <w:p w:rsidR="005D746B" w:rsidRPr="00FB59AE" w:rsidRDefault="005D746B" w:rsidP="005D746B">
            <w:pPr>
              <w:pStyle w:val="Standard1"/>
              <w:spacing w:before="0" w:line="260" w:lineRule="exact"/>
              <w:rPr>
                <w:sz w:val="20"/>
                <w:lang w:val="en-US"/>
              </w:rPr>
            </w:pPr>
            <w:r w:rsidRPr="00FB59AE">
              <w:rPr>
                <w:sz w:val="20"/>
                <w:lang w:val="en-US"/>
              </w:rPr>
              <w:t>ONU management and control interface (OMCI)</w:t>
            </w:r>
          </w:p>
          <w:p w:rsidR="005D746B" w:rsidRDefault="005D746B" w:rsidP="005D746B">
            <w:pPr>
              <w:pStyle w:val="Standard1"/>
              <w:spacing w:before="0" w:line="260" w:lineRule="exact"/>
              <w:rPr>
                <w:sz w:val="20"/>
                <w:lang w:val="en-US"/>
              </w:rPr>
            </w:pPr>
            <w:r w:rsidRPr="00FB59AE">
              <w:rPr>
                <w:sz w:val="20"/>
                <w:lang w:val="en-US"/>
              </w:rPr>
              <w:t>Specification</w:t>
            </w:r>
          </w:p>
          <w:p w:rsidR="005D746B" w:rsidRPr="00352439" w:rsidRDefault="005D746B" w:rsidP="00F24E63">
            <w:pPr>
              <w:pStyle w:val="Standard1"/>
              <w:spacing w:before="0" w:line="260" w:lineRule="exact"/>
              <w:rPr>
                <w:sz w:val="20"/>
                <w:lang w:val="en-US"/>
              </w:rPr>
            </w:pPr>
            <w:r>
              <w:rPr>
                <w:sz w:val="20"/>
                <w:lang w:val="en-US"/>
              </w:rPr>
              <w:t>Amendment 1:Maintenance</w:t>
            </w:r>
          </w:p>
        </w:tc>
        <w:tc>
          <w:tcPr>
            <w:tcW w:w="627" w:type="dxa"/>
            <w:tcBorders>
              <w:top w:val="single" w:sz="6" w:space="0" w:color="auto"/>
              <w:left w:val="single" w:sz="6" w:space="0" w:color="auto"/>
              <w:bottom w:val="single" w:sz="6" w:space="0" w:color="auto"/>
              <w:right w:val="single" w:sz="6" w:space="0" w:color="auto"/>
            </w:tcBorders>
          </w:tcPr>
          <w:p w:rsidR="005D746B" w:rsidRPr="00B00A16" w:rsidRDefault="005D746B" w:rsidP="005D746B">
            <w:pPr>
              <w:pStyle w:val="Standard1"/>
              <w:spacing w:before="0" w:line="260" w:lineRule="exact"/>
              <w:rPr>
                <w:sz w:val="20"/>
                <w:lang w:val="fr-FR"/>
              </w:rPr>
            </w:pPr>
            <w:r w:rsidRPr="00B00A16">
              <w:rPr>
                <w:sz w:val="20"/>
                <w:lang w:val="fr-FR"/>
              </w:rPr>
              <w:t>4</w:t>
            </w:r>
          </w:p>
          <w:p w:rsidR="005D746B" w:rsidRPr="00DD3B7B" w:rsidRDefault="005D746B" w:rsidP="00C82304">
            <w:pPr>
              <w:pStyle w:val="Standard1"/>
              <w:spacing w:before="0" w:line="260" w:lineRule="exact"/>
              <w:rPr>
                <w:sz w:val="20"/>
                <w:lang w:val="en-US"/>
              </w:rPr>
            </w:pPr>
            <w:r>
              <w:rPr>
                <w:sz w:val="20"/>
                <w:lang w:val="fr-FR"/>
              </w:rPr>
              <w:t>7</w:t>
            </w:r>
            <w:r w:rsidRPr="00B00A16">
              <w:rPr>
                <w:sz w:val="20"/>
                <w:lang w:val="fr-FR"/>
              </w:rPr>
              <w:t>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Default="005D746B" w:rsidP="005D746B">
            <w:pPr>
              <w:pStyle w:val="Standard1"/>
              <w:spacing w:before="0" w:line="260" w:lineRule="exact"/>
              <w:jc w:val="center"/>
              <w:rPr>
                <w:sz w:val="20"/>
                <w:lang w:val="en-US"/>
              </w:rPr>
            </w:pPr>
            <w:r>
              <w:rPr>
                <w:sz w:val="20"/>
                <w:lang w:val="en-US"/>
              </w:rPr>
              <w:t>X</w:t>
            </w:r>
          </w:p>
          <w:p w:rsidR="005D746B" w:rsidRPr="00DD3B7B" w:rsidRDefault="005D746B" w:rsidP="00F24E63">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Default="005D746B" w:rsidP="005D746B">
            <w:pPr>
              <w:pStyle w:val="Standard1"/>
              <w:spacing w:before="0" w:line="260" w:lineRule="exact"/>
              <w:jc w:val="center"/>
              <w:rPr>
                <w:sz w:val="20"/>
                <w:lang w:val="en-US"/>
              </w:rPr>
            </w:pPr>
            <w:r>
              <w:rPr>
                <w:sz w:val="20"/>
                <w:lang w:val="en-US"/>
              </w:rPr>
              <w:t>X</w:t>
            </w:r>
          </w:p>
          <w:p w:rsidR="005D746B" w:rsidRPr="00DD3B7B" w:rsidRDefault="005D746B" w:rsidP="00F24E63">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Default="005D746B" w:rsidP="00F24E63">
            <w:pPr>
              <w:pStyle w:val="Standard1"/>
              <w:spacing w:before="0" w:line="260" w:lineRule="exact"/>
              <w:rPr>
                <w:sz w:val="20"/>
                <w:lang w:val="en-US"/>
              </w:rPr>
            </w:pPr>
            <w:r>
              <w:rPr>
                <w:sz w:val="20"/>
                <w:lang w:val="en-US"/>
              </w:rPr>
              <w:t>05/2014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F24E63">
            <w:pPr>
              <w:pStyle w:val="Standard1"/>
              <w:spacing w:before="0" w:line="260" w:lineRule="exact"/>
              <w:rPr>
                <w:sz w:val="20"/>
                <w:lang w:val="en-US"/>
              </w:rPr>
            </w:pPr>
            <w:r w:rsidRPr="00610C45">
              <w:rPr>
                <w:sz w:val="20"/>
                <w:lang w:val="en-US"/>
              </w:rPr>
              <w:t>G.Imp983.2</w:t>
            </w:r>
          </w:p>
        </w:tc>
        <w:tc>
          <w:tcPr>
            <w:tcW w:w="4692" w:type="dxa"/>
            <w:tcBorders>
              <w:top w:val="single" w:sz="6" w:space="0" w:color="auto"/>
              <w:left w:val="single" w:sz="6" w:space="0" w:color="auto"/>
              <w:bottom w:val="single" w:sz="6" w:space="0" w:color="auto"/>
              <w:right w:val="single" w:sz="6" w:space="0" w:color="auto"/>
            </w:tcBorders>
          </w:tcPr>
          <w:p w:rsidR="005D746B" w:rsidRPr="00610C45" w:rsidRDefault="005D746B" w:rsidP="00610C45">
            <w:pPr>
              <w:pStyle w:val="Standard1"/>
              <w:spacing w:before="0" w:line="260" w:lineRule="exact"/>
              <w:rPr>
                <w:sz w:val="20"/>
                <w:lang w:val="en-US"/>
              </w:rPr>
            </w:pPr>
            <w:r w:rsidRPr="00610C45">
              <w:rPr>
                <w:sz w:val="20"/>
                <w:lang w:val="en-US"/>
              </w:rPr>
              <w:t>Implementers’ Guide for ITU-T Rec. G.983.2 (07/2005)</w:t>
            </w:r>
          </w:p>
          <w:p w:rsidR="005D746B" w:rsidRPr="00352439" w:rsidRDefault="005D746B" w:rsidP="00610C45">
            <w:pPr>
              <w:pStyle w:val="Standard1"/>
              <w:spacing w:before="0" w:line="260" w:lineRule="exact"/>
              <w:rPr>
                <w:sz w:val="20"/>
                <w:lang w:val="en-US"/>
              </w:rPr>
            </w:pPr>
            <w:r w:rsidRPr="00610C45">
              <w:rPr>
                <w:sz w:val="20"/>
                <w:lang w:val="en-US"/>
              </w:rPr>
              <w:t>ONT management and control interface specification for B-PON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4</w:t>
            </w:r>
          </w:p>
          <w:p w:rsidR="005D746B" w:rsidRPr="00DD3B7B" w:rsidRDefault="005D746B" w:rsidP="00C82304">
            <w:pPr>
              <w:pStyle w:val="Standard1"/>
              <w:spacing w:before="0" w:line="260" w:lineRule="exact"/>
              <w:rPr>
                <w:sz w:val="20"/>
                <w:lang w:val="en-US"/>
              </w:rPr>
            </w:pPr>
            <w:r w:rsidRPr="00DD3B7B">
              <w:rPr>
                <w:sz w:val="20"/>
                <w:lang w:val="en-US"/>
              </w:rPr>
              <w:t>7b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F24E63">
            <w:pPr>
              <w:pStyle w:val="Standard1"/>
              <w:spacing w:before="0" w:line="260" w:lineRule="exact"/>
              <w:jc w:val="center"/>
              <w:rPr>
                <w:sz w:val="20"/>
                <w:lang w:val="en-US"/>
              </w:rPr>
            </w:pPr>
            <w:r w:rsidRPr="00DD3B7B">
              <w:rPr>
                <w:sz w:val="20"/>
                <w:lang w:val="en-US"/>
              </w:rPr>
              <w:t>X</w:t>
            </w:r>
          </w:p>
          <w:p w:rsidR="005D746B" w:rsidRPr="00DD3B7B" w:rsidRDefault="005D746B" w:rsidP="00F24E63">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F24E63">
            <w:pPr>
              <w:pStyle w:val="Standard1"/>
              <w:spacing w:before="0" w:line="260" w:lineRule="exact"/>
              <w:jc w:val="center"/>
              <w:rPr>
                <w:sz w:val="20"/>
                <w:lang w:val="en-US"/>
              </w:rPr>
            </w:pPr>
            <w:r w:rsidRPr="00DD3B7B">
              <w:rPr>
                <w:sz w:val="20"/>
                <w:lang w:val="en-US"/>
              </w:rPr>
              <w:t>X</w:t>
            </w:r>
          </w:p>
          <w:p w:rsidR="005D746B" w:rsidRPr="00DD3B7B" w:rsidRDefault="005D746B" w:rsidP="00F24E63">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Default="005D746B" w:rsidP="00F24E63">
            <w:pPr>
              <w:pStyle w:val="Standard1"/>
              <w:spacing w:before="0" w:line="260" w:lineRule="exact"/>
              <w:rPr>
                <w:sz w:val="20"/>
                <w:lang w:val="en-US"/>
              </w:rPr>
            </w:pPr>
            <w:r>
              <w:rPr>
                <w:sz w:val="20"/>
                <w:lang w:val="en-US"/>
              </w:rPr>
              <w:t>02/2006</w:t>
            </w:r>
          </w:p>
          <w:p w:rsidR="005D746B" w:rsidRDefault="005D746B" w:rsidP="00F24E63">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 xml:space="preserve">G.997.1 </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Physical layer management for digital subscriber line transceivers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3</w:t>
            </w:r>
          </w:p>
          <w:p w:rsidR="005D746B" w:rsidRPr="00DD3B7B" w:rsidRDefault="005D746B" w:rsidP="00C82304">
            <w:pPr>
              <w:pStyle w:val="Standard1"/>
              <w:spacing w:before="0"/>
              <w:rPr>
                <w:sz w:val="20"/>
                <w:lang w:val="en-US"/>
              </w:rPr>
            </w:pPr>
            <w:r w:rsidRPr="00DD3B7B">
              <w:rPr>
                <w:sz w:val="20"/>
                <w:lang w:val="en-US"/>
              </w:rPr>
              <w:t>4</w:t>
            </w:r>
          </w:p>
          <w:p w:rsidR="005D746B" w:rsidRPr="00DD3B7B" w:rsidRDefault="005D746B" w:rsidP="00C82304">
            <w:pPr>
              <w:pStyle w:val="EX"/>
              <w:spacing w:after="0" w:line="260" w:lineRule="exact"/>
              <w:ind w:left="0" w:firstLine="0"/>
              <w:jc w:val="left"/>
              <w:rPr>
                <w:rFonts w:ascii="Times New Roman" w:hAnsi="Times New Roman"/>
                <w:lang w:val="en-US"/>
              </w:rPr>
            </w:pPr>
            <w:r w:rsidRPr="00DD3B7B">
              <w:rPr>
                <w:lang w:val="en-US"/>
              </w:rPr>
              <w:t>7a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r>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p w:rsidR="005D746B" w:rsidRPr="00DD3B7B" w:rsidRDefault="005D746B" w:rsidP="005764A6">
            <w:pPr>
              <w:pStyle w:val="Standard1"/>
              <w:spacing w:before="0"/>
              <w:jc w:val="center"/>
              <w:rPr>
                <w:sz w:val="20"/>
                <w:lang w:val="en-US"/>
              </w:rPr>
            </w:pPr>
            <w:r w:rsidRPr="00DD3B7B">
              <w:rPr>
                <w:sz w:val="20"/>
                <w:lang w:val="en-US"/>
              </w:rPr>
              <w:t>X</w:t>
            </w:r>
          </w:p>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p w:rsidR="005D746B" w:rsidRPr="00DD3B7B" w:rsidRDefault="005D746B" w:rsidP="005764A6">
            <w:pPr>
              <w:pStyle w:val="Standard1"/>
              <w:spacing w:before="0"/>
              <w:jc w:val="center"/>
              <w:rPr>
                <w:sz w:val="20"/>
                <w:lang w:val="en-US"/>
              </w:rPr>
            </w:pPr>
            <w:r w:rsidRPr="00DD3B7B">
              <w:rPr>
                <w:sz w:val="20"/>
                <w:lang w:val="en-US"/>
              </w:rPr>
              <w:t>X</w:t>
            </w:r>
          </w:p>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06/2012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Default="005D746B" w:rsidP="005764A6">
            <w:pPr>
              <w:pStyle w:val="Standard1"/>
              <w:spacing w:before="0"/>
              <w:jc w:val="both"/>
              <w:rPr>
                <w:sz w:val="20"/>
                <w:lang w:val="en-US"/>
              </w:rPr>
            </w:pPr>
            <w:r>
              <w:rPr>
                <w:sz w:val="20"/>
                <w:lang w:val="en-US"/>
              </w:rPr>
              <w:t xml:space="preserve">G.997.1 </w:t>
            </w:r>
          </w:p>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Amendment 1</w:t>
            </w:r>
          </w:p>
        </w:tc>
        <w:tc>
          <w:tcPr>
            <w:tcW w:w="4692" w:type="dxa"/>
            <w:tcBorders>
              <w:top w:val="single" w:sz="6" w:space="0" w:color="auto"/>
              <w:left w:val="single" w:sz="6" w:space="0" w:color="auto"/>
              <w:bottom w:val="single" w:sz="6" w:space="0" w:color="auto"/>
              <w:right w:val="single" w:sz="6" w:space="0" w:color="auto"/>
            </w:tcBorders>
          </w:tcPr>
          <w:p w:rsidR="005D746B" w:rsidRDefault="005D746B" w:rsidP="005764A6">
            <w:pPr>
              <w:pStyle w:val="Standard1"/>
              <w:tabs>
                <w:tab w:val="left" w:pos="-720"/>
              </w:tabs>
              <w:spacing w:before="0"/>
              <w:jc w:val="both"/>
              <w:rPr>
                <w:sz w:val="20"/>
                <w:lang w:val="en-US"/>
              </w:rPr>
            </w:pPr>
            <w:r w:rsidRPr="0052368C">
              <w:rPr>
                <w:sz w:val="20"/>
                <w:lang w:val="en-US"/>
              </w:rPr>
              <w:t>Physical layer management for digital</w:t>
            </w:r>
            <w:r>
              <w:rPr>
                <w:sz w:val="20"/>
                <w:lang w:val="en-US"/>
              </w:rPr>
              <w:t xml:space="preserve"> </w:t>
            </w:r>
            <w:r w:rsidRPr="0052368C">
              <w:rPr>
                <w:sz w:val="20"/>
                <w:lang w:val="en-US"/>
              </w:rPr>
              <w:t>subscriber line transceivers</w:t>
            </w:r>
          </w:p>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Amendment 1</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3</w:t>
            </w:r>
          </w:p>
          <w:p w:rsidR="005D746B" w:rsidRDefault="005D746B" w:rsidP="00C82304">
            <w:pPr>
              <w:pStyle w:val="Standard1"/>
              <w:spacing w:before="0"/>
              <w:rPr>
                <w:sz w:val="20"/>
                <w:lang w:val="en-US"/>
              </w:rPr>
            </w:pPr>
            <w:r w:rsidRPr="00DD3B7B">
              <w:rPr>
                <w:sz w:val="20"/>
                <w:lang w:val="en-US"/>
              </w:rPr>
              <w:t>4</w:t>
            </w:r>
          </w:p>
          <w:p w:rsidR="005D746B" w:rsidRPr="00882954" w:rsidRDefault="005D746B" w:rsidP="00C82304">
            <w:pPr>
              <w:pStyle w:val="Standard1"/>
              <w:spacing w:before="0"/>
              <w:rPr>
                <w:sz w:val="20"/>
                <w:lang w:val="en-US"/>
              </w:rPr>
            </w:pPr>
            <w:r w:rsidRPr="00DD3B7B">
              <w:rPr>
                <w:sz w:val="20"/>
                <w:lang w:val="en-US"/>
              </w:rPr>
              <w:t>7a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r>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p w:rsidR="005D746B" w:rsidRPr="00DD3B7B" w:rsidRDefault="005D746B" w:rsidP="005764A6">
            <w:pPr>
              <w:pStyle w:val="Standard1"/>
              <w:spacing w:before="0"/>
              <w:jc w:val="center"/>
              <w:rPr>
                <w:sz w:val="20"/>
                <w:lang w:val="en-US"/>
              </w:rPr>
            </w:pPr>
            <w:r w:rsidRPr="00DD3B7B">
              <w:rPr>
                <w:sz w:val="20"/>
                <w:lang w:val="en-US"/>
              </w:rPr>
              <w:t>X</w:t>
            </w:r>
          </w:p>
          <w:p w:rsidR="005D746B" w:rsidRPr="005764A6" w:rsidRDefault="005D746B" w:rsidP="005764A6">
            <w:pPr>
              <w:pStyle w:val="Standard1"/>
              <w:spacing w:before="0" w:line="260" w:lineRule="exact"/>
              <w:jc w:val="center"/>
              <w:rPr>
                <w:sz w:val="20"/>
                <w:lang w:val="en-US"/>
              </w:rPr>
            </w:pPr>
            <w:r w:rsidRPr="00DD3B7B">
              <w:rPr>
                <w:sz w:val="20"/>
                <w:lang w:val="en-US"/>
              </w:rPr>
              <w:t>X</w:t>
            </w:r>
            <w:r>
              <w:rPr>
                <w:sz w:val="20"/>
                <w:lang w:val="en-US"/>
              </w:rPr>
              <w:t xml:space="preserve"> </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p w:rsidR="005D746B" w:rsidRPr="00DD3B7B" w:rsidRDefault="005D746B" w:rsidP="005764A6">
            <w:pPr>
              <w:pStyle w:val="Standard1"/>
              <w:spacing w:before="0"/>
              <w:jc w:val="center"/>
              <w:rPr>
                <w:sz w:val="20"/>
                <w:lang w:val="en-US"/>
              </w:rPr>
            </w:pPr>
            <w:r w:rsidRPr="00DD3B7B">
              <w:rPr>
                <w:sz w:val="20"/>
                <w:lang w:val="en-US"/>
              </w:rPr>
              <w:t>X</w:t>
            </w:r>
          </w:p>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lang w:val="en-US"/>
              </w:rPr>
              <w:t>X</w:t>
            </w:r>
            <w:r w:rsidRPr="004E71C9">
              <w:rPr>
                <w:rFonts w:ascii="Times New Roman" w:hAnsi="Times New Roman"/>
                <w:lang w:val="en-US"/>
              </w:rPr>
              <w:t xml:space="preserve"> </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12/2012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Default="005D746B" w:rsidP="005764A6">
            <w:pPr>
              <w:pStyle w:val="Standard1"/>
              <w:spacing w:before="0"/>
              <w:jc w:val="both"/>
              <w:rPr>
                <w:sz w:val="20"/>
                <w:lang w:val="en-US"/>
              </w:rPr>
            </w:pPr>
            <w:r>
              <w:rPr>
                <w:sz w:val="20"/>
                <w:lang w:val="en-US"/>
              </w:rPr>
              <w:t xml:space="preserve">G.997.1 </w:t>
            </w:r>
          </w:p>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Amendment 2</w:t>
            </w:r>
          </w:p>
        </w:tc>
        <w:tc>
          <w:tcPr>
            <w:tcW w:w="4692" w:type="dxa"/>
            <w:tcBorders>
              <w:top w:val="single" w:sz="6" w:space="0" w:color="auto"/>
              <w:left w:val="single" w:sz="6" w:space="0" w:color="auto"/>
              <w:bottom w:val="single" w:sz="6" w:space="0" w:color="auto"/>
              <w:right w:val="single" w:sz="6" w:space="0" w:color="auto"/>
            </w:tcBorders>
          </w:tcPr>
          <w:p w:rsidR="005D746B" w:rsidRDefault="005D746B" w:rsidP="005764A6">
            <w:pPr>
              <w:pStyle w:val="Standard1"/>
              <w:tabs>
                <w:tab w:val="left" w:pos="-720"/>
              </w:tabs>
              <w:spacing w:before="0"/>
              <w:jc w:val="both"/>
              <w:rPr>
                <w:sz w:val="20"/>
                <w:lang w:val="en-US"/>
              </w:rPr>
            </w:pPr>
            <w:r w:rsidRPr="0052368C">
              <w:rPr>
                <w:sz w:val="20"/>
                <w:lang w:val="en-US"/>
              </w:rPr>
              <w:t>Physical layer management for digital</w:t>
            </w:r>
            <w:r>
              <w:rPr>
                <w:sz w:val="20"/>
                <w:lang w:val="en-US"/>
              </w:rPr>
              <w:t xml:space="preserve"> </w:t>
            </w:r>
            <w:r w:rsidRPr="0052368C">
              <w:rPr>
                <w:sz w:val="20"/>
                <w:lang w:val="en-US"/>
              </w:rPr>
              <w:t>subscriber line transceivers</w:t>
            </w:r>
          </w:p>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Amendment 2</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3</w:t>
            </w:r>
          </w:p>
          <w:p w:rsidR="005D746B" w:rsidRDefault="005D746B" w:rsidP="00C82304">
            <w:pPr>
              <w:pStyle w:val="Standard1"/>
              <w:spacing w:before="0"/>
              <w:rPr>
                <w:sz w:val="20"/>
                <w:lang w:val="en-US"/>
              </w:rPr>
            </w:pPr>
            <w:r w:rsidRPr="00DD3B7B">
              <w:rPr>
                <w:sz w:val="20"/>
                <w:lang w:val="en-US"/>
              </w:rPr>
              <w:t>4</w:t>
            </w:r>
          </w:p>
          <w:p w:rsidR="005D746B" w:rsidRPr="00882954" w:rsidRDefault="005D746B" w:rsidP="00C82304">
            <w:pPr>
              <w:pStyle w:val="Standard1"/>
              <w:spacing w:before="0"/>
              <w:rPr>
                <w:sz w:val="20"/>
                <w:lang w:val="en-US"/>
              </w:rPr>
            </w:pPr>
            <w:r w:rsidRPr="00DD3B7B">
              <w:rPr>
                <w:sz w:val="20"/>
                <w:lang w:val="en-US"/>
              </w:rPr>
              <w:t>7a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r>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p w:rsidR="005D746B" w:rsidRPr="00DD3B7B" w:rsidRDefault="005D746B" w:rsidP="005764A6">
            <w:pPr>
              <w:pStyle w:val="Standard1"/>
              <w:spacing w:before="0"/>
              <w:jc w:val="center"/>
              <w:rPr>
                <w:sz w:val="20"/>
                <w:lang w:val="en-US"/>
              </w:rPr>
            </w:pPr>
            <w:r w:rsidRPr="00DD3B7B">
              <w:rPr>
                <w:sz w:val="20"/>
                <w:lang w:val="en-US"/>
              </w:rPr>
              <w:t>X</w:t>
            </w:r>
          </w:p>
          <w:p w:rsidR="005D746B" w:rsidRPr="005764A6" w:rsidRDefault="005D746B" w:rsidP="005764A6">
            <w:pPr>
              <w:pStyle w:val="Standard1"/>
              <w:spacing w:before="0" w:line="260" w:lineRule="exact"/>
              <w:jc w:val="center"/>
              <w:rPr>
                <w:sz w:val="20"/>
                <w:lang w:val="en-US"/>
              </w:rPr>
            </w:pPr>
            <w:r w:rsidRPr="00DD3B7B">
              <w:rPr>
                <w:sz w:val="20"/>
                <w:lang w:val="en-US"/>
              </w:rPr>
              <w:t>X</w:t>
            </w:r>
            <w:r>
              <w:rPr>
                <w:sz w:val="20"/>
                <w:lang w:val="en-US"/>
              </w:rPr>
              <w:t xml:space="preserve"> </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p w:rsidR="005D746B" w:rsidRPr="00DD3B7B" w:rsidRDefault="005D746B" w:rsidP="005764A6">
            <w:pPr>
              <w:pStyle w:val="Standard1"/>
              <w:spacing w:before="0"/>
              <w:jc w:val="center"/>
              <w:rPr>
                <w:sz w:val="20"/>
                <w:lang w:val="en-US"/>
              </w:rPr>
            </w:pPr>
            <w:r w:rsidRPr="00DD3B7B">
              <w:rPr>
                <w:sz w:val="20"/>
                <w:lang w:val="en-US"/>
              </w:rPr>
              <w:t>X</w:t>
            </w:r>
          </w:p>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lang w:val="en-US"/>
              </w:rPr>
              <w:t>X</w:t>
            </w:r>
            <w:r w:rsidRPr="004E71C9">
              <w:rPr>
                <w:rFonts w:ascii="Times New Roman" w:hAnsi="Times New Roman"/>
                <w:lang w:val="en-US"/>
              </w:rPr>
              <w:t xml:space="preserve"> </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04/2013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Default="005D746B" w:rsidP="005764A6">
            <w:pPr>
              <w:pStyle w:val="Standard1"/>
              <w:spacing w:before="0"/>
              <w:jc w:val="both"/>
              <w:rPr>
                <w:sz w:val="20"/>
                <w:lang w:val="en-US"/>
              </w:rPr>
            </w:pPr>
            <w:r>
              <w:rPr>
                <w:sz w:val="20"/>
                <w:lang w:val="en-US"/>
              </w:rPr>
              <w:t xml:space="preserve">G.997.1 </w:t>
            </w:r>
          </w:p>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Amendment 3</w:t>
            </w:r>
          </w:p>
        </w:tc>
        <w:tc>
          <w:tcPr>
            <w:tcW w:w="4692" w:type="dxa"/>
            <w:tcBorders>
              <w:top w:val="single" w:sz="6" w:space="0" w:color="auto"/>
              <w:left w:val="single" w:sz="6" w:space="0" w:color="auto"/>
              <w:bottom w:val="single" w:sz="6" w:space="0" w:color="auto"/>
              <w:right w:val="single" w:sz="6" w:space="0" w:color="auto"/>
            </w:tcBorders>
          </w:tcPr>
          <w:p w:rsidR="005D746B" w:rsidRDefault="005D746B" w:rsidP="005764A6">
            <w:pPr>
              <w:pStyle w:val="Standard1"/>
              <w:tabs>
                <w:tab w:val="left" w:pos="-720"/>
              </w:tabs>
              <w:spacing w:before="0"/>
              <w:jc w:val="both"/>
              <w:rPr>
                <w:sz w:val="20"/>
                <w:lang w:val="en-US"/>
              </w:rPr>
            </w:pPr>
            <w:r w:rsidRPr="0052368C">
              <w:rPr>
                <w:sz w:val="20"/>
                <w:lang w:val="en-US"/>
              </w:rPr>
              <w:t>Physical layer management for digital</w:t>
            </w:r>
            <w:r>
              <w:rPr>
                <w:sz w:val="20"/>
                <w:lang w:val="en-US"/>
              </w:rPr>
              <w:t xml:space="preserve"> </w:t>
            </w:r>
            <w:r w:rsidRPr="0052368C">
              <w:rPr>
                <w:sz w:val="20"/>
                <w:lang w:val="en-US"/>
              </w:rPr>
              <w:t>subscriber line transceivers</w:t>
            </w:r>
          </w:p>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Amendment 3</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3</w:t>
            </w:r>
          </w:p>
          <w:p w:rsidR="005D746B" w:rsidRDefault="005D746B" w:rsidP="00C82304">
            <w:pPr>
              <w:pStyle w:val="Standard1"/>
              <w:spacing w:before="0"/>
              <w:rPr>
                <w:sz w:val="20"/>
                <w:lang w:val="en-US"/>
              </w:rPr>
            </w:pPr>
            <w:r w:rsidRPr="00DD3B7B">
              <w:rPr>
                <w:sz w:val="20"/>
                <w:lang w:val="en-US"/>
              </w:rPr>
              <w:t>4</w:t>
            </w:r>
          </w:p>
          <w:p w:rsidR="005D746B" w:rsidRPr="00882954" w:rsidRDefault="005D746B" w:rsidP="00C82304">
            <w:pPr>
              <w:pStyle w:val="Standard1"/>
              <w:spacing w:before="0"/>
              <w:rPr>
                <w:sz w:val="20"/>
                <w:lang w:val="en-US"/>
              </w:rPr>
            </w:pPr>
            <w:r w:rsidRPr="00DD3B7B">
              <w:rPr>
                <w:sz w:val="20"/>
                <w:lang w:val="en-US"/>
              </w:rPr>
              <w:t>7a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r>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p w:rsidR="005D746B" w:rsidRPr="00DD3B7B" w:rsidRDefault="005D746B" w:rsidP="005764A6">
            <w:pPr>
              <w:pStyle w:val="Standard1"/>
              <w:spacing w:before="0"/>
              <w:jc w:val="center"/>
              <w:rPr>
                <w:sz w:val="20"/>
                <w:lang w:val="en-US"/>
              </w:rPr>
            </w:pPr>
            <w:r w:rsidRPr="00DD3B7B">
              <w:rPr>
                <w:sz w:val="20"/>
                <w:lang w:val="en-US"/>
              </w:rPr>
              <w:t>X</w:t>
            </w:r>
          </w:p>
          <w:p w:rsidR="005D746B" w:rsidRPr="005764A6" w:rsidRDefault="005D746B" w:rsidP="005764A6">
            <w:pPr>
              <w:pStyle w:val="Standard1"/>
              <w:spacing w:before="0" w:line="260" w:lineRule="exact"/>
              <w:jc w:val="center"/>
              <w:rPr>
                <w:sz w:val="20"/>
                <w:lang w:val="en-US"/>
              </w:rPr>
            </w:pPr>
            <w:r w:rsidRPr="00DD3B7B">
              <w:rPr>
                <w:sz w:val="20"/>
                <w:lang w:val="en-US"/>
              </w:rPr>
              <w:t>X</w:t>
            </w:r>
            <w:r>
              <w:rPr>
                <w:sz w:val="20"/>
                <w:lang w:val="en-US"/>
              </w:rPr>
              <w:t xml:space="preserve"> </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p w:rsidR="005D746B" w:rsidRPr="00DD3B7B" w:rsidRDefault="005D746B" w:rsidP="005764A6">
            <w:pPr>
              <w:pStyle w:val="Standard1"/>
              <w:spacing w:before="0"/>
              <w:jc w:val="center"/>
              <w:rPr>
                <w:sz w:val="20"/>
                <w:lang w:val="en-US"/>
              </w:rPr>
            </w:pPr>
            <w:r w:rsidRPr="00DD3B7B">
              <w:rPr>
                <w:sz w:val="20"/>
                <w:lang w:val="en-US"/>
              </w:rPr>
              <w:t>X</w:t>
            </w:r>
          </w:p>
          <w:p w:rsidR="005D746B" w:rsidRPr="00DD3B7B" w:rsidRDefault="005D746B" w:rsidP="005764A6">
            <w:pPr>
              <w:pStyle w:val="EX"/>
              <w:spacing w:after="0" w:line="260" w:lineRule="exact"/>
              <w:ind w:left="0" w:firstLine="0"/>
              <w:jc w:val="center"/>
              <w:rPr>
                <w:rFonts w:ascii="Times New Roman" w:hAnsi="Times New Roman"/>
                <w:lang w:val="en-US"/>
              </w:rPr>
            </w:pPr>
            <w:r w:rsidRPr="00DD3B7B">
              <w:rPr>
                <w:lang w:val="en-US"/>
              </w:rPr>
              <w:t>X</w:t>
            </w:r>
            <w:r w:rsidRPr="004E71C9">
              <w:rPr>
                <w:rFonts w:ascii="Times New Roman" w:hAnsi="Times New Roman"/>
                <w:lang w:val="en-US"/>
              </w:rPr>
              <w:t xml:space="preserve"> </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EX"/>
              <w:spacing w:after="0" w:line="260" w:lineRule="exact"/>
              <w:ind w:left="0" w:firstLine="0"/>
              <w:jc w:val="left"/>
              <w:rPr>
                <w:rFonts w:ascii="Times New Roman" w:hAnsi="Times New Roman"/>
                <w:lang w:val="en-US"/>
              </w:rPr>
            </w:pPr>
            <w:r w:rsidRPr="004E71C9">
              <w:rPr>
                <w:rFonts w:ascii="Times New Roman" w:hAnsi="Times New Roman"/>
                <w:lang w:val="en-US"/>
              </w:rPr>
              <w:t>08/2013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811582">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G.8011.1/Y.1307.1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811582">
            <w:pPr>
              <w:pStyle w:val="EX"/>
              <w:spacing w:line="260" w:lineRule="exact"/>
              <w:rPr>
                <w:rFonts w:ascii="Times New Roman" w:hAnsi="Times New Roman"/>
                <w:lang w:val="en-US"/>
              </w:rPr>
            </w:pPr>
            <w:r w:rsidRPr="00DD3B7B">
              <w:rPr>
                <w:rFonts w:ascii="Times New Roman" w:hAnsi="Times New Roman"/>
                <w:lang w:val="en-US"/>
              </w:rPr>
              <w:t>Ethernet Private Line Service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Consented 4/04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811582">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G.8012/Y.1308</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811582">
            <w:pPr>
              <w:pStyle w:val="EX"/>
              <w:spacing w:line="260" w:lineRule="exact"/>
              <w:rPr>
                <w:rFonts w:ascii="Times New Roman" w:hAnsi="Times New Roman"/>
                <w:lang w:val="en-US"/>
              </w:rPr>
            </w:pPr>
            <w:r w:rsidRPr="00DD3B7B">
              <w:rPr>
                <w:rFonts w:ascii="Times New Roman" w:hAnsi="Times New Roman"/>
                <w:lang w:val="en-US"/>
              </w:rPr>
              <w:t>Ethernet UNI And Ethernet Over Transport NNI</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 xml:space="preserve"> </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Consented 4/04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H.310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Broadband audiovisual communication systems and terminals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09/1998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H.320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Narrow-band visual telephone systems and terminal equipment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03/2004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H.323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Packet-based multimedia communications systems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1b, 2b, 3, 4, 5b, 6, 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07/2003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H.324</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Terminal for low bit-rate multimedia communication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1b, 5b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03/2002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H.610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Full-Service VDSL - System architecture and customer premises equipment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3</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07/2003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H.611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Full-Service VDSL - Operations, Administration Maintenance &amp; Provision aspects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3</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07/2003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Pr>
                <w:sz w:val="20"/>
                <w:lang w:val="en-US"/>
              </w:rPr>
              <w:t>H.622</w:t>
            </w:r>
          </w:p>
        </w:tc>
        <w:tc>
          <w:tcPr>
            <w:tcW w:w="4692" w:type="dxa"/>
            <w:tcBorders>
              <w:top w:val="single" w:sz="6" w:space="0" w:color="auto"/>
              <w:left w:val="single" w:sz="6" w:space="0" w:color="auto"/>
              <w:bottom w:val="single" w:sz="6" w:space="0" w:color="auto"/>
              <w:right w:val="single" w:sz="6" w:space="0" w:color="auto"/>
            </w:tcBorders>
          </w:tcPr>
          <w:p w:rsidR="005D746B" w:rsidRPr="00760E2B" w:rsidRDefault="005D746B">
            <w:pPr>
              <w:pStyle w:val="Standard1"/>
              <w:spacing w:before="0" w:line="260" w:lineRule="exact"/>
              <w:rPr>
                <w:sz w:val="20"/>
                <w:lang w:val="en-US"/>
              </w:rPr>
            </w:pPr>
            <w:r w:rsidRPr="00760E2B">
              <w:rPr>
                <w:sz w:val="20"/>
                <w:lang w:val="en-US"/>
              </w:rPr>
              <w:t>A generic Home Network architecture with support for multimedia services”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Pr>
                <w:sz w:val="20"/>
                <w:lang w:val="en-US"/>
              </w:rPr>
              <w:t>2008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I.112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Vocabulary of terms for ISDNs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I.113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Vocabulary of terms for broadband aspects of ISDN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2a,b</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I.321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B-ISDN Protocol Reference Model and its Application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2a,b</w:t>
            </w:r>
          </w:p>
          <w:p w:rsidR="005D746B" w:rsidRPr="00DD3B7B" w:rsidRDefault="005D746B" w:rsidP="00C82304">
            <w:pPr>
              <w:pStyle w:val="Standard1"/>
              <w:spacing w:before="0" w:line="260" w:lineRule="exact"/>
              <w:rPr>
                <w:sz w:val="20"/>
                <w:lang w:val="en-US"/>
              </w:rPr>
            </w:pPr>
            <w:r w:rsidRPr="00DD3B7B">
              <w:rPr>
                <w:sz w:val="20"/>
                <w:lang w:val="en-US"/>
              </w:rPr>
              <w:t>3</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I.352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Network performance objectives for connecti</w:t>
            </w:r>
            <w:r>
              <w:rPr>
                <w:sz w:val="20"/>
                <w:lang w:val="en-US"/>
              </w:rPr>
              <w:t>on processing delays in an ISDN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I.354</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Network performance objectives for packe</w:t>
            </w:r>
            <w:r>
              <w:rPr>
                <w:sz w:val="20"/>
                <w:lang w:val="en-US"/>
              </w:rPr>
              <w:t>t mode communication in an ISDN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I.355</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ISDN 64 kbit/s connectio</w:t>
            </w:r>
            <w:r>
              <w:rPr>
                <w:sz w:val="20"/>
                <w:lang w:val="en-US"/>
              </w:rPr>
              <w:t>n type availability performance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I.357</w:t>
            </w:r>
          </w:p>
        </w:tc>
        <w:tc>
          <w:tcPr>
            <w:tcW w:w="4692" w:type="dxa"/>
            <w:tcBorders>
              <w:top w:val="single" w:sz="6" w:space="0" w:color="auto"/>
              <w:left w:val="single" w:sz="6" w:space="0" w:color="auto"/>
              <w:bottom w:val="single" w:sz="6" w:space="0" w:color="auto"/>
              <w:right w:val="single" w:sz="6" w:space="0" w:color="auto"/>
            </w:tcBorders>
          </w:tcPr>
          <w:p w:rsidR="005D746B" w:rsidRPr="00BE3880" w:rsidRDefault="005D746B">
            <w:pPr>
              <w:pStyle w:val="Standard1"/>
              <w:spacing w:before="0" w:line="260" w:lineRule="exact"/>
              <w:rPr>
                <w:sz w:val="20"/>
                <w:lang w:val="fr-CH"/>
              </w:rPr>
            </w:pPr>
            <w:r w:rsidRPr="00BE3880">
              <w:rPr>
                <w:sz w:val="20"/>
                <w:lang w:val="fr-CH"/>
              </w:rPr>
              <w:t>B-ISDN semi-pe</w:t>
            </w:r>
            <w:r>
              <w:rPr>
                <w:sz w:val="20"/>
                <w:lang w:val="fr-CH"/>
              </w:rPr>
              <w:t>rmanent connection availability</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2b</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I.358</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Pr>
                <w:sz w:val="20"/>
                <w:lang w:val="en-US"/>
              </w:rPr>
              <w:t>C</w:t>
            </w:r>
            <w:r w:rsidRPr="00DD3B7B">
              <w:rPr>
                <w:sz w:val="20"/>
                <w:lang w:val="en-US"/>
              </w:rPr>
              <w:t>all processing performance for switched Virtual Channel</w:t>
            </w:r>
            <w:r>
              <w:rPr>
                <w:sz w:val="20"/>
                <w:lang w:val="en-US"/>
              </w:rPr>
              <w:t xml:space="preserve"> Connections (VCCs) in A B-ISDN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2b</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DET 9/97</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I.35d</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Accuracy and dependability performance of 6</w:t>
            </w:r>
            <w:r>
              <w:rPr>
                <w:sz w:val="20"/>
                <w:lang w:val="en-US"/>
              </w:rPr>
              <w:t>4 kbit/s ISDN circuit mode Cts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I.35z</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 xml:space="preserve">Framework for </w:t>
            </w:r>
            <w:smartTag w:uri="urn:schemas-microsoft-com:office:smarttags" w:element="place">
              <w:r w:rsidRPr="00DD3B7B">
                <w:rPr>
                  <w:sz w:val="20"/>
                  <w:lang w:val="en-US"/>
                </w:rPr>
                <w:t>Mobile</w:t>
              </w:r>
            </w:smartTag>
            <w:r w:rsidRPr="00DD3B7B">
              <w:rPr>
                <w:sz w:val="20"/>
                <w:lang w:val="en-US"/>
              </w:rPr>
              <w:t xml:space="preserve"> Performance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1996</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I.440 (Q.920)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 xml:space="preserve">ISDN user-network interface data link layer - General aspects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3/93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I.441 (Q.921)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ISDN user-network interface - Data link layer specification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3/93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I.450 (Q.930)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ISDN user-network interface layer 3 - General aspects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3/93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I.451 (Q.931)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ISDN user-network interface layer 3 specification for basic call control</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AF5B02">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3/93</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I.4xx</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Accommodation of radio systems for interworking with fixed network</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TBD</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I.5xw</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Network Interworking between IMT-2000 and other types of Networks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1996</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rPr>
                <w:sz w:val="20"/>
                <w:lang w:val="en-US"/>
              </w:rPr>
            </w:pPr>
            <w:r w:rsidRPr="00DD3B7B">
              <w:rPr>
                <w:sz w:val="20"/>
                <w:lang w:val="en-US"/>
              </w:rPr>
              <w:t>I.571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rPr>
                <w:sz w:val="20"/>
                <w:lang w:val="en-US"/>
              </w:rPr>
            </w:pPr>
            <w:r w:rsidRPr="00DD3B7B">
              <w:rPr>
                <w:sz w:val="20"/>
                <w:lang w:val="en-US"/>
              </w:rPr>
              <w:t>Connection of VSAT based Private networks to the public ISDN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sidRPr="00DD3B7B">
              <w:rPr>
                <w:sz w:val="20"/>
                <w:lang w:val="en-US"/>
              </w:rPr>
              <w:t>8/96</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rPr>
                <w:sz w:val="20"/>
                <w:lang w:val="en-US"/>
              </w:rPr>
            </w:pPr>
            <w:r w:rsidRPr="00DD3B7B">
              <w:rPr>
                <w:sz w:val="20"/>
                <w:lang w:val="en-US"/>
              </w:rPr>
              <w:t>I.572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rPr>
                <w:sz w:val="20"/>
                <w:lang w:val="en-US"/>
              </w:rPr>
            </w:pPr>
            <w:r w:rsidRPr="00DD3B7B">
              <w:rPr>
                <w:sz w:val="20"/>
                <w:lang w:val="en-US"/>
              </w:rPr>
              <w:t>VSAT interconnection with the PSTN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sidRPr="00DD3B7B">
              <w:rPr>
                <w:sz w:val="20"/>
                <w:lang w:val="en-US"/>
              </w:rPr>
              <w:t>3/00</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I.610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B-ISDN operation and maintenance principles and functions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2a,b</w:t>
            </w:r>
          </w:p>
          <w:p w:rsidR="005D746B" w:rsidRPr="00DD3B7B" w:rsidRDefault="005D746B" w:rsidP="00C82304">
            <w:pPr>
              <w:pStyle w:val="Standard1"/>
              <w:spacing w:before="0" w:line="260" w:lineRule="exact"/>
              <w:rPr>
                <w:sz w:val="20"/>
                <w:lang w:val="en-US"/>
              </w:rPr>
            </w:pPr>
            <w:r w:rsidRPr="00DD3B7B">
              <w:rPr>
                <w:sz w:val="20"/>
                <w:lang w:val="en-US"/>
              </w:rPr>
              <w:t>3</w:t>
            </w:r>
          </w:p>
          <w:p w:rsidR="005D746B" w:rsidRPr="00DD3B7B" w:rsidRDefault="005D746B" w:rsidP="00C82304">
            <w:pPr>
              <w:pStyle w:val="Standard1"/>
              <w:spacing w:before="0" w:line="260" w:lineRule="exact"/>
              <w:rPr>
                <w:sz w:val="20"/>
                <w:lang w:val="en-US"/>
              </w:rPr>
            </w:pPr>
            <w:r w:rsidRPr="00DD3B7B">
              <w:rPr>
                <w:sz w:val="20"/>
                <w:lang w:val="en-US"/>
              </w:rPr>
              <w:t>5a,b</w:t>
            </w:r>
          </w:p>
          <w:p w:rsidR="005D746B" w:rsidRPr="00DD3B7B" w:rsidRDefault="005D746B" w:rsidP="00C82304">
            <w:pPr>
              <w:pStyle w:val="Standard1"/>
              <w:spacing w:before="0" w:line="260" w:lineRule="exact"/>
              <w:rPr>
                <w:sz w:val="20"/>
                <w:lang w:val="en-US"/>
              </w:rPr>
            </w:pPr>
            <w:r w:rsidRPr="00DD3B7B">
              <w:rPr>
                <w:sz w:val="20"/>
                <w:lang w:val="en-US"/>
              </w:rPr>
              <w:t>6</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I.ps</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ATM protection switching„</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2b</w:t>
            </w:r>
          </w:p>
          <w:p w:rsidR="005D746B" w:rsidRPr="00DD3B7B" w:rsidRDefault="005D746B" w:rsidP="00C82304">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J.1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Terminology for new services in television and sound programme transmission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1a,b</w:t>
            </w:r>
          </w:p>
          <w:p w:rsidR="005D746B" w:rsidRPr="00DD3B7B" w:rsidRDefault="005D746B" w:rsidP="00C82304">
            <w:pPr>
              <w:pStyle w:val="Standard1"/>
              <w:spacing w:before="0" w:line="260" w:lineRule="exact"/>
              <w:rPr>
                <w:sz w:val="20"/>
                <w:lang w:val="en-US"/>
              </w:rPr>
            </w:pPr>
            <w:r w:rsidRPr="00DD3B7B">
              <w:rPr>
                <w:sz w:val="20"/>
                <w:lang w:val="en-US"/>
              </w:rPr>
              <w:t>2a,b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J.111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Network independent protocols for interactive services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all</w:t>
            </w:r>
          </w:p>
          <w:p w:rsidR="005D746B" w:rsidRPr="00DD3B7B" w:rsidRDefault="005D746B" w:rsidP="00C82304">
            <w:pPr>
              <w:pStyle w:val="Standard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1998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eastAsia="ja-JP"/>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eastAsia="ja-JP"/>
              </w:rPr>
            </w:pPr>
            <w:r>
              <w:rPr>
                <w:sz w:val="20"/>
                <w:lang w:val="en-US"/>
              </w:rPr>
              <w:t>J.125</w:t>
            </w:r>
          </w:p>
        </w:tc>
        <w:tc>
          <w:tcPr>
            <w:tcW w:w="4692" w:type="dxa"/>
            <w:tcBorders>
              <w:top w:val="single" w:sz="6" w:space="0" w:color="auto"/>
              <w:left w:val="single" w:sz="6" w:space="0" w:color="auto"/>
              <w:bottom w:val="single" w:sz="6" w:space="0" w:color="auto"/>
              <w:right w:val="single" w:sz="6" w:space="0" w:color="auto"/>
            </w:tcBorders>
          </w:tcPr>
          <w:p w:rsidR="005D746B" w:rsidRPr="00511C26" w:rsidRDefault="005D746B">
            <w:pPr>
              <w:pStyle w:val="Standard1"/>
              <w:spacing w:before="0" w:line="260" w:lineRule="exact"/>
              <w:rPr>
                <w:sz w:val="20"/>
                <w:lang w:val="en-US"/>
              </w:rPr>
            </w:pPr>
            <w:r w:rsidRPr="00511C26">
              <w:rPr>
                <w:sz w:val="20"/>
                <w:lang w:val="en-US"/>
              </w:rPr>
              <w:t xml:space="preserve">Link privacy for cable modem implementations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berschrift71"/>
              <w:keepNext w:val="0"/>
              <w:keepLines w:val="0"/>
              <w:spacing w:before="0" w:line="260" w:lineRule="exact"/>
              <w:rPr>
                <w:b w:val="0"/>
                <w:bCs/>
                <w:sz w:val="20"/>
                <w:lang w:val="en-US" w:eastAsia="ja-JP"/>
              </w:rPr>
            </w:pPr>
            <w:r w:rsidRPr="00DD3B7B">
              <w:rPr>
                <w:b w:val="0"/>
                <w:bCs/>
                <w:sz w:val="20"/>
                <w:lang w:val="en-US" w:eastAsia="ja-JP"/>
              </w:rPr>
              <w:t>1b, 2b,</w:t>
            </w:r>
          </w:p>
          <w:p w:rsidR="005D746B" w:rsidRPr="00DD3B7B" w:rsidRDefault="005D746B" w:rsidP="00C82304">
            <w:pPr>
              <w:pStyle w:val="berschrift71"/>
              <w:keepNext w:val="0"/>
              <w:keepLines w:val="0"/>
              <w:spacing w:before="0" w:line="260" w:lineRule="exact"/>
              <w:rPr>
                <w:b w:val="0"/>
                <w:bCs/>
                <w:sz w:val="20"/>
                <w:lang w:val="en-US" w:eastAsia="ja-JP"/>
              </w:rPr>
            </w:pPr>
            <w:r w:rsidRPr="00DD3B7B">
              <w:rPr>
                <w:bCs/>
                <w:sz w:val="20"/>
                <w:lang w:val="en-US" w:eastAsia="ja-JP"/>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Pr>
                <w:sz w:val="20"/>
                <w:lang w:val="en-US"/>
              </w:rPr>
              <w:t>12/2007</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eastAsia="ja-JP"/>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eastAsia="ja-JP"/>
              </w:rPr>
              <w:t>J.197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 xml:space="preserve">High level requirements for a digital rights management bridge to a Home Network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berschrift71"/>
              <w:keepNext w:val="0"/>
              <w:keepLines w:val="0"/>
              <w:spacing w:before="0" w:line="260" w:lineRule="exact"/>
              <w:rPr>
                <w:b w:val="0"/>
                <w:bCs/>
                <w:sz w:val="20"/>
                <w:lang w:val="en-US" w:eastAsia="ja-JP"/>
              </w:rPr>
            </w:pPr>
            <w:r w:rsidRPr="00DD3B7B">
              <w:rPr>
                <w:b w:val="0"/>
                <w:bCs/>
                <w:sz w:val="20"/>
                <w:lang w:val="en-US" w:eastAsia="ja-JP"/>
              </w:rPr>
              <w:t>1b, 2b,</w:t>
            </w:r>
          </w:p>
          <w:p w:rsidR="005D746B" w:rsidRPr="00DD3B7B" w:rsidRDefault="005D746B" w:rsidP="00C82304">
            <w:pPr>
              <w:pStyle w:val="Standard1"/>
              <w:spacing w:before="0" w:line="260" w:lineRule="exact"/>
              <w:rPr>
                <w:sz w:val="20"/>
                <w:lang w:val="en-US"/>
              </w:rPr>
            </w:pPr>
            <w:r w:rsidRPr="00DD3B7B">
              <w:rPr>
                <w:bCs/>
                <w:sz w:val="20"/>
                <w:lang w:val="en-US" w:eastAsia="ja-JP"/>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November 2005</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J.94</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Service information for digital broadcasting in cable television systems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all</w:t>
            </w:r>
          </w:p>
          <w:p w:rsidR="005D746B" w:rsidRPr="00DD3B7B" w:rsidRDefault="005D746B" w:rsidP="00C82304">
            <w:pPr>
              <w:pStyle w:val="Standard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Determined</w:t>
            </w:r>
          </w:p>
          <w:p w:rsidR="005D746B" w:rsidRPr="00DD3B7B" w:rsidRDefault="005D746B">
            <w:pPr>
              <w:pStyle w:val="Standard1"/>
              <w:spacing w:before="0" w:line="260" w:lineRule="exact"/>
              <w:rPr>
                <w:sz w:val="20"/>
                <w:lang w:val="en-US"/>
              </w:rPr>
            </w:pPr>
            <w:r w:rsidRPr="00DD3B7B">
              <w:rPr>
                <w:sz w:val="20"/>
                <w:lang w:val="en-US"/>
              </w:rPr>
              <w:t xml:space="preserve"> 1998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J.213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Layer 2 Virtual Private Networks for IP Cable Modem Systems”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berschrift71"/>
              <w:keepNext w:val="0"/>
              <w:keepLines w:val="0"/>
              <w:spacing w:before="0" w:line="260" w:lineRule="exact"/>
              <w:rPr>
                <w:b w:val="0"/>
                <w:bCs/>
                <w:sz w:val="20"/>
                <w:lang w:val="en-US" w:eastAsia="ja-JP"/>
              </w:rPr>
            </w:pPr>
            <w:r w:rsidRPr="00DD3B7B">
              <w:rPr>
                <w:b w:val="0"/>
                <w:bCs/>
                <w:sz w:val="20"/>
                <w:lang w:val="en-US" w:eastAsia="ja-JP"/>
              </w:rPr>
              <w:t>1b, 2b,</w:t>
            </w:r>
          </w:p>
          <w:p w:rsidR="005D746B" w:rsidRPr="00DD3B7B" w:rsidRDefault="005D746B" w:rsidP="00C82304">
            <w:pPr>
              <w:pStyle w:val="Standard1"/>
              <w:spacing w:before="0" w:line="260" w:lineRule="exact"/>
              <w:rPr>
                <w:sz w:val="20"/>
                <w:lang w:val="en-US"/>
              </w:rPr>
            </w:pPr>
            <w:r w:rsidRPr="00DD3B7B">
              <w:rPr>
                <w:bCs/>
                <w:sz w:val="20"/>
                <w:lang w:val="en-US" w:eastAsia="ja-JP"/>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066985" w:rsidRDefault="005D746B" w:rsidP="00066985">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2006</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Pr>
                <w:sz w:val="20"/>
                <w:lang w:val="fr-FR" w:eastAsia="ja-JP"/>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Pr>
                <w:sz w:val="20"/>
                <w:lang w:val="en-US"/>
              </w:rPr>
              <w:t>J.214</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AD454E">
              <w:rPr>
                <w:sz w:val="20"/>
                <w:lang w:val="en-US"/>
              </w:rPr>
              <w:t xml:space="preserve">Cable modem TDM emulation interface   </w:t>
            </w:r>
          </w:p>
        </w:tc>
        <w:tc>
          <w:tcPr>
            <w:tcW w:w="627" w:type="dxa"/>
            <w:tcBorders>
              <w:top w:val="single" w:sz="6" w:space="0" w:color="auto"/>
              <w:left w:val="single" w:sz="6" w:space="0" w:color="auto"/>
              <w:bottom w:val="single" w:sz="6" w:space="0" w:color="auto"/>
              <w:right w:val="single" w:sz="6" w:space="0" w:color="auto"/>
            </w:tcBorders>
          </w:tcPr>
          <w:p w:rsidR="005D746B" w:rsidRPr="00AD454E" w:rsidRDefault="005D746B" w:rsidP="00C82304">
            <w:pPr>
              <w:pStyle w:val="berschrift71"/>
              <w:keepNext w:val="0"/>
              <w:keepLines w:val="0"/>
              <w:spacing w:before="0" w:line="260" w:lineRule="exact"/>
              <w:rPr>
                <w:b w:val="0"/>
                <w:bCs/>
                <w:sz w:val="20"/>
                <w:lang w:val="en-US" w:eastAsia="ja-JP"/>
              </w:rPr>
            </w:pPr>
            <w:r w:rsidRPr="00AD454E">
              <w:rPr>
                <w:rFonts w:hint="eastAsia"/>
                <w:b w:val="0"/>
                <w:bCs/>
                <w:sz w:val="20"/>
                <w:lang w:val="en-US" w:eastAsia="ja-JP"/>
              </w:rPr>
              <w:t>1b, 2b</w:t>
            </w:r>
            <w:r w:rsidRPr="00AD454E">
              <w:rPr>
                <w:b w:val="0"/>
                <w:bCs/>
                <w:sz w:val="20"/>
                <w:lang w:val="en-US" w:eastAsia="ja-JP"/>
              </w:rPr>
              <w:t>,</w:t>
            </w:r>
          </w:p>
          <w:p w:rsidR="005D746B" w:rsidRPr="00AD454E" w:rsidRDefault="005D746B" w:rsidP="00C82304">
            <w:pPr>
              <w:pStyle w:val="EX"/>
              <w:spacing w:after="0" w:line="260" w:lineRule="exact"/>
              <w:ind w:left="0" w:firstLine="0"/>
              <w:jc w:val="left"/>
              <w:rPr>
                <w:rFonts w:ascii="Times New Roman" w:hAnsi="Times New Roman"/>
                <w:bCs/>
                <w:lang w:val="en-US" w:eastAsia="ja-JP"/>
              </w:rPr>
            </w:pPr>
            <w:r w:rsidRPr="00AD454E">
              <w:rPr>
                <w:rFonts w:ascii="Times New Roman" w:hAnsi="Times New Roman"/>
                <w:bCs/>
                <w:lang w:val="en-US" w:eastAsia="ja-JP"/>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Pr>
                <w:sz w:val="20"/>
                <w:lang w:val="en-US" w:eastAsia="ja-JP"/>
              </w:rPr>
              <w:t>7/2007</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Pr>
                <w:sz w:val="20"/>
                <w:lang w:val="fr-FR" w:eastAsia="ja-JP"/>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Pr>
                <w:sz w:val="20"/>
                <w:lang w:val="en-US"/>
              </w:rPr>
              <w:t>J.218</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CB6695">
              <w:rPr>
                <w:sz w:val="20"/>
                <w:lang w:val="en-US"/>
              </w:rPr>
              <w:t>Cable modem IPv4 and IPv6 eRouter specification</w:t>
            </w:r>
          </w:p>
        </w:tc>
        <w:tc>
          <w:tcPr>
            <w:tcW w:w="627" w:type="dxa"/>
            <w:tcBorders>
              <w:top w:val="single" w:sz="6" w:space="0" w:color="auto"/>
              <w:left w:val="single" w:sz="6" w:space="0" w:color="auto"/>
              <w:bottom w:val="single" w:sz="6" w:space="0" w:color="auto"/>
              <w:right w:val="single" w:sz="6" w:space="0" w:color="auto"/>
            </w:tcBorders>
          </w:tcPr>
          <w:p w:rsidR="005D746B" w:rsidRPr="00AD454E" w:rsidRDefault="005D746B" w:rsidP="00C82304">
            <w:pPr>
              <w:pStyle w:val="berschrift71"/>
              <w:keepNext w:val="0"/>
              <w:keepLines w:val="0"/>
              <w:spacing w:before="0" w:line="260" w:lineRule="exact"/>
              <w:rPr>
                <w:b w:val="0"/>
                <w:bCs/>
                <w:sz w:val="20"/>
                <w:lang w:val="en-US" w:eastAsia="ja-JP"/>
              </w:rPr>
            </w:pPr>
            <w:r w:rsidRPr="00AD454E">
              <w:rPr>
                <w:rFonts w:hint="eastAsia"/>
                <w:b w:val="0"/>
                <w:bCs/>
                <w:sz w:val="20"/>
                <w:lang w:val="en-US" w:eastAsia="ja-JP"/>
              </w:rPr>
              <w:t>1b, 2b</w:t>
            </w:r>
            <w:r w:rsidRPr="00AD454E">
              <w:rPr>
                <w:b w:val="0"/>
                <w:bCs/>
                <w:sz w:val="20"/>
                <w:lang w:val="en-US" w:eastAsia="ja-JP"/>
              </w:rPr>
              <w:t>,</w:t>
            </w:r>
          </w:p>
          <w:p w:rsidR="005D746B" w:rsidRPr="00AD454E" w:rsidRDefault="005D746B" w:rsidP="00C82304">
            <w:pPr>
              <w:pStyle w:val="EX"/>
              <w:spacing w:after="0" w:line="260" w:lineRule="exact"/>
              <w:ind w:left="0" w:firstLine="0"/>
              <w:jc w:val="left"/>
              <w:rPr>
                <w:rFonts w:ascii="Times New Roman" w:hAnsi="Times New Roman"/>
                <w:bCs/>
                <w:lang w:val="en-US" w:eastAsia="ja-JP"/>
              </w:rPr>
            </w:pPr>
            <w:r w:rsidRPr="00AD454E">
              <w:rPr>
                <w:rFonts w:ascii="Times New Roman" w:hAnsi="Times New Roman"/>
                <w:bCs/>
                <w:lang w:val="en-US" w:eastAsia="ja-JP"/>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066985">
              <w:rPr>
                <w:rFonts w:ascii="Times New Roman" w:hAnsi="Times New Roman"/>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Pr>
                <w:sz w:val="20"/>
                <w:lang w:val="en-US" w:eastAsia="ja-JP"/>
              </w:rPr>
              <w:t>7/2007</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Pr>
                <w:sz w:val="20"/>
                <w:lang w:val="fr-FR" w:eastAsia="ja-JP"/>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Pr>
                <w:sz w:val="20"/>
                <w:lang w:val="en-US"/>
              </w:rPr>
              <w:t>J.222.3</w:t>
            </w:r>
          </w:p>
        </w:tc>
        <w:tc>
          <w:tcPr>
            <w:tcW w:w="4692" w:type="dxa"/>
            <w:tcBorders>
              <w:top w:val="single" w:sz="6" w:space="0" w:color="auto"/>
              <w:left w:val="single" w:sz="6" w:space="0" w:color="auto"/>
              <w:bottom w:val="single" w:sz="6" w:space="0" w:color="auto"/>
              <w:right w:val="single" w:sz="6" w:space="0" w:color="auto"/>
            </w:tcBorders>
          </w:tcPr>
          <w:p w:rsidR="005D746B" w:rsidRPr="00D10227" w:rsidRDefault="005D746B">
            <w:pPr>
              <w:pStyle w:val="Standard1"/>
              <w:tabs>
                <w:tab w:val="left" w:pos="-720"/>
              </w:tabs>
              <w:spacing w:before="0"/>
              <w:rPr>
                <w:sz w:val="20"/>
                <w:lang w:val="en-US"/>
              </w:rPr>
            </w:pPr>
            <w:r w:rsidRPr="00066985">
              <w:rPr>
                <w:sz w:val="20"/>
                <w:lang w:val="en-US"/>
              </w:rPr>
              <w:t>Third-generation transmission systems for interactive cable television services - IP cable modems: Security services</w:t>
            </w:r>
          </w:p>
        </w:tc>
        <w:tc>
          <w:tcPr>
            <w:tcW w:w="627" w:type="dxa"/>
            <w:tcBorders>
              <w:top w:val="single" w:sz="6" w:space="0" w:color="auto"/>
              <w:left w:val="single" w:sz="6" w:space="0" w:color="auto"/>
              <w:bottom w:val="single" w:sz="6" w:space="0" w:color="auto"/>
              <w:right w:val="single" w:sz="6" w:space="0" w:color="auto"/>
            </w:tcBorders>
          </w:tcPr>
          <w:p w:rsidR="005D746B" w:rsidRPr="00AD454E" w:rsidRDefault="005D746B" w:rsidP="00C82304">
            <w:pPr>
              <w:pStyle w:val="berschrift71"/>
              <w:keepNext w:val="0"/>
              <w:keepLines w:val="0"/>
              <w:spacing w:before="0" w:line="260" w:lineRule="exact"/>
              <w:rPr>
                <w:b w:val="0"/>
                <w:bCs/>
                <w:sz w:val="20"/>
                <w:lang w:val="en-US" w:eastAsia="ja-JP"/>
              </w:rPr>
            </w:pPr>
            <w:r w:rsidRPr="00AD454E">
              <w:rPr>
                <w:rFonts w:hint="eastAsia"/>
                <w:b w:val="0"/>
                <w:bCs/>
                <w:sz w:val="20"/>
                <w:lang w:val="en-US" w:eastAsia="ja-JP"/>
              </w:rPr>
              <w:t>1b, 2b</w:t>
            </w:r>
            <w:r w:rsidRPr="00AD454E">
              <w:rPr>
                <w:b w:val="0"/>
                <w:bCs/>
                <w:sz w:val="20"/>
                <w:lang w:val="en-US" w:eastAsia="ja-JP"/>
              </w:rPr>
              <w:t>,</w:t>
            </w:r>
          </w:p>
          <w:p w:rsidR="005D746B" w:rsidRPr="00DD3B7B" w:rsidRDefault="005D746B" w:rsidP="00C82304">
            <w:pPr>
              <w:pStyle w:val="EX"/>
              <w:spacing w:after="0" w:line="260" w:lineRule="exact"/>
              <w:ind w:left="0" w:firstLine="0"/>
              <w:jc w:val="left"/>
              <w:rPr>
                <w:rFonts w:ascii="Times New Roman" w:hAnsi="Times New Roman"/>
                <w:lang w:val="en-US"/>
              </w:rPr>
            </w:pPr>
            <w:r w:rsidRPr="00AD454E">
              <w:rPr>
                <w:rFonts w:ascii="Times New Roman" w:hAnsi="Times New Roman"/>
                <w:bCs/>
                <w:lang w:val="en-US" w:eastAsia="ja-JP"/>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FA5277">
              <w:rPr>
                <w:rFonts w:ascii="Times New Roman" w:hAnsi="Times New Roman"/>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Pr>
                <w:sz w:val="20"/>
                <w:lang w:val="fr-FR"/>
              </w:rPr>
              <w:t>11/2007</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tabs>
                <w:tab w:val="left" w:pos="326"/>
              </w:tabs>
              <w:spacing w:before="0" w:line="260" w:lineRule="exact"/>
              <w:jc w:val="center"/>
              <w:rPr>
                <w:sz w:val="20"/>
                <w:lang w:val="en-US"/>
              </w:rPr>
            </w:pPr>
            <w:r>
              <w:rPr>
                <w:rFonts w:hint="eastAsia"/>
                <w:sz w:val="20"/>
                <w:lang w:val="en-US" w:eastAsia="ja-JP"/>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rPr>
                <w:sz w:val="20"/>
                <w:lang w:val="en-US"/>
              </w:rPr>
            </w:pPr>
            <w:r>
              <w:rPr>
                <w:rFonts w:hint="eastAsia"/>
                <w:sz w:val="20"/>
                <w:lang w:val="en-US" w:eastAsia="ja-JP"/>
              </w:rPr>
              <w:t>J.700 rev</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tabs>
                <w:tab w:val="left" w:pos="-720"/>
              </w:tabs>
              <w:spacing w:before="0"/>
              <w:rPr>
                <w:sz w:val="20"/>
                <w:lang w:val="en-US"/>
              </w:rPr>
            </w:pPr>
            <w:r w:rsidRPr="007D2507">
              <w:rPr>
                <w:sz w:val="20"/>
                <w:lang w:val="en-US"/>
              </w:rPr>
              <w:t>IPTV service requirements and framework for secondary distribution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TOC5"/>
              <w:spacing w:line="260" w:lineRule="exact"/>
              <w:ind w:left="0" w:firstLine="0"/>
              <w:rPr>
                <w:lang w:val="en-US"/>
              </w:rPr>
            </w:pPr>
            <w:r>
              <w:rPr>
                <w:rFonts w:hint="eastAsia"/>
                <w:sz w:val="20"/>
                <w:lang w:val="en-US" w:eastAsia="ja-JP"/>
              </w:rPr>
              <w:t>1, 4, 7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r w:rsidRPr="00FA5277">
              <w:rPr>
                <w:rFonts w:ascii="Times New Roman" w:hAnsi="Times New Roman" w:hint="eastAsia"/>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FA5277" w:rsidRDefault="005D746B" w:rsidP="00FA5277">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Tabletext1"/>
              <w:spacing w:before="0"/>
              <w:rPr>
                <w:sz w:val="20"/>
                <w:lang w:val="en-US"/>
              </w:rPr>
            </w:pPr>
            <w:r>
              <w:rPr>
                <w:rFonts w:hint="eastAsia"/>
                <w:sz w:val="20"/>
                <w:lang w:val="en-US" w:eastAsia="ja-JP"/>
              </w:rPr>
              <w:t>AAP consent</w:t>
            </w:r>
            <w:r>
              <w:rPr>
                <w:rFonts w:hint="eastAsia"/>
                <w:sz w:val="20"/>
                <w:lang w:val="en-US" w:eastAsia="ja-JP"/>
              </w:rPr>
              <w:br/>
            </w:r>
            <w:r w:rsidRPr="00DD3B7B">
              <w:rPr>
                <w:sz w:val="20"/>
                <w:lang w:val="en-US"/>
              </w:rPr>
              <w:t xml:space="preserve">Oct, </w:t>
            </w:r>
            <w:r>
              <w:rPr>
                <w:rFonts w:hint="eastAsia"/>
                <w:sz w:val="20"/>
                <w:lang w:val="en-US" w:eastAsia="ja-JP"/>
              </w:rPr>
              <w:t>2009</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K.15</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Protection of remote-feeding systems and line repeaters against lightning and interference from neighboring electricity lines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1a,2a,3,5a,6,7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12/72</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K.17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Tests on power-fed repeaters using solid-state devices in order to check the arrangements for protection from external interference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1a,2a,3,5a,6,7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11/88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K.22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Overvoltage resistibility of equipment connected to an ISDN T/S bus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1a,2a,3,5a,6,7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5/95</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K.23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Types of induced noise and description of noise voltage parameters for ISDN basic user networks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1a,2a,5a,6,7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11/88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K.25</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Protection of optical fibre cables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5/96</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K.27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lang w:val="en-US"/>
              </w:rPr>
            </w:pPr>
            <w:r w:rsidRPr="00DD3B7B">
              <w:rPr>
                <w:lang w:val="en-US"/>
              </w:rPr>
              <w:t xml:space="preserve">Bonding configurations and earthing inside a telecommunication building </w:t>
            </w:r>
          </w:p>
          <w:p w:rsidR="005D746B" w:rsidRPr="00DD3B7B" w:rsidRDefault="005D746B">
            <w:pPr>
              <w:pStyle w:val="Standard1"/>
              <w:tabs>
                <w:tab w:val="left" w:pos="-720"/>
              </w:tabs>
              <w:spacing w:before="0"/>
              <w:rPr>
                <w:sz w:val="20"/>
                <w:lang w:val="en-US"/>
              </w:rPr>
            </w:pPr>
            <w:r w:rsidRPr="00DD3B7B">
              <w:rPr>
                <w:sz w:val="20"/>
                <w:lang w:val="en-US"/>
              </w:rPr>
              <w:t>Q4/5 states that this is valid for UNI and NNI</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lang w:val="en-US"/>
              </w:rPr>
            </w:pPr>
            <w:r w:rsidRPr="00DD3B7B">
              <w:rPr>
                <w:lang w:val="en-US"/>
              </w:rPr>
              <w:t>05/96</w:t>
            </w:r>
          </w:p>
          <w:p w:rsidR="005D746B" w:rsidRPr="00DD3B7B" w:rsidRDefault="005D746B">
            <w:pPr>
              <w:pStyle w:val="Standard1"/>
              <w:spacing w:before="0"/>
              <w:rPr>
                <w:sz w:val="20"/>
                <w:lang w:val="en-US"/>
              </w:rPr>
            </w:pPr>
            <w:r w:rsidRPr="00DD3B7B">
              <w:rPr>
                <w:sz w:val="20"/>
                <w:lang w:val="en-US"/>
              </w:rPr>
              <w:t>under revision</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K.31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Bonding configurations and earthing of telecommunication installations inside a subscriber's building</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3/93</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K.32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Immunity requirements and test methods for electrostatic discharge to telecommunication equipment - Generic EMC Recommendation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5/95</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K.34</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Classification of electromagnetic environmental conditions for telecommunications equipment - Fast transient and radio frequency phenomena</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5/96</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K.35</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Bonding configurations and earthing at remote electronic sites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5/96</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K.38</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Radiated emission test procedure for physically large systems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10/96</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K.43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Immunity requirements for telecommunication equipment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5/98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K.50 (K.sov)</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Safe limits of operating voltages and currents for telecommunication systems powered over the network</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1a,2a,3,5a,6,7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determined 1999</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K.51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Safety criteria for telecommunication equipment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determined 1999</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K.coax</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Risk assessment and protection of coaxial cables distribution network against lightning</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1a,1b,2a,2b,5a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(2000)</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K.pf</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Product family EMC requirements for each telecommunication network equipment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(2000)</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K.ran</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Resistibility of access network transmission equipment to overvoltages and overcurrents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(2000)</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K.res</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Resistibility of telecommunication equipment to overvoltages and overcurrents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sidRPr="00DD3B7B">
              <w:rPr>
                <w:rFonts w:ascii="Times New Roman" w:hAnsi="Times New Roman"/>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(2000)</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rPr>
                <w:sz w:val="20"/>
                <w:lang w:val="en-US"/>
              </w:rPr>
            </w:pPr>
            <w:r w:rsidRPr="00DD3B7B">
              <w:rPr>
                <w:sz w:val="20"/>
                <w:lang w:val="en-US"/>
              </w:rPr>
              <w:t>L.10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 xml:space="preserve">Optical fibre cables for duct and tunnel application </w:t>
            </w:r>
          </w:p>
          <w:p w:rsidR="005D746B" w:rsidRPr="00DD3B7B" w:rsidRDefault="005D746B">
            <w:pPr>
              <w:pStyle w:val="Standard1"/>
              <w:spacing w:before="0"/>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EX"/>
              <w:spacing w:after="0" w:line="260" w:lineRule="exact"/>
              <w:ind w:left="0" w:firstLine="0"/>
              <w:jc w:val="left"/>
              <w:rPr>
                <w:rFonts w:ascii="Times New Roman" w:hAnsi="Times New Roman"/>
                <w:lang w:val="en-US"/>
              </w:rPr>
            </w:pPr>
            <w:r>
              <w:rPr>
                <w:rFonts w:ascii="Times New Roman" w:hAnsi="Times New Roman"/>
                <w:lang w:val="en-US"/>
              </w:rPr>
              <w:t>1,2,3,4</w:t>
            </w:r>
            <w:r w:rsidRPr="00DD3B7B">
              <w:rPr>
                <w:rFonts w:ascii="Times New Roman" w:hAnsi="Times New Roman"/>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5855DF">
            <w:pPr>
              <w:pStyle w:val="EX"/>
              <w:spacing w:after="0" w:line="260" w:lineRule="exact"/>
              <w:ind w:left="0" w:firstLine="0"/>
              <w:jc w:val="center"/>
              <w:rPr>
                <w:rFonts w:ascii="Times New Roman" w:hAnsi="Times New Roman"/>
                <w:lang w:val="en-US"/>
              </w:rPr>
            </w:pPr>
            <w:r w:rsidRPr="00DD3B7B">
              <w:rPr>
                <w:rFonts w:ascii="Times New Roman" w:hAnsi="Times New Roman"/>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December 2002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L.12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Optical fibre joints</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May 2000</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L.13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Performance requirements for passive optical nodes: Sealed closures for outdoor environments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sidRPr="00DD3B7B">
              <w:rPr>
                <w:sz w:val="20"/>
                <w:lang w:val="en-US"/>
              </w:rPr>
              <w:t>1,2,3,4,7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April 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L.15</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Optical local distribution networks - Factors to be considered for their construction</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C82304">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March 1993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L.17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Implementation of connecting customers into the public switched telephone network (PSTN) via optical fibres</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June 1995</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jc w:val="center"/>
              <w:rPr>
                <w:sz w:val="20"/>
                <w:lang w:val="en-US"/>
              </w:rPr>
            </w:pPr>
            <w:r w:rsidRPr="00DD3B7B">
              <w:rPr>
                <w:sz w:val="20"/>
                <w:lang w:val="en-US"/>
              </w:rPr>
              <w:t>ITU-T</w:t>
            </w:r>
          </w:p>
          <w:p w:rsidR="005D746B" w:rsidRPr="00DD3B7B" w:rsidRDefault="005D746B">
            <w:pPr>
              <w:pStyle w:val="Standard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L.19</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Multi-pair copper nework cable supporting shared multiple services such as POTS, ISDN and xDSL</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November 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L.25</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Optical fibre cable network maintenance</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1996</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L.26</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 xml:space="preserve">Optical fibre cables for aerial application </w:t>
            </w:r>
          </w:p>
          <w:p w:rsidR="005D746B" w:rsidRPr="00DD3B7B" w:rsidRDefault="005D746B">
            <w:pPr>
              <w:pStyle w:val="Standard1"/>
              <w:spacing w:before="0"/>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December 2002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L.31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Optical fibre attenuators</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1996</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2879E0" w:rsidRDefault="005D746B">
            <w:pPr>
              <w:pStyle w:val="TOC5"/>
              <w:ind w:left="0" w:firstLine="0"/>
              <w:rPr>
                <w:rFonts w:eastAsia="Times New Roman"/>
                <w:sz w:val="20"/>
                <w:lang w:val="en-US"/>
              </w:rPr>
            </w:pPr>
            <w:r w:rsidRPr="002879E0">
              <w:rPr>
                <w:rFonts w:eastAsia="Times New Roman"/>
                <w:sz w:val="20"/>
                <w:lang w:val="en-US"/>
              </w:rPr>
              <w:t>L.35</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Installation of optical fibre cables in the access network</w:t>
            </w:r>
          </w:p>
          <w:p w:rsidR="005D746B" w:rsidRPr="00DD3B7B" w:rsidRDefault="005D746B">
            <w:pPr>
              <w:pStyle w:val="EX"/>
              <w:spacing w:after="0"/>
              <w:ind w:left="0" w:firstLine="0"/>
              <w:jc w:val="left"/>
              <w:rPr>
                <w:rFonts w:ascii="Times New Roman" w:hAnsi="Times New Roman"/>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1998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L.36</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Single mode fibre optic connectors</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1998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L.37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Fibre optic (non-wavelength selective) branching devices</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1998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L.40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Optical fibre outside plant maintenance support, monitoring and testing system</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2000</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L.41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Maintenance wavelength on fibres carrying signals</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May 2000</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2B6FED">
            <w:pPr>
              <w:pStyle w:val="Tabletext1"/>
              <w:spacing w:before="0"/>
              <w:jc w:val="center"/>
              <w:rPr>
                <w:sz w:val="20"/>
                <w:lang w:val="en-US"/>
              </w:rPr>
            </w:pPr>
            <w:r w:rsidRPr="00DD3B7B">
              <w:rPr>
                <w:sz w:val="20"/>
                <w:lang w:val="en-US"/>
              </w:rPr>
              <w:t>ITU-T</w:t>
            </w:r>
          </w:p>
          <w:p w:rsidR="005D746B" w:rsidRPr="00DD3B7B" w:rsidRDefault="005D746B" w:rsidP="002B6FED">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Tabletext1"/>
              <w:spacing w:before="0" w:line="260" w:lineRule="exact"/>
              <w:rPr>
                <w:sz w:val="20"/>
                <w:lang w:val="en-US"/>
              </w:rPr>
            </w:pPr>
            <w:r w:rsidRPr="00DD3B7B">
              <w:rPr>
                <w:sz w:val="20"/>
                <w:lang w:val="en-US"/>
              </w:rPr>
              <w:t>L.42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Extending optical fibre solutions into the access network</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2B6FED">
            <w:pPr>
              <w:pStyle w:val="Standard1"/>
              <w:spacing w:before="0" w:line="260" w:lineRule="exact"/>
              <w:rPr>
                <w:sz w:val="20"/>
                <w:lang w:val="en-US"/>
              </w:rPr>
            </w:pPr>
            <w:r w:rsidRPr="00DD3B7B">
              <w:rPr>
                <w:sz w:val="20"/>
                <w:lang w:val="en-US"/>
              </w:rPr>
              <w:t>May 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L.43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 xml:space="preserve">Optical fibre cables for buried application </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December 2002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L.44</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Electric power supply for equipment installed as outside plant</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2000</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jc w:val="center"/>
              <w:rPr>
                <w:sz w:val="20"/>
                <w:lang w:val="en-US"/>
              </w:rPr>
            </w:pPr>
            <w:r w:rsidRPr="00DD3B7B">
              <w:rPr>
                <w:sz w:val="20"/>
                <w:lang w:val="en-US"/>
              </w:rPr>
              <w:t>ITU-T</w:t>
            </w:r>
          </w:p>
          <w:p w:rsidR="005D746B" w:rsidRPr="00DD3B7B" w:rsidRDefault="005D746B">
            <w:pPr>
              <w:pStyle w:val="Standard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L.47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Access facilities using hybrid fibre/copper networks</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October 2000</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L.48</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 xml:space="preserve">Mini-trench installation technique </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shd w:val="clear" w:color="auto" w:fill="auto"/>
          </w:tcPr>
          <w:p w:rsidR="005D746B" w:rsidRPr="00DD3B7B" w:rsidRDefault="005D746B">
            <w:pPr>
              <w:pStyle w:val="Standard1"/>
              <w:spacing w:before="0" w:line="260" w:lineRule="exact"/>
              <w:rPr>
                <w:sz w:val="20"/>
                <w:lang w:val="en-US"/>
              </w:rPr>
            </w:pPr>
            <w:r w:rsidRPr="00DD3B7B">
              <w:rPr>
                <w:sz w:val="20"/>
                <w:lang w:val="en-US"/>
              </w:rPr>
              <w:t>March 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L.49</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NormaleWeb"/>
              <w:rPr>
                <w:rFonts w:eastAsia="MS Mincho"/>
                <w:color w:val="auto"/>
                <w:sz w:val="20"/>
                <w:lang w:val="en-US"/>
              </w:rPr>
            </w:pPr>
            <w:r w:rsidRPr="00DD3B7B">
              <w:rPr>
                <w:rFonts w:eastAsia="MS Mincho"/>
                <w:color w:val="auto"/>
                <w:sz w:val="20"/>
                <w:lang w:val="en-US"/>
              </w:rPr>
              <w:t xml:space="preserve">Micro-trench installation technique </w:t>
            </w:r>
          </w:p>
          <w:p w:rsidR="005D746B" w:rsidRPr="00DD3B7B" w:rsidRDefault="005D746B">
            <w:pPr>
              <w:pStyle w:val="Standard1"/>
              <w:spacing w:before="0" w:line="260" w:lineRule="exact"/>
              <w:rPr>
                <w:sz w:val="20"/>
                <w:lang w:val="en-US"/>
              </w:rPr>
            </w:pP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shd w:val="clear" w:color="auto" w:fill="auto"/>
          </w:tcPr>
          <w:p w:rsidR="005D746B" w:rsidRPr="00DD3B7B" w:rsidRDefault="005D746B">
            <w:pPr>
              <w:pStyle w:val="Standard1"/>
              <w:spacing w:before="0" w:line="260" w:lineRule="exact"/>
              <w:rPr>
                <w:sz w:val="20"/>
                <w:lang w:val="en-US"/>
              </w:rPr>
            </w:pPr>
            <w:r w:rsidRPr="00DD3B7B">
              <w:rPr>
                <w:sz w:val="20"/>
                <w:lang w:val="en-US"/>
              </w:rPr>
              <w:t>March 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L.50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Requirements for passive optical nodes: Optical distribution frames for central office environments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shd w:val="clear" w:color="auto" w:fill="auto"/>
          </w:tcPr>
          <w:p w:rsidR="005D746B" w:rsidRPr="00DD3B7B" w:rsidRDefault="005D746B">
            <w:pPr>
              <w:pStyle w:val="Standard1"/>
              <w:spacing w:before="0" w:line="260" w:lineRule="exact"/>
              <w:rPr>
                <w:sz w:val="20"/>
                <w:lang w:val="en-US"/>
              </w:rPr>
            </w:pPr>
            <w:r w:rsidRPr="00DD3B7B">
              <w:rPr>
                <w:sz w:val="20"/>
                <w:lang w:val="en-US"/>
              </w:rPr>
              <w:t>November 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L.51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Passive node elements for fibre optic networks - General principles and definitions for characterisation and performance evaluation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April 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L.52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Deployment of passive optical network (PON)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May 2003</w:t>
            </w:r>
          </w:p>
        </w:tc>
      </w:tr>
      <w:tr w:rsidR="005D746B" w:rsidRPr="00DD3B7B" w:rsidTr="007825E1">
        <w:trPr>
          <w:cantSplit/>
        </w:trPr>
        <w:tc>
          <w:tcPr>
            <w:tcW w:w="861" w:type="dxa"/>
            <w:tcBorders>
              <w:top w:val="single" w:sz="6" w:space="0" w:color="auto"/>
              <w:left w:val="single" w:sz="12"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L.53</w:t>
            </w:r>
          </w:p>
        </w:tc>
        <w:tc>
          <w:tcPr>
            <w:tcW w:w="4692"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Optical fibre maintenance criteria for access networks</w:t>
            </w:r>
          </w:p>
        </w:tc>
        <w:tc>
          <w:tcPr>
            <w:tcW w:w="627" w:type="dxa"/>
            <w:tcBorders>
              <w:top w:val="single" w:sz="6" w:space="0" w:color="auto"/>
              <w:left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May 2003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jc w:val="center"/>
              <w:rPr>
                <w:sz w:val="20"/>
                <w:lang w:val="en-US"/>
              </w:rPr>
            </w:pPr>
            <w:r w:rsidRPr="00DD3B7B">
              <w:rPr>
                <w:sz w:val="20"/>
                <w:lang w:val="en-US"/>
              </w:rPr>
              <w:t>ITU-T</w:t>
            </w:r>
          </w:p>
          <w:p w:rsidR="005D746B" w:rsidRPr="00DD3B7B" w:rsidRDefault="005D746B">
            <w:pPr>
              <w:pStyle w:val="Tabletext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L.57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Air-assisted installation of optical fibre cables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May 2003</w:t>
            </w:r>
          </w:p>
        </w:tc>
      </w:tr>
      <w:tr w:rsidR="005D746B" w:rsidRPr="00DD3B7B" w:rsidTr="007825E1">
        <w:trPr>
          <w:cantSplit/>
        </w:trPr>
        <w:tc>
          <w:tcPr>
            <w:tcW w:w="861" w:type="dxa"/>
            <w:tcBorders>
              <w:top w:val="single" w:sz="6" w:space="0" w:color="auto"/>
              <w:left w:val="single" w:sz="12" w:space="0" w:color="auto"/>
              <w:right w:val="single" w:sz="6" w:space="0" w:color="auto"/>
            </w:tcBorders>
          </w:tcPr>
          <w:p w:rsidR="005D746B" w:rsidRPr="00DD3B7B" w:rsidRDefault="005D746B" w:rsidP="002B6FED">
            <w:pPr>
              <w:pStyle w:val="Standard1"/>
              <w:spacing w:before="0"/>
              <w:jc w:val="center"/>
              <w:rPr>
                <w:sz w:val="20"/>
                <w:lang w:val="en-US"/>
              </w:rPr>
            </w:pPr>
            <w:r w:rsidRPr="00DD3B7B">
              <w:rPr>
                <w:sz w:val="20"/>
                <w:lang w:val="en-US"/>
              </w:rPr>
              <w:t>ITU-T</w:t>
            </w:r>
          </w:p>
          <w:p w:rsidR="005D746B" w:rsidRPr="00DD3B7B" w:rsidRDefault="005D746B" w:rsidP="002B6FED">
            <w:pPr>
              <w:pStyle w:val="Standard1"/>
              <w:spacing w:before="0"/>
              <w:jc w:val="center"/>
              <w:rPr>
                <w:sz w:val="20"/>
                <w:lang w:val="en-US"/>
              </w:rPr>
            </w:pPr>
          </w:p>
        </w:tc>
        <w:tc>
          <w:tcPr>
            <w:tcW w:w="1684"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L.58</w:t>
            </w:r>
          </w:p>
        </w:tc>
        <w:tc>
          <w:tcPr>
            <w:tcW w:w="4692"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Optical fibre cables: Special needs for access networks</w:t>
            </w:r>
          </w:p>
        </w:tc>
        <w:tc>
          <w:tcPr>
            <w:tcW w:w="627" w:type="dxa"/>
            <w:tcBorders>
              <w:top w:val="single" w:sz="6" w:space="0" w:color="auto"/>
              <w:left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66"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501" w:type="dxa"/>
            <w:gridSpan w:val="2"/>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15"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0"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60"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1426" w:type="dxa"/>
            <w:gridSpan w:val="2"/>
            <w:tcBorders>
              <w:top w:val="single" w:sz="6" w:space="0" w:color="auto"/>
              <w:left w:val="single" w:sz="6" w:space="0" w:color="auto"/>
              <w:right w:val="single" w:sz="12" w:space="0" w:color="auto"/>
            </w:tcBorders>
          </w:tcPr>
          <w:p w:rsidR="005D746B" w:rsidRPr="00DD3B7B" w:rsidRDefault="005D746B" w:rsidP="002B6FED">
            <w:pPr>
              <w:pStyle w:val="Standard1"/>
              <w:spacing w:before="0" w:line="260" w:lineRule="exact"/>
              <w:rPr>
                <w:sz w:val="20"/>
                <w:lang w:val="en-US"/>
              </w:rPr>
            </w:pPr>
            <w:r w:rsidRPr="00DD3B7B">
              <w:rPr>
                <w:sz w:val="20"/>
                <w:lang w:val="en-US"/>
              </w:rPr>
              <w:t>March 2004</w:t>
            </w:r>
          </w:p>
        </w:tc>
      </w:tr>
      <w:tr w:rsidR="005D746B" w:rsidRPr="00DD3B7B" w:rsidTr="007825E1">
        <w:trPr>
          <w:cantSplit/>
        </w:trPr>
        <w:tc>
          <w:tcPr>
            <w:tcW w:w="861" w:type="dxa"/>
            <w:tcBorders>
              <w:top w:val="single" w:sz="6" w:space="0" w:color="auto"/>
              <w:left w:val="single" w:sz="12" w:space="0" w:color="auto"/>
              <w:right w:val="single" w:sz="6" w:space="0" w:color="auto"/>
            </w:tcBorders>
          </w:tcPr>
          <w:p w:rsidR="005D746B" w:rsidRPr="00DD3B7B" w:rsidRDefault="005D746B" w:rsidP="002B6FED">
            <w:pPr>
              <w:pStyle w:val="Standard1"/>
              <w:spacing w:before="0"/>
              <w:jc w:val="center"/>
              <w:rPr>
                <w:sz w:val="20"/>
                <w:lang w:val="en-US"/>
              </w:rPr>
            </w:pPr>
            <w:r w:rsidRPr="00DD3B7B">
              <w:rPr>
                <w:sz w:val="20"/>
                <w:lang w:val="en-US"/>
              </w:rPr>
              <w:t>ITU-T</w:t>
            </w:r>
          </w:p>
          <w:p w:rsidR="005D746B" w:rsidRPr="00DD3B7B" w:rsidRDefault="005D746B" w:rsidP="002B6FED">
            <w:pPr>
              <w:pStyle w:val="Standard1"/>
              <w:spacing w:before="0"/>
              <w:jc w:val="center"/>
              <w:rPr>
                <w:sz w:val="20"/>
                <w:lang w:val="en-US"/>
              </w:rPr>
            </w:pPr>
          </w:p>
        </w:tc>
        <w:tc>
          <w:tcPr>
            <w:tcW w:w="1684"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L.59</w:t>
            </w:r>
          </w:p>
        </w:tc>
        <w:tc>
          <w:tcPr>
            <w:tcW w:w="4692"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Optical fibre cables for indoor application</w:t>
            </w:r>
          </w:p>
        </w:tc>
        <w:tc>
          <w:tcPr>
            <w:tcW w:w="627" w:type="dxa"/>
            <w:tcBorders>
              <w:top w:val="single" w:sz="6" w:space="0" w:color="auto"/>
              <w:left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501" w:type="dxa"/>
            <w:gridSpan w:val="2"/>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15"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right w:val="single" w:sz="12" w:space="0" w:color="auto"/>
            </w:tcBorders>
          </w:tcPr>
          <w:p w:rsidR="005D746B" w:rsidRPr="00DD3B7B" w:rsidRDefault="005D746B" w:rsidP="002B6FED">
            <w:pPr>
              <w:pStyle w:val="Standard1"/>
              <w:spacing w:before="0" w:line="260" w:lineRule="exact"/>
              <w:rPr>
                <w:sz w:val="20"/>
                <w:lang w:val="en-US"/>
              </w:rPr>
            </w:pPr>
            <w:r w:rsidRPr="00DD3B7B">
              <w:rPr>
                <w:sz w:val="20"/>
                <w:lang w:val="en-US"/>
              </w:rPr>
              <w:t>Consent September 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2B6FED">
            <w:pPr>
              <w:pStyle w:val="Standard1"/>
              <w:spacing w:before="0"/>
              <w:jc w:val="center"/>
              <w:rPr>
                <w:sz w:val="20"/>
                <w:lang w:val="en-US"/>
              </w:rPr>
            </w:pPr>
            <w:r w:rsidRPr="00DD3B7B">
              <w:rPr>
                <w:sz w:val="20"/>
                <w:lang w:val="en-US"/>
              </w:rPr>
              <w:t>ITU-T</w:t>
            </w:r>
          </w:p>
          <w:p w:rsidR="005D746B" w:rsidRPr="00DD3B7B" w:rsidRDefault="005D746B" w:rsidP="002B6FED">
            <w:pPr>
              <w:pStyle w:val="Standard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L.60</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Construction of optical/metallic hybrid cables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501"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15"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2B6FED">
            <w:pPr>
              <w:pStyle w:val="Standard1"/>
              <w:spacing w:before="0" w:line="260" w:lineRule="exact"/>
              <w:rPr>
                <w:sz w:val="20"/>
                <w:lang w:val="en-US"/>
              </w:rPr>
            </w:pPr>
            <w:r w:rsidRPr="00DD3B7B">
              <w:rPr>
                <w:sz w:val="20"/>
                <w:lang w:val="en-US"/>
              </w:rPr>
              <w:t>September 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2B6FED">
            <w:pPr>
              <w:pStyle w:val="Standard1"/>
              <w:spacing w:before="0"/>
              <w:jc w:val="center"/>
              <w:rPr>
                <w:sz w:val="20"/>
                <w:lang w:val="en-US"/>
              </w:rPr>
            </w:pPr>
            <w:r w:rsidRPr="00DD3B7B">
              <w:rPr>
                <w:sz w:val="20"/>
                <w:lang w:val="en-US"/>
              </w:rPr>
              <w:t>ITU-T</w:t>
            </w:r>
          </w:p>
          <w:p w:rsidR="005D746B" w:rsidRPr="00DD3B7B" w:rsidRDefault="005D746B" w:rsidP="002B6FED">
            <w:pPr>
              <w:pStyle w:val="Standard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L.62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Practical aspects of unbundling services by multiple operators in copper access networks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501"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15"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2B6FED">
            <w:pPr>
              <w:pStyle w:val="Standard1"/>
              <w:spacing w:before="0" w:line="260" w:lineRule="exact"/>
              <w:rPr>
                <w:sz w:val="20"/>
                <w:lang w:val="en-US"/>
              </w:rPr>
            </w:pPr>
            <w:r w:rsidRPr="00DD3B7B">
              <w:rPr>
                <w:sz w:val="20"/>
                <w:lang w:val="en-US"/>
              </w:rPr>
              <w:t>September 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2B6FED">
            <w:pPr>
              <w:pStyle w:val="Standard1"/>
              <w:spacing w:before="0"/>
              <w:jc w:val="center"/>
              <w:rPr>
                <w:sz w:val="20"/>
                <w:lang w:val="en-US"/>
              </w:rPr>
            </w:pPr>
            <w:r w:rsidRPr="00DD3B7B">
              <w:rPr>
                <w:sz w:val="20"/>
                <w:lang w:val="en-US"/>
              </w:rPr>
              <w:t>ITU-T</w:t>
            </w:r>
          </w:p>
          <w:p w:rsidR="005D746B" w:rsidRPr="00DD3B7B" w:rsidRDefault="005D746B" w:rsidP="002B6FED">
            <w:pPr>
              <w:pStyle w:val="Standard1"/>
              <w:spacing w:before="0"/>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L.63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rPr>
                <w:sz w:val="20"/>
                <w:lang w:val="en-US"/>
              </w:rPr>
            </w:pPr>
            <w:r w:rsidRPr="00DD3B7B">
              <w:rPr>
                <w:sz w:val="20"/>
                <w:lang w:val="en-US"/>
              </w:rPr>
              <w:t>Safety procedures for outdoor installations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1,2,3,4</w:t>
            </w:r>
            <w:r w:rsidRPr="00DD3B7B">
              <w:rPr>
                <w:sz w:val="20"/>
                <w:lang w:val="en-US"/>
              </w:rPr>
              <w:t>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501"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p>
        </w:tc>
        <w:tc>
          <w:tcPr>
            <w:tcW w:w="415"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2B6FED">
            <w:pPr>
              <w:pStyle w:val="Standard1"/>
              <w:spacing w:before="0" w:line="260" w:lineRule="exact"/>
              <w:jc w:val="center"/>
              <w:rPr>
                <w:sz w:val="20"/>
                <w:lang w:val="en-US"/>
              </w:rPr>
            </w:pPr>
            <w:r w:rsidRPr="00DD3B7B">
              <w:rPr>
                <w:sz w:val="20"/>
                <w:lang w:val="en-US"/>
              </w:rPr>
              <w:t>X</w:t>
            </w: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2B6FED">
            <w:pPr>
              <w:pStyle w:val="Standard1"/>
              <w:spacing w:before="0" w:line="260" w:lineRule="exact"/>
              <w:rPr>
                <w:sz w:val="20"/>
                <w:lang w:val="en-US"/>
              </w:rPr>
            </w:pPr>
            <w:r w:rsidRPr="00DD3B7B">
              <w:rPr>
                <w:sz w:val="20"/>
                <w:lang w:val="en-US"/>
              </w:rPr>
              <w:t>Consent  October 2004</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1B5745">
            <w:pPr>
              <w:pStyle w:val="Standard1"/>
              <w:spacing w:before="0"/>
              <w:jc w:val="center"/>
              <w:rPr>
                <w:sz w:val="20"/>
                <w:lang w:val="en-US"/>
              </w:rPr>
            </w:pPr>
            <w:r w:rsidRPr="00DD3B7B">
              <w:rPr>
                <w:sz w:val="20"/>
                <w:lang w:val="en-US"/>
              </w:rPr>
              <w:t>ITU-T</w:t>
            </w:r>
          </w:p>
          <w:p w:rsidR="005D746B" w:rsidRPr="00DD3B7B" w:rsidRDefault="005D746B" w:rsidP="0042420A">
            <w:pPr>
              <w:pStyle w:val="Standard1"/>
              <w:tabs>
                <w:tab w:val="left" w:pos="326"/>
              </w:tabs>
              <w:spacing w:before="0" w:line="260" w:lineRule="exact"/>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L.65</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Optical fibre distribution of access networks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4, 7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sidRPr="00DD3B7B">
              <w:rPr>
                <w:sz w:val="20"/>
                <w:lang w:val="en-US"/>
              </w:rPr>
              <w:t>December 2006</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1B5745">
            <w:pPr>
              <w:pStyle w:val="Standard1"/>
              <w:spacing w:before="0"/>
              <w:jc w:val="center"/>
              <w:rPr>
                <w:sz w:val="20"/>
                <w:lang w:val="en-US"/>
              </w:rPr>
            </w:pPr>
            <w:r w:rsidRPr="00DD3B7B">
              <w:rPr>
                <w:sz w:val="20"/>
                <w:lang w:val="en-US"/>
              </w:rPr>
              <w:t>ITU-T</w:t>
            </w:r>
          </w:p>
          <w:p w:rsidR="005D746B" w:rsidRPr="00DD3B7B" w:rsidRDefault="005D746B" w:rsidP="0042420A">
            <w:pPr>
              <w:pStyle w:val="Standard1"/>
              <w:tabs>
                <w:tab w:val="left" w:pos="326"/>
              </w:tabs>
              <w:spacing w:before="0" w:line="260" w:lineRule="exact"/>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L.66</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Optical fibre cable maintenance criteria for in-service fibre testing in access networks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4, 7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Pr>
                <w:sz w:val="20"/>
                <w:lang w:val="en-US"/>
              </w:rPr>
              <w:t>May 2007</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1B5745">
            <w:pPr>
              <w:pStyle w:val="Standard1"/>
              <w:spacing w:before="0"/>
              <w:jc w:val="center"/>
              <w:rPr>
                <w:sz w:val="20"/>
                <w:lang w:val="en-US"/>
              </w:rPr>
            </w:pPr>
            <w:r w:rsidRPr="00DD3B7B">
              <w:rPr>
                <w:sz w:val="20"/>
                <w:lang w:val="en-US"/>
              </w:rPr>
              <w:t>ITU-T</w:t>
            </w:r>
          </w:p>
          <w:p w:rsidR="005D746B" w:rsidRPr="00DD3B7B" w:rsidRDefault="005D746B" w:rsidP="0042420A">
            <w:pPr>
              <w:pStyle w:val="Standard1"/>
              <w:tabs>
                <w:tab w:val="left" w:pos="326"/>
              </w:tabs>
              <w:spacing w:before="0" w:line="260" w:lineRule="exact"/>
              <w:jc w:val="center"/>
              <w:rPr>
                <w:sz w:val="20"/>
                <w:lang w:val="en-US"/>
              </w:rPr>
            </w:pP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L.6</w:t>
            </w:r>
            <w:r>
              <w:rPr>
                <w:sz w:val="20"/>
                <w:lang w:val="en-US"/>
              </w:rPr>
              <w:t>7</w:t>
            </w:r>
          </w:p>
        </w:tc>
        <w:tc>
          <w:tcPr>
            <w:tcW w:w="4692" w:type="dxa"/>
            <w:tcBorders>
              <w:top w:val="single" w:sz="6" w:space="0" w:color="auto"/>
              <w:left w:val="single" w:sz="6" w:space="0" w:color="auto"/>
              <w:bottom w:val="single" w:sz="6" w:space="0" w:color="auto"/>
              <w:right w:val="single" w:sz="6" w:space="0" w:color="auto"/>
            </w:tcBorders>
          </w:tcPr>
          <w:p w:rsidR="005D746B" w:rsidRPr="00BF1165" w:rsidRDefault="005D746B" w:rsidP="0042420A">
            <w:pPr>
              <w:pStyle w:val="Standard1"/>
              <w:spacing w:before="0"/>
              <w:rPr>
                <w:sz w:val="20"/>
                <w:lang w:val="en-US"/>
              </w:rPr>
            </w:pPr>
            <w:r w:rsidRPr="00BF1165">
              <w:rPr>
                <w:sz w:val="20"/>
                <w:lang w:val="en-US"/>
              </w:rPr>
              <w:t>Small count optical fibre cables for indoor applications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4,7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Pr>
                <w:sz w:val="20"/>
                <w:lang w:val="en-US"/>
              </w:rPr>
              <w:t>October 2006</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L.6</w:t>
            </w:r>
            <w:r>
              <w:rPr>
                <w:sz w:val="20"/>
                <w:lang w:val="en-US"/>
              </w:rPr>
              <w:t>8</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2879E0">
              <w:rPr>
                <w:sz w:val="20"/>
                <w:lang w:val="en-US"/>
              </w:rPr>
              <w:t xml:space="preserve">Optical fibre cable maintenance support, monitoring and testing system for optical fibre cable networks carrying high total optical power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4,7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sidRPr="002879E0">
              <w:rPr>
                <w:sz w:val="20"/>
                <w:lang w:val="en-US"/>
              </w:rPr>
              <w:t>10/2007</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tabs>
                <w:tab w:val="left" w:pos="326"/>
              </w:tabs>
              <w:spacing w:before="0" w:line="260" w:lineRule="exact"/>
              <w:jc w:val="center"/>
              <w:rPr>
                <w:sz w:val="20"/>
                <w:lang w:val="en-US"/>
              </w:rPr>
            </w:pPr>
            <w:r w:rsidRPr="00AC1AB0">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Pr>
                <w:sz w:val="20"/>
                <w:lang w:val="en-US"/>
              </w:rPr>
              <w:t>L.75</w:t>
            </w:r>
          </w:p>
        </w:tc>
        <w:tc>
          <w:tcPr>
            <w:tcW w:w="4692" w:type="dxa"/>
            <w:tcBorders>
              <w:top w:val="single" w:sz="6" w:space="0" w:color="auto"/>
              <w:left w:val="single" w:sz="6" w:space="0" w:color="auto"/>
              <w:bottom w:val="single" w:sz="6" w:space="0" w:color="auto"/>
              <w:right w:val="single" w:sz="6" w:space="0" w:color="auto"/>
            </w:tcBorders>
          </w:tcPr>
          <w:p w:rsidR="005D746B" w:rsidRPr="00E406E9" w:rsidRDefault="005D746B" w:rsidP="0042420A">
            <w:pPr>
              <w:pStyle w:val="Standard1"/>
              <w:spacing w:before="0"/>
              <w:rPr>
                <w:sz w:val="20"/>
                <w:lang w:val="en-US"/>
              </w:rPr>
            </w:pPr>
            <w:r w:rsidRPr="00E406E9">
              <w:rPr>
                <w:sz w:val="20"/>
                <w:lang w:val="en-US"/>
              </w:rPr>
              <w:t xml:space="preserve">Test, acceptance and maintenance methods of copper subscriber pairs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1, 2, 3, 7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Pr>
                <w:sz w:val="20"/>
                <w:lang w:val="en-US"/>
              </w:rPr>
              <w:t>5/2008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tabs>
                <w:tab w:val="left" w:pos="326"/>
              </w:tabs>
              <w:spacing w:before="0" w:line="260" w:lineRule="exact"/>
              <w:jc w:val="center"/>
              <w:rPr>
                <w:sz w:val="20"/>
                <w:lang w:val="en-US"/>
              </w:rPr>
            </w:pPr>
            <w:r w:rsidRPr="00AC1AB0">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Pr>
                <w:sz w:val="20"/>
                <w:lang w:val="en-US"/>
              </w:rPr>
              <w:t>L.76</w:t>
            </w:r>
          </w:p>
        </w:tc>
        <w:tc>
          <w:tcPr>
            <w:tcW w:w="4692" w:type="dxa"/>
            <w:tcBorders>
              <w:top w:val="single" w:sz="6" w:space="0" w:color="auto"/>
              <w:left w:val="single" w:sz="6" w:space="0" w:color="auto"/>
              <w:bottom w:val="single" w:sz="6" w:space="0" w:color="auto"/>
              <w:right w:val="single" w:sz="6" w:space="0" w:color="auto"/>
            </w:tcBorders>
          </w:tcPr>
          <w:p w:rsidR="005D746B" w:rsidRPr="00260F16" w:rsidRDefault="005D746B" w:rsidP="0042420A">
            <w:pPr>
              <w:pStyle w:val="Standard1"/>
              <w:spacing w:before="0"/>
              <w:rPr>
                <w:sz w:val="20"/>
                <w:lang w:val="en-US"/>
              </w:rPr>
            </w:pPr>
            <w:r w:rsidRPr="00260F16">
              <w:rPr>
                <w:sz w:val="20"/>
                <w:lang w:val="en-US"/>
              </w:rPr>
              <w:t xml:space="preserve">Copper loop requirements for various technologies including indoor and structured cabling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1, 2, 3, 7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Pr>
                <w:sz w:val="20"/>
                <w:lang w:val="en-US"/>
              </w:rPr>
              <w:t>5/2008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tabs>
                <w:tab w:val="left" w:pos="326"/>
              </w:tabs>
              <w:spacing w:before="0" w:line="260" w:lineRule="exact"/>
              <w:jc w:val="center"/>
              <w:rPr>
                <w:sz w:val="20"/>
                <w:lang w:val="en-US"/>
              </w:rPr>
            </w:pPr>
            <w:r w:rsidRPr="00AC1AB0">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Pr>
                <w:sz w:val="20"/>
                <w:lang w:val="en-US"/>
              </w:rPr>
              <w:t>L.77</w:t>
            </w:r>
          </w:p>
        </w:tc>
        <w:tc>
          <w:tcPr>
            <w:tcW w:w="4692" w:type="dxa"/>
            <w:tcBorders>
              <w:top w:val="single" w:sz="6" w:space="0" w:color="auto"/>
              <w:left w:val="single" w:sz="6" w:space="0" w:color="auto"/>
              <w:bottom w:val="single" w:sz="6" w:space="0" w:color="auto"/>
              <w:right w:val="single" w:sz="6" w:space="0" w:color="auto"/>
            </w:tcBorders>
          </w:tcPr>
          <w:p w:rsidR="005D746B" w:rsidRPr="002A128A" w:rsidRDefault="005D746B" w:rsidP="0042420A">
            <w:pPr>
              <w:pStyle w:val="Standard1"/>
              <w:spacing w:before="0"/>
              <w:rPr>
                <w:sz w:val="20"/>
                <w:lang w:val="en-US"/>
              </w:rPr>
            </w:pPr>
            <w:r w:rsidRPr="002A128A">
              <w:rPr>
                <w:sz w:val="20"/>
                <w:lang w:val="en-US"/>
              </w:rPr>
              <w:t>Installation of cables in sewer ducts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1, 2, 3, 4, 7</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Pr>
                <w:sz w:val="20"/>
                <w:lang w:val="en-US"/>
              </w:rPr>
              <w:t>5/2008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tabs>
                <w:tab w:val="left" w:pos="326"/>
              </w:tabs>
              <w:spacing w:before="0" w:line="260" w:lineRule="exact"/>
              <w:jc w:val="center"/>
              <w:rPr>
                <w:sz w:val="20"/>
                <w:lang w:val="en-US"/>
              </w:rPr>
            </w:pPr>
            <w:r w:rsidRPr="00AC1AB0">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Pr>
                <w:sz w:val="20"/>
                <w:lang w:val="en-US"/>
              </w:rPr>
              <w:t>L.78</w:t>
            </w:r>
          </w:p>
        </w:tc>
        <w:tc>
          <w:tcPr>
            <w:tcW w:w="4692" w:type="dxa"/>
            <w:tcBorders>
              <w:top w:val="single" w:sz="6" w:space="0" w:color="auto"/>
              <w:left w:val="single" w:sz="6" w:space="0" w:color="auto"/>
              <w:bottom w:val="single" w:sz="6" w:space="0" w:color="auto"/>
              <w:right w:val="single" w:sz="6" w:space="0" w:color="auto"/>
            </w:tcBorders>
          </w:tcPr>
          <w:p w:rsidR="005D746B" w:rsidRPr="001A03EA" w:rsidRDefault="005D746B" w:rsidP="0042420A">
            <w:pPr>
              <w:pStyle w:val="Standard1"/>
              <w:spacing w:before="0"/>
              <w:rPr>
                <w:sz w:val="20"/>
                <w:lang w:val="en-US"/>
              </w:rPr>
            </w:pPr>
            <w:r w:rsidRPr="001A03EA">
              <w:rPr>
                <w:sz w:val="20"/>
                <w:lang w:val="en-US"/>
              </w:rPr>
              <w:t xml:space="preserve">Optical fibre cable construction for sewer duct applications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Pr>
                <w:sz w:val="20"/>
                <w:lang w:val="en-US"/>
              </w:rPr>
              <w:t>5/2008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tabs>
                <w:tab w:val="left" w:pos="326"/>
              </w:tabs>
              <w:spacing w:before="0" w:line="260" w:lineRule="exact"/>
              <w:jc w:val="center"/>
              <w:rPr>
                <w:sz w:val="20"/>
                <w:lang w:val="en-US"/>
              </w:rPr>
            </w:pPr>
            <w:r w:rsidRPr="00AC1AB0">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Pr>
                <w:sz w:val="20"/>
                <w:lang w:val="en-US"/>
              </w:rPr>
              <w:t>L.79</w:t>
            </w:r>
          </w:p>
        </w:tc>
        <w:tc>
          <w:tcPr>
            <w:tcW w:w="4692" w:type="dxa"/>
            <w:tcBorders>
              <w:top w:val="single" w:sz="6" w:space="0" w:color="auto"/>
              <w:left w:val="single" w:sz="6" w:space="0" w:color="auto"/>
              <w:bottom w:val="single" w:sz="6" w:space="0" w:color="auto"/>
              <w:right w:val="single" w:sz="6" w:space="0" w:color="auto"/>
            </w:tcBorders>
          </w:tcPr>
          <w:p w:rsidR="005D746B" w:rsidRPr="001A03EA" w:rsidRDefault="005D746B" w:rsidP="0042420A">
            <w:pPr>
              <w:pStyle w:val="Standard1"/>
              <w:spacing w:before="0"/>
              <w:rPr>
                <w:sz w:val="20"/>
                <w:lang w:val="en-US"/>
              </w:rPr>
            </w:pPr>
            <w:r w:rsidRPr="001A03EA">
              <w:rPr>
                <w:sz w:val="20"/>
                <w:lang w:val="en-US"/>
              </w:rPr>
              <w:t xml:space="preserve">Optical fibre cable elements for microduct blowing-installation application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Pr>
                <w:sz w:val="20"/>
                <w:lang w:val="en-US"/>
              </w:rPr>
              <w:t>X</w:t>
            </w: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Pr>
                <w:sz w:val="20"/>
                <w:lang w:val="en-US"/>
              </w:rPr>
              <w:t>5/2008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M31XX</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IMT-2000 Management Information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Tabletext1"/>
              <w:tabs>
                <w:tab w:val="left" w:pos="326"/>
              </w:tabs>
              <w:spacing w:before="0" w:line="260" w:lineRule="exact"/>
              <w:jc w:val="center"/>
              <w:rPr>
                <w:sz w:val="20"/>
                <w:lang w:val="en-US"/>
              </w:rPr>
            </w:pPr>
            <w:r w:rsidRPr="00DD3B7B">
              <w:rPr>
                <w:sz w:val="20"/>
                <w:lang w:val="en-US" w:eastAsia="ja-JP"/>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rPr>
                <w:sz w:val="20"/>
                <w:lang w:val="en-US"/>
              </w:rPr>
            </w:pPr>
            <w:r w:rsidRPr="00DD3B7B">
              <w:rPr>
                <w:sz w:val="20"/>
                <w:lang w:val="en-US" w:eastAsia="ja-JP"/>
              </w:rPr>
              <w:t>M.3210.1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rPr>
                <w:sz w:val="20"/>
                <w:lang w:val="en-US"/>
              </w:rPr>
            </w:pPr>
            <w:r w:rsidRPr="00DD3B7B">
              <w:rPr>
                <w:sz w:val="20"/>
                <w:lang w:val="en-US"/>
              </w:rPr>
              <w:t xml:space="preserve">TMN management services for IMT-2000 security management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Tabletext1"/>
              <w:spacing w:before="0" w:line="260" w:lineRule="exact"/>
              <w:rPr>
                <w:sz w:val="20"/>
                <w:lang w:val="en-US"/>
              </w:rPr>
            </w:pPr>
            <w:r w:rsidRPr="00DD3B7B">
              <w:rPr>
                <w:sz w:val="20"/>
                <w:lang w:val="en-US" w:eastAsia="ja-JP"/>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r w:rsidRPr="00DD3B7B">
              <w:rPr>
                <w:sz w:val="20"/>
                <w:lang w:val="en-US" w:eastAsia="ja-JP"/>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r w:rsidRPr="00DD3B7B">
              <w:rPr>
                <w:sz w:val="20"/>
                <w:lang w:val="en-US" w:eastAsia="ja-JP"/>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Tabletext1"/>
              <w:spacing w:before="0" w:line="260" w:lineRule="exact"/>
              <w:rPr>
                <w:sz w:val="20"/>
                <w:lang w:val="en-US"/>
              </w:rPr>
            </w:pPr>
            <w:r w:rsidRPr="00DD3B7B">
              <w:rPr>
                <w:sz w:val="20"/>
                <w:lang w:val="en-US" w:eastAsia="ja-JP"/>
              </w:rPr>
              <w:t>January 2001</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Tabletext1"/>
              <w:tabs>
                <w:tab w:val="left" w:pos="326"/>
              </w:tabs>
              <w:spacing w:before="0" w:line="260" w:lineRule="exact"/>
              <w:jc w:val="center"/>
              <w:rPr>
                <w:sz w:val="20"/>
                <w:lang w:val="en-US"/>
              </w:rPr>
            </w:pPr>
            <w:r w:rsidRPr="00DD3B7B">
              <w:rPr>
                <w:sz w:val="20"/>
                <w:lang w:val="en-US" w:eastAsia="ja-JP"/>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rPr>
                <w:sz w:val="20"/>
                <w:lang w:val="en-US"/>
              </w:rPr>
            </w:pPr>
            <w:r w:rsidRPr="00DD3B7B">
              <w:rPr>
                <w:sz w:val="20"/>
                <w:lang w:val="en-US" w:eastAsia="ja-JP"/>
              </w:rPr>
              <w:t>M.3211.1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rPr>
                <w:sz w:val="20"/>
                <w:lang w:val="en-US"/>
              </w:rPr>
            </w:pPr>
            <w:r w:rsidRPr="00DD3B7B">
              <w:rPr>
                <w:sz w:val="20"/>
                <w:lang w:val="en-US" w:eastAsia="ja-JP"/>
              </w:rPr>
              <w:t>Fault and Performance Management of ISDN Access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Tabletext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r w:rsidRPr="00DD3B7B">
              <w:rPr>
                <w:sz w:val="20"/>
                <w:lang w:val="en-US" w:eastAsia="ja-JP"/>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Tabletext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Tabletext1"/>
              <w:spacing w:before="0" w:line="260" w:lineRule="exact"/>
              <w:rPr>
                <w:sz w:val="20"/>
                <w:lang w:val="en-US"/>
              </w:rPr>
            </w:pPr>
            <w:r w:rsidRPr="00DD3B7B">
              <w:rPr>
                <w:sz w:val="20"/>
                <w:lang w:val="en-US" w:eastAsia="ja-JP"/>
              </w:rPr>
              <w:t>May 1996</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tabs>
                <w:tab w:val="left" w:pos="326"/>
              </w:tabs>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M3400</w:t>
            </w:r>
            <w:r w:rsidRPr="00DD3B7B">
              <w:rPr>
                <w:sz w:val="20"/>
                <w:lang w:val="en-US"/>
              </w:rPr>
              <w:br/>
              <w:t>(Revise)</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TMN Management Function Sets (IMT-2000 related)</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5a,b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X</w:t>
            </w: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Q.824 series</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Stages 2 and 3 description for Q3 interfaces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E320FB">
            <w:pPr>
              <w:pStyle w:val="Standard1"/>
              <w:spacing w:before="0" w:line="260" w:lineRule="exact"/>
              <w:rPr>
                <w:sz w:val="20"/>
                <w:lang w:val="en-US"/>
              </w:rPr>
            </w:pPr>
            <w:r w:rsidRPr="00DD3B7B">
              <w:rPr>
                <w:sz w:val="20"/>
                <w:lang w:val="en-US"/>
              </w:rPr>
              <w:t>October 1995</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Q.831.1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eastAsia="ja-JP"/>
              </w:rPr>
              <w:t>Access Management for V5</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E320FB">
            <w:pPr>
              <w:pStyle w:val="Standard1"/>
              <w:spacing w:before="0" w:line="260" w:lineRule="exact"/>
              <w:rPr>
                <w:sz w:val="20"/>
                <w:lang w:val="en-US"/>
              </w:rPr>
            </w:pPr>
            <w:r w:rsidRPr="00DD3B7B">
              <w:rPr>
                <w:sz w:val="20"/>
                <w:lang w:val="en-US"/>
              </w:rPr>
              <w:t>January 2000</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Q.832.1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VB5.1 Management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E320FB">
            <w:pPr>
              <w:pStyle w:val="Standard1"/>
              <w:spacing w:before="0" w:line="260" w:lineRule="exact"/>
              <w:rPr>
                <w:sz w:val="20"/>
                <w:lang w:val="en-US"/>
              </w:rPr>
            </w:pPr>
            <w:r w:rsidRPr="00DD3B7B">
              <w:rPr>
                <w:sz w:val="20"/>
                <w:lang w:val="en-US"/>
              </w:rPr>
              <w:t>June 1998</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Q.832.2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VB5.2 Management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E320FB">
            <w:pPr>
              <w:pStyle w:val="Standard1"/>
              <w:spacing w:before="0" w:line="260" w:lineRule="exact"/>
              <w:rPr>
                <w:sz w:val="20"/>
                <w:lang w:val="en-US"/>
              </w:rPr>
            </w:pPr>
            <w:r w:rsidRPr="00DD3B7B">
              <w:rPr>
                <w:sz w:val="20"/>
                <w:lang w:val="en-US"/>
              </w:rPr>
              <w:t>March 1999</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rPr>
                <w:sz w:val="20"/>
                <w:lang w:val="en-US"/>
              </w:rPr>
            </w:pPr>
            <w:r w:rsidRPr="00DD3B7B">
              <w:rPr>
                <w:sz w:val="20"/>
                <w:lang w:val="en-US"/>
              </w:rPr>
              <w:t>Q.833.1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tabs>
                <w:tab w:val="left" w:pos="-720"/>
              </w:tabs>
              <w:spacing w:before="0"/>
              <w:rPr>
                <w:sz w:val="20"/>
                <w:lang w:val="en-US"/>
              </w:rPr>
            </w:pPr>
            <w:r w:rsidRPr="00DD3B7B">
              <w:rPr>
                <w:sz w:val="20"/>
                <w:lang w:val="en-US"/>
              </w:rPr>
              <w:t xml:space="preserve">ADSL </w:t>
            </w:r>
            <w:r w:rsidRPr="00DD3B7B">
              <w:rPr>
                <w:sz w:val="20"/>
                <w:lang w:val="en-US" w:eastAsia="ja-JP"/>
              </w:rPr>
              <w:t xml:space="preserve">network element </w:t>
            </w:r>
            <w:r w:rsidRPr="00DD3B7B">
              <w:rPr>
                <w:sz w:val="20"/>
                <w:lang w:val="en-US"/>
              </w:rPr>
              <w:t>management</w:t>
            </w:r>
            <w:r w:rsidRPr="00DD3B7B">
              <w:rPr>
                <w:sz w:val="20"/>
                <w:lang w:val="en-US" w:eastAsia="ja-JP"/>
              </w:rPr>
              <w:t xml:space="preserve"> – CMIP model</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Tabletext1"/>
              <w:spacing w:before="0" w:line="260" w:lineRule="exact"/>
              <w:rPr>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Tabletext1"/>
              <w:spacing w:before="0"/>
              <w:rPr>
                <w:sz w:val="20"/>
                <w:lang w:val="en-US"/>
              </w:rPr>
            </w:pPr>
            <w:r w:rsidRPr="00DD3B7B">
              <w:rPr>
                <w:sz w:val="20"/>
                <w:lang w:val="en-US" w:eastAsia="ja-JP"/>
              </w:rPr>
              <w:t>January 2001</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tabs>
                <w:tab w:val="left" w:pos="326"/>
              </w:tabs>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Q.833.2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tabs>
                <w:tab w:val="left" w:pos="-720"/>
              </w:tabs>
              <w:spacing w:before="0"/>
              <w:rPr>
                <w:sz w:val="20"/>
                <w:lang w:val="en-US"/>
              </w:rPr>
            </w:pPr>
            <w:r w:rsidRPr="00DD3B7B">
              <w:rPr>
                <w:sz w:val="20"/>
                <w:lang w:val="en-US"/>
              </w:rPr>
              <w:t>HFC network management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rPr>
                <w:sz w:val="20"/>
                <w:lang w:val="en-US"/>
              </w:rPr>
            </w:pPr>
            <w:r w:rsidRPr="00DD3B7B">
              <w:rPr>
                <w:sz w:val="20"/>
                <w:lang w:val="en-US"/>
              </w:rPr>
              <w:t>approval 3/2001</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Q.834.1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ATM-PON requirements and managed entities for the network and network element views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June 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Q.834.3</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A UML description for management interface requirements for Broadband Passive Optical Networks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June 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A17E23">
            <w:pPr>
              <w:pStyle w:val="Standard1"/>
              <w:spacing w:before="0" w:line="260" w:lineRule="exact"/>
              <w:rPr>
                <w:sz w:val="20"/>
                <w:lang w:val="en-US"/>
              </w:rPr>
            </w:pPr>
            <w:r w:rsidRPr="00DD3B7B">
              <w:rPr>
                <w:sz w:val="20"/>
                <w:lang w:val="en-US"/>
              </w:rPr>
              <w:t>Q.834.4</w:t>
            </w:r>
          </w:p>
          <w:p w:rsidR="005D746B" w:rsidRPr="00DD3B7B" w:rsidRDefault="005D746B" w:rsidP="00A17E23">
            <w:pPr>
              <w:pStyle w:val="Standard1"/>
              <w:spacing w:before="0" w:line="260" w:lineRule="exact"/>
              <w:rPr>
                <w:sz w:val="20"/>
                <w:lang w:val="en-US"/>
              </w:rPr>
            </w:pPr>
            <w:r w:rsidRPr="00DD3B7B">
              <w:rPr>
                <w:sz w:val="20"/>
                <w:lang w:val="en-US"/>
              </w:rPr>
              <w:t>Q834.4 cor.1</w:t>
            </w:r>
          </w:p>
          <w:p w:rsidR="005D746B" w:rsidRPr="00DD3B7B" w:rsidRDefault="005D746B" w:rsidP="00A17E23">
            <w:pPr>
              <w:pStyle w:val="Standard1"/>
              <w:spacing w:before="0" w:line="260" w:lineRule="exact"/>
              <w:rPr>
                <w:sz w:val="20"/>
                <w:lang w:val="en-US"/>
              </w:rPr>
            </w:pPr>
            <w:r w:rsidRPr="00DD3B7B">
              <w:rPr>
                <w:sz w:val="20"/>
                <w:lang w:val="en-US"/>
              </w:rPr>
              <w:t>Q834.4 cor.2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A CORBA interface specifications for Broadband Passive Optical Networks based on UML interface requirements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A17E23">
            <w:pPr>
              <w:pStyle w:val="Standard1"/>
              <w:spacing w:before="0" w:line="260" w:lineRule="exact"/>
              <w:rPr>
                <w:sz w:val="20"/>
                <w:lang w:val="en-US"/>
              </w:rPr>
            </w:pPr>
            <w:r w:rsidRPr="00DD3B7B">
              <w:rPr>
                <w:sz w:val="20"/>
                <w:lang w:val="en-US"/>
              </w:rPr>
              <w:t>July 2003</w:t>
            </w:r>
          </w:p>
          <w:p w:rsidR="005D746B" w:rsidRPr="00DD3B7B" w:rsidRDefault="005D746B" w:rsidP="00A17E23">
            <w:pPr>
              <w:pStyle w:val="Standard1"/>
              <w:spacing w:before="0" w:line="260" w:lineRule="exact"/>
              <w:rPr>
                <w:sz w:val="20"/>
                <w:lang w:val="en-US"/>
              </w:rPr>
            </w:pPr>
            <w:r w:rsidRPr="00DD3B7B">
              <w:rPr>
                <w:sz w:val="20"/>
                <w:lang w:val="en-US"/>
              </w:rPr>
              <w:t>January 2004</w:t>
            </w:r>
          </w:p>
          <w:p w:rsidR="005D746B" w:rsidRPr="00DD3B7B" w:rsidRDefault="005D746B" w:rsidP="00AE1BE4">
            <w:pPr>
              <w:pStyle w:val="Standard1"/>
              <w:spacing w:before="0" w:line="260" w:lineRule="exact"/>
              <w:rPr>
                <w:sz w:val="20"/>
                <w:lang w:val="en-US"/>
              </w:rPr>
            </w:pPr>
            <w:r w:rsidRPr="00DD3B7B">
              <w:rPr>
                <w:sz w:val="20"/>
                <w:lang w:val="en-US"/>
              </w:rPr>
              <w:t>January 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Q.83</w:t>
            </w:r>
            <w:r w:rsidRPr="00DD3B7B">
              <w:rPr>
                <w:rFonts w:eastAsia="SimSun"/>
                <w:sz w:val="20"/>
                <w:lang w:val="en-US" w:eastAsia="zh-CN"/>
              </w:rPr>
              <w:t>7</w:t>
            </w:r>
            <w:r w:rsidRPr="00DD3B7B">
              <w:rPr>
                <w:sz w:val="20"/>
                <w:lang w:val="en-US"/>
              </w:rPr>
              <w:t>.1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rPr>
                <w:sz w:val="20"/>
                <w:lang w:val="en-US"/>
              </w:rPr>
            </w:pPr>
            <w:r w:rsidRPr="00DD3B7B">
              <w:rPr>
                <w:sz w:val="20"/>
                <w:lang w:val="en-US"/>
              </w:rPr>
              <w:t>SDH-DLC functional requirements for the network and network element views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Tabletext1"/>
              <w:spacing w:before="0" w:line="260" w:lineRule="exact"/>
              <w:rPr>
                <w:sz w:val="20"/>
                <w:lang w:val="en-US"/>
              </w:rPr>
            </w:pPr>
            <w:r w:rsidRPr="00DD3B7B">
              <w:rPr>
                <w:rFonts w:eastAsia="SimSun"/>
                <w:sz w:val="20"/>
                <w:lang w:val="en-US" w:eastAsia="zh-CN"/>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Tabletext1"/>
              <w:spacing w:before="0" w:line="260" w:lineRule="exact"/>
              <w:rPr>
                <w:sz w:val="20"/>
                <w:lang w:val="en-US"/>
              </w:rPr>
            </w:pPr>
            <w:r w:rsidRPr="00DD3B7B">
              <w:rPr>
                <w:rFonts w:eastAsia="SimSun"/>
                <w:sz w:val="20"/>
                <w:lang w:val="en-US" w:eastAsia="zh-CN"/>
              </w:rPr>
              <w:t>February 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DD3B7B">
              <w:rPr>
                <w:sz w:val="20"/>
                <w:lang w:val="en-US"/>
              </w:rPr>
              <w:t>Q.83</w:t>
            </w:r>
            <w:r w:rsidRPr="00DD3B7B">
              <w:rPr>
                <w:rFonts w:eastAsia="SimSun"/>
                <w:sz w:val="20"/>
                <w:lang w:val="en-US" w:eastAsia="zh-CN"/>
              </w:rPr>
              <w:t>7</w:t>
            </w:r>
            <w:r w:rsidRPr="00DD3B7B">
              <w:rPr>
                <w:sz w:val="20"/>
                <w:lang w:val="en-US"/>
              </w:rPr>
              <w:t>.</w:t>
            </w:r>
            <w:r>
              <w:rPr>
                <w:rFonts w:eastAsia="SimSun" w:hint="eastAsia"/>
                <w:sz w:val="20"/>
                <w:lang w:val="en-US" w:eastAsia="zh-CN"/>
              </w:rPr>
              <w:t>2</w:t>
            </w:r>
          </w:p>
        </w:tc>
        <w:tc>
          <w:tcPr>
            <w:tcW w:w="4692" w:type="dxa"/>
            <w:tcBorders>
              <w:top w:val="single" w:sz="6" w:space="0" w:color="auto"/>
              <w:left w:val="single" w:sz="6" w:space="0" w:color="auto"/>
              <w:bottom w:val="single" w:sz="6" w:space="0" w:color="auto"/>
              <w:right w:val="single" w:sz="6" w:space="0" w:color="auto"/>
            </w:tcBorders>
          </w:tcPr>
          <w:p w:rsidR="005D746B" w:rsidRPr="002C0ACD" w:rsidRDefault="005D746B" w:rsidP="006A1A26">
            <w:pPr>
              <w:pStyle w:val="Tabletext1"/>
              <w:spacing w:before="0"/>
              <w:rPr>
                <w:sz w:val="20"/>
                <w:lang w:val="en-US"/>
              </w:rPr>
            </w:pPr>
            <w:r w:rsidRPr="002C0ACD">
              <w:rPr>
                <w:sz w:val="20"/>
                <w:lang w:val="en-US"/>
              </w:rPr>
              <w:t>Use Case Descriptions and Analysis for SDH-DLC</w:t>
            </w:r>
          </w:p>
          <w:p w:rsidR="005D746B" w:rsidRPr="00DD3B7B" w:rsidRDefault="005D746B">
            <w:pPr>
              <w:pStyle w:val="Tabletext1"/>
              <w:spacing w:before="0"/>
              <w:rPr>
                <w:sz w:val="20"/>
                <w:lang w:val="en-US"/>
              </w:rPr>
            </w:pPr>
            <w:r w:rsidRPr="002C0ACD">
              <w:rPr>
                <w:sz w:val="20"/>
                <w:lang w:val="en-US"/>
              </w:rPr>
              <w:t>Network Level Management Interface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Tabletext1"/>
              <w:spacing w:before="0" w:line="260" w:lineRule="exact"/>
              <w:rPr>
                <w:sz w:val="20"/>
                <w:lang w:val="en-US"/>
              </w:rPr>
            </w:pPr>
            <w:r>
              <w:rPr>
                <w:rFonts w:eastAsia="SimSun" w:hint="eastAsia"/>
                <w:sz w:val="20"/>
                <w:lang w:val="en-US" w:eastAsia="zh-CN"/>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Pr>
                <w:rFonts w:eastAsia="SimSun" w:hint="eastAsia"/>
                <w:sz w:val="20"/>
                <w:lang w:val="en-US" w:eastAsia="zh-CN"/>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Pr>
                <w:rFonts w:eastAsia="SimSun" w:hint="eastAsia"/>
                <w:sz w:val="20"/>
                <w:lang w:val="en-US" w:eastAsia="zh-CN"/>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Pr>
                <w:rFonts w:eastAsia="SimSun" w:hint="eastAsia"/>
                <w:sz w:val="20"/>
                <w:lang w:val="en-US" w:eastAsia="zh-CN"/>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Tabletext1"/>
              <w:spacing w:before="0" w:line="260" w:lineRule="exact"/>
              <w:rPr>
                <w:sz w:val="20"/>
                <w:lang w:val="en-US"/>
              </w:rPr>
            </w:pPr>
            <w:r>
              <w:rPr>
                <w:rFonts w:eastAsia="SimSun" w:hint="eastAsia"/>
                <w:sz w:val="20"/>
                <w:lang w:val="en-US" w:eastAsia="zh-CN"/>
              </w:rPr>
              <w:t>May 2008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C11A7F">
              <w:rPr>
                <w:sz w:val="20"/>
                <w:lang w:val="fr-FR"/>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rPr>
                <w:sz w:val="20"/>
                <w:lang w:val="en-US"/>
              </w:rPr>
            </w:pPr>
            <w:r w:rsidRPr="00C11A7F">
              <w:rPr>
                <w:sz w:val="20"/>
                <w:lang w:val="fr-FR"/>
              </w:rPr>
              <w:t>Q.838.1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rPr>
                <w:sz w:val="20"/>
                <w:lang w:val="en-US"/>
              </w:rPr>
            </w:pPr>
            <w:r w:rsidRPr="00DD3B7B">
              <w:rPr>
                <w:sz w:val="20"/>
                <w:lang w:val="en-US"/>
              </w:rPr>
              <w:t xml:space="preserve">Requirements and analysis for the management interface of Ethernet passive optical networks (EPON)   </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Tabletext1"/>
              <w:spacing w:before="0" w:line="260" w:lineRule="exact"/>
              <w:rPr>
                <w:sz w:val="20"/>
                <w:lang w:val="en-US"/>
              </w:rPr>
            </w:pPr>
            <w:r w:rsidRPr="00C11A7F">
              <w:rPr>
                <w:rFonts w:eastAsia="SimSun"/>
                <w:sz w:val="20"/>
                <w:lang w:val="en-US" w:eastAsia="zh-CN"/>
              </w:rPr>
              <w:t>4</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r w:rsidRPr="00DD3B7B">
              <w:rPr>
                <w:sz w:val="20"/>
                <w:lang w:val="en-US"/>
              </w:rPr>
              <w:t>X</w:t>
            </w: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Tabletext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Tabletext1"/>
              <w:spacing w:before="0" w:line="260" w:lineRule="exact"/>
              <w:rPr>
                <w:sz w:val="20"/>
                <w:lang w:val="en-US"/>
              </w:rPr>
            </w:pPr>
            <w:r w:rsidRPr="00C11A7F">
              <w:rPr>
                <w:rFonts w:eastAsia="SimSun"/>
                <w:sz w:val="20"/>
                <w:lang w:val="en-US" w:eastAsia="zh-CN"/>
              </w:rPr>
              <w:t>October 2004</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Q.839.1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Frame Relay management</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ITU</w:t>
            </w:r>
            <w:r w:rsidRPr="00DD3B7B">
              <w:rPr>
                <w:sz w:val="20"/>
                <w:lang w:val="en-US"/>
              </w:rPr>
              <w:noBreakHyphen/>
              <w:t>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rPr>
                <w:sz w:val="20"/>
                <w:lang w:val="en-US"/>
              </w:rPr>
            </w:pPr>
            <w:r w:rsidRPr="00DD3B7B">
              <w:rPr>
                <w:sz w:val="20"/>
                <w:lang w:val="en-US"/>
              </w:rPr>
              <w:t>Q.922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rPr>
                <w:sz w:val="20"/>
                <w:lang w:val="en-US"/>
              </w:rPr>
            </w:pPr>
            <w:r w:rsidRPr="00DD3B7B">
              <w:rPr>
                <w:sz w:val="20"/>
                <w:lang w:val="en-US"/>
              </w:rPr>
              <w:t>ISDN data link layer specification for frame mode bearer services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2a</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rsidP="0042420A">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rsidP="0042420A">
            <w:pPr>
              <w:pStyle w:val="Standard1"/>
              <w:spacing w:before="0" w:line="260" w:lineRule="exact"/>
              <w:rPr>
                <w:sz w:val="20"/>
                <w:lang w:val="en-US"/>
              </w:rPr>
            </w:pPr>
            <w:r w:rsidRPr="00DD3B7B">
              <w:rPr>
                <w:sz w:val="20"/>
                <w:lang w:val="en-US"/>
              </w:rPr>
              <w:t>2/92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Y.1001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IP Framework – A  framework for convergence of telecommunications network and IP network technologies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Pr>
                <w:sz w:val="20"/>
                <w:lang w:val="en-US"/>
              </w:rPr>
              <w:t xml:space="preserve"> November 2000</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Y.1231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IP access network architecture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Pr>
                <w:sz w:val="20"/>
                <w:lang w:val="en-US"/>
              </w:rPr>
              <w:t>November 2000</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Y.1401</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rsidP="00E53F0F">
            <w:pPr>
              <w:pStyle w:val="Standard1"/>
              <w:spacing w:before="0"/>
              <w:rPr>
                <w:sz w:val="20"/>
                <w:lang w:val="en-US"/>
              </w:rPr>
            </w:pPr>
            <w:r>
              <w:rPr>
                <w:sz w:val="20"/>
                <w:lang w:val="en-US"/>
              </w:rPr>
              <w:t xml:space="preserve"> Principles of interworking</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0E00EA" w:rsidRDefault="005D746B">
            <w:pPr>
              <w:pStyle w:val="Standard1"/>
              <w:spacing w:before="0" w:line="260" w:lineRule="exact"/>
              <w:rPr>
                <w:sz w:val="22"/>
                <w:lang w:val="en-US"/>
              </w:rPr>
            </w:pPr>
            <w:r w:rsidRPr="000E00EA">
              <w:rPr>
                <w:sz w:val="22"/>
                <w:lang w:val="en-US"/>
              </w:rPr>
              <w:t>February 2008</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Pr>
                <w:sz w:val="20"/>
                <w:lang w:val="en-US"/>
              </w:rPr>
              <w:t>Y.1541</w:t>
            </w:r>
          </w:p>
        </w:tc>
        <w:tc>
          <w:tcPr>
            <w:tcW w:w="4692" w:type="dxa"/>
            <w:tcBorders>
              <w:top w:val="single" w:sz="6" w:space="0" w:color="auto"/>
              <w:left w:val="single" w:sz="6" w:space="0" w:color="auto"/>
              <w:bottom w:val="single" w:sz="6" w:space="0" w:color="auto"/>
              <w:right w:val="single" w:sz="6" w:space="0" w:color="auto"/>
            </w:tcBorders>
          </w:tcPr>
          <w:p w:rsidR="005D746B" w:rsidRDefault="005D746B" w:rsidP="00E53F0F">
            <w:pPr>
              <w:pStyle w:val="Standard1"/>
              <w:spacing w:before="0"/>
              <w:rPr>
                <w:sz w:val="20"/>
                <w:lang w:val="en-US"/>
              </w:rPr>
            </w:pPr>
            <w:r w:rsidRPr="00CC2337">
              <w:rPr>
                <w:sz w:val="20"/>
                <w:lang w:val="en-US"/>
              </w:rPr>
              <w:t>Network performance objectives for IP-based services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0E00EA" w:rsidRDefault="005D746B">
            <w:pPr>
              <w:pStyle w:val="Standard1"/>
              <w:spacing w:before="0" w:line="260" w:lineRule="exact"/>
              <w:rPr>
                <w:sz w:val="22"/>
                <w:lang w:val="en-US"/>
              </w:rPr>
            </w:pPr>
            <w:r>
              <w:rPr>
                <w:sz w:val="22"/>
                <w:lang w:val="en-US"/>
              </w:rPr>
              <w:t>12/2011</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Pr>
                <w:sz w:val="20"/>
                <w:lang w:val="en-US"/>
              </w:rPr>
              <w:t>ITU-T</w:t>
            </w:r>
          </w:p>
        </w:tc>
        <w:tc>
          <w:tcPr>
            <w:tcW w:w="1684" w:type="dxa"/>
            <w:tcBorders>
              <w:top w:val="single" w:sz="6" w:space="0" w:color="auto"/>
              <w:left w:val="single" w:sz="6" w:space="0" w:color="auto"/>
              <w:bottom w:val="single" w:sz="6" w:space="0" w:color="auto"/>
              <w:right w:val="single" w:sz="6" w:space="0" w:color="auto"/>
            </w:tcBorders>
          </w:tcPr>
          <w:p w:rsidR="005D746B" w:rsidRDefault="005D746B">
            <w:pPr>
              <w:pStyle w:val="Standard1"/>
              <w:spacing w:before="0" w:line="260" w:lineRule="exact"/>
              <w:rPr>
                <w:sz w:val="20"/>
                <w:lang w:val="en-US"/>
              </w:rPr>
            </w:pPr>
            <w:r>
              <w:rPr>
                <w:sz w:val="20"/>
                <w:lang w:val="en-US"/>
              </w:rPr>
              <w:t>Y.1541</w:t>
            </w:r>
          </w:p>
          <w:p w:rsidR="005D746B" w:rsidRPr="00DD3B7B" w:rsidRDefault="005D746B">
            <w:pPr>
              <w:pStyle w:val="Standard1"/>
              <w:spacing w:before="0" w:line="260" w:lineRule="exact"/>
              <w:rPr>
                <w:sz w:val="20"/>
                <w:lang w:val="en-US"/>
              </w:rPr>
            </w:pPr>
            <w:r w:rsidRPr="00CC2337">
              <w:rPr>
                <w:sz w:val="20"/>
                <w:lang w:val="en-US"/>
              </w:rPr>
              <w:t>Amendment 1</w:t>
            </w:r>
          </w:p>
        </w:tc>
        <w:tc>
          <w:tcPr>
            <w:tcW w:w="4692" w:type="dxa"/>
            <w:tcBorders>
              <w:top w:val="single" w:sz="6" w:space="0" w:color="auto"/>
              <w:left w:val="single" w:sz="6" w:space="0" w:color="auto"/>
              <w:bottom w:val="single" w:sz="6" w:space="0" w:color="auto"/>
              <w:right w:val="single" w:sz="6" w:space="0" w:color="auto"/>
            </w:tcBorders>
          </w:tcPr>
          <w:p w:rsidR="005D746B" w:rsidRPr="00CC2337" w:rsidRDefault="005D746B" w:rsidP="00CC2337">
            <w:pPr>
              <w:pStyle w:val="Standard1"/>
              <w:spacing w:before="0"/>
              <w:rPr>
                <w:sz w:val="20"/>
                <w:lang w:val="en-US"/>
              </w:rPr>
            </w:pPr>
            <w:r w:rsidRPr="00CC2337">
              <w:rPr>
                <w:sz w:val="20"/>
                <w:lang w:val="en-US"/>
              </w:rPr>
              <w:t>Network performance objectives for IP-based</w:t>
            </w:r>
          </w:p>
          <w:p w:rsidR="005D746B" w:rsidRPr="00CC2337" w:rsidRDefault="005D746B" w:rsidP="00CC2337">
            <w:pPr>
              <w:pStyle w:val="Standard1"/>
              <w:spacing w:before="0"/>
              <w:rPr>
                <w:sz w:val="20"/>
                <w:lang w:val="en-US"/>
              </w:rPr>
            </w:pPr>
            <w:r w:rsidRPr="00CC2337">
              <w:rPr>
                <w:sz w:val="20"/>
                <w:lang w:val="en-US"/>
              </w:rPr>
              <w:t>services</w:t>
            </w:r>
          </w:p>
          <w:p w:rsidR="005D746B" w:rsidRPr="00CC2337" w:rsidRDefault="005D746B" w:rsidP="00CC2337">
            <w:pPr>
              <w:pStyle w:val="Standard1"/>
              <w:spacing w:before="0"/>
              <w:rPr>
                <w:sz w:val="20"/>
                <w:lang w:val="en-US"/>
              </w:rPr>
            </w:pPr>
            <w:r w:rsidRPr="00CC2337">
              <w:rPr>
                <w:sz w:val="20"/>
                <w:lang w:val="en-US"/>
              </w:rPr>
              <w:t>Amendment 1: New Appendix XII –</w:t>
            </w:r>
          </w:p>
          <w:p w:rsidR="005D746B" w:rsidRDefault="005D746B" w:rsidP="00CC2337">
            <w:pPr>
              <w:pStyle w:val="Standard1"/>
              <w:spacing w:before="0"/>
              <w:rPr>
                <w:sz w:val="20"/>
                <w:lang w:val="en-US"/>
              </w:rPr>
            </w:pPr>
            <w:r w:rsidRPr="00CC2337">
              <w:rPr>
                <w:sz w:val="20"/>
                <w:lang w:val="en-US"/>
              </w:rPr>
              <w:t>Considerations for low speed access networks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Pr>
                <w:sz w:val="20"/>
                <w:lang w:val="en-US"/>
              </w:rPr>
              <w:t>all</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Pr>
                <w:sz w:val="20"/>
                <w:lang w:val="en-US"/>
              </w:rPr>
              <w:t>X</w:t>
            </w: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0E00EA" w:rsidRDefault="005D746B">
            <w:pPr>
              <w:pStyle w:val="Standard1"/>
              <w:spacing w:before="0" w:line="260" w:lineRule="exact"/>
              <w:rPr>
                <w:sz w:val="22"/>
                <w:lang w:val="en-US"/>
              </w:rPr>
            </w:pPr>
            <w:r>
              <w:rPr>
                <w:sz w:val="22"/>
                <w:lang w:val="en-US"/>
              </w:rPr>
              <w:t>12/2013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REA</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Bull. 1753F-208</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Specification for Filled Telephone Cables with Expanded Insulation</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2a,</w:t>
            </w:r>
          </w:p>
          <w:p w:rsidR="005D746B" w:rsidRPr="00DD3B7B" w:rsidRDefault="005D746B" w:rsidP="002A114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June-93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REA</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Bull. 345-29. PE-38</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Specification for Self-Supporting Cable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2a,</w:t>
            </w:r>
          </w:p>
          <w:p w:rsidR="005D746B" w:rsidRPr="00DD3B7B" w:rsidRDefault="005D746B" w:rsidP="002A114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Feb.-82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REA</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Bull. 345-67. PE-39</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Specification for Filled Telephone Cables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2a,</w:t>
            </w:r>
          </w:p>
          <w:p w:rsidR="005D746B" w:rsidRPr="00DD3B7B" w:rsidRDefault="005D746B" w:rsidP="002A114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Jan.-87</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REA</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Bull. 345-86. PE-86</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Specification for Filled Buried Service Wire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2a,</w:t>
            </w:r>
          </w:p>
          <w:p w:rsidR="005D746B" w:rsidRPr="00DD3B7B" w:rsidRDefault="005D746B" w:rsidP="002A114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Oct.-82</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REA</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Bull. 345-87. PE-87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Specification for Terminating (TIP) Cables</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2a,</w:t>
            </w:r>
          </w:p>
          <w:p w:rsidR="005D746B" w:rsidRPr="00DD3B7B" w:rsidRDefault="005D746B" w:rsidP="002A114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Dec.-83</w:t>
            </w:r>
          </w:p>
        </w:tc>
      </w:tr>
      <w:tr w:rsidR="005D746B" w:rsidRPr="00DD3B7B" w:rsidTr="007825E1">
        <w:trPr>
          <w:cantSplit/>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REA,</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Bull. 345-13. PE-22</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Specification for Aerial and Underground Telephone Cable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2a,</w:t>
            </w:r>
          </w:p>
          <w:p w:rsidR="005D746B" w:rsidRPr="00DD3B7B" w:rsidRDefault="005D746B" w:rsidP="002A114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Jan.-83</w:t>
            </w:r>
          </w:p>
        </w:tc>
      </w:tr>
      <w:tr w:rsidR="005D746B" w:rsidRPr="00DD3B7B" w:rsidTr="007825E1">
        <w:trPr>
          <w:cantSplit/>
          <w:trHeight w:val="273"/>
        </w:trPr>
        <w:tc>
          <w:tcPr>
            <w:tcW w:w="861" w:type="dxa"/>
            <w:tcBorders>
              <w:top w:val="single" w:sz="6" w:space="0" w:color="auto"/>
              <w:left w:val="single" w:sz="12"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REA,</w:t>
            </w:r>
          </w:p>
        </w:tc>
        <w:tc>
          <w:tcPr>
            <w:tcW w:w="1684"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rPr>
                <w:sz w:val="20"/>
                <w:lang w:val="en-US"/>
              </w:rPr>
            </w:pPr>
            <w:r w:rsidRPr="00DD3B7B">
              <w:rPr>
                <w:sz w:val="20"/>
                <w:lang w:val="en-US"/>
              </w:rPr>
              <w:t>Bull. 345-36. PE-7</w:t>
            </w:r>
          </w:p>
        </w:tc>
        <w:tc>
          <w:tcPr>
            <w:tcW w:w="4692"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rPr>
                <w:sz w:val="20"/>
                <w:lang w:val="en-US"/>
              </w:rPr>
            </w:pPr>
            <w:r w:rsidRPr="00DD3B7B">
              <w:rPr>
                <w:sz w:val="20"/>
                <w:lang w:val="en-US"/>
              </w:rPr>
              <w:t>Specification for Parallel Conductor Drop Wire</w:t>
            </w:r>
          </w:p>
        </w:tc>
        <w:tc>
          <w:tcPr>
            <w:tcW w:w="627" w:type="dxa"/>
            <w:tcBorders>
              <w:top w:val="single" w:sz="6" w:space="0" w:color="auto"/>
              <w:left w:val="single" w:sz="6" w:space="0" w:color="auto"/>
              <w:bottom w:val="single" w:sz="6" w:space="0" w:color="auto"/>
              <w:right w:val="single" w:sz="6" w:space="0" w:color="auto"/>
            </w:tcBorders>
          </w:tcPr>
          <w:p w:rsidR="005D746B" w:rsidRPr="00DD3B7B" w:rsidRDefault="005D746B" w:rsidP="002A114A">
            <w:pPr>
              <w:pStyle w:val="Standard1"/>
              <w:spacing w:before="0" w:line="260" w:lineRule="exact"/>
              <w:rPr>
                <w:sz w:val="20"/>
                <w:lang w:val="en-US"/>
              </w:rPr>
            </w:pPr>
            <w:r w:rsidRPr="00DD3B7B">
              <w:rPr>
                <w:sz w:val="20"/>
                <w:lang w:val="en-US"/>
              </w:rPr>
              <w:t>2a,</w:t>
            </w:r>
          </w:p>
          <w:p w:rsidR="005D746B" w:rsidRPr="00DD3B7B" w:rsidRDefault="005D746B" w:rsidP="002A114A">
            <w:pPr>
              <w:pStyle w:val="Standard1"/>
              <w:spacing w:before="0" w:line="260" w:lineRule="exact"/>
              <w:rPr>
                <w:sz w:val="20"/>
                <w:lang w:val="en-US"/>
              </w:rPr>
            </w:pPr>
            <w:r w:rsidRPr="00DD3B7B">
              <w:rPr>
                <w:sz w:val="20"/>
                <w:lang w:val="en-US"/>
              </w:rPr>
              <w:t>2b</w:t>
            </w:r>
          </w:p>
        </w:tc>
        <w:tc>
          <w:tcPr>
            <w:tcW w:w="450"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6"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r w:rsidRPr="00DD3B7B">
              <w:rPr>
                <w:sz w:val="20"/>
                <w:lang w:val="en-US"/>
              </w:rPr>
              <w:t>X</w:t>
            </w:r>
          </w:p>
        </w:tc>
        <w:tc>
          <w:tcPr>
            <w:tcW w:w="45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8" w:type="dxa"/>
            <w:gridSpan w:val="2"/>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8"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5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460" w:type="dxa"/>
            <w:tcBorders>
              <w:top w:val="single" w:sz="6" w:space="0" w:color="auto"/>
              <w:left w:val="single" w:sz="6" w:space="0" w:color="auto"/>
              <w:bottom w:val="single" w:sz="6" w:space="0" w:color="auto"/>
              <w:right w:val="single" w:sz="6" w:space="0" w:color="auto"/>
            </w:tcBorders>
          </w:tcPr>
          <w:p w:rsidR="005D746B" w:rsidRPr="00DD3B7B" w:rsidRDefault="005D746B">
            <w:pPr>
              <w:pStyle w:val="Standard1"/>
              <w:spacing w:before="0" w:line="260" w:lineRule="exact"/>
              <w:jc w:val="center"/>
              <w:rPr>
                <w:sz w:val="20"/>
                <w:lang w:val="en-US"/>
              </w:rPr>
            </w:pPr>
          </w:p>
        </w:tc>
        <w:tc>
          <w:tcPr>
            <w:tcW w:w="1426" w:type="dxa"/>
            <w:gridSpan w:val="2"/>
            <w:tcBorders>
              <w:top w:val="single" w:sz="6" w:space="0" w:color="auto"/>
              <w:left w:val="single" w:sz="6" w:space="0" w:color="auto"/>
              <w:bottom w:val="single" w:sz="6" w:space="0" w:color="auto"/>
              <w:right w:val="single" w:sz="12" w:space="0" w:color="auto"/>
            </w:tcBorders>
          </w:tcPr>
          <w:p w:rsidR="005D746B" w:rsidRPr="00DD3B7B" w:rsidRDefault="005D746B">
            <w:pPr>
              <w:pStyle w:val="Standard1"/>
              <w:spacing w:before="0" w:line="260" w:lineRule="exact"/>
              <w:rPr>
                <w:sz w:val="20"/>
                <w:lang w:val="en-US"/>
              </w:rPr>
            </w:pPr>
            <w:r w:rsidRPr="00DD3B7B">
              <w:rPr>
                <w:sz w:val="20"/>
                <w:lang w:val="en-US"/>
              </w:rPr>
              <w:t>Jan.-83</w:t>
            </w:r>
          </w:p>
        </w:tc>
      </w:tr>
    </w:tbl>
    <w:p w:rsidR="003A062F" w:rsidRDefault="003A062F">
      <w:pPr>
        <w:pStyle w:val="Normalaftertitle"/>
        <w:widowControl w:val="0"/>
        <w:spacing w:line="240" w:lineRule="exact"/>
        <w:rPr>
          <w:lang w:val="en-US"/>
        </w:rPr>
        <w:sectPr w:rsidR="003A062F" w:rsidSect="003D7510">
          <w:pgSz w:w="16840" w:h="11907" w:orient="landscape" w:code="9"/>
          <w:pgMar w:top="1417" w:right="1134" w:bottom="1417" w:left="1134" w:header="720" w:footer="720" w:gutter="0"/>
          <w:cols w:space="720"/>
          <w:docGrid w:linePitch="326"/>
        </w:sectPr>
      </w:pPr>
    </w:p>
    <w:p w:rsidR="003A062F" w:rsidRDefault="003A062F">
      <w:pPr>
        <w:pStyle w:val="Heading1"/>
        <w:keepNext w:val="0"/>
        <w:keepLines w:val="0"/>
        <w:widowControl w:val="0"/>
        <w:spacing w:before="360"/>
        <w:rPr>
          <w:lang w:val="en-US"/>
        </w:rPr>
      </w:pPr>
      <w:bookmarkStart w:id="211" w:name="_Toc479830618"/>
      <w:bookmarkStart w:id="212" w:name="_Toc480262100"/>
      <w:bookmarkStart w:id="213" w:name="_Toc482087575"/>
      <w:bookmarkStart w:id="214" w:name="_Toc528396637"/>
      <w:bookmarkStart w:id="215" w:name="_Toc361761764"/>
      <w:r>
        <w:rPr>
          <w:lang w:val="en-US"/>
        </w:rPr>
        <w:t>Annex 3, List of Abbreviations</w:t>
      </w:r>
      <w:bookmarkEnd w:id="211"/>
      <w:bookmarkEnd w:id="212"/>
      <w:bookmarkEnd w:id="213"/>
      <w:bookmarkEnd w:id="214"/>
      <w:bookmarkEnd w:id="215"/>
    </w:p>
    <w:p w:rsidR="003A062F" w:rsidRDefault="003A062F">
      <w:pPr>
        <w:pStyle w:val="Index1"/>
        <w:widowControl w:val="0"/>
        <w:spacing w:before="0"/>
        <w:rPr>
          <w:lang w:val="en-US"/>
        </w:rPr>
      </w:pPr>
    </w:p>
    <w:tbl>
      <w:tblPr>
        <w:tblW w:w="0" w:type="auto"/>
        <w:tblInd w:w="1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70"/>
        <w:gridCol w:w="8311"/>
      </w:tblGrid>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AAL</w:t>
            </w:r>
          </w:p>
        </w:tc>
        <w:tc>
          <w:tcPr>
            <w:tcW w:w="8311" w:type="dxa"/>
            <w:shd w:val="clear" w:color="FFFFFF" w:fill="auto"/>
          </w:tcPr>
          <w:p w:rsidR="003A062F" w:rsidRDefault="003A062F">
            <w:pPr>
              <w:pStyle w:val="Standard1"/>
              <w:spacing w:before="0"/>
              <w:rPr>
                <w:sz w:val="22"/>
                <w:lang w:val="en-US"/>
              </w:rPr>
            </w:pPr>
            <w:r>
              <w:rPr>
                <w:sz w:val="22"/>
                <w:lang w:val="en-US"/>
              </w:rPr>
              <w:t>ATM Adaptive 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ADPCM </w:t>
            </w:r>
          </w:p>
        </w:tc>
        <w:tc>
          <w:tcPr>
            <w:tcW w:w="8311" w:type="dxa"/>
            <w:shd w:val="clear" w:color="FFFFFF" w:fill="auto"/>
          </w:tcPr>
          <w:p w:rsidR="003A062F" w:rsidRDefault="003A062F">
            <w:pPr>
              <w:pStyle w:val="Standard1"/>
              <w:spacing w:before="0"/>
              <w:rPr>
                <w:sz w:val="22"/>
                <w:lang w:val="en-US"/>
              </w:rPr>
            </w:pPr>
            <w:r>
              <w:rPr>
                <w:sz w:val="22"/>
                <w:lang w:val="en-US"/>
              </w:rPr>
              <w:t>Adaptive Differential Pulse Code Modulation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ADSL</w:t>
            </w:r>
          </w:p>
        </w:tc>
        <w:tc>
          <w:tcPr>
            <w:tcW w:w="8311" w:type="dxa"/>
            <w:shd w:val="clear" w:color="FFFFFF" w:fill="auto"/>
          </w:tcPr>
          <w:p w:rsidR="003A062F" w:rsidRDefault="003A062F">
            <w:pPr>
              <w:pStyle w:val="Standard1"/>
              <w:spacing w:before="0"/>
              <w:rPr>
                <w:sz w:val="22"/>
                <w:lang w:val="en-US"/>
              </w:rPr>
            </w:pPr>
            <w:r>
              <w:rPr>
                <w:sz w:val="22"/>
                <w:lang w:val="en-US"/>
              </w:rPr>
              <w:t>Asymmetric Digital Subscriber Line</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AF</w:t>
            </w:r>
          </w:p>
        </w:tc>
        <w:tc>
          <w:tcPr>
            <w:tcW w:w="8311" w:type="dxa"/>
            <w:shd w:val="clear" w:color="FFFFFF" w:fill="auto"/>
          </w:tcPr>
          <w:p w:rsidR="003A062F" w:rsidRDefault="003A062F">
            <w:pPr>
              <w:pStyle w:val="Standard1"/>
              <w:spacing w:before="0"/>
              <w:rPr>
                <w:sz w:val="22"/>
                <w:lang w:val="fr-FR"/>
              </w:rPr>
            </w:pPr>
            <w:r>
              <w:rPr>
                <w:sz w:val="22"/>
                <w:lang w:val="fr-FR"/>
              </w:rPr>
              <w:t>Adaptation Function</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AFE</w:t>
            </w:r>
          </w:p>
        </w:tc>
        <w:tc>
          <w:tcPr>
            <w:tcW w:w="8311" w:type="dxa"/>
            <w:shd w:val="clear" w:color="FFFFFF" w:fill="auto"/>
          </w:tcPr>
          <w:p w:rsidR="003A062F" w:rsidRDefault="003A062F">
            <w:pPr>
              <w:pStyle w:val="Standard1"/>
              <w:spacing w:before="0"/>
              <w:rPr>
                <w:sz w:val="22"/>
                <w:lang w:val="fr-FR"/>
              </w:rPr>
            </w:pPr>
            <w:r>
              <w:rPr>
                <w:sz w:val="22"/>
                <w:lang w:val="fr-FR"/>
              </w:rPr>
              <w:t>Analogue Front End</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AI</w:t>
            </w:r>
          </w:p>
        </w:tc>
        <w:tc>
          <w:tcPr>
            <w:tcW w:w="8311" w:type="dxa"/>
            <w:shd w:val="clear" w:color="FFFFFF" w:fill="auto"/>
          </w:tcPr>
          <w:p w:rsidR="003A062F" w:rsidRDefault="003A062F">
            <w:pPr>
              <w:pStyle w:val="Standard1"/>
              <w:spacing w:before="0"/>
              <w:rPr>
                <w:sz w:val="22"/>
                <w:lang w:val="fr-FR"/>
              </w:rPr>
            </w:pPr>
            <w:r>
              <w:rPr>
                <w:sz w:val="22"/>
                <w:lang w:val="fr-FR"/>
              </w:rPr>
              <w:t>Adaptation-Interface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AMPS</w:t>
            </w:r>
          </w:p>
        </w:tc>
        <w:tc>
          <w:tcPr>
            <w:tcW w:w="8311" w:type="dxa"/>
            <w:shd w:val="clear" w:color="FFFFFF" w:fill="auto"/>
          </w:tcPr>
          <w:p w:rsidR="003A062F" w:rsidRDefault="003A062F">
            <w:pPr>
              <w:pStyle w:val="Standard1"/>
              <w:spacing w:before="0"/>
              <w:rPr>
                <w:sz w:val="22"/>
                <w:lang w:val="en-US"/>
              </w:rPr>
            </w:pPr>
            <w:r>
              <w:rPr>
                <w:sz w:val="22"/>
                <w:lang w:val="en-US"/>
              </w:rPr>
              <w:t>Advanced Mobile Phone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AN </w:t>
            </w:r>
          </w:p>
        </w:tc>
        <w:tc>
          <w:tcPr>
            <w:tcW w:w="8311" w:type="dxa"/>
            <w:shd w:val="clear" w:color="FFFFFF" w:fill="auto"/>
          </w:tcPr>
          <w:p w:rsidR="003A062F" w:rsidRDefault="003A062F">
            <w:pPr>
              <w:pStyle w:val="Standard1"/>
              <w:spacing w:before="0"/>
              <w:rPr>
                <w:sz w:val="22"/>
                <w:lang w:val="en-US"/>
              </w:rPr>
            </w:pPr>
            <w:r>
              <w:rPr>
                <w:sz w:val="22"/>
                <w:lang w:val="en-US"/>
              </w:rPr>
              <w:t>Access Network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ANAI</w:t>
            </w:r>
          </w:p>
        </w:tc>
        <w:tc>
          <w:tcPr>
            <w:tcW w:w="8311" w:type="dxa"/>
            <w:shd w:val="clear" w:color="FFFFFF" w:fill="auto"/>
          </w:tcPr>
          <w:p w:rsidR="003A062F" w:rsidRDefault="003A062F">
            <w:pPr>
              <w:pStyle w:val="Standard1"/>
              <w:spacing w:before="0"/>
              <w:rPr>
                <w:sz w:val="22"/>
                <w:lang w:val="en-US"/>
              </w:rPr>
            </w:pPr>
            <w:r>
              <w:rPr>
                <w:sz w:val="22"/>
                <w:lang w:val="en-US"/>
              </w:rPr>
              <w:t>Access Network Architecture and Interfaces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ANI</w:t>
            </w:r>
          </w:p>
        </w:tc>
        <w:tc>
          <w:tcPr>
            <w:tcW w:w="8311" w:type="dxa"/>
            <w:shd w:val="clear" w:color="FFFFFF" w:fill="auto"/>
          </w:tcPr>
          <w:p w:rsidR="003A062F" w:rsidRDefault="003A062F">
            <w:pPr>
              <w:pStyle w:val="Standard1"/>
              <w:spacing w:before="0"/>
              <w:rPr>
                <w:sz w:val="22"/>
                <w:lang w:val="en-US"/>
              </w:rPr>
            </w:pPr>
            <w:r>
              <w:rPr>
                <w:sz w:val="22"/>
                <w:lang w:val="en-US"/>
              </w:rPr>
              <w:t>Access Network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AN-SMF</w:t>
            </w:r>
          </w:p>
        </w:tc>
        <w:tc>
          <w:tcPr>
            <w:tcW w:w="8311" w:type="dxa"/>
            <w:shd w:val="clear" w:color="FFFFFF" w:fill="auto"/>
          </w:tcPr>
          <w:p w:rsidR="003A062F" w:rsidRDefault="003A062F">
            <w:pPr>
              <w:pStyle w:val="Standard1"/>
              <w:spacing w:before="0"/>
              <w:rPr>
                <w:sz w:val="22"/>
                <w:lang w:val="en-US"/>
              </w:rPr>
            </w:pPr>
            <w:r>
              <w:rPr>
                <w:sz w:val="22"/>
                <w:lang w:val="en-US"/>
              </w:rPr>
              <w:t>Access Network System Management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ANT</w:t>
            </w:r>
          </w:p>
        </w:tc>
        <w:tc>
          <w:tcPr>
            <w:tcW w:w="8311" w:type="dxa"/>
            <w:shd w:val="clear" w:color="FFFFFF" w:fill="auto"/>
          </w:tcPr>
          <w:p w:rsidR="003A062F" w:rsidRDefault="003A062F">
            <w:pPr>
              <w:pStyle w:val="Standard1"/>
              <w:spacing w:before="0"/>
              <w:rPr>
                <w:sz w:val="22"/>
                <w:lang w:val="en-US"/>
              </w:rPr>
            </w:pPr>
            <w:r>
              <w:rPr>
                <w:sz w:val="22"/>
                <w:lang w:val="en-US"/>
              </w:rPr>
              <w:t>Access Network Transport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ANT RM</w:t>
            </w:r>
          </w:p>
        </w:tc>
        <w:tc>
          <w:tcPr>
            <w:tcW w:w="8311" w:type="dxa"/>
            <w:shd w:val="clear" w:color="FFFFFF" w:fill="auto"/>
          </w:tcPr>
          <w:p w:rsidR="003A062F" w:rsidRDefault="003A062F">
            <w:pPr>
              <w:pStyle w:val="Standard1"/>
              <w:spacing w:before="0"/>
              <w:rPr>
                <w:sz w:val="22"/>
                <w:lang w:val="en-US"/>
              </w:rPr>
            </w:pPr>
            <w:r>
              <w:rPr>
                <w:sz w:val="22"/>
                <w:lang w:val="en-US"/>
              </w:rPr>
              <w:t>Access Network Transport Reference Model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ANT SMF</w:t>
            </w:r>
          </w:p>
        </w:tc>
        <w:tc>
          <w:tcPr>
            <w:tcW w:w="8311" w:type="dxa"/>
            <w:shd w:val="clear" w:color="FFFFFF" w:fill="auto"/>
          </w:tcPr>
          <w:p w:rsidR="003A062F" w:rsidRDefault="003A062F">
            <w:pPr>
              <w:pStyle w:val="Standard1"/>
              <w:spacing w:before="0"/>
              <w:rPr>
                <w:sz w:val="22"/>
                <w:lang w:val="en-US"/>
              </w:rPr>
            </w:pPr>
            <w:r>
              <w:rPr>
                <w:sz w:val="22"/>
                <w:lang w:val="en-US"/>
              </w:rPr>
              <w:t>Access Network Transport System Management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AP</w:t>
            </w:r>
          </w:p>
        </w:tc>
        <w:tc>
          <w:tcPr>
            <w:tcW w:w="8311" w:type="dxa"/>
            <w:shd w:val="clear" w:color="FFFFFF" w:fill="auto"/>
          </w:tcPr>
          <w:p w:rsidR="003A062F" w:rsidRDefault="003A062F">
            <w:pPr>
              <w:pStyle w:val="Standard1"/>
              <w:spacing w:before="0"/>
              <w:rPr>
                <w:sz w:val="22"/>
                <w:lang w:val="en-US"/>
              </w:rPr>
            </w:pPr>
            <w:r>
              <w:rPr>
                <w:sz w:val="22"/>
                <w:lang w:val="en-US"/>
              </w:rPr>
              <w:t>Access Point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API</w:t>
            </w:r>
          </w:p>
        </w:tc>
        <w:tc>
          <w:tcPr>
            <w:tcW w:w="8311" w:type="dxa"/>
            <w:shd w:val="clear" w:color="FFFFFF" w:fill="auto"/>
          </w:tcPr>
          <w:p w:rsidR="003A062F" w:rsidRDefault="003A062F">
            <w:pPr>
              <w:pStyle w:val="Standard1"/>
              <w:spacing w:before="0"/>
              <w:rPr>
                <w:sz w:val="22"/>
                <w:lang w:val="en-US"/>
              </w:rPr>
            </w:pPr>
            <w:r>
              <w:rPr>
                <w:sz w:val="22"/>
                <w:lang w:val="en-US"/>
              </w:rPr>
              <w:t>Application Programming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ATM</w:t>
            </w:r>
          </w:p>
        </w:tc>
        <w:tc>
          <w:tcPr>
            <w:tcW w:w="8311" w:type="dxa"/>
            <w:shd w:val="clear" w:color="FFFFFF" w:fill="auto"/>
          </w:tcPr>
          <w:p w:rsidR="003A062F" w:rsidRDefault="003A062F">
            <w:pPr>
              <w:pStyle w:val="Standard1"/>
              <w:spacing w:before="0"/>
              <w:rPr>
                <w:sz w:val="22"/>
                <w:lang w:val="en-US"/>
              </w:rPr>
            </w:pPr>
            <w:r>
              <w:rPr>
                <w:sz w:val="22"/>
                <w:lang w:val="en-US"/>
              </w:rPr>
              <w:t>Asynchronous Transfer Mode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ATMF</w:t>
            </w:r>
          </w:p>
        </w:tc>
        <w:tc>
          <w:tcPr>
            <w:tcW w:w="8311" w:type="dxa"/>
            <w:shd w:val="clear" w:color="FFFFFF" w:fill="auto"/>
          </w:tcPr>
          <w:p w:rsidR="003A062F" w:rsidRDefault="003A062F">
            <w:pPr>
              <w:pStyle w:val="Standard1"/>
              <w:spacing w:before="0"/>
              <w:rPr>
                <w:sz w:val="22"/>
                <w:lang w:val="en-US"/>
              </w:rPr>
            </w:pPr>
            <w:r>
              <w:rPr>
                <w:sz w:val="22"/>
                <w:lang w:val="en-US"/>
              </w:rPr>
              <w:t>ATM Forum</w:t>
            </w:r>
          </w:p>
        </w:tc>
      </w:tr>
      <w:tr w:rsidR="009567AB" w:rsidTr="009567AB">
        <w:trPr>
          <w:cantSplit/>
        </w:trPr>
        <w:tc>
          <w:tcPr>
            <w:tcW w:w="1470" w:type="dxa"/>
            <w:shd w:val="clear" w:color="FFFFFF" w:fill="auto"/>
          </w:tcPr>
          <w:p w:rsidR="009567AB" w:rsidRDefault="009567AB" w:rsidP="009567AB">
            <w:pPr>
              <w:pStyle w:val="Standard1"/>
              <w:spacing w:before="0"/>
              <w:rPr>
                <w:sz w:val="22"/>
                <w:lang w:val="en-US"/>
              </w:rPr>
            </w:pPr>
            <w:r>
              <w:rPr>
                <w:sz w:val="22"/>
                <w:lang w:val="en-US"/>
              </w:rPr>
              <w:t>ATTM</w:t>
            </w:r>
          </w:p>
        </w:tc>
        <w:tc>
          <w:tcPr>
            <w:tcW w:w="8311" w:type="dxa"/>
            <w:shd w:val="clear" w:color="FFFFFF" w:fill="auto"/>
          </w:tcPr>
          <w:p w:rsidR="009567AB" w:rsidRDefault="009567AB" w:rsidP="009567AB">
            <w:pPr>
              <w:pStyle w:val="Standard1"/>
              <w:spacing w:before="0"/>
              <w:rPr>
                <w:sz w:val="22"/>
                <w:lang w:val="en-US"/>
              </w:rPr>
            </w:pPr>
            <w:r>
              <w:rPr>
                <w:sz w:val="22"/>
                <w:lang w:val="en-US"/>
              </w:rPr>
              <w:t>Access Terminals, Transmission and Multiplexing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ATU</w:t>
            </w:r>
          </w:p>
        </w:tc>
        <w:tc>
          <w:tcPr>
            <w:tcW w:w="8311" w:type="dxa"/>
            <w:shd w:val="clear" w:color="FFFFFF" w:fill="auto"/>
          </w:tcPr>
          <w:p w:rsidR="003A062F" w:rsidRDefault="003A062F">
            <w:pPr>
              <w:pStyle w:val="Standard1"/>
              <w:spacing w:before="0"/>
              <w:rPr>
                <w:sz w:val="22"/>
                <w:lang w:val="en-US"/>
              </w:rPr>
            </w:pPr>
            <w:r>
              <w:rPr>
                <w:sz w:val="22"/>
                <w:lang w:val="en-US"/>
              </w:rPr>
              <w:t>ADSL Transceiver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ATU-C</w:t>
            </w:r>
          </w:p>
        </w:tc>
        <w:tc>
          <w:tcPr>
            <w:tcW w:w="8311" w:type="dxa"/>
            <w:shd w:val="clear" w:color="FFFFFF" w:fill="auto"/>
          </w:tcPr>
          <w:p w:rsidR="003A062F" w:rsidRDefault="003A062F">
            <w:pPr>
              <w:pStyle w:val="Standard1"/>
              <w:spacing w:before="0"/>
              <w:rPr>
                <w:sz w:val="22"/>
                <w:lang w:val="en-US"/>
              </w:rPr>
            </w:pPr>
            <w:r>
              <w:rPr>
                <w:sz w:val="22"/>
                <w:lang w:val="en-US"/>
              </w:rPr>
              <w:t>ADSL Transceiver Unit – Central Office End</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ATU-R</w:t>
            </w:r>
          </w:p>
        </w:tc>
        <w:tc>
          <w:tcPr>
            <w:tcW w:w="8311" w:type="dxa"/>
            <w:shd w:val="clear" w:color="FFFFFF" w:fill="auto"/>
          </w:tcPr>
          <w:p w:rsidR="003A062F" w:rsidRDefault="003A062F">
            <w:pPr>
              <w:pStyle w:val="Standard1"/>
              <w:spacing w:before="0"/>
              <w:rPr>
                <w:sz w:val="22"/>
                <w:lang w:val="en-US"/>
              </w:rPr>
            </w:pPr>
            <w:r>
              <w:rPr>
                <w:sz w:val="22"/>
                <w:lang w:val="en-US"/>
              </w:rPr>
              <w:t>ADSL Transceiver Unit – Remote End</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AU</w:t>
            </w:r>
          </w:p>
        </w:tc>
        <w:tc>
          <w:tcPr>
            <w:tcW w:w="8311" w:type="dxa"/>
            <w:shd w:val="clear" w:color="FFFFFF" w:fill="auto"/>
          </w:tcPr>
          <w:p w:rsidR="003A062F" w:rsidRDefault="003A062F">
            <w:pPr>
              <w:pStyle w:val="Standard1"/>
              <w:spacing w:before="0"/>
              <w:rPr>
                <w:sz w:val="22"/>
                <w:lang w:val="fr-FR"/>
              </w:rPr>
            </w:pPr>
            <w:r>
              <w:rPr>
                <w:sz w:val="22"/>
                <w:lang w:val="fr-FR"/>
              </w:rPr>
              <w:t>Adaptation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B-ISDN</w:t>
            </w:r>
          </w:p>
        </w:tc>
        <w:tc>
          <w:tcPr>
            <w:tcW w:w="8311" w:type="dxa"/>
            <w:shd w:val="clear" w:color="FFFFFF" w:fill="auto"/>
          </w:tcPr>
          <w:p w:rsidR="003A062F" w:rsidRDefault="003A062F">
            <w:pPr>
              <w:pStyle w:val="Standard1"/>
              <w:spacing w:before="0"/>
              <w:rPr>
                <w:sz w:val="22"/>
                <w:lang w:val="en-US"/>
              </w:rPr>
            </w:pPr>
            <w:r>
              <w:rPr>
                <w:sz w:val="22"/>
                <w:lang w:val="en-US"/>
              </w:rPr>
              <w:t>Broadband ISDN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B-ISUP</w:t>
            </w:r>
          </w:p>
        </w:tc>
        <w:tc>
          <w:tcPr>
            <w:tcW w:w="8311" w:type="dxa"/>
            <w:shd w:val="clear" w:color="FFFFFF" w:fill="auto"/>
          </w:tcPr>
          <w:p w:rsidR="003A062F" w:rsidRDefault="003A062F">
            <w:pPr>
              <w:pStyle w:val="Standard1"/>
              <w:spacing w:before="0"/>
              <w:rPr>
                <w:sz w:val="22"/>
                <w:lang w:val="en-US"/>
              </w:rPr>
            </w:pPr>
            <w:r>
              <w:rPr>
                <w:sz w:val="22"/>
                <w:lang w:val="en-US"/>
              </w:rPr>
              <w:t>Broadband Integrated Service User Part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BA</w:t>
            </w:r>
          </w:p>
        </w:tc>
        <w:tc>
          <w:tcPr>
            <w:tcW w:w="8311" w:type="dxa"/>
            <w:shd w:val="clear" w:color="FFFFFF" w:fill="auto"/>
          </w:tcPr>
          <w:p w:rsidR="003A062F" w:rsidRDefault="003A062F">
            <w:pPr>
              <w:pStyle w:val="Standard1"/>
              <w:spacing w:before="0"/>
              <w:rPr>
                <w:sz w:val="22"/>
                <w:lang w:val="en-US"/>
              </w:rPr>
            </w:pPr>
            <w:r>
              <w:rPr>
                <w:sz w:val="22"/>
                <w:lang w:val="en-US"/>
              </w:rPr>
              <w:t>Basic Access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BC</w:t>
            </w:r>
          </w:p>
        </w:tc>
        <w:tc>
          <w:tcPr>
            <w:tcW w:w="8311" w:type="dxa"/>
            <w:shd w:val="clear" w:color="FFFFFF" w:fill="auto"/>
          </w:tcPr>
          <w:p w:rsidR="003A062F" w:rsidRDefault="003A062F">
            <w:pPr>
              <w:pStyle w:val="Standard1"/>
              <w:spacing w:before="0"/>
              <w:rPr>
                <w:sz w:val="22"/>
                <w:lang w:val="en-US"/>
              </w:rPr>
            </w:pPr>
            <w:r>
              <w:rPr>
                <w:sz w:val="22"/>
                <w:lang w:val="en-US"/>
              </w:rPr>
              <w:t>Bearer Channel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BM</w:t>
            </w:r>
          </w:p>
        </w:tc>
        <w:tc>
          <w:tcPr>
            <w:tcW w:w="8311" w:type="dxa"/>
            <w:shd w:val="clear" w:color="FFFFFF" w:fill="auto"/>
          </w:tcPr>
          <w:p w:rsidR="003A062F" w:rsidRDefault="003A062F">
            <w:pPr>
              <w:pStyle w:val="Standard1"/>
              <w:spacing w:before="0"/>
              <w:rPr>
                <w:sz w:val="22"/>
                <w:lang w:val="en-US"/>
              </w:rPr>
            </w:pPr>
            <w:r>
              <w:rPr>
                <w:sz w:val="22"/>
                <w:lang w:val="en-US"/>
              </w:rPr>
              <w:t>Business Management 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BRAN</w:t>
            </w:r>
          </w:p>
        </w:tc>
        <w:tc>
          <w:tcPr>
            <w:tcW w:w="8311" w:type="dxa"/>
            <w:shd w:val="clear" w:color="FFFFFF" w:fill="auto"/>
          </w:tcPr>
          <w:p w:rsidR="003A062F" w:rsidRDefault="003A062F">
            <w:pPr>
              <w:pStyle w:val="Standard1"/>
              <w:spacing w:before="0"/>
              <w:rPr>
                <w:sz w:val="22"/>
                <w:lang w:val="en-US"/>
              </w:rPr>
            </w:pPr>
            <w:r>
              <w:rPr>
                <w:sz w:val="22"/>
                <w:lang w:val="en-US"/>
              </w:rPr>
              <w:t>Broadband Radio Access Networks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BS</w:t>
            </w:r>
          </w:p>
        </w:tc>
        <w:tc>
          <w:tcPr>
            <w:tcW w:w="8311" w:type="dxa"/>
            <w:shd w:val="clear" w:color="FFFFFF" w:fill="auto"/>
          </w:tcPr>
          <w:p w:rsidR="003A062F" w:rsidRDefault="003A062F">
            <w:pPr>
              <w:pStyle w:val="Standard1"/>
              <w:spacing w:before="0"/>
              <w:rPr>
                <w:sz w:val="22"/>
                <w:lang w:val="en-US"/>
              </w:rPr>
            </w:pPr>
            <w:r>
              <w:rPr>
                <w:sz w:val="22"/>
                <w:lang w:val="en-US"/>
              </w:rPr>
              <w:t>Base Station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BSC</w:t>
            </w:r>
          </w:p>
        </w:tc>
        <w:tc>
          <w:tcPr>
            <w:tcW w:w="8311" w:type="dxa"/>
            <w:shd w:val="clear" w:color="FFFFFF" w:fill="auto"/>
          </w:tcPr>
          <w:p w:rsidR="003A062F" w:rsidRDefault="003A062F">
            <w:pPr>
              <w:pStyle w:val="Standard1"/>
              <w:spacing w:before="0"/>
              <w:rPr>
                <w:sz w:val="22"/>
                <w:lang w:val="en-US"/>
              </w:rPr>
            </w:pPr>
            <w:r>
              <w:rPr>
                <w:sz w:val="22"/>
                <w:lang w:val="en-US"/>
              </w:rPr>
              <w:t>Base Station Controller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BSS</w:t>
            </w:r>
          </w:p>
        </w:tc>
        <w:tc>
          <w:tcPr>
            <w:tcW w:w="8311" w:type="dxa"/>
            <w:shd w:val="clear" w:color="FFFFFF" w:fill="auto"/>
          </w:tcPr>
          <w:p w:rsidR="003A062F" w:rsidRDefault="003A062F">
            <w:pPr>
              <w:pStyle w:val="Standard1"/>
              <w:spacing w:before="0"/>
              <w:rPr>
                <w:sz w:val="22"/>
                <w:lang w:val="en-US"/>
              </w:rPr>
            </w:pPr>
            <w:r>
              <w:rPr>
                <w:sz w:val="22"/>
                <w:lang w:val="en-US"/>
              </w:rPr>
              <w:t>Base Station System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BTS</w:t>
            </w:r>
          </w:p>
        </w:tc>
        <w:tc>
          <w:tcPr>
            <w:tcW w:w="8311" w:type="dxa"/>
            <w:shd w:val="clear" w:color="FFFFFF" w:fill="auto"/>
          </w:tcPr>
          <w:p w:rsidR="003A062F" w:rsidRDefault="003A062F">
            <w:pPr>
              <w:pStyle w:val="Standard1"/>
              <w:spacing w:before="0"/>
              <w:rPr>
                <w:sz w:val="22"/>
                <w:lang w:val="en-US"/>
              </w:rPr>
            </w:pPr>
            <w:r>
              <w:rPr>
                <w:sz w:val="22"/>
                <w:lang w:val="en-US"/>
              </w:rPr>
              <w:t>Base Transceiver Station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BWA</w:t>
            </w:r>
          </w:p>
        </w:tc>
        <w:tc>
          <w:tcPr>
            <w:tcW w:w="8311" w:type="dxa"/>
            <w:shd w:val="clear" w:color="FFFFFF" w:fill="auto"/>
          </w:tcPr>
          <w:p w:rsidR="003A062F" w:rsidRDefault="003A062F">
            <w:pPr>
              <w:pStyle w:val="Standard1"/>
              <w:spacing w:before="0"/>
              <w:rPr>
                <w:sz w:val="22"/>
                <w:lang w:val="en-US"/>
              </w:rPr>
            </w:pPr>
            <w:r>
              <w:rPr>
                <w:sz w:val="22"/>
                <w:lang w:val="en-US"/>
              </w:rPr>
              <w:t>Broadband Wireless Access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CAP </w:t>
            </w:r>
          </w:p>
        </w:tc>
        <w:tc>
          <w:tcPr>
            <w:tcW w:w="8311" w:type="dxa"/>
            <w:shd w:val="clear" w:color="FFFFFF" w:fill="auto"/>
          </w:tcPr>
          <w:p w:rsidR="003A062F" w:rsidRDefault="003A062F">
            <w:pPr>
              <w:pStyle w:val="Standard1"/>
              <w:spacing w:before="0"/>
              <w:rPr>
                <w:sz w:val="22"/>
                <w:lang w:val="en-US"/>
              </w:rPr>
            </w:pPr>
            <w:r>
              <w:rPr>
                <w:sz w:val="22"/>
                <w:lang w:val="en-US"/>
              </w:rPr>
              <w:t xml:space="preserve">Carrierless Amplitude Modulation  </w:t>
            </w:r>
          </w:p>
          <w:p w:rsidR="003A062F" w:rsidRDefault="003A062F">
            <w:pPr>
              <w:pStyle w:val="Standard1"/>
              <w:spacing w:before="0"/>
              <w:rPr>
                <w:sz w:val="22"/>
                <w:lang w:val="en-US"/>
              </w:rPr>
            </w:pPr>
            <w:r>
              <w:rPr>
                <w:sz w:val="22"/>
                <w:lang w:val="en-US"/>
              </w:rPr>
              <w:t>Carrier-less Amplitude and Phase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CATV</w:t>
            </w:r>
          </w:p>
        </w:tc>
        <w:tc>
          <w:tcPr>
            <w:tcW w:w="8311" w:type="dxa"/>
            <w:shd w:val="clear" w:color="FFFFFF" w:fill="auto"/>
          </w:tcPr>
          <w:p w:rsidR="003A062F" w:rsidRDefault="003A062F">
            <w:pPr>
              <w:pStyle w:val="Standard1"/>
              <w:spacing w:before="0"/>
              <w:rPr>
                <w:sz w:val="22"/>
                <w:lang w:val="en-US"/>
              </w:rPr>
            </w:pPr>
            <w:r>
              <w:rPr>
                <w:sz w:val="22"/>
                <w:lang w:val="en-US"/>
              </w:rPr>
              <w:t>Cable Television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CATV</w:t>
            </w:r>
          </w:p>
        </w:tc>
        <w:tc>
          <w:tcPr>
            <w:tcW w:w="8311" w:type="dxa"/>
            <w:shd w:val="clear" w:color="FFFFFF" w:fill="auto"/>
          </w:tcPr>
          <w:p w:rsidR="003A062F" w:rsidRDefault="003A062F">
            <w:pPr>
              <w:pStyle w:val="Standard1"/>
              <w:spacing w:before="0"/>
              <w:rPr>
                <w:sz w:val="22"/>
                <w:lang w:val="en-US"/>
              </w:rPr>
            </w:pPr>
            <w:r>
              <w:rPr>
                <w:sz w:val="22"/>
                <w:lang w:val="en-US"/>
              </w:rPr>
              <w:t>Community Antenna TV</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CBDS</w:t>
            </w:r>
          </w:p>
        </w:tc>
        <w:tc>
          <w:tcPr>
            <w:tcW w:w="8311" w:type="dxa"/>
            <w:shd w:val="clear" w:color="FFFFFF" w:fill="auto"/>
          </w:tcPr>
          <w:p w:rsidR="003A062F" w:rsidRDefault="003A062F">
            <w:pPr>
              <w:pStyle w:val="Standard1"/>
              <w:spacing w:before="0"/>
              <w:rPr>
                <w:sz w:val="22"/>
                <w:lang w:val="en-US"/>
              </w:rPr>
            </w:pPr>
            <w:r>
              <w:rPr>
                <w:sz w:val="22"/>
                <w:lang w:val="en-US"/>
              </w:rPr>
              <w:t>Connectionless Broadband Data Service</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CD</w:t>
            </w:r>
          </w:p>
        </w:tc>
        <w:tc>
          <w:tcPr>
            <w:tcW w:w="8311" w:type="dxa"/>
            <w:shd w:val="clear" w:color="FFFFFF" w:fill="auto"/>
          </w:tcPr>
          <w:p w:rsidR="003A062F" w:rsidRDefault="003A062F">
            <w:pPr>
              <w:pStyle w:val="Standard1"/>
              <w:spacing w:before="0"/>
              <w:rPr>
                <w:sz w:val="22"/>
                <w:lang w:val="fr-FR"/>
              </w:rPr>
            </w:pPr>
            <w:r>
              <w:rPr>
                <w:sz w:val="22"/>
                <w:lang w:val="fr-FR"/>
              </w:rPr>
              <w:t>Code Division</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CDMA </w:t>
            </w:r>
          </w:p>
        </w:tc>
        <w:tc>
          <w:tcPr>
            <w:tcW w:w="8311" w:type="dxa"/>
            <w:shd w:val="clear" w:color="FFFFFF" w:fill="auto"/>
          </w:tcPr>
          <w:p w:rsidR="003A062F" w:rsidRDefault="003A062F">
            <w:pPr>
              <w:pStyle w:val="Standard1"/>
              <w:spacing w:before="0"/>
              <w:rPr>
                <w:sz w:val="22"/>
                <w:lang w:val="fr-FR"/>
              </w:rPr>
            </w:pPr>
            <w:r>
              <w:rPr>
                <w:sz w:val="22"/>
                <w:lang w:val="fr-FR"/>
              </w:rPr>
              <w:t>Code Division Multiple Access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CDPD</w:t>
            </w:r>
          </w:p>
        </w:tc>
        <w:tc>
          <w:tcPr>
            <w:tcW w:w="8311" w:type="dxa"/>
            <w:shd w:val="clear" w:color="FFFFFF" w:fill="auto"/>
          </w:tcPr>
          <w:p w:rsidR="003A062F" w:rsidRDefault="003A062F">
            <w:pPr>
              <w:pStyle w:val="Standard1"/>
              <w:spacing w:before="0"/>
              <w:rPr>
                <w:sz w:val="22"/>
                <w:lang w:val="en-US"/>
              </w:rPr>
            </w:pPr>
            <w:r>
              <w:rPr>
                <w:sz w:val="22"/>
                <w:lang w:val="en-US"/>
              </w:rPr>
              <w:t>Cellular Digital Packet Data</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CE</w:t>
            </w:r>
          </w:p>
        </w:tc>
        <w:tc>
          <w:tcPr>
            <w:tcW w:w="8311" w:type="dxa"/>
            <w:shd w:val="clear" w:color="FFFFFF" w:fill="auto"/>
          </w:tcPr>
          <w:p w:rsidR="003A062F" w:rsidRDefault="003A062F">
            <w:pPr>
              <w:pStyle w:val="Standard1"/>
              <w:spacing w:before="0"/>
              <w:rPr>
                <w:sz w:val="22"/>
                <w:lang w:val="fr-FR"/>
              </w:rPr>
            </w:pPr>
            <w:r>
              <w:rPr>
                <w:sz w:val="22"/>
                <w:lang w:val="fr-FR"/>
              </w:rPr>
              <w:t>Circuit Emulator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CE</w:t>
            </w:r>
          </w:p>
        </w:tc>
        <w:tc>
          <w:tcPr>
            <w:tcW w:w="8311" w:type="dxa"/>
            <w:shd w:val="clear" w:color="FFFFFF" w:fill="auto"/>
          </w:tcPr>
          <w:p w:rsidR="003A062F" w:rsidRDefault="003A062F">
            <w:pPr>
              <w:pStyle w:val="Standard1"/>
              <w:spacing w:before="0"/>
              <w:rPr>
                <w:sz w:val="22"/>
                <w:lang w:val="en-US"/>
              </w:rPr>
            </w:pPr>
            <w:r>
              <w:rPr>
                <w:sz w:val="22"/>
                <w:lang w:val="en-US"/>
              </w:rPr>
              <w:t>Common Equipment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Cellco</w:t>
            </w:r>
          </w:p>
        </w:tc>
        <w:tc>
          <w:tcPr>
            <w:tcW w:w="8311" w:type="dxa"/>
            <w:shd w:val="clear" w:color="FFFFFF" w:fill="auto"/>
          </w:tcPr>
          <w:p w:rsidR="003A062F" w:rsidRDefault="003A062F">
            <w:pPr>
              <w:pStyle w:val="Standard1"/>
              <w:spacing w:before="0"/>
              <w:rPr>
                <w:sz w:val="22"/>
                <w:lang w:val="en-US"/>
              </w:rPr>
            </w:pPr>
            <w:r>
              <w:rPr>
                <w:sz w:val="22"/>
                <w:lang w:val="en-US"/>
              </w:rPr>
              <w:t>Cellular company</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CELP</w:t>
            </w:r>
          </w:p>
        </w:tc>
        <w:tc>
          <w:tcPr>
            <w:tcW w:w="8311" w:type="dxa"/>
            <w:shd w:val="clear" w:color="FFFFFF" w:fill="auto"/>
          </w:tcPr>
          <w:p w:rsidR="003A062F" w:rsidRDefault="003A062F">
            <w:pPr>
              <w:pStyle w:val="Standard1"/>
              <w:spacing w:before="0"/>
              <w:rPr>
                <w:sz w:val="22"/>
                <w:lang w:val="en-US"/>
              </w:rPr>
            </w:pPr>
            <w:r>
              <w:rPr>
                <w:sz w:val="22"/>
                <w:lang w:val="en-US"/>
              </w:rPr>
              <w:t>Code Excited Linear Prediction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CF</w:t>
            </w:r>
          </w:p>
        </w:tc>
        <w:tc>
          <w:tcPr>
            <w:tcW w:w="8311" w:type="dxa"/>
            <w:shd w:val="clear" w:color="FFFFFF" w:fill="auto"/>
          </w:tcPr>
          <w:p w:rsidR="003A062F" w:rsidRDefault="003A062F">
            <w:pPr>
              <w:pStyle w:val="Standard1"/>
              <w:spacing w:before="0"/>
              <w:rPr>
                <w:sz w:val="22"/>
                <w:lang w:val="en-US"/>
              </w:rPr>
            </w:pPr>
            <w:r>
              <w:rPr>
                <w:sz w:val="22"/>
                <w:lang w:val="en-US"/>
              </w:rPr>
              <w:t>Core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CLNAP</w:t>
            </w:r>
          </w:p>
        </w:tc>
        <w:tc>
          <w:tcPr>
            <w:tcW w:w="8311" w:type="dxa"/>
            <w:shd w:val="clear" w:color="FFFFFF" w:fill="auto"/>
          </w:tcPr>
          <w:p w:rsidR="003A062F" w:rsidRDefault="003A062F">
            <w:pPr>
              <w:pStyle w:val="Standard1"/>
              <w:spacing w:before="0"/>
              <w:rPr>
                <w:sz w:val="22"/>
                <w:lang w:val="en-US"/>
              </w:rPr>
            </w:pPr>
            <w:r>
              <w:rPr>
                <w:sz w:val="22"/>
                <w:lang w:val="en-US"/>
              </w:rPr>
              <w:t>Connectionless Network Access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CN</w:t>
            </w:r>
          </w:p>
        </w:tc>
        <w:tc>
          <w:tcPr>
            <w:tcW w:w="8311" w:type="dxa"/>
            <w:shd w:val="clear" w:color="FFFFFF" w:fill="auto"/>
          </w:tcPr>
          <w:p w:rsidR="003A062F" w:rsidRDefault="003A062F">
            <w:pPr>
              <w:pStyle w:val="Standard1"/>
              <w:spacing w:before="0"/>
              <w:rPr>
                <w:sz w:val="22"/>
                <w:lang w:val="en-US"/>
              </w:rPr>
            </w:pPr>
            <w:r>
              <w:rPr>
                <w:sz w:val="22"/>
                <w:lang w:val="en-US"/>
              </w:rPr>
              <w:t>Core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CO</w:t>
            </w:r>
          </w:p>
        </w:tc>
        <w:tc>
          <w:tcPr>
            <w:tcW w:w="8311" w:type="dxa"/>
            <w:shd w:val="clear" w:color="FFFFFF" w:fill="auto"/>
          </w:tcPr>
          <w:p w:rsidR="003A062F" w:rsidRDefault="003A062F">
            <w:pPr>
              <w:pStyle w:val="Standard1"/>
              <w:spacing w:before="0"/>
              <w:rPr>
                <w:sz w:val="22"/>
                <w:lang w:val="en-US"/>
              </w:rPr>
            </w:pPr>
            <w:r>
              <w:rPr>
                <w:sz w:val="22"/>
                <w:lang w:val="en-US"/>
              </w:rPr>
              <w:t>Central Office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CORBA</w:t>
            </w:r>
          </w:p>
        </w:tc>
        <w:tc>
          <w:tcPr>
            <w:tcW w:w="8311" w:type="dxa"/>
            <w:shd w:val="clear" w:color="FFFFFF" w:fill="auto"/>
          </w:tcPr>
          <w:p w:rsidR="003A062F" w:rsidRDefault="003A062F">
            <w:pPr>
              <w:pStyle w:val="Standard1"/>
              <w:spacing w:before="0"/>
              <w:rPr>
                <w:sz w:val="22"/>
                <w:lang w:val="en-US"/>
              </w:rPr>
            </w:pPr>
            <w:r>
              <w:rPr>
                <w:sz w:val="22"/>
                <w:lang w:val="en-US"/>
              </w:rPr>
              <w:t>Common Object Request Broker Architecture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CP</w:t>
            </w:r>
          </w:p>
        </w:tc>
        <w:tc>
          <w:tcPr>
            <w:tcW w:w="8311" w:type="dxa"/>
            <w:shd w:val="clear" w:color="FFFFFF" w:fill="auto"/>
          </w:tcPr>
          <w:p w:rsidR="003A062F" w:rsidRDefault="003A062F">
            <w:pPr>
              <w:pStyle w:val="Standard1"/>
              <w:spacing w:before="0"/>
              <w:rPr>
                <w:sz w:val="22"/>
                <w:lang w:val="en-US"/>
              </w:rPr>
            </w:pPr>
            <w:r>
              <w:rPr>
                <w:sz w:val="22"/>
                <w:lang w:val="en-US"/>
              </w:rPr>
              <w:t>Customer Premises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CPE</w:t>
            </w:r>
          </w:p>
        </w:tc>
        <w:tc>
          <w:tcPr>
            <w:tcW w:w="8311" w:type="dxa"/>
            <w:shd w:val="clear" w:color="FFFFFF" w:fill="auto"/>
          </w:tcPr>
          <w:p w:rsidR="003A062F" w:rsidRDefault="003A062F">
            <w:pPr>
              <w:pStyle w:val="Standard1"/>
              <w:spacing w:before="0"/>
              <w:rPr>
                <w:sz w:val="22"/>
                <w:lang w:val="en-US"/>
              </w:rPr>
            </w:pPr>
            <w:r>
              <w:rPr>
                <w:sz w:val="22"/>
                <w:lang w:val="en-US"/>
              </w:rPr>
              <w:t>Customer Premises Equipment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CPN</w:t>
            </w:r>
          </w:p>
        </w:tc>
        <w:tc>
          <w:tcPr>
            <w:tcW w:w="8311" w:type="dxa"/>
            <w:shd w:val="clear" w:color="FFFFFF" w:fill="auto"/>
          </w:tcPr>
          <w:p w:rsidR="003A062F" w:rsidRDefault="003A062F">
            <w:pPr>
              <w:pStyle w:val="Standard1"/>
              <w:spacing w:before="0"/>
              <w:rPr>
                <w:sz w:val="22"/>
                <w:lang w:val="en-US"/>
              </w:rPr>
            </w:pPr>
            <w:r>
              <w:rPr>
                <w:sz w:val="22"/>
                <w:lang w:val="en-US"/>
              </w:rPr>
              <w:t>Customer Premises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CSU</w:t>
            </w:r>
          </w:p>
        </w:tc>
        <w:tc>
          <w:tcPr>
            <w:tcW w:w="8311" w:type="dxa"/>
            <w:shd w:val="clear" w:color="FFFFFF" w:fill="auto"/>
          </w:tcPr>
          <w:p w:rsidR="003A062F" w:rsidRDefault="003A062F">
            <w:pPr>
              <w:pStyle w:val="Standard1"/>
              <w:spacing w:before="0"/>
              <w:rPr>
                <w:sz w:val="22"/>
                <w:lang w:val="en-US"/>
              </w:rPr>
            </w:pPr>
            <w:r>
              <w:rPr>
                <w:sz w:val="22"/>
                <w:lang w:val="en-US"/>
              </w:rPr>
              <w:t>Channel Service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CT</w:t>
            </w:r>
          </w:p>
        </w:tc>
        <w:tc>
          <w:tcPr>
            <w:tcW w:w="8311" w:type="dxa"/>
            <w:shd w:val="clear" w:color="FFFFFF" w:fill="auto"/>
          </w:tcPr>
          <w:p w:rsidR="003A062F" w:rsidRDefault="003A062F">
            <w:pPr>
              <w:pStyle w:val="Standard1"/>
              <w:spacing w:before="0"/>
              <w:rPr>
                <w:sz w:val="22"/>
                <w:lang w:val="en-US"/>
              </w:rPr>
            </w:pPr>
            <w:r>
              <w:rPr>
                <w:sz w:val="22"/>
                <w:lang w:val="en-US"/>
              </w:rPr>
              <w:t>Cordless Telephone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CT2 </w:t>
            </w:r>
          </w:p>
        </w:tc>
        <w:tc>
          <w:tcPr>
            <w:tcW w:w="8311" w:type="dxa"/>
            <w:shd w:val="clear" w:color="FFFFFF" w:fill="auto"/>
          </w:tcPr>
          <w:p w:rsidR="003A062F" w:rsidRDefault="003A062F">
            <w:pPr>
              <w:pStyle w:val="Standard1"/>
              <w:spacing w:before="0"/>
              <w:rPr>
                <w:sz w:val="22"/>
                <w:lang w:val="en-US"/>
              </w:rPr>
            </w:pPr>
            <w:r>
              <w:rPr>
                <w:sz w:val="22"/>
                <w:lang w:val="en-US"/>
              </w:rPr>
              <w:t>Cordless Telephone 2nd generation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CTM </w:t>
            </w:r>
          </w:p>
        </w:tc>
        <w:tc>
          <w:tcPr>
            <w:tcW w:w="8311" w:type="dxa"/>
            <w:shd w:val="clear" w:color="FFFFFF" w:fill="auto"/>
          </w:tcPr>
          <w:p w:rsidR="003A062F" w:rsidRDefault="003A062F">
            <w:pPr>
              <w:pStyle w:val="Standard1"/>
              <w:spacing w:before="0"/>
              <w:rPr>
                <w:sz w:val="22"/>
                <w:lang w:val="en-US"/>
              </w:rPr>
            </w:pPr>
            <w:r>
              <w:rPr>
                <w:sz w:val="22"/>
                <w:lang w:val="en-US"/>
              </w:rPr>
              <w:t>Cordless Terminal Mobility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CTR </w:t>
            </w:r>
          </w:p>
        </w:tc>
        <w:tc>
          <w:tcPr>
            <w:tcW w:w="8311" w:type="dxa"/>
            <w:shd w:val="clear" w:color="FFFFFF" w:fill="auto"/>
          </w:tcPr>
          <w:p w:rsidR="003A062F" w:rsidRDefault="003A062F">
            <w:pPr>
              <w:pStyle w:val="Standard1"/>
              <w:spacing w:before="0"/>
              <w:rPr>
                <w:sz w:val="22"/>
                <w:lang w:val="en-US"/>
              </w:rPr>
            </w:pPr>
            <w:r>
              <w:rPr>
                <w:sz w:val="22"/>
                <w:lang w:val="en-US"/>
              </w:rPr>
              <w:t>Common Technical Regulation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D-AMPS</w:t>
            </w:r>
          </w:p>
        </w:tc>
        <w:tc>
          <w:tcPr>
            <w:tcW w:w="8311" w:type="dxa"/>
            <w:shd w:val="clear" w:color="FFFFFF" w:fill="auto"/>
          </w:tcPr>
          <w:p w:rsidR="003A062F" w:rsidRDefault="003A062F">
            <w:pPr>
              <w:pStyle w:val="Standard1"/>
              <w:spacing w:before="0"/>
              <w:rPr>
                <w:sz w:val="22"/>
                <w:lang w:val="en-US"/>
              </w:rPr>
            </w:pPr>
            <w:r>
              <w:rPr>
                <w:sz w:val="22"/>
                <w:lang w:val="en-US"/>
              </w:rPr>
              <w:t>Digital Advanced Mobile Phone System</w:t>
            </w:r>
          </w:p>
        </w:tc>
      </w:tr>
      <w:tr w:rsidR="007436ED">
        <w:trPr>
          <w:cantSplit/>
        </w:trPr>
        <w:tc>
          <w:tcPr>
            <w:tcW w:w="1470" w:type="dxa"/>
            <w:shd w:val="clear" w:color="FFFFFF" w:fill="auto"/>
          </w:tcPr>
          <w:p w:rsidR="007436ED" w:rsidRDefault="007436ED">
            <w:pPr>
              <w:pStyle w:val="Standard1"/>
              <w:spacing w:before="0"/>
              <w:rPr>
                <w:sz w:val="22"/>
                <w:lang w:val="en-US"/>
              </w:rPr>
            </w:pPr>
            <w:r w:rsidRPr="007436ED">
              <w:rPr>
                <w:sz w:val="22"/>
                <w:lang w:val="en-US"/>
              </w:rPr>
              <w:t>DAB</w:t>
            </w:r>
          </w:p>
        </w:tc>
        <w:tc>
          <w:tcPr>
            <w:tcW w:w="8311" w:type="dxa"/>
            <w:shd w:val="clear" w:color="FFFFFF" w:fill="auto"/>
          </w:tcPr>
          <w:p w:rsidR="007436ED" w:rsidRPr="007436ED" w:rsidRDefault="007436ED">
            <w:pPr>
              <w:pStyle w:val="Standard1"/>
              <w:spacing w:before="0"/>
              <w:rPr>
                <w:sz w:val="22"/>
                <w:lang w:val="en-US"/>
              </w:rPr>
            </w:pPr>
            <w:r w:rsidRPr="007436ED">
              <w:rPr>
                <w:sz w:val="22"/>
                <w:lang w:val="en-US"/>
              </w:rPr>
              <w:t>Digital Audio Broadcasting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DCA</w:t>
            </w:r>
          </w:p>
        </w:tc>
        <w:tc>
          <w:tcPr>
            <w:tcW w:w="8311" w:type="dxa"/>
            <w:shd w:val="clear" w:color="FFFFFF" w:fill="auto"/>
          </w:tcPr>
          <w:p w:rsidR="003A062F" w:rsidRDefault="003A062F">
            <w:pPr>
              <w:pStyle w:val="Standard1"/>
              <w:spacing w:before="0"/>
              <w:rPr>
                <w:sz w:val="22"/>
                <w:lang w:val="en-US"/>
              </w:rPr>
            </w:pPr>
            <w:r>
              <w:rPr>
                <w:sz w:val="22"/>
                <w:lang w:val="en-US"/>
              </w:rPr>
              <w:t>Dynamic Channel Allocation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DCE</w:t>
            </w:r>
          </w:p>
        </w:tc>
        <w:tc>
          <w:tcPr>
            <w:tcW w:w="8311" w:type="dxa"/>
            <w:shd w:val="clear" w:color="FFFFFF" w:fill="auto"/>
          </w:tcPr>
          <w:p w:rsidR="003A062F" w:rsidRDefault="003A062F">
            <w:pPr>
              <w:pStyle w:val="Standard1"/>
              <w:spacing w:before="0"/>
              <w:rPr>
                <w:sz w:val="22"/>
                <w:lang w:val="en-US"/>
              </w:rPr>
            </w:pPr>
            <w:r>
              <w:rPr>
                <w:sz w:val="22"/>
                <w:lang w:val="en-US"/>
              </w:rPr>
              <w:t>Data Circuit Terminating Equipment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DCME</w:t>
            </w:r>
          </w:p>
        </w:tc>
        <w:tc>
          <w:tcPr>
            <w:tcW w:w="8311" w:type="dxa"/>
            <w:shd w:val="clear" w:color="FFFFFF" w:fill="auto"/>
          </w:tcPr>
          <w:p w:rsidR="003A062F" w:rsidRDefault="003A062F">
            <w:pPr>
              <w:pStyle w:val="Standard1"/>
              <w:spacing w:before="0"/>
              <w:rPr>
                <w:sz w:val="22"/>
                <w:lang w:val="en-US"/>
              </w:rPr>
            </w:pPr>
            <w:r>
              <w:rPr>
                <w:sz w:val="22"/>
                <w:lang w:val="en-US"/>
              </w:rPr>
              <w:t>Digital Circuit Multiplication Equipment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DCN</w:t>
            </w:r>
          </w:p>
        </w:tc>
        <w:tc>
          <w:tcPr>
            <w:tcW w:w="8311" w:type="dxa"/>
            <w:shd w:val="clear" w:color="FFFFFF" w:fill="auto"/>
          </w:tcPr>
          <w:p w:rsidR="003A062F" w:rsidRDefault="003A062F">
            <w:pPr>
              <w:pStyle w:val="Standard1"/>
              <w:spacing w:before="0"/>
              <w:rPr>
                <w:sz w:val="22"/>
                <w:lang w:val="en-US"/>
              </w:rPr>
            </w:pPr>
            <w:r>
              <w:rPr>
                <w:sz w:val="22"/>
                <w:lang w:val="en-US"/>
              </w:rPr>
              <w:t>Data Communication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DCS</w:t>
            </w:r>
          </w:p>
        </w:tc>
        <w:tc>
          <w:tcPr>
            <w:tcW w:w="8311" w:type="dxa"/>
            <w:shd w:val="clear" w:color="FFFFFF" w:fill="auto"/>
          </w:tcPr>
          <w:p w:rsidR="003A062F" w:rsidRDefault="003A062F">
            <w:pPr>
              <w:pStyle w:val="Standard1"/>
              <w:spacing w:before="0"/>
              <w:rPr>
                <w:sz w:val="22"/>
                <w:lang w:val="en-US"/>
              </w:rPr>
            </w:pPr>
            <w:r>
              <w:rPr>
                <w:sz w:val="22"/>
                <w:lang w:val="en-US"/>
              </w:rPr>
              <w:t>Digital Cellular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DDI</w:t>
            </w:r>
          </w:p>
        </w:tc>
        <w:tc>
          <w:tcPr>
            <w:tcW w:w="8311" w:type="dxa"/>
            <w:shd w:val="clear" w:color="FFFFFF" w:fill="auto"/>
          </w:tcPr>
          <w:p w:rsidR="003A062F" w:rsidRDefault="003A062F">
            <w:pPr>
              <w:pStyle w:val="Standard1"/>
              <w:spacing w:before="0"/>
              <w:rPr>
                <w:sz w:val="22"/>
                <w:lang w:val="en-US"/>
              </w:rPr>
            </w:pPr>
            <w:r>
              <w:rPr>
                <w:sz w:val="22"/>
                <w:lang w:val="en-US"/>
              </w:rPr>
              <w:t>Drop Distribution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DECT </w:t>
            </w:r>
          </w:p>
        </w:tc>
        <w:tc>
          <w:tcPr>
            <w:tcW w:w="8311" w:type="dxa"/>
            <w:shd w:val="clear" w:color="FFFFFF" w:fill="auto"/>
          </w:tcPr>
          <w:p w:rsidR="003A062F" w:rsidRDefault="003A062F">
            <w:pPr>
              <w:pStyle w:val="Standard1"/>
              <w:spacing w:before="0"/>
              <w:rPr>
                <w:sz w:val="22"/>
                <w:lang w:val="en-US"/>
              </w:rPr>
            </w:pPr>
            <w:r>
              <w:rPr>
                <w:sz w:val="22"/>
                <w:lang w:val="en-US"/>
              </w:rPr>
              <w:t>Digital Enhanced Cordless Telecommunications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DI</w:t>
            </w:r>
          </w:p>
        </w:tc>
        <w:tc>
          <w:tcPr>
            <w:tcW w:w="8311" w:type="dxa"/>
            <w:shd w:val="clear" w:color="FFFFFF" w:fill="auto"/>
          </w:tcPr>
          <w:p w:rsidR="003A062F" w:rsidRDefault="003A062F">
            <w:pPr>
              <w:pStyle w:val="Standard1"/>
              <w:spacing w:before="0"/>
              <w:rPr>
                <w:sz w:val="22"/>
                <w:lang w:val="en-US"/>
              </w:rPr>
            </w:pPr>
            <w:r>
              <w:rPr>
                <w:sz w:val="22"/>
                <w:lang w:val="en-US"/>
              </w:rPr>
              <w:t>Drop Distribution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DLC</w:t>
            </w:r>
          </w:p>
        </w:tc>
        <w:tc>
          <w:tcPr>
            <w:tcW w:w="8311" w:type="dxa"/>
            <w:shd w:val="clear" w:color="FFFFFF" w:fill="auto"/>
          </w:tcPr>
          <w:p w:rsidR="003A062F" w:rsidRDefault="003A062F">
            <w:pPr>
              <w:pStyle w:val="Standard1"/>
              <w:spacing w:before="0"/>
              <w:rPr>
                <w:sz w:val="22"/>
                <w:lang w:val="en-US"/>
              </w:rPr>
            </w:pPr>
            <w:r>
              <w:rPr>
                <w:sz w:val="22"/>
                <w:lang w:val="en-US"/>
              </w:rPr>
              <w:t xml:space="preserve">Digital </w:t>
            </w:r>
            <w:smartTag w:uri="urn:schemas-microsoft-com:office:smarttags" w:element="place">
              <w:r>
                <w:rPr>
                  <w:sz w:val="22"/>
                  <w:lang w:val="en-US"/>
                </w:rPr>
                <w:t>Loop</w:t>
              </w:r>
            </w:smartTag>
            <w:r>
              <w:rPr>
                <w:sz w:val="22"/>
                <w:lang w:val="en-US"/>
              </w:rPr>
              <w:t xml:space="preserve"> Carrier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DLL</w:t>
            </w:r>
          </w:p>
        </w:tc>
        <w:tc>
          <w:tcPr>
            <w:tcW w:w="8311" w:type="dxa"/>
            <w:shd w:val="clear" w:color="FFFFFF" w:fill="auto"/>
          </w:tcPr>
          <w:p w:rsidR="003A062F" w:rsidRDefault="003A062F">
            <w:pPr>
              <w:pStyle w:val="Standard1"/>
              <w:spacing w:before="0"/>
              <w:rPr>
                <w:sz w:val="22"/>
                <w:lang w:val="en-US"/>
              </w:rPr>
            </w:pPr>
            <w:r>
              <w:rPr>
                <w:sz w:val="22"/>
                <w:lang w:val="en-US"/>
              </w:rPr>
              <w:t>Digital Local Line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DMT</w:t>
            </w:r>
          </w:p>
        </w:tc>
        <w:tc>
          <w:tcPr>
            <w:tcW w:w="8311" w:type="dxa"/>
            <w:shd w:val="clear" w:color="FFFFFF" w:fill="auto"/>
          </w:tcPr>
          <w:p w:rsidR="003A062F" w:rsidRDefault="003A062F">
            <w:pPr>
              <w:pStyle w:val="Standard1"/>
              <w:spacing w:before="0"/>
              <w:rPr>
                <w:sz w:val="22"/>
                <w:lang w:val="en-US"/>
              </w:rPr>
            </w:pPr>
            <w:r>
              <w:rPr>
                <w:sz w:val="22"/>
                <w:lang w:val="en-US"/>
              </w:rPr>
              <w:t xml:space="preserve">Discrete Multitone  </w:t>
            </w:r>
          </w:p>
          <w:p w:rsidR="003A062F" w:rsidRDefault="003A062F">
            <w:pPr>
              <w:pStyle w:val="Standard1"/>
              <w:spacing w:before="0"/>
              <w:rPr>
                <w:sz w:val="22"/>
                <w:lang w:val="en-US"/>
              </w:rPr>
            </w:pPr>
            <w:r>
              <w:rPr>
                <w:sz w:val="22"/>
                <w:lang w:val="en-US"/>
              </w:rPr>
              <w:t>Discrete Multi-tone Carrier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DQDB</w:t>
            </w:r>
          </w:p>
        </w:tc>
        <w:tc>
          <w:tcPr>
            <w:tcW w:w="8311" w:type="dxa"/>
            <w:shd w:val="clear" w:color="FFFFFF" w:fill="auto"/>
          </w:tcPr>
          <w:p w:rsidR="003A062F" w:rsidRDefault="003A062F">
            <w:pPr>
              <w:pStyle w:val="Standard1"/>
              <w:spacing w:before="0"/>
              <w:rPr>
                <w:sz w:val="22"/>
                <w:lang w:val="en-US"/>
              </w:rPr>
            </w:pPr>
            <w:r>
              <w:rPr>
                <w:sz w:val="22"/>
                <w:lang w:val="en-US"/>
              </w:rPr>
              <w:t>Distributed Queue Dual Bus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DRRS</w:t>
            </w:r>
          </w:p>
        </w:tc>
        <w:tc>
          <w:tcPr>
            <w:tcW w:w="8311" w:type="dxa"/>
            <w:shd w:val="clear" w:color="FFFFFF" w:fill="auto"/>
          </w:tcPr>
          <w:p w:rsidR="003A062F" w:rsidRDefault="003A062F">
            <w:pPr>
              <w:pStyle w:val="Standard1"/>
              <w:spacing w:before="0"/>
              <w:rPr>
                <w:sz w:val="22"/>
                <w:lang w:val="en-US"/>
              </w:rPr>
            </w:pPr>
            <w:r>
              <w:rPr>
                <w:sz w:val="22"/>
                <w:lang w:val="en-US"/>
              </w:rPr>
              <w:t>Digital Radio Relay Systems</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DRU</w:t>
            </w:r>
          </w:p>
        </w:tc>
        <w:tc>
          <w:tcPr>
            <w:tcW w:w="8311" w:type="dxa"/>
            <w:shd w:val="clear" w:color="FFFFFF" w:fill="auto"/>
          </w:tcPr>
          <w:p w:rsidR="003A062F" w:rsidRDefault="003A062F">
            <w:pPr>
              <w:pStyle w:val="Standard1"/>
              <w:spacing w:before="0"/>
              <w:rPr>
                <w:sz w:val="22"/>
                <w:lang w:val="fr-FR"/>
              </w:rPr>
            </w:pPr>
            <w:r>
              <w:rPr>
                <w:sz w:val="22"/>
                <w:lang w:val="fr-FR"/>
              </w:rPr>
              <w:t>Dual-mode Radio Unit</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DS</w:t>
            </w:r>
          </w:p>
        </w:tc>
        <w:tc>
          <w:tcPr>
            <w:tcW w:w="8311" w:type="dxa"/>
            <w:shd w:val="clear" w:color="FFFFFF" w:fill="auto"/>
          </w:tcPr>
          <w:p w:rsidR="003A062F" w:rsidRDefault="003A062F">
            <w:pPr>
              <w:pStyle w:val="Standard1"/>
              <w:spacing w:before="0"/>
              <w:rPr>
                <w:sz w:val="22"/>
                <w:lang w:val="fr-FR"/>
              </w:rPr>
            </w:pPr>
            <w:r>
              <w:rPr>
                <w:sz w:val="22"/>
                <w:lang w:val="fr-FR"/>
              </w:rPr>
              <w:t>(access) Digital Section</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DSB</w:t>
            </w:r>
          </w:p>
        </w:tc>
        <w:tc>
          <w:tcPr>
            <w:tcW w:w="8311" w:type="dxa"/>
            <w:shd w:val="clear" w:color="FFFFFF" w:fill="auto"/>
          </w:tcPr>
          <w:p w:rsidR="003A062F" w:rsidRDefault="003A062F">
            <w:pPr>
              <w:pStyle w:val="Standard1"/>
              <w:spacing w:before="0"/>
              <w:rPr>
                <w:sz w:val="22"/>
                <w:lang w:val="fr-FR"/>
              </w:rPr>
            </w:pPr>
            <w:r>
              <w:rPr>
                <w:sz w:val="22"/>
                <w:lang w:val="fr-FR"/>
              </w:rPr>
              <w:t>Digital Satellite Broadcast</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DS-CDMA</w:t>
            </w:r>
          </w:p>
        </w:tc>
        <w:tc>
          <w:tcPr>
            <w:tcW w:w="8311" w:type="dxa"/>
            <w:shd w:val="clear" w:color="FFFFFF" w:fill="auto"/>
          </w:tcPr>
          <w:p w:rsidR="003A062F" w:rsidRDefault="003A062F">
            <w:pPr>
              <w:pStyle w:val="Standard1"/>
              <w:spacing w:before="0"/>
              <w:rPr>
                <w:sz w:val="22"/>
                <w:lang w:val="fr-FR"/>
              </w:rPr>
            </w:pPr>
            <w:r>
              <w:rPr>
                <w:sz w:val="22"/>
                <w:lang w:val="fr-FR"/>
              </w:rPr>
              <w:t>Digital System Code Division Multiple Access</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DSL</w:t>
            </w:r>
          </w:p>
        </w:tc>
        <w:tc>
          <w:tcPr>
            <w:tcW w:w="8311" w:type="dxa"/>
            <w:shd w:val="clear" w:color="FFFFFF" w:fill="auto"/>
          </w:tcPr>
          <w:p w:rsidR="003A062F" w:rsidRDefault="003A062F">
            <w:pPr>
              <w:pStyle w:val="Standard1"/>
              <w:spacing w:before="0"/>
              <w:rPr>
                <w:sz w:val="22"/>
                <w:lang w:val="fr-FR"/>
              </w:rPr>
            </w:pPr>
            <w:r>
              <w:rPr>
                <w:sz w:val="22"/>
                <w:lang w:val="fr-FR"/>
              </w:rPr>
              <w:t>Digital Subscriber Line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DSP</w:t>
            </w:r>
          </w:p>
        </w:tc>
        <w:tc>
          <w:tcPr>
            <w:tcW w:w="8311" w:type="dxa"/>
            <w:shd w:val="clear" w:color="FFFFFF" w:fill="auto"/>
          </w:tcPr>
          <w:p w:rsidR="003A062F" w:rsidRDefault="003A062F">
            <w:pPr>
              <w:pStyle w:val="Standard1"/>
              <w:spacing w:before="0"/>
              <w:rPr>
                <w:sz w:val="22"/>
                <w:lang w:val="en-US"/>
              </w:rPr>
            </w:pPr>
            <w:r>
              <w:rPr>
                <w:sz w:val="22"/>
                <w:lang w:val="en-US"/>
              </w:rPr>
              <w:t>Digital Signal Processing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DSS1</w:t>
            </w:r>
          </w:p>
        </w:tc>
        <w:tc>
          <w:tcPr>
            <w:tcW w:w="8311" w:type="dxa"/>
            <w:shd w:val="clear" w:color="FFFFFF" w:fill="auto"/>
          </w:tcPr>
          <w:p w:rsidR="003A062F" w:rsidRDefault="003A062F">
            <w:pPr>
              <w:pStyle w:val="Standard1"/>
              <w:spacing w:before="0"/>
              <w:rPr>
                <w:sz w:val="22"/>
                <w:lang w:val="es-ES"/>
              </w:rPr>
            </w:pPr>
            <w:r>
              <w:rPr>
                <w:sz w:val="22"/>
                <w:lang w:val="es-ES"/>
              </w:rPr>
              <w:t>Digital Subscriber Signaling 1</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DSU</w:t>
            </w:r>
          </w:p>
        </w:tc>
        <w:tc>
          <w:tcPr>
            <w:tcW w:w="8311" w:type="dxa"/>
            <w:shd w:val="clear" w:color="FFFFFF" w:fill="auto"/>
          </w:tcPr>
          <w:p w:rsidR="003A062F" w:rsidRDefault="003A062F">
            <w:pPr>
              <w:pStyle w:val="Standard1"/>
              <w:spacing w:before="0"/>
              <w:rPr>
                <w:sz w:val="22"/>
                <w:lang w:val="en-US"/>
              </w:rPr>
            </w:pPr>
            <w:r>
              <w:rPr>
                <w:sz w:val="22"/>
                <w:lang w:val="en-US"/>
              </w:rPr>
              <w:t>Data Service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DTE</w:t>
            </w:r>
          </w:p>
        </w:tc>
        <w:tc>
          <w:tcPr>
            <w:tcW w:w="8311" w:type="dxa"/>
            <w:shd w:val="clear" w:color="FFFFFF" w:fill="auto"/>
          </w:tcPr>
          <w:p w:rsidR="003A062F" w:rsidRDefault="003A062F">
            <w:pPr>
              <w:pStyle w:val="Standard1"/>
              <w:spacing w:before="0"/>
              <w:rPr>
                <w:sz w:val="22"/>
                <w:lang w:val="en-US"/>
              </w:rPr>
            </w:pPr>
            <w:r>
              <w:rPr>
                <w:sz w:val="22"/>
                <w:lang w:val="en-US"/>
              </w:rPr>
              <w:t>Data Terminal Equipment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DTMF </w:t>
            </w:r>
          </w:p>
        </w:tc>
        <w:tc>
          <w:tcPr>
            <w:tcW w:w="8311" w:type="dxa"/>
            <w:shd w:val="clear" w:color="FFFFFF" w:fill="auto"/>
          </w:tcPr>
          <w:p w:rsidR="003A062F" w:rsidRDefault="003A062F">
            <w:pPr>
              <w:pStyle w:val="Standard1"/>
              <w:spacing w:before="0"/>
              <w:rPr>
                <w:sz w:val="22"/>
                <w:lang w:val="en-US"/>
              </w:rPr>
            </w:pPr>
            <w:r>
              <w:rPr>
                <w:sz w:val="22"/>
                <w:lang w:val="en-US"/>
              </w:rPr>
              <w:t>Dual Tone Multi Frequency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DVB </w:t>
            </w:r>
          </w:p>
        </w:tc>
        <w:tc>
          <w:tcPr>
            <w:tcW w:w="8311" w:type="dxa"/>
            <w:shd w:val="clear" w:color="FFFFFF" w:fill="auto"/>
          </w:tcPr>
          <w:p w:rsidR="003A062F" w:rsidRDefault="003A062F">
            <w:pPr>
              <w:pStyle w:val="Standard1"/>
              <w:spacing w:before="0"/>
              <w:rPr>
                <w:sz w:val="22"/>
                <w:lang w:val="en-US"/>
              </w:rPr>
            </w:pPr>
            <w:r>
              <w:rPr>
                <w:sz w:val="22"/>
                <w:lang w:val="en-US"/>
              </w:rPr>
              <w:t>Digital Video Broadcasting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DXI</w:t>
            </w:r>
          </w:p>
        </w:tc>
        <w:tc>
          <w:tcPr>
            <w:tcW w:w="8311" w:type="dxa"/>
            <w:shd w:val="clear" w:color="FFFFFF" w:fill="auto"/>
          </w:tcPr>
          <w:p w:rsidR="003A062F" w:rsidRDefault="003A062F">
            <w:pPr>
              <w:pStyle w:val="Standard1"/>
              <w:spacing w:before="0"/>
              <w:rPr>
                <w:sz w:val="22"/>
                <w:lang w:val="en-US"/>
              </w:rPr>
            </w:pPr>
            <w:r>
              <w:rPr>
                <w:sz w:val="22"/>
                <w:lang w:val="en-US"/>
              </w:rPr>
              <w:t>Data exchange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EIA/TIA</w:t>
            </w:r>
          </w:p>
        </w:tc>
        <w:tc>
          <w:tcPr>
            <w:tcW w:w="8311" w:type="dxa"/>
            <w:shd w:val="clear" w:color="FFFFFF" w:fill="auto"/>
          </w:tcPr>
          <w:p w:rsidR="003A062F" w:rsidRDefault="003A062F">
            <w:pPr>
              <w:pStyle w:val="Standard1"/>
              <w:spacing w:before="0"/>
              <w:rPr>
                <w:sz w:val="22"/>
                <w:lang w:val="en-US"/>
              </w:rPr>
            </w:pPr>
            <w:r>
              <w:rPr>
                <w:sz w:val="22"/>
                <w:lang w:val="en-US"/>
              </w:rPr>
              <w:t>Electronic Industry Alliance/</w:t>
            </w:r>
            <w:r w:rsidRPr="00F61098">
              <w:rPr>
                <w:sz w:val="22"/>
                <w:lang w:val="en-US"/>
              </w:rPr>
              <w:t xml:space="preserve">Telecommunications Industry Association) </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EII </w:t>
            </w:r>
          </w:p>
        </w:tc>
        <w:tc>
          <w:tcPr>
            <w:tcW w:w="8311" w:type="dxa"/>
            <w:shd w:val="clear" w:color="FFFFFF" w:fill="auto"/>
          </w:tcPr>
          <w:p w:rsidR="003A062F" w:rsidRDefault="003A062F">
            <w:pPr>
              <w:pStyle w:val="Standard1"/>
              <w:spacing w:before="0"/>
              <w:rPr>
                <w:sz w:val="22"/>
                <w:lang w:val="fr-FR"/>
              </w:rPr>
            </w:pPr>
            <w:r>
              <w:rPr>
                <w:sz w:val="22"/>
                <w:lang w:val="fr-FR"/>
              </w:rPr>
              <w:t>European Information Infrastructure </w:t>
            </w:r>
          </w:p>
        </w:tc>
      </w:tr>
      <w:tr w:rsidR="003A062F">
        <w:trPr>
          <w:cantSplit/>
        </w:trPr>
        <w:tc>
          <w:tcPr>
            <w:tcW w:w="1470" w:type="dxa"/>
            <w:shd w:val="clear" w:color="FFFFFF" w:fill="auto"/>
          </w:tcPr>
          <w:p w:rsidR="003A062F" w:rsidRDefault="003A062F">
            <w:pPr>
              <w:pStyle w:val="Standard1"/>
              <w:spacing w:before="0"/>
              <w:rPr>
                <w:sz w:val="22"/>
                <w:lang w:val="en-US"/>
              </w:rPr>
            </w:pPr>
            <w:smartTag w:uri="urn:schemas-microsoft-com:office:smarttags" w:element="place">
              <w:r>
                <w:rPr>
                  <w:sz w:val="22"/>
                  <w:lang w:val="en-US"/>
                </w:rPr>
                <w:t>EMS</w:t>
              </w:r>
            </w:smartTag>
          </w:p>
        </w:tc>
        <w:tc>
          <w:tcPr>
            <w:tcW w:w="8311" w:type="dxa"/>
            <w:shd w:val="clear" w:color="FFFFFF" w:fill="auto"/>
          </w:tcPr>
          <w:p w:rsidR="003A062F" w:rsidRDefault="003A062F">
            <w:pPr>
              <w:pStyle w:val="Standard1"/>
              <w:spacing w:before="0"/>
              <w:rPr>
                <w:sz w:val="22"/>
                <w:lang w:val="en-US"/>
              </w:rPr>
            </w:pPr>
            <w:r>
              <w:rPr>
                <w:sz w:val="22"/>
                <w:lang w:val="en-US"/>
              </w:rPr>
              <w:t>Element Management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ENG/OB </w:t>
            </w:r>
          </w:p>
        </w:tc>
        <w:tc>
          <w:tcPr>
            <w:tcW w:w="8311" w:type="dxa"/>
            <w:shd w:val="clear" w:color="FFFFFF" w:fill="auto"/>
          </w:tcPr>
          <w:p w:rsidR="003A062F" w:rsidRDefault="003A062F">
            <w:pPr>
              <w:pStyle w:val="Standard1"/>
              <w:spacing w:before="0"/>
              <w:rPr>
                <w:sz w:val="22"/>
                <w:lang w:val="en-US"/>
              </w:rPr>
            </w:pPr>
            <w:r>
              <w:rPr>
                <w:sz w:val="22"/>
                <w:lang w:val="en-US"/>
              </w:rPr>
              <w:t>Electronic News Gathering/Outside Broadcast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ESF </w:t>
            </w:r>
          </w:p>
        </w:tc>
        <w:tc>
          <w:tcPr>
            <w:tcW w:w="8311" w:type="dxa"/>
            <w:shd w:val="clear" w:color="FFFFFF" w:fill="auto"/>
          </w:tcPr>
          <w:p w:rsidR="003A062F" w:rsidRDefault="003A062F">
            <w:pPr>
              <w:pStyle w:val="Standard1"/>
              <w:spacing w:before="0"/>
              <w:rPr>
                <w:sz w:val="22"/>
                <w:lang w:val="en-US"/>
              </w:rPr>
            </w:pPr>
            <w:r>
              <w:rPr>
                <w:sz w:val="22"/>
                <w:lang w:val="en-US"/>
              </w:rPr>
              <w:t>Extended Superframe </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ET</w:t>
            </w:r>
          </w:p>
        </w:tc>
        <w:tc>
          <w:tcPr>
            <w:tcW w:w="8311" w:type="dxa"/>
            <w:shd w:val="clear" w:color="FFFFFF" w:fill="auto"/>
          </w:tcPr>
          <w:p w:rsidR="003A062F" w:rsidRDefault="003A062F">
            <w:pPr>
              <w:pStyle w:val="Standard1"/>
              <w:spacing w:before="0"/>
              <w:rPr>
                <w:sz w:val="22"/>
                <w:lang w:val="fr-FR"/>
              </w:rPr>
            </w:pPr>
            <w:r>
              <w:rPr>
                <w:sz w:val="22"/>
                <w:lang w:val="fr-FR"/>
              </w:rPr>
              <w:t>Exchange Termination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FCS</w:t>
            </w:r>
          </w:p>
        </w:tc>
        <w:tc>
          <w:tcPr>
            <w:tcW w:w="8311" w:type="dxa"/>
            <w:shd w:val="clear" w:color="FFFFFF" w:fill="auto"/>
          </w:tcPr>
          <w:p w:rsidR="003A062F" w:rsidRDefault="003A062F">
            <w:pPr>
              <w:pStyle w:val="Standard1"/>
              <w:spacing w:before="0"/>
              <w:rPr>
                <w:sz w:val="22"/>
                <w:lang w:val="en-US"/>
              </w:rPr>
            </w:pPr>
            <w:r>
              <w:rPr>
                <w:sz w:val="22"/>
                <w:lang w:val="en-US"/>
              </w:rPr>
              <w:t>Frame Check Sequence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FDD</w:t>
            </w:r>
          </w:p>
        </w:tc>
        <w:tc>
          <w:tcPr>
            <w:tcW w:w="8311" w:type="dxa"/>
            <w:shd w:val="clear" w:color="FFFFFF" w:fill="auto"/>
          </w:tcPr>
          <w:p w:rsidR="003A062F" w:rsidRDefault="003A062F">
            <w:pPr>
              <w:pStyle w:val="Standard1"/>
              <w:spacing w:before="0"/>
              <w:rPr>
                <w:sz w:val="22"/>
                <w:lang w:val="en-US"/>
              </w:rPr>
            </w:pPr>
            <w:r>
              <w:rPr>
                <w:sz w:val="22"/>
                <w:lang w:val="en-US"/>
              </w:rPr>
              <w:t>Frequency Division Duplex</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FDDI</w:t>
            </w:r>
          </w:p>
        </w:tc>
        <w:tc>
          <w:tcPr>
            <w:tcW w:w="8311" w:type="dxa"/>
            <w:shd w:val="clear" w:color="FFFFFF" w:fill="auto"/>
          </w:tcPr>
          <w:p w:rsidR="003A062F" w:rsidRDefault="003A062F">
            <w:pPr>
              <w:pStyle w:val="Standard1"/>
              <w:spacing w:before="0"/>
              <w:rPr>
                <w:sz w:val="22"/>
                <w:lang w:val="en-US"/>
              </w:rPr>
            </w:pPr>
            <w:r>
              <w:rPr>
                <w:sz w:val="22"/>
                <w:lang w:val="en-US"/>
              </w:rPr>
              <w:t>Fiber Distributed Data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FDM</w:t>
            </w:r>
          </w:p>
        </w:tc>
        <w:tc>
          <w:tcPr>
            <w:tcW w:w="8311" w:type="dxa"/>
            <w:shd w:val="clear" w:color="FFFFFF" w:fill="auto"/>
          </w:tcPr>
          <w:p w:rsidR="003A062F" w:rsidRDefault="003A062F">
            <w:pPr>
              <w:pStyle w:val="Standard1"/>
              <w:spacing w:before="0"/>
              <w:rPr>
                <w:sz w:val="22"/>
                <w:lang w:val="en-US"/>
              </w:rPr>
            </w:pPr>
            <w:r>
              <w:rPr>
                <w:sz w:val="22"/>
                <w:lang w:val="en-US"/>
              </w:rPr>
              <w:t>Frequency-Division Multiplexing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FDMA </w:t>
            </w:r>
          </w:p>
        </w:tc>
        <w:tc>
          <w:tcPr>
            <w:tcW w:w="8311" w:type="dxa"/>
            <w:shd w:val="clear" w:color="FFFFFF" w:fill="auto"/>
          </w:tcPr>
          <w:p w:rsidR="003A062F" w:rsidRDefault="003A062F">
            <w:pPr>
              <w:pStyle w:val="Standard1"/>
              <w:spacing w:before="0"/>
              <w:rPr>
                <w:sz w:val="22"/>
                <w:lang w:val="en-US"/>
              </w:rPr>
            </w:pPr>
            <w:r>
              <w:rPr>
                <w:sz w:val="22"/>
                <w:lang w:val="en-US"/>
              </w:rPr>
              <w:t>Frequency Division Multiple Access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FDX</w:t>
            </w:r>
          </w:p>
        </w:tc>
        <w:tc>
          <w:tcPr>
            <w:tcW w:w="8311" w:type="dxa"/>
            <w:shd w:val="clear" w:color="FFFFFF" w:fill="auto"/>
          </w:tcPr>
          <w:p w:rsidR="003A062F" w:rsidRDefault="003A062F">
            <w:pPr>
              <w:pStyle w:val="Standard1"/>
              <w:spacing w:before="0"/>
              <w:rPr>
                <w:sz w:val="22"/>
                <w:lang w:val="en-US"/>
              </w:rPr>
            </w:pPr>
            <w:r>
              <w:rPr>
                <w:sz w:val="22"/>
                <w:lang w:val="en-US"/>
              </w:rPr>
              <w:t>Full – Duplex</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FEC</w:t>
            </w:r>
          </w:p>
        </w:tc>
        <w:tc>
          <w:tcPr>
            <w:tcW w:w="8311" w:type="dxa"/>
            <w:shd w:val="clear" w:color="FFFFFF" w:fill="auto"/>
          </w:tcPr>
          <w:p w:rsidR="003A062F" w:rsidRDefault="003A062F">
            <w:pPr>
              <w:pStyle w:val="Standard1"/>
              <w:spacing w:before="0"/>
              <w:rPr>
                <w:sz w:val="22"/>
                <w:lang w:val="en-US"/>
              </w:rPr>
            </w:pPr>
            <w:r>
              <w:rPr>
                <w:sz w:val="22"/>
                <w:lang w:val="en-US"/>
              </w:rPr>
              <w:t xml:space="preserve">Forward Error Connection  </w:t>
            </w:r>
          </w:p>
          <w:p w:rsidR="003A062F" w:rsidRDefault="003A062F">
            <w:pPr>
              <w:pStyle w:val="Standard1"/>
              <w:spacing w:before="0"/>
              <w:rPr>
                <w:sz w:val="22"/>
                <w:lang w:val="en-US"/>
              </w:rPr>
            </w:pPr>
            <w:r>
              <w:rPr>
                <w:sz w:val="22"/>
                <w:lang w:val="en-US"/>
              </w:rPr>
              <w:t>Forward Error Control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FPLMTS (old)</w:t>
            </w:r>
          </w:p>
        </w:tc>
        <w:tc>
          <w:tcPr>
            <w:tcW w:w="8311" w:type="dxa"/>
            <w:shd w:val="clear" w:color="FFFFFF" w:fill="auto"/>
          </w:tcPr>
          <w:p w:rsidR="003A062F" w:rsidRDefault="003A062F">
            <w:pPr>
              <w:pStyle w:val="Standard1"/>
              <w:spacing w:before="0"/>
              <w:rPr>
                <w:sz w:val="22"/>
                <w:lang w:val="en-US"/>
              </w:rPr>
            </w:pPr>
            <w:smartTag w:uri="urn:schemas-microsoft-com:office:smarttags" w:element="PlaceName">
              <w:r>
                <w:rPr>
                  <w:sz w:val="22"/>
                  <w:lang w:val="en-US"/>
                </w:rPr>
                <w:t>Future</w:t>
              </w:r>
            </w:smartTag>
            <w:r>
              <w:rPr>
                <w:sz w:val="22"/>
                <w:lang w:val="en-US"/>
              </w:rPr>
              <w:t xml:space="preserve"> </w:t>
            </w:r>
            <w:smartTag w:uri="urn:schemas-microsoft-com:office:smarttags" w:element="PlaceName">
              <w:r>
                <w:rPr>
                  <w:sz w:val="22"/>
                  <w:lang w:val="en-US"/>
                </w:rPr>
                <w:t>Public</w:t>
              </w:r>
            </w:smartTag>
            <w:r>
              <w:rPr>
                <w:sz w:val="22"/>
                <w:lang w:val="en-US"/>
              </w:rPr>
              <w:t xml:space="preserve"> </w:t>
            </w:r>
            <w:smartTag w:uri="urn:schemas-microsoft-com:office:smarttags" w:element="PlaceType">
              <w:r>
                <w:rPr>
                  <w:sz w:val="22"/>
                  <w:lang w:val="en-US"/>
                </w:rPr>
                <w:t>Land</w:t>
              </w:r>
            </w:smartTag>
            <w:r>
              <w:rPr>
                <w:sz w:val="22"/>
                <w:lang w:val="en-US"/>
              </w:rPr>
              <w:t xml:space="preserve"> </w:t>
            </w:r>
            <w:smartTag w:uri="urn:schemas-microsoft-com:office:smarttags" w:element="place">
              <w:r>
                <w:rPr>
                  <w:sz w:val="22"/>
                  <w:lang w:val="en-US"/>
                </w:rPr>
                <w:t>Mobile</w:t>
              </w:r>
            </w:smartTag>
            <w:r>
              <w:rPr>
                <w:sz w:val="22"/>
                <w:lang w:val="en-US"/>
              </w:rPr>
              <w:t xml:space="preserve"> Telecommunication System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FR</w:t>
            </w:r>
          </w:p>
        </w:tc>
        <w:tc>
          <w:tcPr>
            <w:tcW w:w="8311" w:type="dxa"/>
            <w:shd w:val="clear" w:color="FFFFFF" w:fill="auto"/>
          </w:tcPr>
          <w:p w:rsidR="003A062F" w:rsidRDefault="003A062F">
            <w:pPr>
              <w:pStyle w:val="Standard1"/>
              <w:spacing w:before="0"/>
              <w:rPr>
                <w:sz w:val="22"/>
                <w:lang w:val="en-US"/>
              </w:rPr>
            </w:pPr>
            <w:r>
              <w:rPr>
                <w:sz w:val="22"/>
                <w:lang w:val="en-US"/>
              </w:rPr>
              <w:t>Frame Relay</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FSAN</w:t>
            </w:r>
          </w:p>
        </w:tc>
        <w:tc>
          <w:tcPr>
            <w:tcW w:w="8311" w:type="dxa"/>
            <w:shd w:val="clear" w:color="FFFFFF" w:fill="auto"/>
          </w:tcPr>
          <w:p w:rsidR="003A062F" w:rsidRDefault="003A062F">
            <w:pPr>
              <w:pStyle w:val="Standard1"/>
              <w:spacing w:before="0"/>
              <w:rPr>
                <w:sz w:val="22"/>
                <w:lang w:val="en-US"/>
              </w:rPr>
            </w:pPr>
            <w:r>
              <w:rPr>
                <w:sz w:val="22"/>
                <w:lang w:val="en-US"/>
              </w:rPr>
              <w:t>Full Service Access Networks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FTTB</w:t>
            </w:r>
          </w:p>
        </w:tc>
        <w:tc>
          <w:tcPr>
            <w:tcW w:w="8311" w:type="dxa"/>
            <w:shd w:val="clear" w:color="FFFFFF" w:fill="auto"/>
          </w:tcPr>
          <w:p w:rsidR="003A062F" w:rsidRDefault="003A062F">
            <w:pPr>
              <w:pStyle w:val="Standard1"/>
              <w:spacing w:before="0"/>
              <w:rPr>
                <w:sz w:val="22"/>
                <w:lang w:val="en-US"/>
              </w:rPr>
            </w:pPr>
            <w:r>
              <w:rPr>
                <w:sz w:val="22"/>
                <w:lang w:val="en-US"/>
              </w:rPr>
              <w:t>Fiber to the Building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FTTC</w:t>
            </w:r>
          </w:p>
        </w:tc>
        <w:tc>
          <w:tcPr>
            <w:tcW w:w="8311" w:type="dxa"/>
            <w:shd w:val="clear" w:color="FFFFFF" w:fill="auto"/>
          </w:tcPr>
          <w:p w:rsidR="003A062F" w:rsidRDefault="003A062F">
            <w:pPr>
              <w:pStyle w:val="Standard1"/>
              <w:spacing w:before="0"/>
              <w:rPr>
                <w:sz w:val="22"/>
                <w:lang w:val="en-US"/>
              </w:rPr>
            </w:pPr>
            <w:r>
              <w:rPr>
                <w:sz w:val="22"/>
                <w:lang w:val="en-US"/>
              </w:rPr>
              <w:t>Fiber to the Curb</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FTTCab</w:t>
            </w:r>
          </w:p>
        </w:tc>
        <w:tc>
          <w:tcPr>
            <w:tcW w:w="8311" w:type="dxa"/>
            <w:shd w:val="clear" w:color="FFFFFF" w:fill="auto"/>
          </w:tcPr>
          <w:p w:rsidR="003A062F" w:rsidRDefault="003A062F">
            <w:pPr>
              <w:pStyle w:val="Standard1"/>
              <w:spacing w:before="0"/>
              <w:rPr>
                <w:sz w:val="22"/>
                <w:lang w:val="en-US"/>
              </w:rPr>
            </w:pPr>
            <w:r>
              <w:rPr>
                <w:sz w:val="22"/>
                <w:lang w:val="en-US"/>
              </w:rPr>
              <w:t>Fiber to the Cabinet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FTTH</w:t>
            </w:r>
          </w:p>
        </w:tc>
        <w:tc>
          <w:tcPr>
            <w:tcW w:w="8311" w:type="dxa"/>
            <w:shd w:val="clear" w:color="FFFFFF" w:fill="auto"/>
          </w:tcPr>
          <w:p w:rsidR="003A062F" w:rsidRDefault="003A062F">
            <w:pPr>
              <w:pStyle w:val="Standard1"/>
              <w:spacing w:before="0"/>
              <w:rPr>
                <w:sz w:val="22"/>
                <w:lang w:val="en-US"/>
              </w:rPr>
            </w:pPr>
            <w:r>
              <w:rPr>
                <w:sz w:val="22"/>
                <w:lang w:val="en-US"/>
              </w:rPr>
              <w:t>Fiber to the Home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FWA</w:t>
            </w:r>
          </w:p>
        </w:tc>
        <w:tc>
          <w:tcPr>
            <w:tcW w:w="8311" w:type="dxa"/>
            <w:shd w:val="clear" w:color="FFFFFF" w:fill="auto"/>
          </w:tcPr>
          <w:p w:rsidR="003A062F" w:rsidRDefault="003A062F">
            <w:pPr>
              <w:pStyle w:val="Standard1"/>
              <w:spacing w:before="0"/>
              <w:rPr>
                <w:sz w:val="22"/>
                <w:lang w:val="en-US"/>
              </w:rPr>
            </w:pPr>
            <w:r>
              <w:rPr>
                <w:sz w:val="22"/>
                <w:lang w:val="en-US"/>
              </w:rPr>
              <w:t>Fixed Wireless Access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GAP </w:t>
            </w:r>
          </w:p>
        </w:tc>
        <w:tc>
          <w:tcPr>
            <w:tcW w:w="8311" w:type="dxa"/>
            <w:shd w:val="clear" w:color="FFFFFF" w:fill="auto"/>
          </w:tcPr>
          <w:p w:rsidR="003A062F" w:rsidRDefault="003A062F">
            <w:pPr>
              <w:pStyle w:val="Standard1"/>
              <w:spacing w:before="0"/>
              <w:rPr>
                <w:sz w:val="22"/>
                <w:lang w:val="en-US"/>
              </w:rPr>
            </w:pPr>
            <w:r>
              <w:rPr>
                <w:sz w:val="22"/>
                <w:lang w:val="en-US"/>
              </w:rPr>
              <w:t>Generic Access Profile </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GII</w:t>
            </w:r>
          </w:p>
        </w:tc>
        <w:tc>
          <w:tcPr>
            <w:tcW w:w="8311" w:type="dxa"/>
            <w:shd w:val="clear" w:color="FFFFFF" w:fill="auto"/>
          </w:tcPr>
          <w:p w:rsidR="003A062F" w:rsidRDefault="003A062F">
            <w:pPr>
              <w:pStyle w:val="Standard1"/>
              <w:spacing w:before="0"/>
              <w:rPr>
                <w:sz w:val="22"/>
                <w:lang w:val="fr-FR"/>
              </w:rPr>
            </w:pPr>
            <w:r>
              <w:rPr>
                <w:sz w:val="22"/>
                <w:lang w:val="fr-FR"/>
              </w:rPr>
              <w:t>Global Information Infrastructure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GK</w:t>
            </w:r>
          </w:p>
        </w:tc>
        <w:tc>
          <w:tcPr>
            <w:tcW w:w="8311" w:type="dxa"/>
            <w:shd w:val="clear" w:color="FFFFFF" w:fill="auto"/>
          </w:tcPr>
          <w:p w:rsidR="003A062F" w:rsidRDefault="003A062F">
            <w:pPr>
              <w:pStyle w:val="Standard1"/>
              <w:spacing w:before="0"/>
              <w:rPr>
                <w:sz w:val="22"/>
                <w:lang w:val="en-US"/>
              </w:rPr>
            </w:pPr>
            <w:r>
              <w:rPr>
                <w:sz w:val="22"/>
                <w:lang w:val="en-US"/>
              </w:rPr>
              <w:t>GateKeeper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GMSK</w:t>
            </w:r>
          </w:p>
        </w:tc>
        <w:tc>
          <w:tcPr>
            <w:tcW w:w="8311" w:type="dxa"/>
            <w:shd w:val="clear" w:color="FFFFFF" w:fill="auto"/>
          </w:tcPr>
          <w:p w:rsidR="003A062F" w:rsidRDefault="003A062F">
            <w:pPr>
              <w:pStyle w:val="Standard1"/>
              <w:spacing w:before="0"/>
              <w:rPr>
                <w:sz w:val="22"/>
                <w:lang w:val="en-US"/>
              </w:rPr>
            </w:pPr>
            <w:r>
              <w:rPr>
                <w:sz w:val="22"/>
                <w:lang w:val="en-US"/>
              </w:rPr>
              <w:t>Gaussian Minimum Shift Keying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GOS</w:t>
            </w:r>
          </w:p>
        </w:tc>
        <w:tc>
          <w:tcPr>
            <w:tcW w:w="8311" w:type="dxa"/>
            <w:shd w:val="clear" w:color="FFFFFF" w:fill="auto"/>
          </w:tcPr>
          <w:p w:rsidR="003A062F" w:rsidRDefault="003A062F">
            <w:pPr>
              <w:pStyle w:val="Standard1"/>
              <w:spacing w:before="0"/>
              <w:rPr>
                <w:sz w:val="22"/>
                <w:lang w:val="en-US"/>
              </w:rPr>
            </w:pPr>
            <w:r>
              <w:rPr>
                <w:sz w:val="22"/>
                <w:lang w:val="en-US"/>
              </w:rPr>
              <w:t>Grade of Service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GPS</w:t>
            </w:r>
          </w:p>
        </w:tc>
        <w:tc>
          <w:tcPr>
            <w:tcW w:w="8311" w:type="dxa"/>
            <w:shd w:val="clear" w:color="FFFFFF" w:fill="auto"/>
          </w:tcPr>
          <w:p w:rsidR="003A062F" w:rsidRDefault="003A062F">
            <w:pPr>
              <w:pStyle w:val="Standard1"/>
              <w:spacing w:before="0"/>
              <w:rPr>
                <w:sz w:val="22"/>
                <w:lang w:val="en-US"/>
              </w:rPr>
            </w:pPr>
            <w:r>
              <w:rPr>
                <w:sz w:val="22"/>
                <w:lang w:val="en-US"/>
              </w:rPr>
              <w:t>Global Positioning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GSM </w:t>
            </w:r>
          </w:p>
        </w:tc>
        <w:tc>
          <w:tcPr>
            <w:tcW w:w="8311" w:type="dxa"/>
            <w:shd w:val="clear" w:color="FFFFFF" w:fill="auto"/>
          </w:tcPr>
          <w:p w:rsidR="003A062F" w:rsidRDefault="003A062F">
            <w:pPr>
              <w:pStyle w:val="Standard1"/>
              <w:spacing w:before="0"/>
              <w:rPr>
                <w:sz w:val="22"/>
                <w:lang w:val="en-US"/>
              </w:rPr>
            </w:pPr>
            <w:r>
              <w:rPr>
                <w:sz w:val="22"/>
                <w:lang w:val="en-US"/>
              </w:rPr>
              <w:t xml:space="preserve">Global System for </w:t>
            </w:r>
            <w:smartTag w:uri="urn:schemas-microsoft-com:office:smarttags" w:element="place">
              <w:r>
                <w:rPr>
                  <w:sz w:val="22"/>
                  <w:lang w:val="en-US"/>
                </w:rPr>
                <w:t>Mobile</w:t>
              </w:r>
            </w:smartTag>
            <w:r>
              <w:rPr>
                <w:sz w:val="22"/>
                <w:lang w:val="en-US"/>
              </w:rPr>
              <w:t xml:space="preserve"> communications  </w:t>
            </w:r>
          </w:p>
          <w:p w:rsidR="003A062F" w:rsidRDefault="003A062F">
            <w:pPr>
              <w:pStyle w:val="Standard1"/>
              <w:spacing w:before="0"/>
              <w:rPr>
                <w:sz w:val="22"/>
                <w:lang w:val="en-US"/>
              </w:rPr>
            </w:pPr>
            <w:r>
              <w:rPr>
                <w:sz w:val="22"/>
                <w:lang w:val="en-US"/>
              </w:rPr>
              <w:t>Global System for Mobility</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HDLC</w:t>
            </w:r>
          </w:p>
        </w:tc>
        <w:tc>
          <w:tcPr>
            <w:tcW w:w="8311" w:type="dxa"/>
            <w:shd w:val="clear" w:color="FFFFFF" w:fill="auto"/>
          </w:tcPr>
          <w:p w:rsidR="003A062F" w:rsidRDefault="003A062F">
            <w:pPr>
              <w:pStyle w:val="Standard1"/>
              <w:spacing w:before="0"/>
              <w:rPr>
                <w:sz w:val="22"/>
                <w:lang w:val="en-US"/>
              </w:rPr>
            </w:pPr>
            <w:r>
              <w:rPr>
                <w:sz w:val="22"/>
                <w:lang w:val="en-US"/>
              </w:rPr>
              <w:t>High Level Data Link control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HDSL</w:t>
            </w:r>
          </w:p>
        </w:tc>
        <w:tc>
          <w:tcPr>
            <w:tcW w:w="8311" w:type="dxa"/>
            <w:shd w:val="clear" w:color="FFFFFF" w:fill="auto"/>
          </w:tcPr>
          <w:p w:rsidR="003A062F" w:rsidRDefault="003A062F">
            <w:pPr>
              <w:pStyle w:val="Standard1"/>
              <w:spacing w:before="0"/>
              <w:rPr>
                <w:sz w:val="22"/>
                <w:lang w:val="en-US"/>
              </w:rPr>
            </w:pPr>
            <w:r>
              <w:rPr>
                <w:sz w:val="22"/>
                <w:lang w:val="en-US"/>
              </w:rPr>
              <w:t>High Speed Digital Subscriber Line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HEC</w:t>
            </w:r>
          </w:p>
        </w:tc>
        <w:tc>
          <w:tcPr>
            <w:tcW w:w="8311" w:type="dxa"/>
            <w:shd w:val="clear" w:color="FFFFFF" w:fill="auto"/>
          </w:tcPr>
          <w:p w:rsidR="003A062F" w:rsidRDefault="003A062F">
            <w:pPr>
              <w:pStyle w:val="Standard1"/>
              <w:spacing w:before="0"/>
              <w:rPr>
                <w:sz w:val="22"/>
                <w:lang w:val="en-US"/>
              </w:rPr>
            </w:pPr>
            <w:r>
              <w:rPr>
                <w:sz w:val="22"/>
                <w:lang w:val="en-US"/>
              </w:rPr>
              <w:t>Header Error Check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HFC</w:t>
            </w:r>
          </w:p>
        </w:tc>
        <w:tc>
          <w:tcPr>
            <w:tcW w:w="8311" w:type="dxa"/>
            <w:shd w:val="clear" w:color="FFFFFF" w:fill="auto"/>
          </w:tcPr>
          <w:p w:rsidR="003A062F" w:rsidRDefault="003A062F">
            <w:pPr>
              <w:pStyle w:val="Standard1"/>
              <w:spacing w:before="0"/>
              <w:rPr>
                <w:sz w:val="22"/>
                <w:lang w:val="en-US"/>
              </w:rPr>
            </w:pPr>
            <w:r>
              <w:rPr>
                <w:sz w:val="22"/>
                <w:lang w:val="en-US"/>
              </w:rPr>
              <w:t>Hybrid Fiber Coax</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HIPERLAN</w:t>
            </w:r>
          </w:p>
        </w:tc>
        <w:tc>
          <w:tcPr>
            <w:tcW w:w="8311" w:type="dxa"/>
            <w:shd w:val="clear" w:color="FFFFFF" w:fill="auto"/>
          </w:tcPr>
          <w:p w:rsidR="003A062F" w:rsidRDefault="003A062F">
            <w:pPr>
              <w:pStyle w:val="Standard1"/>
              <w:spacing w:before="0"/>
              <w:rPr>
                <w:sz w:val="22"/>
                <w:lang w:val="en-US"/>
              </w:rPr>
            </w:pPr>
            <w:r>
              <w:rPr>
                <w:sz w:val="22"/>
                <w:lang w:val="en-US"/>
              </w:rPr>
              <w:t>High Performance Radio Local Area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HSD</w:t>
            </w:r>
          </w:p>
        </w:tc>
        <w:tc>
          <w:tcPr>
            <w:tcW w:w="8311" w:type="dxa"/>
            <w:shd w:val="clear" w:color="FFFFFF" w:fill="auto"/>
          </w:tcPr>
          <w:p w:rsidR="003A062F" w:rsidRDefault="003A062F">
            <w:pPr>
              <w:pStyle w:val="Standard1"/>
              <w:spacing w:before="0"/>
              <w:rPr>
                <w:sz w:val="22"/>
                <w:lang w:val="en-US"/>
              </w:rPr>
            </w:pPr>
            <w:r>
              <w:rPr>
                <w:sz w:val="22"/>
                <w:lang w:val="en-US"/>
              </w:rPr>
              <w:t>High Speed Data Channel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HSSI</w:t>
            </w:r>
          </w:p>
        </w:tc>
        <w:tc>
          <w:tcPr>
            <w:tcW w:w="8311" w:type="dxa"/>
            <w:shd w:val="clear" w:color="FFFFFF" w:fill="auto"/>
          </w:tcPr>
          <w:p w:rsidR="003A062F" w:rsidRDefault="003A062F">
            <w:pPr>
              <w:pStyle w:val="Standard1"/>
              <w:spacing w:before="0"/>
              <w:rPr>
                <w:sz w:val="22"/>
                <w:lang w:val="en-US"/>
              </w:rPr>
            </w:pPr>
            <w:r>
              <w:rPr>
                <w:sz w:val="22"/>
                <w:lang w:val="en-US"/>
              </w:rPr>
              <w:t>High Speed Serial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IAB</w:t>
            </w:r>
          </w:p>
        </w:tc>
        <w:tc>
          <w:tcPr>
            <w:tcW w:w="8311" w:type="dxa"/>
            <w:shd w:val="clear" w:color="FFFFFF" w:fill="auto"/>
          </w:tcPr>
          <w:p w:rsidR="003A062F" w:rsidRDefault="003A062F">
            <w:pPr>
              <w:pStyle w:val="Standard1"/>
              <w:spacing w:before="0"/>
              <w:rPr>
                <w:sz w:val="22"/>
                <w:lang w:val="en-US"/>
              </w:rPr>
            </w:pPr>
            <w:r>
              <w:rPr>
                <w:sz w:val="22"/>
                <w:lang w:val="en-US"/>
              </w:rPr>
              <w:t>Internet Activity Board</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ICG</w:t>
            </w:r>
          </w:p>
        </w:tc>
        <w:tc>
          <w:tcPr>
            <w:tcW w:w="8311" w:type="dxa"/>
            <w:shd w:val="clear" w:color="FFFFFF" w:fill="auto"/>
          </w:tcPr>
          <w:p w:rsidR="003A062F" w:rsidRDefault="003A062F">
            <w:pPr>
              <w:pStyle w:val="Standard1"/>
              <w:spacing w:before="0"/>
              <w:rPr>
                <w:sz w:val="22"/>
                <w:lang w:val="en-US"/>
              </w:rPr>
            </w:pPr>
            <w:r>
              <w:rPr>
                <w:sz w:val="22"/>
                <w:lang w:val="en-US"/>
              </w:rPr>
              <w:t>Intersector Coordination Group</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ICP</w:t>
            </w:r>
          </w:p>
        </w:tc>
        <w:tc>
          <w:tcPr>
            <w:tcW w:w="8311" w:type="dxa"/>
            <w:shd w:val="clear" w:color="FFFFFF" w:fill="auto"/>
          </w:tcPr>
          <w:p w:rsidR="003A062F" w:rsidRDefault="003A062F">
            <w:pPr>
              <w:pStyle w:val="Standard1"/>
              <w:spacing w:before="0"/>
              <w:rPr>
                <w:sz w:val="22"/>
                <w:lang w:val="fr-FR"/>
              </w:rPr>
            </w:pPr>
            <w:r>
              <w:rPr>
                <w:sz w:val="22"/>
                <w:lang w:val="fr-FR"/>
              </w:rPr>
              <w:t>Intelligent Cellular Peripheral</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ID code</w:t>
            </w:r>
          </w:p>
        </w:tc>
        <w:tc>
          <w:tcPr>
            <w:tcW w:w="8311" w:type="dxa"/>
            <w:shd w:val="clear" w:color="FFFFFF" w:fill="auto"/>
          </w:tcPr>
          <w:p w:rsidR="003A062F" w:rsidRDefault="003A062F">
            <w:pPr>
              <w:pStyle w:val="Standard1"/>
              <w:spacing w:before="0"/>
              <w:rPr>
                <w:sz w:val="22"/>
                <w:lang w:val="fr-FR"/>
              </w:rPr>
            </w:pPr>
            <w:r>
              <w:rPr>
                <w:sz w:val="22"/>
                <w:lang w:val="fr-FR"/>
              </w:rPr>
              <w:t>Vendor identification code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IDCT</w:t>
            </w:r>
          </w:p>
        </w:tc>
        <w:tc>
          <w:tcPr>
            <w:tcW w:w="8311" w:type="dxa"/>
            <w:shd w:val="clear" w:color="FFFFFF" w:fill="auto"/>
          </w:tcPr>
          <w:p w:rsidR="003A062F" w:rsidRDefault="003A062F">
            <w:pPr>
              <w:pStyle w:val="Standard1"/>
              <w:spacing w:before="0"/>
              <w:rPr>
                <w:sz w:val="22"/>
                <w:lang w:val="en-US"/>
              </w:rPr>
            </w:pPr>
            <w:r>
              <w:rPr>
                <w:sz w:val="22"/>
                <w:lang w:val="en-US"/>
              </w:rPr>
              <w:t>Inverted Discrete Cosign Transform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IDT</w:t>
            </w:r>
          </w:p>
        </w:tc>
        <w:tc>
          <w:tcPr>
            <w:tcW w:w="8311" w:type="dxa"/>
            <w:shd w:val="clear" w:color="FFFFFF" w:fill="auto"/>
          </w:tcPr>
          <w:p w:rsidR="003A062F" w:rsidRDefault="003A062F">
            <w:pPr>
              <w:pStyle w:val="Standard1"/>
              <w:spacing w:before="0"/>
              <w:rPr>
                <w:sz w:val="22"/>
                <w:lang w:val="en-US"/>
              </w:rPr>
            </w:pPr>
            <w:r>
              <w:rPr>
                <w:sz w:val="22"/>
                <w:lang w:val="en-US"/>
              </w:rPr>
              <w:t>International Digital Trunk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IMT</w:t>
            </w:r>
          </w:p>
        </w:tc>
        <w:tc>
          <w:tcPr>
            <w:tcW w:w="8311" w:type="dxa"/>
            <w:shd w:val="clear" w:color="FFFFFF" w:fill="auto"/>
          </w:tcPr>
          <w:p w:rsidR="003A062F" w:rsidRDefault="003A062F">
            <w:pPr>
              <w:pStyle w:val="Standard1"/>
              <w:spacing w:before="0"/>
              <w:rPr>
                <w:sz w:val="22"/>
                <w:lang w:val="en-US"/>
              </w:rPr>
            </w:pPr>
            <w:r>
              <w:rPr>
                <w:sz w:val="22"/>
                <w:lang w:val="en-US"/>
              </w:rPr>
              <w:t xml:space="preserve">International </w:t>
            </w:r>
            <w:smartTag w:uri="urn:schemas-microsoft-com:office:smarttags" w:element="place">
              <w:r>
                <w:rPr>
                  <w:sz w:val="22"/>
                  <w:lang w:val="en-US"/>
                </w:rPr>
                <w:t>Mobile</w:t>
              </w:r>
            </w:smartTag>
            <w:r>
              <w:rPr>
                <w:sz w:val="22"/>
                <w:lang w:val="en-US"/>
              </w:rPr>
              <w:t xml:space="preserve"> Telecommunication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IN</w:t>
            </w:r>
          </w:p>
        </w:tc>
        <w:tc>
          <w:tcPr>
            <w:tcW w:w="8311" w:type="dxa"/>
            <w:shd w:val="clear" w:color="FFFFFF" w:fill="auto"/>
          </w:tcPr>
          <w:p w:rsidR="003A062F" w:rsidRDefault="003A062F">
            <w:pPr>
              <w:pStyle w:val="Standard1"/>
              <w:spacing w:before="0"/>
              <w:rPr>
                <w:sz w:val="22"/>
                <w:lang w:val="en-US"/>
              </w:rPr>
            </w:pPr>
            <w:r>
              <w:rPr>
                <w:sz w:val="22"/>
                <w:lang w:val="en-US"/>
              </w:rPr>
              <w:t>Intelligent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INI</w:t>
            </w:r>
          </w:p>
        </w:tc>
        <w:tc>
          <w:tcPr>
            <w:tcW w:w="8311" w:type="dxa"/>
            <w:shd w:val="clear" w:color="FFFFFF" w:fill="auto"/>
          </w:tcPr>
          <w:p w:rsidR="003A062F" w:rsidRDefault="003A062F">
            <w:pPr>
              <w:pStyle w:val="Standard1"/>
              <w:spacing w:before="0"/>
              <w:rPr>
                <w:sz w:val="22"/>
                <w:lang w:val="en-US"/>
              </w:rPr>
            </w:pPr>
            <w:r>
              <w:rPr>
                <w:sz w:val="22"/>
                <w:lang w:val="en-US"/>
              </w:rPr>
              <w:t xml:space="preserve">Inter-network Interface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IP</w:t>
            </w:r>
          </w:p>
        </w:tc>
        <w:tc>
          <w:tcPr>
            <w:tcW w:w="8311" w:type="dxa"/>
            <w:shd w:val="clear" w:color="FFFFFF" w:fill="auto"/>
          </w:tcPr>
          <w:p w:rsidR="003A062F" w:rsidRDefault="003A062F">
            <w:pPr>
              <w:pStyle w:val="Standard1"/>
              <w:spacing w:before="0"/>
              <w:rPr>
                <w:sz w:val="22"/>
                <w:lang w:val="en-US"/>
              </w:rPr>
            </w:pPr>
            <w:r>
              <w:rPr>
                <w:sz w:val="22"/>
                <w:lang w:val="en-US"/>
              </w:rPr>
              <w:t>Internet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IPDC</w:t>
            </w:r>
          </w:p>
        </w:tc>
        <w:tc>
          <w:tcPr>
            <w:tcW w:w="8311" w:type="dxa"/>
            <w:shd w:val="clear" w:color="FFFFFF" w:fill="auto"/>
          </w:tcPr>
          <w:p w:rsidR="003A062F" w:rsidRDefault="003A062F">
            <w:pPr>
              <w:pStyle w:val="Standard1"/>
              <w:spacing w:before="0"/>
              <w:rPr>
                <w:sz w:val="22"/>
                <w:lang w:val="en-US"/>
              </w:rPr>
            </w:pPr>
            <w:r>
              <w:rPr>
                <w:sz w:val="22"/>
                <w:lang w:val="en-US"/>
              </w:rPr>
              <w:t>IP Device Control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IPR</w:t>
            </w:r>
          </w:p>
        </w:tc>
        <w:tc>
          <w:tcPr>
            <w:tcW w:w="8311" w:type="dxa"/>
            <w:shd w:val="clear" w:color="FFFFFF" w:fill="auto"/>
          </w:tcPr>
          <w:p w:rsidR="003A062F" w:rsidRDefault="003A062F">
            <w:pPr>
              <w:pStyle w:val="Standard1"/>
              <w:spacing w:before="0"/>
              <w:rPr>
                <w:sz w:val="22"/>
                <w:lang w:val="en-US"/>
              </w:rPr>
            </w:pPr>
            <w:r>
              <w:rPr>
                <w:sz w:val="22"/>
                <w:lang w:val="en-US"/>
              </w:rPr>
              <w:t>Intellectual Property Rights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iptel</w:t>
            </w:r>
          </w:p>
        </w:tc>
        <w:tc>
          <w:tcPr>
            <w:tcW w:w="8311" w:type="dxa"/>
            <w:shd w:val="clear" w:color="FFFFFF" w:fill="auto"/>
          </w:tcPr>
          <w:p w:rsidR="003A062F" w:rsidRDefault="003A062F">
            <w:pPr>
              <w:pStyle w:val="Standard1"/>
              <w:spacing w:before="0"/>
              <w:rPr>
                <w:sz w:val="22"/>
                <w:lang w:val="en-US"/>
              </w:rPr>
            </w:pPr>
            <w:r>
              <w:rPr>
                <w:sz w:val="22"/>
                <w:lang w:val="en-US"/>
              </w:rPr>
              <w:t>Internet Protocol Telephony (IETF Working Group)</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IRD</w:t>
            </w:r>
          </w:p>
        </w:tc>
        <w:tc>
          <w:tcPr>
            <w:tcW w:w="8311" w:type="dxa"/>
            <w:shd w:val="clear" w:color="FFFFFF" w:fill="auto"/>
          </w:tcPr>
          <w:p w:rsidR="003A062F" w:rsidRDefault="003A062F">
            <w:pPr>
              <w:pStyle w:val="Standard1"/>
              <w:spacing w:before="0"/>
              <w:rPr>
                <w:sz w:val="22"/>
                <w:lang w:val="en-US"/>
              </w:rPr>
            </w:pPr>
            <w:r>
              <w:rPr>
                <w:sz w:val="22"/>
                <w:lang w:val="en-US"/>
              </w:rPr>
              <w:t>Integrated Receiver Decoders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ISDN</w:t>
            </w:r>
          </w:p>
        </w:tc>
        <w:tc>
          <w:tcPr>
            <w:tcW w:w="8311" w:type="dxa"/>
            <w:shd w:val="clear" w:color="FFFFFF" w:fill="auto"/>
          </w:tcPr>
          <w:p w:rsidR="003A062F" w:rsidRDefault="003A062F">
            <w:pPr>
              <w:pStyle w:val="Standard1"/>
              <w:spacing w:before="0"/>
              <w:rPr>
                <w:sz w:val="22"/>
                <w:lang w:val="en-US"/>
              </w:rPr>
            </w:pPr>
            <w:r>
              <w:rPr>
                <w:sz w:val="22"/>
                <w:lang w:val="en-US"/>
              </w:rPr>
              <w:t>Integrated Services Digital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ISDN-BA</w:t>
            </w:r>
          </w:p>
        </w:tc>
        <w:tc>
          <w:tcPr>
            <w:tcW w:w="8311" w:type="dxa"/>
            <w:shd w:val="clear" w:color="FFFFFF" w:fill="auto"/>
          </w:tcPr>
          <w:p w:rsidR="003A062F" w:rsidRDefault="003A062F">
            <w:pPr>
              <w:pStyle w:val="Standard1"/>
              <w:spacing w:before="0"/>
              <w:rPr>
                <w:sz w:val="22"/>
                <w:lang w:val="en-US"/>
              </w:rPr>
            </w:pPr>
            <w:r>
              <w:rPr>
                <w:sz w:val="22"/>
                <w:lang w:val="en-US"/>
              </w:rPr>
              <w:t>ISDN basic access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ISUP</w:t>
            </w:r>
          </w:p>
        </w:tc>
        <w:tc>
          <w:tcPr>
            <w:tcW w:w="8311" w:type="dxa"/>
            <w:shd w:val="clear" w:color="FFFFFF" w:fill="auto"/>
          </w:tcPr>
          <w:p w:rsidR="003A062F" w:rsidRDefault="003A062F">
            <w:pPr>
              <w:pStyle w:val="Standard1"/>
              <w:spacing w:before="0"/>
              <w:rPr>
                <w:sz w:val="22"/>
                <w:lang w:val="en-US"/>
              </w:rPr>
            </w:pPr>
            <w:r>
              <w:rPr>
                <w:sz w:val="22"/>
                <w:lang w:val="en-US"/>
              </w:rPr>
              <w:t>ISDN User Part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LAN</w:t>
            </w:r>
          </w:p>
        </w:tc>
        <w:tc>
          <w:tcPr>
            <w:tcW w:w="8311" w:type="dxa"/>
            <w:shd w:val="clear" w:color="FFFFFF" w:fill="auto"/>
          </w:tcPr>
          <w:p w:rsidR="003A062F" w:rsidRDefault="003A062F">
            <w:pPr>
              <w:pStyle w:val="Standard1"/>
              <w:spacing w:before="0"/>
              <w:rPr>
                <w:sz w:val="22"/>
                <w:lang w:val="en-US"/>
              </w:rPr>
            </w:pPr>
            <w:r>
              <w:rPr>
                <w:sz w:val="22"/>
                <w:lang w:val="en-US"/>
              </w:rPr>
              <w:t>Local Area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LATA</w:t>
            </w:r>
          </w:p>
        </w:tc>
        <w:tc>
          <w:tcPr>
            <w:tcW w:w="8311" w:type="dxa"/>
            <w:shd w:val="clear" w:color="FFFFFF" w:fill="auto"/>
          </w:tcPr>
          <w:p w:rsidR="003A062F" w:rsidRDefault="003A062F">
            <w:pPr>
              <w:pStyle w:val="Standard1"/>
              <w:spacing w:before="0"/>
              <w:rPr>
                <w:sz w:val="22"/>
                <w:lang w:val="en-US"/>
              </w:rPr>
            </w:pPr>
            <w:r>
              <w:rPr>
                <w:sz w:val="22"/>
                <w:lang w:val="en-US"/>
              </w:rPr>
              <w:t>Local Access Transport Area</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LD-CELP</w:t>
            </w:r>
          </w:p>
        </w:tc>
        <w:tc>
          <w:tcPr>
            <w:tcW w:w="8311" w:type="dxa"/>
            <w:shd w:val="clear" w:color="FFFFFF" w:fill="auto"/>
          </w:tcPr>
          <w:p w:rsidR="003A062F" w:rsidRDefault="003A062F">
            <w:pPr>
              <w:pStyle w:val="Standard1"/>
              <w:spacing w:before="0"/>
              <w:rPr>
                <w:sz w:val="22"/>
                <w:lang w:val="en-US"/>
              </w:rPr>
            </w:pPr>
            <w:r>
              <w:rPr>
                <w:sz w:val="22"/>
                <w:lang w:val="en-US"/>
              </w:rPr>
              <w:t>Low Delay CELP</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LE</w:t>
            </w:r>
          </w:p>
        </w:tc>
        <w:tc>
          <w:tcPr>
            <w:tcW w:w="8311" w:type="dxa"/>
            <w:shd w:val="clear" w:color="FFFFFF" w:fill="auto"/>
          </w:tcPr>
          <w:p w:rsidR="003A062F" w:rsidRDefault="003A062F">
            <w:pPr>
              <w:pStyle w:val="Standard1"/>
              <w:spacing w:before="0"/>
              <w:rPr>
                <w:sz w:val="22"/>
                <w:lang w:val="fr-FR"/>
              </w:rPr>
            </w:pPr>
            <w:r>
              <w:rPr>
                <w:sz w:val="22"/>
                <w:lang w:val="fr-FR"/>
              </w:rPr>
              <w:t>Local Exchange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LLC</w:t>
            </w:r>
          </w:p>
        </w:tc>
        <w:tc>
          <w:tcPr>
            <w:tcW w:w="8311" w:type="dxa"/>
            <w:shd w:val="clear" w:color="FFFFFF" w:fill="auto"/>
          </w:tcPr>
          <w:p w:rsidR="003A062F" w:rsidRDefault="003A062F">
            <w:pPr>
              <w:pStyle w:val="Standard1"/>
              <w:spacing w:before="0"/>
              <w:rPr>
                <w:sz w:val="22"/>
                <w:lang w:val="en-US"/>
              </w:rPr>
            </w:pPr>
            <w:r>
              <w:rPr>
                <w:sz w:val="22"/>
                <w:lang w:val="en-US"/>
              </w:rPr>
              <w:t>Logical Link Control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LMCS</w:t>
            </w:r>
          </w:p>
        </w:tc>
        <w:tc>
          <w:tcPr>
            <w:tcW w:w="8311" w:type="dxa"/>
            <w:shd w:val="clear" w:color="FFFFFF" w:fill="auto"/>
          </w:tcPr>
          <w:p w:rsidR="003A062F" w:rsidRDefault="003A062F">
            <w:pPr>
              <w:pStyle w:val="Standard1"/>
              <w:spacing w:before="0"/>
              <w:rPr>
                <w:sz w:val="22"/>
                <w:lang w:val="en-US"/>
              </w:rPr>
            </w:pPr>
            <w:r>
              <w:rPr>
                <w:sz w:val="22"/>
                <w:lang w:val="en-US"/>
              </w:rPr>
              <w:t xml:space="preserve">Local </w:t>
            </w:r>
            <w:smartTag w:uri="urn:schemas-microsoft-com:office:smarttags" w:element="place">
              <w:smartTag w:uri="urn:schemas-microsoft-com:office:smarttags" w:element="PlaceType">
                <w:r>
                  <w:rPr>
                    <w:sz w:val="22"/>
                    <w:lang w:val="en-US"/>
                  </w:rPr>
                  <w:t>Multipoint</w:t>
                </w:r>
              </w:smartTag>
              <w:r>
                <w:rPr>
                  <w:sz w:val="22"/>
                  <w:lang w:val="en-US"/>
                </w:rPr>
                <w:t xml:space="preserve"> </w:t>
              </w:r>
              <w:smartTag w:uri="urn:schemas-microsoft-com:office:smarttags" w:element="PlaceName">
                <w:r>
                  <w:rPr>
                    <w:sz w:val="22"/>
                    <w:lang w:val="en-US"/>
                  </w:rPr>
                  <w:t>Communications</w:t>
                </w:r>
              </w:smartTag>
            </w:smartTag>
            <w:r>
              <w:rPr>
                <w:sz w:val="22"/>
                <w:lang w:val="en-US"/>
              </w:rPr>
              <w:t xml:space="preserve">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LMDS</w:t>
            </w:r>
          </w:p>
        </w:tc>
        <w:tc>
          <w:tcPr>
            <w:tcW w:w="8311" w:type="dxa"/>
            <w:shd w:val="clear" w:color="FFFFFF" w:fill="auto"/>
          </w:tcPr>
          <w:p w:rsidR="003A062F" w:rsidRDefault="003A062F">
            <w:pPr>
              <w:pStyle w:val="Standard1"/>
              <w:spacing w:before="0"/>
              <w:rPr>
                <w:sz w:val="22"/>
                <w:lang w:val="en-US"/>
              </w:rPr>
            </w:pPr>
            <w:r>
              <w:rPr>
                <w:sz w:val="22"/>
                <w:lang w:val="en-US"/>
              </w:rPr>
              <w:t xml:space="preserve">Local </w:t>
            </w:r>
            <w:smartTag w:uri="urn:schemas-microsoft-com:office:smarttags" w:element="place">
              <w:smartTag w:uri="urn:schemas-microsoft-com:office:smarttags" w:element="PlaceType">
                <w:r>
                  <w:rPr>
                    <w:sz w:val="22"/>
                    <w:lang w:val="en-US"/>
                  </w:rPr>
                  <w:t>Multipoint</w:t>
                </w:r>
              </w:smartTag>
              <w:r>
                <w:rPr>
                  <w:sz w:val="22"/>
                  <w:lang w:val="en-US"/>
                </w:rPr>
                <w:t xml:space="preserve"> </w:t>
              </w:r>
              <w:smartTag w:uri="urn:schemas-microsoft-com:office:smarttags" w:element="PlaceName">
                <w:r>
                  <w:rPr>
                    <w:sz w:val="22"/>
                    <w:lang w:val="en-US"/>
                  </w:rPr>
                  <w:t>Distribution</w:t>
                </w:r>
              </w:smartTag>
            </w:smartTag>
            <w:r>
              <w:rPr>
                <w:sz w:val="22"/>
                <w:lang w:val="en-US"/>
              </w:rPr>
              <w:t xml:space="preserve"> Systems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LOF</w:t>
            </w:r>
          </w:p>
        </w:tc>
        <w:tc>
          <w:tcPr>
            <w:tcW w:w="8311" w:type="dxa"/>
            <w:shd w:val="clear" w:color="FFFFFF" w:fill="auto"/>
          </w:tcPr>
          <w:p w:rsidR="003A062F" w:rsidRDefault="003A062F">
            <w:pPr>
              <w:pStyle w:val="Standard1"/>
              <w:spacing w:before="0"/>
              <w:rPr>
                <w:sz w:val="22"/>
                <w:lang w:val="en-US"/>
              </w:rPr>
            </w:pPr>
            <w:r>
              <w:rPr>
                <w:sz w:val="22"/>
                <w:lang w:val="en-US"/>
              </w:rPr>
              <w:t>Loss of Frame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LS0 – 2</w:t>
            </w:r>
          </w:p>
        </w:tc>
        <w:tc>
          <w:tcPr>
            <w:tcW w:w="8311" w:type="dxa"/>
            <w:shd w:val="clear" w:color="FFFFFF" w:fill="auto"/>
          </w:tcPr>
          <w:p w:rsidR="003A062F" w:rsidRDefault="003A062F">
            <w:pPr>
              <w:pStyle w:val="Standard1"/>
              <w:spacing w:before="0"/>
              <w:rPr>
                <w:sz w:val="22"/>
                <w:lang w:val="en-US"/>
              </w:rPr>
            </w:pPr>
            <w:r>
              <w:rPr>
                <w:sz w:val="22"/>
                <w:lang w:val="en-US"/>
              </w:rPr>
              <w:t>DUPLEX bearer channel designators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LSD</w:t>
            </w:r>
          </w:p>
        </w:tc>
        <w:tc>
          <w:tcPr>
            <w:tcW w:w="8311" w:type="dxa"/>
            <w:shd w:val="clear" w:color="FFFFFF" w:fill="auto"/>
          </w:tcPr>
          <w:p w:rsidR="003A062F" w:rsidRDefault="003A062F">
            <w:pPr>
              <w:pStyle w:val="Standard1"/>
              <w:spacing w:before="0"/>
              <w:rPr>
                <w:sz w:val="22"/>
                <w:lang w:val="en-US"/>
              </w:rPr>
            </w:pPr>
            <w:r>
              <w:rPr>
                <w:sz w:val="22"/>
                <w:lang w:val="en-US"/>
              </w:rPr>
              <w:t>Low Speed Data channel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LT</w:t>
            </w:r>
          </w:p>
        </w:tc>
        <w:tc>
          <w:tcPr>
            <w:tcW w:w="8311" w:type="dxa"/>
            <w:shd w:val="clear" w:color="FFFFFF" w:fill="auto"/>
          </w:tcPr>
          <w:p w:rsidR="003A062F" w:rsidRDefault="003A062F">
            <w:pPr>
              <w:pStyle w:val="Standard1"/>
              <w:spacing w:before="0"/>
              <w:rPr>
                <w:sz w:val="22"/>
                <w:lang w:val="en-US"/>
              </w:rPr>
            </w:pPr>
            <w:r>
              <w:rPr>
                <w:sz w:val="22"/>
                <w:lang w:val="en-US"/>
              </w:rPr>
              <w:t>Line Termination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LTB</w:t>
            </w:r>
          </w:p>
        </w:tc>
        <w:tc>
          <w:tcPr>
            <w:tcW w:w="8311" w:type="dxa"/>
            <w:shd w:val="clear" w:color="FFFFFF" w:fill="auto"/>
          </w:tcPr>
          <w:p w:rsidR="003A062F" w:rsidRDefault="003A062F">
            <w:pPr>
              <w:pStyle w:val="Standard1"/>
              <w:spacing w:before="0"/>
              <w:rPr>
                <w:sz w:val="22"/>
                <w:lang w:val="en-US"/>
              </w:rPr>
            </w:pPr>
            <w:r>
              <w:rPr>
                <w:sz w:val="22"/>
                <w:lang w:val="en-US"/>
              </w:rPr>
              <w:t>Line Termination Box</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LTU</w:t>
            </w:r>
          </w:p>
        </w:tc>
        <w:tc>
          <w:tcPr>
            <w:tcW w:w="8311" w:type="dxa"/>
            <w:shd w:val="clear" w:color="FFFFFF" w:fill="auto"/>
          </w:tcPr>
          <w:p w:rsidR="003A062F" w:rsidRDefault="003A062F">
            <w:pPr>
              <w:pStyle w:val="Standard1"/>
              <w:spacing w:before="0"/>
              <w:rPr>
                <w:sz w:val="22"/>
                <w:lang w:val="en-US"/>
              </w:rPr>
            </w:pPr>
            <w:r>
              <w:rPr>
                <w:sz w:val="22"/>
                <w:lang w:val="en-US"/>
              </w:rPr>
              <w:t>Line Termination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MAC</w:t>
            </w:r>
          </w:p>
        </w:tc>
        <w:tc>
          <w:tcPr>
            <w:tcW w:w="8311" w:type="dxa"/>
            <w:shd w:val="clear" w:color="FFFFFF" w:fill="auto"/>
          </w:tcPr>
          <w:p w:rsidR="003A062F" w:rsidRDefault="003A062F">
            <w:pPr>
              <w:pStyle w:val="Standard1"/>
              <w:spacing w:before="0"/>
              <w:rPr>
                <w:sz w:val="22"/>
                <w:lang w:val="en-US"/>
              </w:rPr>
            </w:pPr>
            <w:r>
              <w:rPr>
                <w:sz w:val="22"/>
                <w:lang w:val="en-US"/>
              </w:rPr>
              <w:t>Medium Access Control</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MAP</w:t>
            </w:r>
          </w:p>
        </w:tc>
        <w:tc>
          <w:tcPr>
            <w:tcW w:w="8311" w:type="dxa"/>
            <w:shd w:val="clear" w:color="FFFFFF" w:fill="auto"/>
          </w:tcPr>
          <w:p w:rsidR="003A062F" w:rsidRDefault="003A062F">
            <w:pPr>
              <w:pStyle w:val="Standard1"/>
              <w:spacing w:before="0"/>
              <w:rPr>
                <w:sz w:val="22"/>
                <w:lang w:val="fr-FR"/>
              </w:rPr>
            </w:pPr>
            <w:r>
              <w:rPr>
                <w:sz w:val="22"/>
                <w:lang w:val="fr-FR"/>
              </w:rPr>
              <w:t>Mobile Application Part</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MCF</w:t>
            </w:r>
          </w:p>
        </w:tc>
        <w:tc>
          <w:tcPr>
            <w:tcW w:w="8311" w:type="dxa"/>
            <w:shd w:val="clear" w:color="FFFFFF" w:fill="auto"/>
          </w:tcPr>
          <w:p w:rsidR="003A062F" w:rsidRDefault="003A062F">
            <w:pPr>
              <w:pStyle w:val="Standard1"/>
              <w:spacing w:before="0"/>
              <w:rPr>
                <w:sz w:val="22"/>
                <w:lang w:val="fr-FR"/>
              </w:rPr>
            </w:pPr>
            <w:r>
              <w:rPr>
                <w:sz w:val="22"/>
                <w:lang w:val="fr-FR"/>
              </w:rPr>
              <w:t>Message Communication Function</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MCS</w:t>
            </w:r>
          </w:p>
        </w:tc>
        <w:tc>
          <w:tcPr>
            <w:tcW w:w="8311" w:type="dxa"/>
            <w:shd w:val="clear" w:color="FFFFFF" w:fill="auto"/>
          </w:tcPr>
          <w:p w:rsidR="003A062F" w:rsidRDefault="003A062F">
            <w:pPr>
              <w:pStyle w:val="Standard1"/>
              <w:spacing w:before="0"/>
              <w:rPr>
                <w:sz w:val="22"/>
                <w:lang w:val="fr-FR"/>
              </w:rPr>
            </w:pPr>
            <w:r>
              <w:rPr>
                <w:sz w:val="22"/>
                <w:lang w:val="fr-FR"/>
              </w:rPr>
              <w:t>Multi-point Control Services (T.122)</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MCU</w:t>
            </w:r>
          </w:p>
        </w:tc>
        <w:tc>
          <w:tcPr>
            <w:tcW w:w="8311" w:type="dxa"/>
            <w:shd w:val="clear" w:color="FFFFFF" w:fill="auto"/>
          </w:tcPr>
          <w:p w:rsidR="003A062F" w:rsidRDefault="003A062F">
            <w:pPr>
              <w:pStyle w:val="Standard1"/>
              <w:spacing w:before="0"/>
              <w:rPr>
                <w:sz w:val="22"/>
                <w:lang w:val="fr-FR"/>
              </w:rPr>
            </w:pPr>
            <w:r>
              <w:rPr>
                <w:sz w:val="22"/>
                <w:lang w:val="fr-FR"/>
              </w:rPr>
              <w:t>Multi-point Control Unit</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MD</w:t>
            </w:r>
            <w:r>
              <w:rPr>
                <w:sz w:val="22"/>
                <w:vertAlign w:val="subscript"/>
                <w:lang w:val="fr-FR"/>
              </w:rPr>
              <w:t>ANT</w:t>
            </w:r>
          </w:p>
        </w:tc>
        <w:tc>
          <w:tcPr>
            <w:tcW w:w="8311" w:type="dxa"/>
            <w:shd w:val="clear" w:color="FFFFFF" w:fill="auto"/>
          </w:tcPr>
          <w:p w:rsidR="003A062F" w:rsidRDefault="003A062F">
            <w:pPr>
              <w:pStyle w:val="Standard1"/>
              <w:spacing w:before="0"/>
              <w:rPr>
                <w:sz w:val="22"/>
                <w:lang w:val="fr-FR"/>
              </w:rPr>
            </w:pPr>
            <w:r>
              <w:rPr>
                <w:sz w:val="22"/>
                <w:lang w:val="fr-FR"/>
              </w:rPr>
              <w:t>Mediation Device ANT</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MD</w:t>
            </w:r>
            <w:r>
              <w:rPr>
                <w:sz w:val="22"/>
                <w:vertAlign w:val="subscript"/>
                <w:lang w:val="fr-FR"/>
              </w:rPr>
              <w:t>SN</w:t>
            </w:r>
          </w:p>
        </w:tc>
        <w:tc>
          <w:tcPr>
            <w:tcW w:w="8311" w:type="dxa"/>
            <w:shd w:val="clear" w:color="FFFFFF" w:fill="auto"/>
          </w:tcPr>
          <w:p w:rsidR="003A062F" w:rsidRDefault="003A062F">
            <w:pPr>
              <w:pStyle w:val="Standard1"/>
              <w:spacing w:before="0"/>
              <w:rPr>
                <w:sz w:val="22"/>
                <w:lang w:val="fr-FR"/>
              </w:rPr>
            </w:pPr>
            <w:r>
              <w:rPr>
                <w:sz w:val="22"/>
                <w:lang w:val="fr-FR"/>
              </w:rPr>
              <w:t>Mediation Device SN</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MDS</w:t>
            </w:r>
          </w:p>
        </w:tc>
        <w:tc>
          <w:tcPr>
            <w:tcW w:w="8311" w:type="dxa"/>
            <w:shd w:val="clear" w:color="FFFFFF" w:fill="auto"/>
          </w:tcPr>
          <w:p w:rsidR="003A062F" w:rsidRDefault="003A062F">
            <w:pPr>
              <w:pStyle w:val="Standard1"/>
              <w:spacing w:before="0"/>
              <w:rPr>
                <w:sz w:val="22"/>
                <w:lang w:val="fr-FR"/>
              </w:rPr>
            </w:pPr>
            <w:r>
              <w:rPr>
                <w:sz w:val="22"/>
                <w:lang w:val="fr-FR"/>
              </w:rPr>
              <w:t>Multipoint Distribution System</w:t>
            </w:r>
          </w:p>
        </w:tc>
      </w:tr>
      <w:tr w:rsidR="003A062F" w:rsidRPr="003A062F">
        <w:trPr>
          <w:cantSplit/>
        </w:trPr>
        <w:tc>
          <w:tcPr>
            <w:tcW w:w="1470" w:type="dxa"/>
            <w:shd w:val="clear" w:color="FFFFFF" w:fill="auto"/>
          </w:tcPr>
          <w:p w:rsidR="003A062F" w:rsidRDefault="003A062F">
            <w:pPr>
              <w:pStyle w:val="Standard1"/>
              <w:spacing w:before="0"/>
              <w:rPr>
                <w:sz w:val="22"/>
                <w:lang w:val="fr-FR"/>
              </w:rPr>
            </w:pPr>
            <w:r>
              <w:rPr>
                <w:sz w:val="22"/>
                <w:lang w:val="fr-FR"/>
              </w:rPr>
              <w:t>MDSL</w:t>
            </w:r>
          </w:p>
        </w:tc>
        <w:tc>
          <w:tcPr>
            <w:tcW w:w="8311" w:type="dxa"/>
            <w:shd w:val="clear" w:color="FFFFFF" w:fill="auto"/>
          </w:tcPr>
          <w:p w:rsidR="003A062F" w:rsidRPr="003A062F" w:rsidRDefault="003A062F">
            <w:pPr>
              <w:pStyle w:val="Standard1"/>
              <w:spacing w:before="0"/>
              <w:rPr>
                <w:sz w:val="22"/>
                <w:lang w:val="en-US"/>
              </w:rPr>
            </w:pPr>
            <w:r w:rsidRPr="003A062F">
              <w:rPr>
                <w:sz w:val="22"/>
                <w:lang w:val="en-US"/>
              </w:rPr>
              <w:t>Multi-rate Digital Subscriber Line</w:t>
            </w:r>
          </w:p>
        </w:tc>
      </w:tr>
      <w:tr w:rsidR="009B40A3">
        <w:trPr>
          <w:cantSplit/>
        </w:trPr>
        <w:tc>
          <w:tcPr>
            <w:tcW w:w="1470" w:type="dxa"/>
            <w:shd w:val="clear" w:color="FFFFFF" w:fill="auto"/>
          </w:tcPr>
          <w:p w:rsidR="009B40A3" w:rsidRDefault="009B40A3">
            <w:pPr>
              <w:pStyle w:val="Standard1"/>
              <w:spacing w:before="0"/>
              <w:rPr>
                <w:sz w:val="22"/>
                <w:lang w:val="fr-FR"/>
              </w:rPr>
            </w:pPr>
            <w:r>
              <w:rPr>
                <w:sz w:val="22"/>
                <w:lang w:val="fr-FR"/>
              </w:rPr>
              <w:t>MFAF</w:t>
            </w:r>
          </w:p>
        </w:tc>
        <w:tc>
          <w:tcPr>
            <w:tcW w:w="8311" w:type="dxa"/>
            <w:shd w:val="clear" w:color="FFFFFF" w:fill="auto"/>
          </w:tcPr>
          <w:p w:rsidR="009B40A3" w:rsidRDefault="009B40A3">
            <w:pPr>
              <w:pStyle w:val="Standard1"/>
              <w:spacing w:before="0"/>
              <w:rPr>
                <w:sz w:val="22"/>
                <w:lang w:val="fr-FR"/>
              </w:rPr>
            </w:pPr>
            <w:r>
              <w:rPr>
                <w:sz w:val="22"/>
                <w:lang w:val="fr-FR"/>
              </w:rPr>
              <w:t>MFA Forum</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MIB</w:t>
            </w:r>
          </w:p>
        </w:tc>
        <w:tc>
          <w:tcPr>
            <w:tcW w:w="8311" w:type="dxa"/>
            <w:shd w:val="clear" w:color="FFFFFF" w:fill="auto"/>
          </w:tcPr>
          <w:p w:rsidR="003A062F" w:rsidRDefault="003A062F">
            <w:pPr>
              <w:pStyle w:val="Standard1"/>
              <w:spacing w:before="0"/>
              <w:rPr>
                <w:sz w:val="22"/>
                <w:lang w:val="fr-FR"/>
              </w:rPr>
            </w:pPr>
            <w:r>
              <w:rPr>
                <w:sz w:val="22"/>
                <w:lang w:val="fr-FR"/>
              </w:rPr>
              <w:t>Management Information Base</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MLP</w:t>
            </w:r>
          </w:p>
        </w:tc>
        <w:tc>
          <w:tcPr>
            <w:tcW w:w="8311" w:type="dxa"/>
            <w:shd w:val="clear" w:color="FFFFFF" w:fill="auto"/>
          </w:tcPr>
          <w:p w:rsidR="003A062F" w:rsidRDefault="003A062F">
            <w:pPr>
              <w:pStyle w:val="Standard1"/>
              <w:spacing w:before="0"/>
              <w:rPr>
                <w:sz w:val="22"/>
                <w:lang w:val="fr-FR"/>
              </w:rPr>
            </w:pPr>
            <w:r>
              <w:rPr>
                <w:sz w:val="22"/>
                <w:lang w:val="fr-FR"/>
              </w:rPr>
              <w:t>Multi-Layer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MMDS</w:t>
            </w:r>
          </w:p>
        </w:tc>
        <w:tc>
          <w:tcPr>
            <w:tcW w:w="8311" w:type="dxa"/>
            <w:shd w:val="clear" w:color="FFFFFF" w:fill="auto"/>
          </w:tcPr>
          <w:p w:rsidR="003A062F" w:rsidRDefault="003A062F">
            <w:pPr>
              <w:pStyle w:val="Standard1"/>
              <w:spacing w:before="0"/>
              <w:rPr>
                <w:sz w:val="22"/>
                <w:lang w:val="en-US"/>
              </w:rPr>
            </w:pPr>
            <w:r>
              <w:rPr>
                <w:sz w:val="22"/>
                <w:lang w:val="en-US"/>
              </w:rPr>
              <w:t xml:space="preserve">Multichannel </w:t>
            </w:r>
            <w:smartTag w:uri="urn:schemas-microsoft-com:office:smarttags" w:element="place">
              <w:smartTag w:uri="urn:schemas-microsoft-com:office:smarttags" w:element="PlaceType">
                <w:r>
                  <w:rPr>
                    <w:sz w:val="22"/>
                    <w:lang w:val="en-US"/>
                  </w:rPr>
                  <w:t>Multipoint</w:t>
                </w:r>
              </w:smartTag>
              <w:r>
                <w:rPr>
                  <w:sz w:val="22"/>
                  <w:lang w:val="en-US"/>
                </w:rPr>
                <w:t xml:space="preserve"> </w:t>
              </w:r>
              <w:smartTag w:uri="urn:schemas-microsoft-com:office:smarttags" w:element="PlaceName">
                <w:r>
                  <w:rPr>
                    <w:sz w:val="22"/>
                    <w:lang w:val="en-US"/>
                  </w:rPr>
                  <w:t>Distribution</w:t>
                </w:r>
              </w:smartTag>
            </w:smartTag>
            <w:r>
              <w:rPr>
                <w:sz w:val="22"/>
                <w:lang w:val="en-US"/>
              </w:rPr>
              <w:t xml:space="preserve"> Systems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MMS</w:t>
            </w:r>
          </w:p>
        </w:tc>
        <w:tc>
          <w:tcPr>
            <w:tcW w:w="8311" w:type="dxa"/>
            <w:shd w:val="clear" w:color="FFFFFF" w:fill="auto"/>
          </w:tcPr>
          <w:p w:rsidR="003A062F" w:rsidRDefault="003A062F">
            <w:pPr>
              <w:pStyle w:val="Standard1"/>
              <w:spacing w:before="0"/>
              <w:rPr>
                <w:sz w:val="22"/>
                <w:lang w:val="en-US"/>
              </w:rPr>
            </w:pPr>
            <w:r>
              <w:rPr>
                <w:sz w:val="22"/>
                <w:lang w:val="en-US"/>
              </w:rPr>
              <w:t>Multimedia Messaging Service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MMUSIC</w:t>
            </w:r>
          </w:p>
        </w:tc>
        <w:tc>
          <w:tcPr>
            <w:tcW w:w="8311" w:type="dxa"/>
            <w:shd w:val="clear" w:color="FFFFFF" w:fill="auto"/>
          </w:tcPr>
          <w:p w:rsidR="003A062F" w:rsidRDefault="003A062F">
            <w:pPr>
              <w:pStyle w:val="Standard1"/>
              <w:spacing w:before="0"/>
              <w:rPr>
                <w:sz w:val="22"/>
                <w:lang w:val="en-US"/>
              </w:rPr>
            </w:pPr>
            <w:r>
              <w:rPr>
                <w:sz w:val="22"/>
                <w:lang w:val="en-US"/>
              </w:rPr>
              <w:t>Multiparty Multimedia Session Control (WG)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MSC</w:t>
            </w:r>
          </w:p>
        </w:tc>
        <w:tc>
          <w:tcPr>
            <w:tcW w:w="8311" w:type="dxa"/>
            <w:shd w:val="clear" w:color="FFFFFF" w:fill="auto"/>
          </w:tcPr>
          <w:p w:rsidR="003A062F" w:rsidRDefault="003A062F">
            <w:pPr>
              <w:pStyle w:val="Standard1"/>
              <w:spacing w:before="0"/>
              <w:rPr>
                <w:sz w:val="22"/>
                <w:lang w:val="en-US"/>
              </w:rPr>
            </w:pPr>
            <w:r>
              <w:rPr>
                <w:sz w:val="22"/>
                <w:lang w:val="en-US"/>
              </w:rPr>
              <w:t>Mobile-services Switching Centre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MSC</w:t>
            </w:r>
          </w:p>
        </w:tc>
        <w:tc>
          <w:tcPr>
            <w:tcW w:w="8311" w:type="dxa"/>
            <w:shd w:val="clear" w:color="FFFFFF" w:fill="auto"/>
          </w:tcPr>
          <w:p w:rsidR="003A062F" w:rsidRDefault="003A062F">
            <w:pPr>
              <w:pStyle w:val="Standard1"/>
              <w:spacing w:before="0"/>
              <w:rPr>
                <w:sz w:val="22"/>
                <w:lang w:val="en-US"/>
              </w:rPr>
            </w:pPr>
            <w:r>
              <w:rPr>
                <w:sz w:val="22"/>
                <w:lang w:val="en-US"/>
              </w:rPr>
              <w:t>Mobile Switching Centre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MSOH</w:t>
            </w:r>
          </w:p>
        </w:tc>
        <w:tc>
          <w:tcPr>
            <w:tcW w:w="8311" w:type="dxa"/>
            <w:shd w:val="clear" w:color="FFFFFF" w:fill="auto"/>
          </w:tcPr>
          <w:p w:rsidR="003A062F" w:rsidRDefault="003A062F">
            <w:pPr>
              <w:pStyle w:val="Standard1"/>
              <w:spacing w:before="0"/>
              <w:rPr>
                <w:sz w:val="22"/>
                <w:lang w:val="en-US"/>
              </w:rPr>
            </w:pPr>
            <w:r>
              <w:rPr>
                <w:sz w:val="22"/>
                <w:lang w:val="en-US"/>
              </w:rPr>
              <w:t>Multiplexer Section Overhead</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MTM</w:t>
            </w:r>
          </w:p>
        </w:tc>
        <w:tc>
          <w:tcPr>
            <w:tcW w:w="8311" w:type="dxa"/>
            <w:shd w:val="clear" w:color="FFFFFF" w:fill="auto"/>
          </w:tcPr>
          <w:p w:rsidR="003A062F" w:rsidRDefault="003A062F">
            <w:pPr>
              <w:pStyle w:val="Standard1"/>
              <w:spacing w:before="0"/>
              <w:rPr>
                <w:sz w:val="22"/>
                <w:lang w:val="en-US"/>
              </w:rPr>
            </w:pPr>
            <w:r>
              <w:rPr>
                <w:sz w:val="22"/>
                <w:lang w:val="en-US"/>
              </w:rPr>
              <w:t>Maintenance Trunk Module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MUNI</w:t>
            </w:r>
          </w:p>
        </w:tc>
        <w:tc>
          <w:tcPr>
            <w:tcW w:w="8311" w:type="dxa"/>
            <w:shd w:val="clear" w:color="FFFFFF" w:fill="auto"/>
          </w:tcPr>
          <w:p w:rsidR="003A062F" w:rsidRDefault="003A062F">
            <w:pPr>
              <w:pStyle w:val="Standard1"/>
              <w:spacing w:before="0"/>
              <w:rPr>
                <w:sz w:val="22"/>
                <w:lang w:val="en-US"/>
              </w:rPr>
            </w:pPr>
            <w:r>
              <w:rPr>
                <w:sz w:val="22"/>
                <w:lang w:val="en-US"/>
              </w:rPr>
              <w:t>Mid-Range User Network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MVDS</w:t>
            </w:r>
          </w:p>
        </w:tc>
        <w:tc>
          <w:tcPr>
            <w:tcW w:w="8311" w:type="dxa"/>
            <w:shd w:val="clear" w:color="FFFFFF" w:fill="auto"/>
          </w:tcPr>
          <w:p w:rsidR="003A062F" w:rsidRDefault="003A062F">
            <w:pPr>
              <w:pStyle w:val="Standard1"/>
              <w:spacing w:before="0"/>
              <w:rPr>
                <w:sz w:val="22"/>
                <w:lang w:val="en-US"/>
              </w:rPr>
            </w:pPr>
            <w:smartTag w:uri="urn:schemas-microsoft-com:office:smarttags" w:element="place">
              <w:smartTag w:uri="urn:schemas-microsoft-com:office:smarttags" w:element="PlaceType">
                <w:r>
                  <w:rPr>
                    <w:sz w:val="22"/>
                    <w:lang w:val="en-US"/>
                  </w:rPr>
                  <w:t>Multipoint</w:t>
                </w:r>
              </w:smartTag>
              <w:r>
                <w:rPr>
                  <w:sz w:val="22"/>
                  <w:lang w:val="en-US"/>
                </w:rPr>
                <w:t xml:space="preserve"> </w:t>
              </w:r>
              <w:smartTag w:uri="urn:schemas-microsoft-com:office:smarttags" w:element="PlaceName">
                <w:r>
                  <w:rPr>
                    <w:sz w:val="22"/>
                    <w:lang w:val="en-US"/>
                  </w:rPr>
                  <w:t>Video</w:t>
                </w:r>
              </w:smartTag>
            </w:smartTag>
            <w:r>
              <w:rPr>
                <w:sz w:val="22"/>
                <w:lang w:val="en-US"/>
              </w:rPr>
              <w:t xml:space="preserve"> Distribution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MWA</w:t>
            </w:r>
          </w:p>
        </w:tc>
        <w:tc>
          <w:tcPr>
            <w:tcW w:w="8311" w:type="dxa"/>
            <w:shd w:val="clear" w:color="FFFFFF" w:fill="auto"/>
          </w:tcPr>
          <w:p w:rsidR="003A062F" w:rsidRDefault="003A062F">
            <w:pPr>
              <w:pStyle w:val="Standard1"/>
              <w:spacing w:before="0"/>
              <w:rPr>
                <w:sz w:val="22"/>
                <w:lang w:val="en-US"/>
              </w:rPr>
            </w:pPr>
            <w:r>
              <w:rPr>
                <w:sz w:val="22"/>
                <w:lang w:val="en-US"/>
              </w:rPr>
              <w:t>Mobile Wireless Access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N-AMPS</w:t>
            </w:r>
          </w:p>
        </w:tc>
        <w:tc>
          <w:tcPr>
            <w:tcW w:w="8311" w:type="dxa"/>
            <w:shd w:val="clear" w:color="FFFFFF" w:fill="auto"/>
          </w:tcPr>
          <w:p w:rsidR="003A062F" w:rsidRDefault="003A062F">
            <w:pPr>
              <w:pStyle w:val="Standard1"/>
              <w:spacing w:before="0"/>
              <w:rPr>
                <w:sz w:val="22"/>
                <w:lang w:val="en-US"/>
              </w:rPr>
            </w:pPr>
            <w:r>
              <w:rPr>
                <w:sz w:val="22"/>
                <w:lang w:val="en-US"/>
              </w:rPr>
              <w:t>Narrow-Advanced Mobile Phone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N-ISDN</w:t>
            </w:r>
          </w:p>
        </w:tc>
        <w:tc>
          <w:tcPr>
            <w:tcW w:w="8311" w:type="dxa"/>
            <w:shd w:val="clear" w:color="FFFFFF" w:fill="auto"/>
          </w:tcPr>
          <w:p w:rsidR="003A062F" w:rsidRDefault="003A062F">
            <w:pPr>
              <w:pStyle w:val="Standard1"/>
              <w:spacing w:before="0"/>
              <w:rPr>
                <w:sz w:val="22"/>
                <w:lang w:val="en-US"/>
              </w:rPr>
            </w:pPr>
            <w:r>
              <w:rPr>
                <w:sz w:val="22"/>
                <w:lang w:val="en-US"/>
              </w:rPr>
              <w:t>Narrowband ISDN</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NE</w:t>
            </w:r>
          </w:p>
        </w:tc>
        <w:tc>
          <w:tcPr>
            <w:tcW w:w="8311" w:type="dxa"/>
            <w:shd w:val="clear" w:color="FFFFFF" w:fill="auto"/>
          </w:tcPr>
          <w:p w:rsidR="003A062F" w:rsidRDefault="003A062F">
            <w:pPr>
              <w:pStyle w:val="Standard1"/>
              <w:spacing w:before="0"/>
              <w:rPr>
                <w:sz w:val="22"/>
                <w:lang w:val="fr-FR"/>
              </w:rPr>
            </w:pPr>
            <w:r>
              <w:rPr>
                <w:sz w:val="22"/>
                <w:lang w:val="fr-FR"/>
              </w:rPr>
              <w:t>Network Element</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NE</w:t>
            </w:r>
          </w:p>
        </w:tc>
        <w:tc>
          <w:tcPr>
            <w:tcW w:w="8311" w:type="dxa"/>
            <w:shd w:val="clear" w:color="FFFFFF" w:fill="auto"/>
          </w:tcPr>
          <w:p w:rsidR="003A062F" w:rsidRDefault="003A062F">
            <w:pPr>
              <w:pStyle w:val="Standard1"/>
              <w:spacing w:before="0"/>
              <w:rPr>
                <w:sz w:val="22"/>
                <w:lang w:val="en-US"/>
              </w:rPr>
            </w:pPr>
            <w:r>
              <w:rPr>
                <w:sz w:val="22"/>
                <w:lang w:val="en-US"/>
              </w:rPr>
              <w:t>Network Element 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NEF</w:t>
            </w:r>
          </w:p>
        </w:tc>
        <w:tc>
          <w:tcPr>
            <w:tcW w:w="8311" w:type="dxa"/>
            <w:shd w:val="clear" w:color="FFFFFF" w:fill="auto"/>
          </w:tcPr>
          <w:p w:rsidR="003A062F" w:rsidRDefault="003A062F">
            <w:pPr>
              <w:pStyle w:val="Standard1"/>
              <w:spacing w:before="0"/>
              <w:rPr>
                <w:sz w:val="22"/>
                <w:lang w:val="en-US"/>
              </w:rPr>
            </w:pPr>
            <w:r>
              <w:rPr>
                <w:sz w:val="22"/>
                <w:lang w:val="en-US"/>
              </w:rPr>
              <w:t>Network Element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NEF</w:t>
            </w:r>
            <w:r>
              <w:rPr>
                <w:sz w:val="22"/>
                <w:vertAlign w:val="subscript"/>
                <w:lang w:val="en-US"/>
              </w:rPr>
              <w:t>ANT</w:t>
            </w:r>
          </w:p>
        </w:tc>
        <w:tc>
          <w:tcPr>
            <w:tcW w:w="8311" w:type="dxa"/>
            <w:shd w:val="clear" w:color="FFFFFF" w:fill="auto"/>
          </w:tcPr>
          <w:p w:rsidR="003A062F" w:rsidRDefault="003A062F">
            <w:pPr>
              <w:pStyle w:val="Standard1"/>
              <w:spacing w:before="0"/>
              <w:rPr>
                <w:sz w:val="22"/>
                <w:lang w:val="en-US"/>
              </w:rPr>
            </w:pPr>
            <w:r>
              <w:rPr>
                <w:sz w:val="22"/>
                <w:lang w:val="en-US"/>
              </w:rPr>
              <w:t>Network Element Function ANT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NEF</w:t>
            </w:r>
            <w:r>
              <w:rPr>
                <w:sz w:val="22"/>
                <w:vertAlign w:val="subscript"/>
                <w:lang w:val="en-US"/>
              </w:rPr>
              <w:t>SN</w:t>
            </w:r>
          </w:p>
        </w:tc>
        <w:tc>
          <w:tcPr>
            <w:tcW w:w="8311" w:type="dxa"/>
            <w:shd w:val="clear" w:color="FFFFFF" w:fill="auto"/>
          </w:tcPr>
          <w:p w:rsidR="003A062F" w:rsidRDefault="003A062F">
            <w:pPr>
              <w:pStyle w:val="Standard1"/>
              <w:spacing w:before="0"/>
              <w:rPr>
                <w:sz w:val="22"/>
                <w:lang w:val="en-US"/>
              </w:rPr>
            </w:pPr>
            <w:r>
              <w:rPr>
                <w:sz w:val="22"/>
                <w:lang w:val="en-US"/>
              </w:rPr>
              <w:t>Network Element Function SN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NEXT</w:t>
            </w:r>
          </w:p>
        </w:tc>
        <w:tc>
          <w:tcPr>
            <w:tcW w:w="8311" w:type="dxa"/>
            <w:shd w:val="clear" w:color="FFFFFF" w:fill="auto"/>
          </w:tcPr>
          <w:p w:rsidR="003A062F" w:rsidRDefault="003A062F">
            <w:pPr>
              <w:pStyle w:val="Standard1"/>
              <w:spacing w:before="0"/>
              <w:rPr>
                <w:sz w:val="22"/>
                <w:lang w:val="en-US"/>
              </w:rPr>
            </w:pPr>
            <w:r>
              <w:rPr>
                <w:sz w:val="22"/>
                <w:lang w:val="en-US"/>
              </w:rPr>
              <w:t>Near end crosstalk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NEM</w:t>
            </w:r>
          </w:p>
        </w:tc>
        <w:tc>
          <w:tcPr>
            <w:tcW w:w="8311" w:type="dxa"/>
            <w:shd w:val="clear" w:color="FFFFFF" w:fill="auto"/>
          </w:tcPr>
          <w:p w:rsidR="003A062F" w:rsidRDefault="003A062F">
            <w:pPr>
              <w:pStyle w:val="Standard1"/>
              <w:spacing w:before="0"/>
              <w:rPr>
                <w:sz w:val="22"/>
                <w:lang w:val="en-US"/>
              </w:rPr>
            </w:pPr>
            <w:r>
              <w:rPr>
                <w:sz w:val="22"/>
                <w:lang w:val="en-US"/>
              </w:rPr>
              <w:t>Network Element Management 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NM</w:t>
            </w:r>
          </w:p>
        </w:tc>
        <w:tc>
          <w:tcPr>
            <w:tcW w:w="8311" w:type="dxa"/>
            <w:shd w:val="clear" w:color="FFFFFF" w:fill="auto"/>
          </w:tcPr>
          <w:p w:rsidR="003A062F" w:rsidRDefault="003A062F">
            <w:pPr>
              <w:pStyle w:val="Standard1"/>
              <w:spacing w:before="0"/>
              <w:rPr>
                <w:sz w:val="22"/>
                <w:lang w:val="en-US"/>
              </w:rPr>
            </w:pPr>
            <w:r>
              <w:rPr>
                <w:sz w:val="22"/>
                <w:lang w:val="en-US"/>
              </w:rPr>
              <w:t>Network Management 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NIU</w:t>
            </w:r>
          </w:p>
        </w:tc>
        <w:tc>
          <w:tcPr>
            <w:tcW w:w="8311" w:type="dxa"/>
            <w:shd w:val="clear" w:color="FFFFFF" w:fill="auto"/>
          </w:tcPr>
          <w:p w:rsidR="003A062F" w:rsidRDefault="003A062F">
            <w:pPr>
              <w:pStyle w:val="Standard1"/>
              <w:spacing w:before="0"/>
              <w:rPr>
                <w:sz w:val="22"/>
                <w:lang w:val="en-US"/>
              </w:rPr>
            </w:pPr>
            <w:r>
              <w:rPr>
                <w:sz w:val="22"/>
                <w:lang w:val="en-US"/>
              </w:rPr>
              <w:t>Network Interface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NLPID</w:t>
            </w:r>
          </w:p>
        </w:tc>
        <w:tc>
          <w:tcPr>
            <w:tcW w:w="8311" w:type="dxa"/>
            <w:shd w:val="clear" w:color="FFFFFF" w:fill="auto"/>
          </w:tcPr>
          <w:p w:rsidR="003A062F" w:rsidRDefault="003A062F">
            <w:pPr>
              <w:pStyle w:val="Standard1"/>
              <w:spacing w:before="0"/>
              <w:rPr>
                <w:sz w:val="22"/>
                <w:lang w:val="en-US"/>
              </w:rPr>
            </w:pPr>
            <w:r>
              <w:rPr>
                <w:sz w:val="22"/>
                <w:lang w:val="en-US"/>
              </w:rPr>
              <w:t>Network Layer Protocol Identifier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NMS</w:t>
            </w:r>
          </w:p>
        </w:tc>
        <w:tc>
          <w:tcPr>
            <w:tcW w:w="8311" w:type="dxa"/>
            <w:shd w:val="clear" w:color="FFFFFF" w:fill="auto"/>
          </w:tcPr>
          <w:p w:rsidR="003A062F" w:rsidRDefault="003A062F">
            <w:pPr>
              <w:pStyle w:val="Standard1"/>
              <w:spacing w:before="0"/>
              <w:rPr>
                <w:sz w:val="22"/>
                <w:lang w:val="en-US"/>
              </w:rPr>
            </w:pPr>
            <w:r>
              <w:rPr>
                <w:sz w:val="22"/>
                <w:lang w:val="en-US"/>
              </w:rPr>
              <w:t>Network Management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NNI</w:t>
            </w:r>
          </w:p>
        </w:tc>
        <w:tc>
          <w:tcPr>
            <w:tcW w:w="8311" w:type="dxa"/>
            <w:shd w:val="clear" w:color="FFFFFF" w:fill="auto"/>
          </w:tcPr>
          <w:p w:rsidR="003A062F" w:rsidRDefault="003A062F">
            <w:pPr>
              <w:pStyle w:val="Standard1"/>
              <w:spacing w:before="0"/>
              <w:rPr>
                <w:sz w:val="22"/>
                <w:lang w:val="en-US"/>
              </w:rPr>
            </w:pPr>
            <w:r>
              <w:rPr>
                <w:sz w:val="22"/>
                <w:lang w:val="en-US"/>
              </w:rPr>
              <w:t>Network Node Interface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NNI-A</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Network-to-Network-Interface Type A</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NNI-B</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Network-to-Network-Interface Type B</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NSS</w:t>
            </w:r>
          </w:p>
        </w:tc>
        <w:tc>
          <w:tcPr>
            <w:tcW w:w="8311" w:type="dxa"/>
            <w:shd w:val="clear" w:color="FFFFFF" w:fill="auto"/>
          </w:tcPr>
          <w:p w:rsidR="003A062F" w:rsidRDefault="003A062F">
            <w:pPr>
              <w:pStyle w:val="Standard1"/>
              <w:spacing w:before="0"/>
              <w:rPr>
                <w:sz w:val="22"/>
                <w:lang w:val="en-US"/>
              </w:rPr>
            </w:pPr>
            <w:r>
              <w:rPr>
                <w:sz w:val="22"/>
                <w:lang w:val="en-US"/>
              </w:rPr>
              <w:t>Network Switching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 xml:space="preserve">NT  </w:t>
            </w:r>
          </w:p>
          <w:p w:rsidR="003A062F" w:rsidRDefault="003A062F">
            <w:pPr>
              <w:pStyle w:val="Standard1"/>
              <w:spacing w:before="0"/>
              <w:rPr>
                <w:sz w:val="22"/>
                <w:lang w:val="en-US"/>
              </w:rPr>
            </w:pPr>
            <w:r>
              <w:rPr>
                <w:sz w:val="22"/>
                <w:lang w:val="en-US"/>
              </w:rPr>
              <w:t>(NTU)</w:t>
            </w:r>
          </w:p>
        </w:tc>
        <w:tc>
          <w:tcPr>
            <w:tcW w:w="8311" w:type="dxa"/>
            <w:shd w:val="clear" w:color="FFFFFF" w:fill="auto"/>
          </w:tcPr>
          <w:p w:rsidR="003A062F" w:rsidRDefault="003A062F">
            <w:pPr>
              <w:pStyle w:val="Standard1"/>
              <w:spacing w:before="0"/>
              <w:rPr>
                <w:sz w:val="22"/>
                <w:lang w:val="en-US"/>
              </w:rPr>
            </w:pPr>
            <w:r>
              <w:rPr>
                <w:sz w:val="22"/>
                <w:lang w:val="en-US"/>
              </w:rPr>
              <w:t xml:space="preserve">Network Terminating Unit  </w:t>
            </w:r>
          </w:p>
          <w:p w:rsidR="003A062F" w:rsidRDefault="003A062F">
            <w:pPr>
              <w:pStyle w:val="Standard1"/>
              <w:spacing w:before="0"/>
              <w:rPr>
                <w:sz w:val="22"/>
                <w:lang w:val="en-US"/>
              </w:rPr>
            </w:pPr>
            <w:r>
              <w:rPr>
                <w:sz w:val="22"/>
                <w:lang w:val="en-US"/>
              </w:rPr>
              <w:t xml:space="preserve">Network Termination  </w:t>
            </w:r>
          </w:p>
          <w:p w:rsidR="003A062F" w:rsidRDefault="003A062F">
            <w:pPr>
              <w:pStyle w:val="Standard1"/>
              <w:spacing w:before="0"/>
              <w:rPr>
                <w:sz w:val="22"/>
                <w:lang w:val="en-US"/>
              </w:rPr>
            </w:pPr>
            <w:r>
              <w:rPr>
                <w:sz w:val="22"/>
                <w:lang w:val="en-US"/>
              </w:rPr>
              <w:t>Network Termination Unit</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NT1</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Network Termination 1</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NT2</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Network Termination 2</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NWA</w:t>
            </w:r>
          </w:p>
        </w:tc>
        <w:tc>
          <w:tcPr>
            <w:tcW w:w="8311" w:type="dxa"/>
            <w:shd w:val="clear" w:color="FFFFFF" w:fill="auto"/>
          </w:tcPr>
          <w:p w:rsidR="003A062F" w:rsidRDefault="003A062F">
            <w:pPr>
              <w:pStyle w:val="Standard1"/>
              <w:spacing w:before="0"/>
              <w:rPr>
                <w:sz w:val="22"/>
                <w:lang w:val="en-US"/>
              </w:rPr>
            </w:pPr>
            <w:r>
              <w:rPr>
                <w:sz w:val="22"/>
                <w:lang w:val="en-US"/>
              </w:rPr>
              <w:t>Nomadic Wireless Access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OAM (OA&amp;M)</w:t>
            </w:r>
          </w:p>
        </w:tc>
        <w:tc>
          <w:tcPr>
            <w:tcW w:w="8311" w:type="dxa"/>
            <w:shd w:val="clear" w:color="FFFFFF" w:fill="auto"/>
          </w:tcPr>
          <w:p w:rsidR="003A062F" w:rsidRDefault="003A062F">
            <w:pPr>
              <w:pStyle w:val="Standard1"/>
              <w:spacing w:before="0"/>
              <w:rPr>
                <w:sz w:val="22"/>
                <w:lang w:val="en-US"/>
              </w:rPr>
            </w:pPr>
            <w:r>
              <w:rPr>
                <w:sz w:val="22"/>
                <w:lang w:val="en-US"/>
              </w:rPr>
              <w:t>Operation, Administration and Maintenance, Operation and Maintenance (used in ISDN related Recs.)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OAM&amp;P</w:t>
            </w:r>
          </w:p>
        </w:tc>
        <w:tc>
          <w:tcPr>
            <w:tcW w:w="8311" w:type="dxa"/>
            <w:shd w:val="clear" w:color="FFFFFF" w:fill="auto"/>
          </w:tcPr>
          <w:p w:rsidR="003A062F" w:rsidRDefault="003A062F">
            <w:pPr>
              <w:pStyle w:val="Standard1"/>
              <w:spacing w:before="0"/>
              <w:rPr>
                <w:sz w:val="22"/>
                <w:lang w:val="en-US"/>
              </w:rPr>
            </w:pPr>
            <w:r>
              <w:rPr>
                <w:sz w:val="22"/>
                <w:lang w:val="en-US"/>
              </w:rPr>
              <w:t>Operations, Administration, Maintenance and Provisioning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OAN</w:t>
            </w:r>
          </w:p>
        </w:tc>
        <w:tc>
          <w:tcPr>
            <w:tcW w:w="8311" w:type="dxa"/>
            <w:shd w:val="clear" w:color="FFFFFF" w:fill="auto"/>
          </w:tcPr>
          <w:p w:rsidR="003A062F" w:rsidRDefault="003A062F">
            <w:pPr>
              <w:pStyle w:val="Standard1"/>
              <w:spacing w:before="0"/>
              <w:rPr>
                <w:sz w:val="22"/>
                <w:lang w:val="en-US"/>
              </w:rPr>
            </w:pPr>
            <w:r>
              <w:rPr>
                <w:sz w:val="22"/>
                <w:lang w:val="en-US"/>
              </w:rPr>
              <w:t>Optical Access Networks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OCP</w:t>
            </w:r>
          </w:p>
        </w:tc>
        <w:tc>
          <w:tcPr>
            <w:tcW w:w="8311" w:type="dxa"/>
            <w:shd w:val="clear" w:color="FFFFFF" w:fill="auto"/>
          </w:tcPr>
          <w:p w:rsidR="003A062F" w:rsidRDefault="003A062F">
            <w:pPr>
              <w:pStyle w:val="Standard1"/>
              <w:spacing w:before="0"/>
              <w:rPr>
                <w:sz w:val="22"/>
                <w:lang w:val="en-US"/>
              </w:rPr>
            </w:pPr>
            <w:r>
              <w:rPr>
                <w:sz w:val="22"/>
                <w:lang w:val="en-US"/>
              </w:rPr>
              <w:t>Operations Control Point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ODF</w:t>
            </w:r>
          </w:p>
        </w:tc>
        <w:tc>
          <w:tcPr>
            <w:tcW w:w="8311" w:type="dxa"/>
            <w:shd w:val="clear" w:color="FFFFFF" w:fill="auto"/>
          </w:tcPr>
          <w:p w:rsidR="003A062F" w:rsidRDefault="003A062F">
            <w:pPr>
              <w:pStyle w:val="Standard1"/>
              <w:spacing w:before="0"/>
              <w:rPr>
                <w:sz w:val="22"/>
                <w:lang w:val="en-US"/>
              </w:rPr>
            </w:pPr>
            <w:r>
              <w:rPr>
                <w:sz w:val="22"/>
                <w:lang w:val="en-US"/>
              </w:rPr>
              <w:t>Optical Distribution Frame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ODN</w:t>
            </w:r>
          </w:p>
        </w:tc>
        <w:tc>
          <w:tcPr>
            <w:tcW w:w="8311" w:type="dxa"/>
            <w:shd w:val="clear" w:color="FFFFFF" w:fill="auto"/>
          </w:tcPr>
          <w:p w:rsidR="003A062F" w:rsidRDefault="003A062F">
            <w:pPr>
              <w:pStyle w:val="Standard1"/>
              <w:spacing w:before="0"/>
              <w:rPr>
                <w:sz w:val="22"/>
                <w:lang w:val="en-US"/>
              </w:rPr>
            </w:pPr>
            <w:r>
              <w:rPr>
                <w:sz w:val="22"/>
                <w:lang w:val="en-US"/>
              </w:rPr>
              <w:t>Optical Distribution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OLT</w:t>
            </w:r>
          </w:p>
        </w:tc>
        <w:tc>
          <w:tcPr>
            <w:tcW w:w="8311" w:type="dxa"/>
            <w:shd w:val="clear" w:color="FFFFFF" w:fill="auto"/>
          </w:tcPr>
          <w:p w:rsidR="003A062F" w:rsidRDefault="003A062F">
            <w:pPr>
              <w:pStyle w:val="Standard1"/>
              <w:spacing w:before="0"/>
              <w:rPr>
                <w:sz w:val="22"/>
                <w:lang w:val="en-US"/>
              </w:rPr>
            </w:pPr>
            <w:r>
              <w:rPr>
                <w:sz w:val="22"/>
                <w:lang w:val="en-US"/>
              </w:rPr>
              <w:t>Optical Line Termination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OMG</w:t>
            </w:r>
          </w:p>
        </w:tc>
        <w:tc>
          <w:tcPr>
            <w:tcW w:w="8311" w:type="dxa"/>
            <w:shd w:val="clear" w:color="FFFFFF" w:fill="auto"/>
          </w:tcPr>
          <w:p w:rsidR="003A062F" w:rsidRDefault="003A062F">
            <w:pPr>
              <w:pStyle w:val="Standard1"/>
              <w:spacing w:before="0"/>
              <w:rPr>
                <w:sz w:val="22"/>
                <w:lang w:val="en-US"/>
              </w:rPr>
            </w:pPr>
            <w:r>
              <w:rPr>
                <w:sz w:val="22"/>
                <w:lang w:val="en-US"/>
              </w:rPr>
              <w:t>Object Management Group</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ON</w:t>
            </w:r>
          </w:p>
        </w:tc>
        <w:tc>
          <w:tcPr>
            <w:tcW w:w="8311" w:type="dxa"/>
            <w:shd w:val="clear" w:color="FFFFFF" w:fill="auto"/>
          </w:tcPr>
          <w:p w:rsidR="003A062F" w:rsidRDefault="003A062F">
            <w:pPr>
              <w:pStyle w:val="Standard1"/>
              <w:spacing w:before="0"/>
              <w:rPr>
                <w:sz w:val="22"/>
                <w:lang w:val="en-US"/>
              </w:rPr>
            </w:pPr>
            <w:r>
              <w:rPr>
                <w:sz w:val="22"/>
                <w:lang w:val="en-US"/>
              </w:rPr>
              <w:t>Optical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ONE</w:t>
            </w:r>
          </w:p>
        </w:tc>
        <w:tc>
          <w:tcPr>
            <w:tcW w:w="8311" w:type="dxa"/>
            <w:shd w:val="clear" w:color="FFFFFF" w:fill="auto"/>
          </w:tcPr>
          <w:p w:rsidR="003A062F" w:rsidRDefault="003A062F">
            <w:pPr>
              <w:pStyle w:val="Standard1"/>
              <w:spacing w:before="0"/>
              <w:rPr>
                <w:sz w:val="22"/>
                <w:lang w:val="en-US"/>
              </w:rPr>
            </w:pPr>
            <w:r>
              <w:rPr>
                <w:sz w:val="22"/>
                <w:lang w:val="en-US"/>
              </w:rPr>
              <w:t>Optical Network Element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ONP</w:t>
            </w:r>
          </w:p>
        </w:tc>
        <w:tc>
          <w:tcPr>
            <w:tcW w:w="8311" w:type="dxa"/>
            <w:shd w:val="clear" w:color="FFFFFF" w:fill="auto"/>
          </w:tcPr>
          <w:p w:rsidR="003A062F" w:rsidRDefault="003A062F">
            <w:pPr>
              <w:pStyle w:val="Standard1"/>
              <w:spacing w:before="0"/>
              <w:rPr>
                <w:sz w:val="22"/>
                <w:lang w:val="en-US"/>
              </w:rPr>
            </w:pPr>
            <w:r>
              <w:rPr>
                <w:sz w:val="22"/>
                <w:lang w:val="en-US"/>
              </w:rPr>
              <w:t>Open Network Provision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ONU</w:t>
            </w:r>
          </w:p>
        </w:tc>
        <w:tc>
          <w:tcPr>
            <w:tcW w:w="8311" w:type="dxa"/>
            <w:shd w:val="clear" w:color="FFFFFF" w:fill="auto"/>
          </w:tcPr>
          <w:p w:rsidR="003A062F" w:rsidRDefault="003A062F">
            <w:pPr>
              <w:pStyle w:val="Standard1"/>
              <w:spacing w:before="0"/>
              <w:rPr>
                <w:sz w:val="22"/>
                <w:lang w:val="en-US"/>
              </w:rPr>
            </w:pPr>
            <w:r>
              <w:rPr>
                <w:sz w:val="22"/>
                <w:lang w:val="en-US"/>
              </w:rPr>
              <w:t>Optical Network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OPI</w:t>
            </w:r>
          </w:p>
        </w:tc>
        <w:tc>
          <w:tcPr>
            <w:tcW w:w="8311" w:type="dxa"/>
            <w:shd w:val="clear" w:color="FFFFFF" w:fill="auto"/>
          </w:tcPr>
          <w:p w:rsidR="003A062F" w:rsidRDefault="003A062F">
            <w:pPr>
              <w:pStyle w:val="Standard1"/>
              <w:spacing w:before="0"/>
              <w:rPr>
                <w:sz w:val="22"/>
                <w:lang w:val="en-US"/>
              </w:rPr>
            </w:pPr>
            <w:r>
              <w:rPr>
                <w:sz w:val="22"/>
                <w:lang w:val="en-US"/>
              </w:rPr>
              <w:t>On-Premise-Interface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OPTIS</w:t>
            </w:r>
          </w:p>
        </w:tc>
        <w:tc>
          <w:tcPr>
            <w:tcW w:w="8311" w:type="dxa"/>
            <w:shd w:val="clear" w:color="FFFFFF" w:fill="auto"/>
          </w:tcPr>
          <w:p w:rsidR="003A062F" w:rsidRDefault="003A062F">
            <w:pPr>
              <w:pStyle w:val="Standard1"/>
              <w:spacing w:before="0"/>
              <w:rPr>
                <w:sz w:val="22"/>
                <w:lang w:val="en-US"/>
              </w:rPr>
            </w:pPr>
            <w:r>
              <w:rPr>
                <w:sz w:val="22"/>
                <w:lang w:val="en-US"/>
              </w:rPr>
              <w:t>Overlapped PAM Transmission with Interlocking Spectra</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OS</w:t>
            </w:r>
          </w:p>
        </w:tc>
        <w:tc>
          <w:tcPr>
            <w:tcW w:w="8311" w:type="dxa"/>
            <w:shd w:val="clear" w:color="FFFFFF" w:fill="auto"/>
          </w:tcPr>
          <w:p w:rsidR="003A062F" w:rsidRDefault="003A062F">
            <w:pPr>
              <w:pStyle w:val="Standard1"/>
              <w:spacing w:before="0"/>
              <w:rPr>
                <w:sz w:val="22"/>
                <w:lang w:val="en-US"/>
              </w:rPr>
            </w:pPr>
            <w:r>
              <w:rPr>
                <w:sz w:val="22"/>
                <w:lang w:val="en-US"/>
              </w:rPr>
              <w:t>Operation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OSF</w:t>
            </w:r>
          </w:p>
        </w:tc>
        <w:tc>
          <w:tcPr>
            <w:tcW w:w="8311" w:type="dxa"/>
            <w:shd w:val="clear" w:color="FFFFFF" w:fill="auto"/>
          </w:tcPr>
          <w:p w:rsidR="003A062F" w:rsidRDefault="003A062F">
            <w:pPr>
              <w:pStyle w:val="Standard1"/>
              <w:spacing w:before="0"/>
              <w:rPr>
                <w:sz w:val="22"/>
                <w:lang w:val="en-US"/>
              </w:rPr>
            </w:pPr>
            <w:r>
              <w:rPr>
                <w:sz w:val="22"/>
                <w:lang w:val="en-US"/>
              </w:rPr>
              <w:t>Operations System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PACS</w:t>
            </w:r>
          </w:p>
        </w:tc>
        <w:tc>
          <w:tcPr>
            <w:tcW w:w="8311" w:type="dxa"/>
            <w:shd w:val="clear" w:color="FFFFFF" w:fill="auto"/>
          </w:tcPr>
          <w:p w:rsidR="003A062F" w:rsidRDefault="003A062F">
            <w:pPr>
              <w:pStyle w:val="Standard1"/>
              <w:spacing w:before="0"/>
              <w:rPr>
                <w:sz w:val="22"/>
                <w:lang w:val="en-US"/>
              </w:rPr>
            </w:pPr>
            <w:r>
              <w:rPr>
                <w:sz w:val="22"/>
                <w:lang w:val="en-US"/>
              </w:rPr>
              <w:t>Personal Access Communications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PAI</w:t>
            </w:r>
          </w:p>
        </w:tc>
        <w:tc>
          <w:tcPr>
            <w:tcW w:w="8311" w:type="dxa"/>
            <w:shd w:val="clear" w:color="FFFFFF" w:fill="auto"/>
          </w:tcPr>
          <w:p w:rsidR="003A062F" w:rsidRDefault="003A062F">
            <w:pPr>
              <w:pStyle w:val="Standard1"/>
              <w:spacing w:before="0"/>
              <w:rPr>
                <w:sz w:val="22"/>
                <w:lang w:val="en-US"/>
              </w:rPr>
            </w:pPr>
            <w:r>
              <w:rPr>
                <w:sz w:val="22"/>
                <w:lang w:val="en-US"/>
              </w:rPr>
              <w:t>Premises-Attachment-Interface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PBX</w:t>
            </w:r>
          </w:p>
        </w:tc>
        <w:tc>
          <w:tcPr>
            <w:tcW w:w="8311" w:type="dxa"/>
            <w:shd w:val="clear" w:color="FFFFFF" w:fill="auto"/>
          </w:tcPr>
          <w:p w:rsidR="003A062F" w:rsidRDefault="003A062F">
            <w:pPr>
              <w:pStyle w:val="Standard1"/>
              <w:spacing w:before="0"/>
              <w:rPr>
                <w:sz w:val="22"/>
                <w:lang w:val="en-US"/>
              </w:rPr>
            </w:pPr>
            <w:r>
              <w:rPr>
                <w:sz w:val="22"/>
                <w:lang w:val="en-US"/>
              </w:rPr>
              <w:t>Private Branch Exchange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PC</w:t>
            </w:r>
          </w:p>
        </w:tc>
        <w:tc>
          <w:tcPr>
            <w:tcW w:w="8311" w:type="dxa"/>
            <w:shd w:val="clear" w:color="FFFFFF" w:fill="auto"/>
          </w:tcPr>
          <w:p w:rsidR="003A062F" w:rsidRDefault="003A062F">
            <w:pPr>
              <w:pStyle w:val="Standard1"/>
              <w:spacing w:before="0"/>
              <w:rPr>
                <w:sz w:val="22"/>
                <w:lang w:val="en-US"/>
              </w:rPr>
            </w:pPr>
            <w:r>
              <w:rPr>
                <w:sz w:val="22"/>
                <w:lang w:val="en-US"/>
              </w:rPr>
              <w:t>Personal Computer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PCM</w:t>
            </w:r>
          </w:p>
        </w:tc>
        <w:tc>
          <w:tcPr>
            <w:tcW w:w="8311" w:type="dxa"/>
            <w:shd w:val="clear" w:color="FFFFFF" w:fill="auto"/>
          </w:tcPr>
          <w:p w:rsidR="003A062F" w:rsidRDefault="003A062F">
            <w:pPr>
              <w:pStyle w:val="Standard1"/>
              <w:spacing w:before="0"/>
              <w:rPr>
                <w:sz w:val="22"/>
                <w:lang w:val="en-US"/>
              </w:rPr>
            </w:pPr>
            <w:r>
              <w:rPr>
                <w:sz w:val="22"/>
                <w:lang w:val="en-US"/>
              </w:rPr>
              <w:t>Pulse Code Modulation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PCME</w:t>
            </w:r>
          </w:p>
        </w:tc>
        <w:tc>
          <w:tcPr>
            <w:tcW w:w="8311" w:type="dxa"/>
            <w:shd w:val="clear" w:color="FFFFFF" w:fill="auto"/>
          </w:tcPr>
          <w:p w:rsidR="003A062F" w:rsidRDefault="003A062F">
            <w:pPr>
              <w:pStyle w:val="Standard1"/>
              <w:spacing w:before="0"/>
              <w:rPr>
                <w:sz w:val="22"/>
                <w:lang w:val="en-US"/>
              </w:rPr>
            </w:pPr>
            <w:r>
              <w:rPr>
                <w:sz w:val="22"/>
                <w:lang w:val="en-US"/>
              </w:rPr>
              <w:t>Packet Circuit Multiplication Equipment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PCS</w:t>
            </w:r>
          </w:p>
        </w:tc>
        <w:tc>
          <w:tcPr>
            <w:tcW w:w="8311" w:type="dxa"/>
            <w:shd w:val="clear" w:color="FFFFFF" w:fill="auto"/>
          </w:tcPr>
          <w:p w:rsidR="003A062F" w:rsidRDefault="003A062F">
            <w:pPr>
              <w:pStyle w:val="Standard1"/>
              <w:spacing w:before="0"/>
              <w:rPr>
                <w:sz w:val="22"/>
                <w:lang w:val="en-US"/>
              </w:rPr>
            </w:pPr>
            <w:r>
              <w:rPr>
                <w:sz w:val="22"/>
                <w:lang w:val="en-US"/>
              </w:rPr>
              <w:t>Personal Communications Service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PDH</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Packet Digital Hierarchy</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PDH</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Plesiochronous Digital Hierarchy</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PDTC</w:t>
            </w:r>
          </w:p>
        </w:tc>
        <w:tc>
          <w:tcPr>
            <w:tcW w:w="8311" w:type="dxa"/>
            <w:shd w:val="clear" w:color="FFFFFF" w:fill="auto"/>
          </w:tcPr>
          <w:p w:rsidR="003A062F" w:rsidRDefault="003A062F">
            <w:pPr>
              <w:pStyle w:val="Standard1"/>
              <w:spacing w:before="0"/>
              <w:rPr>
                <w:sz w:val="22"/>
                <w:lang w:val="en-US"/>
              </w:rPr>
            </w:pPr>
            <w:r>
              <w:rPr>
                <w:sz w:val="22"/>
                <w:lang w:val="en-US"/>
              </w:rPr>
              <w:t>Peripheral Digital Trunk Controller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PHS</w:t>
            </w:r>
          </w:p>
        </w:tc>
        <w:tc>
          <w:tcPr>
            <w:tcW w:w="8311" w:type="dxa"/>
            <w:shd w:val="clear" w:color="FFFFFF" w:fill="auto"/>
          </w:tcPr>
          <w:p w:rsidR="003A062F" w:rsidRDefault="003A062F">
            <w:pPr>
              <w:pStyle w:val="Standard1"/>
              <w:spacing w:before="0"/>
              <w:rPr>
                <w:sz w:val="22"/>
                <w:lang w:val="en-US"/>
              </w:rPr>
            </w:pPr>
            <w:r>
              <w:rPr>
                <w:sz w:val="22"/>
                <w:lang w:val="en-US"/>
              </w:rPr>
              <w:t>Personal Handphone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PHY</w:t>
            </w:r>
          </w:p>
        </w:tc>
        <w:tc>
          <w:tcPr>
            <w:tcW w:w="8311" w:type="dxa"/>
            <w:shd w:val="clear" w:color="FFFFFF" w:fill="auto"/>
          </w:tcPr>
          <w:p w:rsidR="003A062F" w:rsidRDefault="003A062F">
            <w:pPr>
              <w:pStyle w:val="Standard1"/>
              <w:spacing w:before="0"/>
              <w:rPr>
                <w:sz w:val="22"/>
                <w:lang w:val="en-US"/>
              </w:rPr>
            </w:pPr>
            <w:r>
              <w:rPr>
                <w:sz w:val="22"/>
                <w:lang w:val="en-US"/>
              </w:rPr>
              <w:t>Physical 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PICS</w:t>
            </w:r>
          </w:p>
        </w:tc>
        <w:tc>
          <w:tcPr>
            <w:tcW w:w="8311" w:type="dxa"/>
            <w:shd w:val="clear" w:color="FFFFFF" w:fill="auto"/>
          </w:tcPr>
          <w:p w:rsidR="003A062F" w:rsidRDefault="003A062F">
            <w:pPr>
              <w:pStyle w:val="Standard1"/>
              <w:spacing w:before="0"/>
              <w:rPr>
                <w:sz w:val="22"/>
                <w:lang w:val="en-US"/>
              </w:rPr>
            </w:pPr>
            <w:r>
              <w:rPr>
                <w:sz w:val="22"/>
                <w:lang w:val="en-US"/>
              </w:rPr>
              <w:t>Protocol Implementation Conformance Statement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PINT</w:t>
            </w:r>
          </w:p>
        </w:tc>
        <w:tc>
          <w:tcPr>
            <w:tcW w:w="8311" w:type="dxa"/>
            <w:shd w:val="clear" w:color="FFFFFF" w:fill="auto"/>
          </w:tcPr>
          <w:p w:rsidR="003A062F" w:rsidRDefault="003A062F">
            <w:pPr>
              <w:pStyle w:val="Standard1"/>
              <w:spacing w:before="0"/>
              <w:rPr>
                <w:sz w:val="22"/>
                <w:lang w:val="en-US"/>
              </w:rPr>
            </w:pPr>
            <w:r>
              <w:rPr>
                <w:sz w:val="22"/>
                <w:lang w:val="en-US"/>
              </w:rPr>
              <w:t>PSTN Interworking (IETF)</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PIXIT</w:t>
            </w:r>
          </w:p>
        </w:tc>
        <w:tc>
          <w:tcPr>
            <w:tcW w:w="8311" w:type="dxa"/>
            <w:shd w:val="clear" w:color="FFFFFF" w:fill="auto"/>
          </w:tcPr>
          <w:p w:rsidR="003A062F" w:rsidRDefault="003A062F">
            <w:pPr>
              <w:pStyle w:val="Standard1"/>
              <w:spacing w:before="0"/>
              <w:rPr>
                <w:sz w:val="22"/>
                <w:lang w:val="en-US"/>
              </w:rPr>
            </w:pPr>
            <w:r>
              <w:rPr>
                <w:sz w:val="22"/>
                <w:lang w:val="en-US"/>
              </w:rPr>
              <w:t>Protocol Implementation eXtra Information for Testing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PL</w:t>
            </w:r>
          </w:p>
        </w:tc>
        <w:tc>
          <w:tcPr>
            <w:tcW w:w="8311" w:type="dxa"/>
            <w:shd w:val="clear" w:color="FFFFFF" w:fill="auto"/>
          </w:tcPr>
          <w:p w:rsidR="003A062F" w:rsidRDefault="003A062F">
            <w:pPr>
              <w:pStyle w:val="Standard1"/>
              <w:spacing w:before="0"/>
              <w:rPr>
                <w:sz w:val="22"/>
                <w:lang w:val="en-US"/>
              </w:rPr>
            </w:pPr>
            <w:r>
              <w:rPr>
                <w:sz w:val="22"/>
                <w:lang w:val="en-US"/>
              </w:rPr>
              <w:t>Path Layer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PLCP</w:t>
            </w:r>
          </w:p>
        </w:tc>
        <w:tc>
          <w:tcPr>
            <w:tcW w:w="8311" w:type="dxa"/>
            <w:shd w:val="clear" w:color="FFFFFF" w:fill="auto"/>
          </w:tcPr>
          <w:p w:rsidR="003A062F" w:rsidRDefault="003A062F">
            <w:pPr>
              <w:pStyle w:val="Standard1"/>
              <w:spacing w:before="0"/>
              <w:rPr>
                <w:sz w:val="22"/>
                <w:lang w:val="en-US"/>
              </w:rPr>
            </w:pPr>
            <w:r>
              <w:rPr>
                <w:sz w:val="22"/>
                <w:lang w:val="en-US"/>
              </w:rPr>
              <w:t>Physical Level Convergence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PMD</w:t>
            </w:r>
          </w:p>
        </w:tc>
        <w:tc>
          <w:tcPr>
            <w:tcW w:w="8311" w:type="dxa"/>
            <w:shd w:val="clear" w:color="FFFFFF" w:fill="auto"/>
          </w:tcPr>
          <w:p w:rsidR="003A062F" w:rsidRDefault="003A062F">
            <w:pPr>
              <w:pStyle w:val="Standard1"/>
              <w:spacing w:before="0"/>
              <w:rPr>
                <w:sz w:val="22"/>
                <w:lang w:val="en-US"/>
              </w:rPr>
            </w:pPr>
            <w:r>
              <w:rPr>
                <w:sz w:val="22"/>
                <w:lang w:val="en-US"/>
              </w:rPr>
              <w:t>Physical Media Dependent (sublayer)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PMP</w:t>
            </w:r>
          </w:p>
        </w:tc>
        <w:tc>
          <w:tcPr>
            <w:tcW w:w="8311" w:type="dxa"/>
            <w:shd w:val="clear" w:color="FFFFFF" w:fill="auto"/>
          </w:tcPr>
          <w:p w:rsidR="003A062F" w:rsidRDefault="003A062F">
            <w:pPr>
              <w:pStyle w:val="Standard1"/>
              <w:spacing w:before="0"/>
              <w:rPr>
                <w:sz w:val="22"/>
                <w:lang w:val="en-US"/>
              </w:rPr>
            </w:pPr>
            <w:r>
              <w:rPr>
                <w:sz w:val="22"/>
                <w:lang w:val="en-US"/>
              </w:rPr>
              <w:t>Point to Multipoint microwave radio</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PMS-TC</w:t>
            </w:r>
          </w:p>
        </w:tc>
        <w:tc>
          <w:tcPr>
            <w:tcW w:w="8311" w:type="dxa"/>
            <w:shd w:val="clear" w:color="FFFFFF" w:fill="auto"/>
          </w:tcPr>
          <w:p w:rsidR="003A062F" w:rsidRDefault="003A062F">
            <w:pPr>
              <w:pStyle w:val="Standard1"/>
              <w:spacing w:before="0"/>
              <w:rPr>
                <w:sz w:val="22"/>
                <w:lang w:val="en-US"/>
              </w:rPr>
            </w:pPr>
            <w:r>
              <w:rPr>
                <w:sz w:val="22"/>
                <w:lang w:val="en-US"/>
              </w:rPr>
              <w:t>Physical Media Specific – Transmission Convergence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PON</w:t>
            </w:r>
          </w:p>
        </w:tc>
        <w:tc>
          <w:tcPr>
            <w:tcW w:w="8311" w:type="dxa"/>
            <w:shd w:val="clear" w:color="FFFFFF" w:fill="auto"/>
          </w:tcPr>
          <w:p w:rsidR="003A062F" w:rsidRDefault="003A062F">
            <w:pPr>
              <w:pStyle w:val="Standard1"/>
              <w:spacing w:before="0"/>
              <w:rPr>
                <w:sz w:val="22"/>
                <w:lang w:val="en-US"/>
              </w:rPr>
            </w:pPr>
            <w:r>
              <w:rPr>
                <w:sz w:val="22"/>
                <w:lang w:val="en-US"/>
              </w:rPr>
              <w:t>Passive Optical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POP</w:t>
            </w:r>
          </w:p>
        </w:tc>
        <w:tc>
          <w:tcPr>
            <w:tcW w:w="8311" w:type="dxa"/>
            <w:shd w:val="clear" w:color="FFFFFF" w:fill="auto"/>
          </w:tcPr>
          <w:p w:rsidR="003A062F" w:rsidRDefault="003A062F">
            <w:pPr>
              <w:pStyle w:val="Standard1"/>
              <w:spacing w:before="0"/>
              <w:rPr>
                <w:sz w:val="22"/>
                <w:lang w:val="en-US"/>
              </w:rPr>
            </w:pPr>
            <w:r>
              <w:rPr>
                <w:sz w:val="22"/>
                <w:lang w:val="en-US"/>
              </w:rPr>
              <w:t>Point of Presence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POTS</w:t>
            </w:r>
          </w:p>
        </w:tc>
        <w:tc>
          <w:tcPr>
            <w:tcW w:w="8311" w:type="dxa"/>
            <w:shd w:val="clear" w:color="FFFFFF" w:fill="auto"/>
          </w:tcPr>
          <w:p w:rsidR="003A062F" w:rsidRDefault="003A062F">
            <w:pPr>
              <w:pStyle w:val="Standard1"/>
              <w:spacing w:before="0"/>
              <w:rPr>
                <w:sz w:val="22"/>
                <w:lang w:val="en-US"/>
              </w:rPr>
            </w:pPr>
            <w:r>
              <w:rPr>
                <w:sz w:val="22"/>
                <w:lang w:val="en-US"/>
              </w:rPr>
              <w:t>Plain Old Telephony Service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PRA</w:t>
            </w:r>
          </w:p>
        </w:tc>
        <w:tc>
          <w:tcPr>
            <w:tcW w:w="8311" w:type="dxa"/>
            <w:shd w:val="clear" w:color="FFFFFF" w:fill="auto"/>
          </w:tcPr>
          <w:p w:rsidR="003A062F" w:rsidRDefault="003A062F">
            <w:pPr>
              <w:pStyle w:val="Standard1"/>
              <w:spacing w:before="0"/>
              <w:rPr>
                <w:sz w:val="22"/>
                <w:lang w:val="en-US"/>
              </w:rPr>
            </w:pPr>
            <w:r>
              <w:rPr>
                <w:sz w:val="22"/>
                <w:lang w:val="en-US"/>
              </w:rPr>
              <w:t>Primary Rate Access</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PRBS</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Pseudo-Random Bit Sequence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PSD</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Power Spectral Density</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PSTN</w:t>
            </w:r>
          </w:p>
        </w:tc>
        <w:tc>
          <w:tcPr>
            <w:tcW w:w="8311" w:type="dxa"/>
            <w:shd w:val="clear" w:color="FFFFFF" w:fill="auto"/>
          </w:tcPr>
          <w:p w:rsidR="003A062F" w:rsidRDefault="003A062F">
            <w:pPr>
              <w:pStyle w:val="Standard1"/>
              <w:spacing w:before="0"/>
              <w:rPr>
                <w:sz w:val="22"/>
                <w:lang w:val="en-US"/>
              </w:rPr>
            </w:pPr>
            <w:r>
              <w:rPr>
                <w:sz w:val="22"/>
                <w:lang w:val="en-US"/>
              </w:rPr>
              <w:t>Public Switched Telephone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PTM</w:t>
            </w:r>
          </w:p>
        </w:tc>
        <w:tc>
          <w:tcPr>
            <w:tcW w:w="8311" w:type="dxa"/>
            <w:shd w:val="clear" w:color="FFFFFF" w:fill="auto"/>
          </w:tcPr>
          <w:p w:rsidR="003A062F" w:rsidRDefault="003A062F">
            <w:pPr>
              <w:pStyle w:val="Standard1"/>
              <w:spacing w:before="0"/>
              <w:rPr>
                <w:sz w:val="22"/>
                <w:lang w:val="en-US"/>
              </w:rPr>
            </w:pPr>
            <w:r>
              <w:rPr>
                <w:sz w:val="22"/>
                <w:lang w:val="en-US"/>
              </w:rPr>
              <w:t>Package Trunk Module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PTT</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Postal, Telephone and Telegraph</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q</w:t>
            </w:r>
          </w:p>
        </w:tc>
        <w:tc>
          <w:tcPr>
            <w:tcW w:w="8311" w:type="dxa"/>
            <w:shd w:val="clear" w:color="FFFFFF" w:fill="auto"/>
          </w:tcPr>
          <w:p w:rsidR="003A062F" w:rsidRDefault="003A062F">
            <w:pPr>
              <w:pStyle w:val="Standard1"/>
              <w:spacing w:before="0"/>
              <w:rPr>
                <w:sz w:val="22"/>
                <w:lang w:val="en-US"/>
              </w:rPr>
            </w:pPr>
            <w:r>
              <w:rPr>
                <w:sz w:val="22"/>
                <w:lang w:val="en-US"/>
              </w:rPr>
              <w:t>Reference point</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Q</w:t>
            </w:r>
          </w:p>
        </w:tc>
        <w:tc>
          <w:tcPr>
            <w:tcW w:w="8311" w:type="dxa"/>
            <w:shd w:val="clear" w:color="FFFFFF" w:fill="auto"/>
          </w:tcPr>
          <w:p w:rsidR="003A062F" w:rsidRDefault="003A062F">
            <w:pPr>
              <w:pStyle w:val="Standard1"/>
              <w:spacing w:before="0"/>
              <w:rPr>
                <w:sz w:val="22"/>
                <w:lang w:val="fr-FR"/>
              </w:rPr>
            </w:pPr>
            <w:r>
              <w:rPr>
                <w:sz w:val="22"/>
                <w:lang w:val="fr-FR"/>
              </w:rPr>
              <w:t>Interface</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QAM</w:t>
            </w:r>
          </w:p>
        </w:tc>
        <w:tc>
          <w:tcPr>
            <w:tcW w:w="8311" w:type="dxa"/>
            <w:shd w:val="clear" w:color="FFFFFF" w:fill="auto"/>
          </w:tcPr>
          <w:p w:rsidR="003A062F" w:rsidRDefault="003A062F">
            <w:pPr>
              <w:pStyle w:val="Standard1"/>
              <w:spacing w:before="0"/>
              <w:rPr>
                <w:sz w:val="22"/>
                <w:lang w:val="fr-FR"/>
              </w:rPr>
            </w:pPr>
            <w:r>
              <w:rPr>
                <w:sz w:val="22"/>
                <w:lang w:val="fr-FR"/>
              </w:rPr>
              <w:t>Quadrature Amplitude Modulation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Q</w:t>
            </w:r>
            <w:r>
              <w:rPr>
                <w:sz w:val="22"/>
                <w:vertAlign w:val="subscript"/>
                <w:lang w:val="en-US"/>
              </w:rPr>
              <w:t>ANT</w:t>
            </w:r>
            <w:r>
              <w:rPr>
                <w:sz w:val="22"/>
                <w:lang w:val="en-US"/>
              </w:rPr>
              <w:t>-L1</w:t>
            </w:r>
          </w:p>
        </w:tc>
        <w:tc>
          <w:tcPr>
            <w:tcW w:w="8311" w:type="dxa"/>
            <w:shd w:val="clear" w:color="FFFFFF" w:fill="auto"/>
          </w:tcPr>
          <w:p w:rsidR="003A062F" w:rsidRDefault="003A062F">
            <w:pPr>
              <w:pStyle w:val="Standard1"/>
              <w:spacing w:before="0"/>
              <w:rPr>
                <w:sz w:val="22"/>
                <w:lang w:val="en-US"/>
              </w:rPr>
            </w:pPr>
            <w:r>
              <w:rPr>
                <w:sz w:val="22"/>
                <w:lang w:val="en-US"/>
              </w:rPr>
              <w:t>ANT Network Management Interface – Level 1</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Q</w:t>
            </w:r>
            <w:r>
              <w:rPr>
                <w:sz w:val="22"/>
                <w:vertAlign w:val="subscript"/>
                <w:lang w:val="en-US"/>
              </w:rPr>
              <w:t>ANT</w:t>
            </w:r>
            <w:r>
              <w:rPr>
                <w:sz w:val="22"/>
                <w:lang w:val="en-US"/>
              </w:rPr>
              <w:t>-L2</w:t>
            </w:r>
          </w:p>
        </w:tc>
        <w:tc>
          <w:tcPr>
            <w:tcW w:w="8311" w:type="dxa"/>
            <w:shd w:val="clear" w:color="FFFFFF" w:fill="auto"/>
          </w:tcPr>
          <w:p w:rsidR="003A062F" w:rsidRDefault="003A062F">
            <w:pPr>
              <w:pStyle w:val="Standard1"/>
              <w:spacing w:before="0"/>
              <w:rPr>
                <w:sz w:val="22"/>
                <w:lang w:val="en-US"/>
              </w:rPr>
            </w:pPr>
            <w:r>
              <w:rPr>
                <w:sz w:val="22"/>
                <w:lang w:val="en-US"/>
              </w:rPr>
              <w:t>ANT Network Management Interface – Level 2</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QOS</w:t>
            </w:r>
          </w:p>
        </w:tc>
        <w:tc>
          <w:tcPr>
            <w:tcW w:w="8311" w:type="dxa"/>
            <w:shd w:val="clear" w:color="FFFFFF" w:fill="auto"/>
          </w:tcPr>
          <w:p w:rsidR="003A062F" w:rsidRDefault="003A062F">
            <w:pPr>
              <w:pStyle w:val="Standard1"/>
              <w:spacing w:before="0"/>
              <w:rPr>
                <w:sz w:val="22"/>
                <w:lang w:val="en-US"/>
              </w:rPr>
            </w:pPr>
            <w:r>
              <w:rPr>
                <w:sz w:val="22"/>
                <w:lang w:val="en-US"/>
              </w:rPr>
              <w:t>Quality of Service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QPSK</w:t>
            </w:r>
          </w:p>
        </w:tc>
        <w:tc>
          <w:tcPr>
            <w:tcW w:w="8311" w:type="dxa"/>
            <w:shd w:val="clear" w:color="FFFFFF" w:fill="auto"/>
          </w:tcPr>
          <w:p w:rsidR="003A062F" w:rsidRDefault="003A062F">
            <w:pPr>
              <w:pStyle w:val="Standard1"/>
              <w:spacing w:before="0"/>
              <w:rPr>
                <w:sz w:val="22"/>
                <w:lang w:val="en-US"/>
              </w:rPr>
            </w:pPr>
            <w:r>
              <w:rPr>
                <w:sz w:val="22"/>
                <w:lang w:val="en-US"/>
              </w:rPr>
              <w:t>Quadrature Phase Shift Keying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QX</w:t>
            </w:r>
          </w:p>
        </w:tc>
        <w:tc>
          <w:tcPr>
            <w:tcW w:w="8311" w:type="dxa"/>
            <w:shd w:val="clear" w:color="FFFFFF" w:fill="auto"/>
          </w:tcPr>
          <w:p w:rsidR="003A062F" w:rsidRDefault="003A062F">
            <w:pPr>
              <w:pStyle w:val="Standard1"/>
              <w:spacing w:before="0"/>
              <w:rPr>
                <w:sz w:val="22"/>
                <w:lang w:val="en-US"/>
              </w:rPr>
            </w:pPr>
            <w:r>
              <w:rPr>
                <w:sz w:val="22"/>
                <w:lang w:val="en-US"/>
              </w:rPr>
              <w:t>Network Management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RAP</w:t>
            </w:r>
          </w:p>
        </w:tc>
        <w:tc>
          <w:tcPr>
            <w:tcW w:w="8311" w:type="dxa"/>
            <w:shd w:val="clear" w:color="FFFFFF" w:fill="auto"/>
          </w:tcPr>
          <w:p w:rsidR="003A062F" w:rsidRDefault="003A062F">
            <w:pPr>
              <w:pStyle w:val="Standard1"/>
              <w:spacing w:before="0"/>
              <w:rPr>
                <w:sz w:val="22"/>
                <w:lang w:val="en-US"/>
              </w:rPr>
            </w:pPr>
            <w:r>
              <w:rPr>
                <w:sz w:val="22"/>
                <w:lang w:val="en-US"/>
              </w:rPr>
              <w:t>Radio local loop Access Profile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RBB</w:t>
            </w:r>
          </w:p>
        </w:tc>
        <w:tc>
          <w:tcPr>
            <w:tcW w:w="8311" w:type="dxa"/>
            <w:shd w:val="clear" w:color="FFFFFF" w:fill="auto"/>
          </w:tcPr>
          <w:p w:rsidR="003A062F" w:rsidRDefault="003A062F">
            <w:pPr>
              <w:pStyle w:val="Standard1"/>
              <w:spacing w:before="0"/>
              <w:rPr>
                <w:sz w:val="22"/>
                <w:lang w:val="en-US"/>
              </w:rPr>
            </w:pPr>
            <w:r>
              <w:rPr>
                <w:sz w:val="22"/>
                <w:lang w:val="en-US"/>
              </w:rPr>
              <w:t>Residential Broadband</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RDC</w:t>
            </w:r>
          </w:p>
        </w:tc>
        <w:tc>
          <w:tcPr>
            <w:tcW w:w="8311" w:type="dxa"/>
            <w:shd w:val="clear" w:color="FFFFFF" w:fill="auto"/>
          </w:tcPr>
          <w:p w:rsidR="003A062F" w:rsidRDefault="003A062F">
            <w:pPr>
              <w:pStyle w:val="Standard1"/>
              <w:spacing w:before="0"/>
              <w:rPr>
                <w:sz w:val="22"/>
                <w:lang w:val="en-US"/>
              </w:rPr>
            </w:pPr>
            <w:r>
              <w:rPr>
                <w:sz w:val="22"/>
                <w:lang w:val="en-US"/>
              </w:rPr>
              <w:t>Remote Device Control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REG</w:t>
            </w:r>
          </w:p>
        </w:tc>
        <w:tc>
          <w:tcPr>
            <w:tcW w:w="8311" w:type="dxa"/>
            <w:shd w:val="clear" w:color="FFFFFF" w:fill="auto"/>
          </w:tcPr>
          <w:p w:rsidR="003A062F" w:rsidRDefault="003A062F">
            <w:pPr>
              <w:pStyle w:val="Standard1"/>
              <w:spacing w:before="0"/>
              <w:rPr>
                <w:sz w:val="22"/>
                <w:lang w:val="en-US"/>
              </w:rPr>
            </w:pPr>
            <w:r>
              <w:rPr>
                <w:sz w:val="22"/>
                <w:lang w:val="en-US"/>
              </w:rPr>
              <w:t>Regenerator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RF</w:t>
            </w:r>
          </w:p>
        </w:tc>
        <w:tc>
          <w:tcPr>
            <w:tcW w:w="8311" w:type="dxa"/>
            <w:shd w:val="clear" w:color="FFFFFF" w:fill="auto"/>
          </w:tcPr>
          <w:p w:rsidR="003A062F" w:rsidRDefault="003A062F">
            <w:pPr>
              <w:pStyle w:val="Standard1"/>
              <w:spacing w:before="0"/>
              <w:rPr>
                <w:sz w:val="22"/>
                <w:lang w:val="en-US"/>
              </w:rPr>
            </w:pPr>
            <w:r>
              <w:rPr>
                <w:sz w:val="22"/>
                <w:lang w:val="en-US"/>
              </w:rPr>
              <w:t>Radio Frequency</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RFC</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Designation for an Internet Standard</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RITL</w:t>
            </w:r>
          </w:p>
        </w:tc>
        <w:tc>
          <w:tcPr>
            <w:tcW w:w="8311" w:type="dxa"/>
            <w:shd w:val="clear" w:color="FFFFFF" w:fill="auto"/>
          </w:tcPr>
          <w:p w:rsidR="003A062F" w:rsidRDefault="003A062F">
            <w:pPr>
              <w:pStyle w:val="Standard1"/>
              <w:spacing w:before="0"/>
              <w:rPr>
                <w:sz w:val="22"/>
                <w:lang w:val="en-US"/>
              </w:rPr>
            </w:pPr>
            <w:r>
              <w:rPr>
                <w:sz w:val="22"/>
                <w:lang w:val="en-US"/>
              </w:rPr>
              <w:t xml:space="preserve">Radio in the </w:t>
            </w:r>
            <w:smartTag w:uri="urn:schemas-microsoft-com:office:smarttags" w:element="place">
              <w:r>
                <w:rPr>
                  <w:sz w:val="22"/>
                  <w:lang w:val="en-US"/>
                </w:rPr>
                <w:t>Loop</w:t>
              </w:r>
            </w:smartTag>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RLL</w:t>
            </w:r>
          </w:p>
        </w:tc>
        <w:tc>
          <w:tcPr>
            <w:tcW w:w="8311" w:type="dxa"/>
            <w:shd w:val="clear" w:color="FFFFFF" w:fill="auto"/>
          </w:tcPr>
          <w:p w:rsidR="003A062F" w:rsidRDefault="003A062F">
            <w:pPr>
              <w:pStyle w:val="Standard1"/>
              <w:spacing w:before="0"/>
              <w:rPr>
                <w:sz w:val="22"/>
                <w:lang w:val="en-US"/>
              </w:rPr>
            </w:pPr>
            <w:r>
              <w:rPr>
                <w:sz w:val="22"/>
                <w:lang w:val="en-US"/>
              </w:rPr>
              <w:t xml:space="preserve">Radio Local </w:t>
            </w:r>
            <w:smartTag w:uri="urn:schemas-microsoft-com:office:smarttags" w:element="place">
              <w:r>
                <w:rPr>
                  <w:sz w:val="22"/>
                  <w:lang w:val="en-US"/>
                </w:rPr>
                <w:t>Loop</w:t>
              </w:r>
            </w:smartTag>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RMS</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Root Mean Squared</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RSOH</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Regenerator Section Overhead</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RSU</w:t>
            </w:r>
          </w:p>
        </w:tc>
        <w:tc>
          <w:tcPr>
            <w:tcW w:w="8311" w:type="dxa"/>
            <w:shd w:val="clear" w:color="FFFFFF" w:fill="auto"/>
          </w:tcPr>
          <w:p w:rsidR="003A062F" w:rsidRDefault="003A062F">
            <w:pPr>
              <w:pStyle w:val="Standard1"/>
              <w:spacing w:before="0"/>
              <w:rPr>
                <w:sz w:val="22"/>
                <w:lang w:val="en-US"/>
              </w:rPr>
            </w:pPr>
            <w:r>
              <w:rPr>
                <w:sz w:val="22"/>
                <w:lang w:val="en-US"/>
              </w:rPr>
              <w:t>Remote Switch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RT</w:t>
            </w:r>
          </w:p>
        </w:tc>
        <w:tc>
          <w:tcPr>
            <w:tcW w:w="8311" w:type="dxa"/>
            <w:shd w:val="clear" w:color="FFFFFF" w:fill="auto"/>
          </w:tcPr>
          <w:p w:rsidR="003A062F" w:rsidRDefault="003A062F">
            <w:pPr>
              <w:pStyle w:val="Standard1"/>
              <w:spacing w:before="0"/>
              <w:rPr>
                <w:sz w:val="22"/>
                <w:lang w:val="en-US"/>
              </w:rPr>
            </w:pPr>
            <w:r>
              <w:rPr>
                <w:sz w:val="22"/>
                <w:lang w:val="en-US"/>
              </w:rPr>
              <w:t>Remote Terminal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RTP</w:t>
            </w:r>
          </w:p>
        </w:tc>
        <w:tc>
          <w:tcPr>
            <w:tcW w:w="8311" w:type="dxa"/>
            <w:shd w:val="clear" w:color="FFFFFF" w:fill="auto"/>
          </w:tcPr>
          <w:p w:rsidR="003A062F" w:rsidRDefault="003A062F">
            <w:pPr>
              <w:pStyle w:val="Standard1"/>
              <w:spacing w:before="0"/>
              <w:rPr>
                <w:sz w:val="22"/>
                <w:lang w:val="en-US"/>
              </w:rPr>
            </w:pPr>
            <w:r>
              <w:rPr>
                <w:sz w:val="22"/>
                <w:lang w:val="en-US"/>
              </w:rPr>
              <w:t>Real Time Transport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RTTH</w:t>
            </w:r>
          </w:p>
        </w:tc>
        <w:tc>
          <w:tcPr>
            <w:tcW w:w="8311" w:type="dxa"/>
            <w:shd w:val="clear" w:color="FFFFFF" w:fill="auto"/>
          </w:tcPr>
          <w:p w:rsidR="003A062F" w:rsidRDefault="003A062F">
            <w:pPr>
              <w:pStyle w:val="Standard1"/>
              <w:spacing w:before="0"/>
              <w:rPr>
                <w:sz w:val="22"/>
                <w:lang w:val="en-US"/>
              </w:rPr>
            </w:pPr>
            <w:r>
              <w:rPr>
                <w:sz w:val="22"/>
                <w:lang w:val="en-US"/>
              </w:rPr>
              <w:t>Radio to the Home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SAP</w:t>
            </w:r>
          </w:p>
        </w:tc>
        <w:tc>
          <w:tcPr>
            <w:tcW w:w="8311" w:type="dxa"/>
            <w:shd w:val="clear" w:color="FFFFFF" w:fill="auto"/>
          </w:tcPr>
          <w:p w:rsidR="003A062F" w:rsidRDefault="003A062F">
            <w:pPr>
              <w:pStyle w:val="Standard1"/>
              <w:spacing w:before="0"/>
              <w:rPr>
                <w:sz w:val="22"/>
                <w:lang w:val="en-US"/>
              </w:rPr>
            </w:pPr>
            <w:r>
              <w:rPr>
                <w:sz w:val="22"/>
                <w:lang w:val="en-US"/>
              </w:rPr>
              <w:t>Service Access Point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SAR</w:t>
            </w:r>
          </w:p>
        </w:tc>
        <w:tc>
          <w:tcPr>
            <w:tcW w:w="8311" w:type="dxa"/>
            <w:shd w:val="clear" w:color="FFFFFF" w:fill="auto"/>
          </w:tcPr>
          <w:p w:rsidR="003A062F" w:rsidRDefault="003A062F">
            <w:pPr>
              <w:pStyle w:val="Standard1"/>
              <w:spacing w:before="0"/>
              <w:rPr>
                <w:sz w:val="22"/>
                <w:lang w:val="en-US"/>
              </w:rPr>
            </w:pPr>
            <w:r>
              <w:rPr>
                <w:sz w:val="22"/>
                <w:lang w:val="en-US"/>
              </w:rPr>
              <w:t>Segmentation and Reassembly</w:t>
            </w:r>
          </w:p>
        </w:tc>
      </w:tr>
      <w:tr w:rsidR="003A062F">
        <w:trPr>
          <w:cantSplit/>
        </w:trPr>
        <w:tc>
          <w:tcPr>
            <w:tcW w:w="1470" w:type="dxa"/>
            <w:shd w:val="clear" w:color="FFFFFF" w:fill="auto"/>
          </w:tcPr>
          <w:p w:rsidR="003A062F" w:rsidRDefault="003A062F">
            <w:pPr>
              <w:pStyle w:val="Standard1"/>
              <w:spacing w:before="0"/>
              <w:rPr>
                <w:color w:val="000000"/>
                <w:sz w:val="22"/>
                <w:lang w:val="fr-FR"/>
              </w:rPr>
            </w:pPr>
            <w:r>
              <w:rPr>
                <w:color w:val="000000"/>
                <w:sz w:val="22"/>
                <w:lang w:val="fr-FR"/>
              </w:rPr>
              <w:t>SAT</w:t>
            </w:r>
          </w:p>
        </w:tc>
        <w:tc>
          <w:tcPr>
            <w:tcW w:w="8311" w:type="dxa"/>
            <w:shd w:val="clear" w:color="FFFFFF" w:fill="auto"/>
          </w:tcPr>
          <w:p w:rsidR="003A062F" w:rsidRDefault="003A062F">
            <w:pPr>
              <w:pStyle w:val="Standard1"/>
              <w:spacing w:before="0"/>
              <w:rPr>
                <w:color w:val="000000"/>
                <w:sz w:val="22"/>
                <w:lang w:val="fr-FR"/>
              </w:rPr>
            </w:pPr>
            <w:r>
              <w:rPr>
                <w:color w:val="000000"/>
                <w:sz w:val="22"/>
                <w:lang w:val="fr-FR"/>
              </w:rPr>
              <w:t>Satellite</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SBS</w:t>
            </w:r>
          </w:p>
        </w:tc>
        <w:tc>
          <w:tcPr>
            <w:tcW w:w="8311" w:type="dxa"/>
            <w:shd w:val="clear" w:color="FFFFFF" w:fill="auto"/>
          </w:tcPr>
          <w:p w:rsidR="003A062F" w:rsidRDefault="003A062F">
            <w:pPr>
              <w:pStyle w:val="Standard1"/>
              <w:spacing w:before="0"/>
              <w:rPr>
                <w:sz w:val="22"/>
                <w:lang w:val="en-US"/>
              </w:rPr>
            </w:pPr>
            <w:r>
              <w:rPr>
                <w:sz w:val="22"/>
                <w:lang w:val="en-US"/>
              </w:rPr>
              <w:t>Selector Bank Subsystem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SCN</w:t>
            </w:r>
          </w:p>
        </w:tc>
        <w:tc>
          <w:tcPr>
            <w:tcW w:w="8311" w:type="dxa"/>
            <w:shd w:val="clear" w:color="FFFFFF" w:fill="auto"/>
          </w:tcPr>
          <w:p w:rsidR="003A062F" w:rsidRDefault="003A062F">
            <w:pPr>
              <w:pStyle w:val="Standard1"/>
              <w:spacing w:before="0"/>
              <w:rPr>
                <w:sz w:val="22"/>
                <w:lang w:val="en-US"/>
              </w:rPr>
            </w:pPr>
            <w:r>
              <w:rPr>
                <w:sz w:val="22"/>
                <w:lang w:val="en-US"/>
              </w:rPr>
              <w:t>Switched Circuit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SCR</w:t>
            </w:r>
          </w:p>
        </w:tc>
        <w:tc>
          <w:tcPr>
            <w:tcW w:w="8311" w:type="dxa"/>
            <w:shd w:val="clear" w:color="FFFFFF" w:fill="auto"/>
          </w:tcPr>
          <w:p w:rsidR="003A062F" w:rsidRDefault="003A062F">
            <w:pPr>
              <w:pStyle w:val="Standard1"/>
              <w:spacing w:before="0"/>
              <w:rPr>
                <w:sz w:val="22"/>
                <w:lang w:val="en-US"/>
              </w:rPr>
            </w:pPr>
            <w:r>
              <w:rPr>
                <w:sz w:val="22"/>
                <w:lang w:val="en-US"/>
              </w:rPr>
              <w:t>Selective Call Rejection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SD</w:t>
            </w:r>
          </w:p>
        </w:tc>
        <w:tc>
          <w:tcPr>
            <w:tcW w:w="8311" w:type="dxa"/>
            <w:shd w:val="clear" w:color="FFFFFF" w:fill="auto"/>
          </w:tcPr>
          <w:p w:rsidR="003A062F" w:rsidRDefault="003A062F">
            <w:pPr>
              <w:pStyle w:val="Standard1"/>
              <w:spacing w:before="0"/>
              <w:rPr>
                <w:sz w:val="22"/>
                <w:lang w:val="en-US"/>
              </w:rPr>
            </w:pPr>
            <w:r>
              <w:rPr>
                <w:sz w:val="22"/>
                <w:lang w:val="en-US"/>
              </w:rPr>
              <w:t>Starting Delimiter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SDH</w:t>
            </w:r>
          </w:p>
        </w:tc>
        <w:tc>
          <w:tcPr>
            <w:tcW w:w="8311" w:type="dxa"/>
            <w:shd w:val="clear" w:color="FFFFFF" w:fill="auto"/>
          </w:tcPr>
          <w:p w:rsidR="003A062F" w:rsidRDefault="003A062F">
            <w:pPr>
              <w:pStyle w:val="Standard1"/>
              <w:spacing w:before="0"/>
              <w:rPr>
                <w:sz w:val="22"/>
                <w:lang w:val="en-US"/>
              </w:rPr>
            </w:pPr>
            <w:r>
              <w:rPr>
                <w:sz w:val="22"/>
                <w:lang w:val="en-US"/>
              </w:rPr>
              <w:t>Synchronous Digital Hierarchy</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SDL</w:t>
            </w:r>
          </w:p>
        </w:tc>
        <w:tc>
          <w:tcPr>
            <w:tcW w:w="8311" w:type="dxa"/>
            <w:shd w:val="clear" w:color="FFFFFF" w:fill="auto"/>
          </w:tcPr>
          <w:p w:rsidR="003A062F" w:rsidRDefault="003A062F">
            <w:pPr>
              <w:pStyle w:val="Standard1"/>
              <w:spacing w:before="0"/>
              <w:rPr>
                <w:sz w:val="22"/>
                <w:lang w:val="en-US"/>
              </w:rPr>
            </w:pPr>
            <w:r>
              <w:rPr>
                <w:sz w:val="22"/>
                <w:lang w:val="en-US"/>
              </w:rPr>
              <w:t>Specification and Description Language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SDSL</w:t>
            </w:r>
          </w:p>
        </w:tc>
        <w:tc>
          <w:tcPr>
            <w:tcW w:w="8311" w:type="dxa"/>
            <w:shd w:val="clear" w:color="FFFFFF" w:fill="auto"/>
          </w:tcPr>
          <w:p w:rsidR="003A062F" w:rsidRDefault="003A062F">
            <w:pPr>
              <w:pStyle w:val="Standard1"/>
              <w:spacing w:before="0"/>
              <w:rPr>
                <w:sz w:val="22"/>
                <w:lang w:val="en-US"/>
              </w:rPr>
            </w:pPr>
            <w:r>
              <w:rPr>
                <w:sz w:val="22"/>
                <w:lang w:val="en-US"/>
              </w:rPr>
              <w:t>Symmetrical high bit rate Digital Subscriber Line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SDO</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Standards Development Organization</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SECDED</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single error correction, double error detection (code)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SG</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Study Group (ITU, CCITT)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SLP</w:t>
            </w:r>
          </w:p>
        </w:tc>
        <w:tc>
          <w:tcPr>
            <w:tcW w:w="8311" w:type="dxa"/>
            <w:shd w:val="clear" w:color="FFFFFF" w:fill="auto"/>
          </w:tcPr>
          <w:p w:rsidR="003A062F" w:rsidRDefault="003A062F">
            <w:pPr>
              <w:pStyle w:val="Standard1"/>
              <w:spacing w:before="0"/>
              <w:rPr>
                <w:sz w:val="22"/>
                <w:lang w:val="en-US"/>
              </w:rPr>
            </w:pPr>
            <w:r>
              <w:rPr>
                <w:sz w:val="22"/>
                <w:lang w:val="en-US"/>
              </w:rPr>
              <w:t>Service Location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SM</w:t>
            </w:r>
          </w:p>
        </w:tc>
        <w:tc>
          <w:tcPr>
            <w:tcW w:w="8311" w:type="dxa"/>
            <w:shd w:val="clear" w:color="FFFFFF" w:fill="auto"/>
          </w:tcPr>
          <w:p w:rsidR="003A062F" w:rsidRDefault="003A062F">
            <w:pPr>
              <w:pStyle w:val="Standard1"/>
              <w:spacing w:before="0"/>
              <w:rPr>
                <w:sz w:val="22"/>
                <w:lang w:val="en-US"/>
              </w:rPr>
            </w:pPr>
            <w:r>
              <w:rPr>
                <w:sz w:val="22"/>
                <w:lang w:val="en-US"/>
              </w:rPr>
              <w:t>Service Module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SMATV</w:t>
            </w:r>
          </w:p>
        </w:tc>
        <w:tc>
          <w:tcPr>
            <w:tcW w:w="8311" w:type="dxa"/>
            <w:shd w:val="clear" w:color="FFFFFF" w:fill="auto"/>
          </w:tcPr>
          <w:p w:rsidR="003A062F" w:rsidRDefault="003A062F">
            <w:pPr>
              <w:pStyle w:val="Standard1"/>
              <w:spacing w:before="0"/>
              <w:rPr>
                <w:sz w:val="22"/>
                <w:lang w:val="en-US"/>
              </w:rPr>
            </w:pPr>
            <w:r>
              <w:rPr>
                <w:sz w:val="22"/>
                <w:lang w:val="en-US"/>
              </w:rPr>
              <w:t>Satellite Master Antenna TeleVision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SMDS</w:t>
            </w:r>
          </w:p>
        </w:tc>
        <w:tc>
          <w:tcPr>
            <w:tcW w:w="8311" w:type="dxa"/>
            <w:shd w:val="clear" w:color="FFFFFF" w:fill="auto"/>
          </w:tcPr>
          <w:p w:rsidR="003A062F" w:rsidRDefault="003A062F">
            <w:pPr>
              <w:pStyle w:val="Standard1"/>
              <w:spacing w:before="0"/>
              <w:rPr>
                <w:sz w:val="22"/>
                <w:lang w:val="en-US"/>
              </w:rPr>
            </w:pPr>
            <w:r>
              <w:rPr>
                <w:sz w:val="22"/>
                <w:lang w:val="en-US"/>
              </w:rPr>
              <w:t>Switched multi-megabit data service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SMF</w:t>
            </w:r>
          </w:p>
        </w:tc>
        <w:tc>
          <w:tcPr>
            <w:tcW w:w="8311" w:type="dxa"/>
            <w:shd w:val="clear" w:color="FFFFFF" w:fill="auto"/>
          </w:tcPr>
          <w:p w:rsidR="003A062F" w:rsidRDefault="003A062F">
            <w:pPr>
              <w:pStyle w:val="Standard1"/>
              <w:spacing w:before="0"/>
              <w:rPr>
                <w:sz w:val="22"/>
                <w:lang w:val="en-US"/>
              </w:rPr>
            </w:pPr>
            <w:r>
              <w:rPr>
                <w:sz w:val="22"/>
                <w:lang w:val="en-US"/>
              </w:rPr>
              <w:t>System Management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SMG</w:t>
            </w:r>
          </w:p>
        </w:tc>
        <w:tc>
          <w:tcPr>
            <w:tcW w:w="8311" w:type="dxa"/>
            <w:shd w:val="clear" w:color="FFFFFF" w:fill="auto"/>
          </w:tcPr>
          <w:p w:rsidR="003A062F" w:rsidRDefault="003A062F">
            <w:pPr>
              <w:pStyle w:val="Standard1"/>
              <w:spacing w:before="0"/>
              <w:rPr>
                <w:sz w:val="22"/>
                <w:lang w:val="en-US"/>
              </w:rPr>
            </w:pPr>
            <w:r>
              <w:rPr>
                <w:sz w:val="22"/>
                <w:lang w:val="en-US"/>
              </w:rPr>
              <w:t>Special Mobile Group</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SMS</w:t>
            </w:r>
          </w:p>
        </w:tc>
        <w:tc>
          <w:tcPr>
            <w:tcW w:w="8311" w:type="dxa"/>
            <w:shd w:val="clear" w:color="FFFFFF" w:fill="auto"/>
          </w:tcPr>
          <w:p w:rsidR="003A062F" w:rsidRDefault="003A062F">
            <w:pPr>
              <w:pStyle w:val="Standard1"/>
              <w:spacing w:before="0"/>
              <w:rPr>
                <w:sz w:val="22"/>
                <w:lang w:val="en-US"/>
              </w:rPr>
            </w:pPr>
            <w:r>
              <w:rPr>
                <w:sz w:val="22"/>
                <w:lang w:val="en-US"/>
              </w:rPr>
              <w:t>Short Message Service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SN</w:t>
            </w:r>
          </w:p>
        </w:tc>
        <w:tc>
          <w:tcPr>
            <w:tcW w:w="8311" w:type="dxa"/>
            <w:shd w:val="clear" w:color="FFFFFF" w:fill="auto"/>
          </w:tcPr>
          <w:p w:rsidR="003A062F" w:rsidRDefault="003A062F">
            <w:pPr>
              <w:pStyle w:val="Standard1"/>
              <w:spacing w:before="0"/>
              <w:rPr>
                <w:sz w:val="22"/>
                <w:lang w:val="en-US"/>
              </w:rPr>
            </w:pPr>
            <w:r>
              <w:rPr>
                <w:sz w:val="22"/>
                <w:lang w:val="en-US"/>
              </w:rPr>
              <w:t>Service Node </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SNI</w:t>
            </w:r>
          </w:p>
        </w:tc>
        <w:tc>
          <w:tcPr>
            <w:tcW w:w="8311" w:type="dxa"/>
            <w:shd w:val="clear" w:color="FFFFFF" w:fill="auto"/>
          </w:tcPr>
          <w:p w:rsidR="003A062F" w:rsidRDefault="003A062F">
            <w:pPr>
              <w:pStyle w:val="Standard1"/>
              <w:spacing w:before="0"/>
              <w:rPr>
                <w:sz w:val="22"/>
                <w:lang w:val="en-US"/>
              </w:rPr>
            </w:pPr>
            <w:r>
              <w:rPr>
                <w:sz w:val="22"/>
                <w:lang w:val="en-US"/>
              </w:rPr>
              <w:t>Service Node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SNMP</w:t>
            </w:r>
          </w:p>
        </w:tc>
        <w:tc>
          <w:tcPr>
            <w:tcW w:w="8311" w:type="dxa"/>
            <w:shd w:val="clear" w:color="FFFFFF" w:fill="auto"/>
          </w:tcPr>
          <w:p w:rsidR="003A062F" w:rsidRDefault="003A062F">
            <w:pPr>
              <w:pStyle w:val="Standard1"/>
              <w:spacing w:before="0"/>
              <w:rPr>
                <w:sz w:val="22"/>
                <w:lang w:val="en-US"/>
              </w:rPr>
            </w:pPr>
            <w:r>
              <w:rPr>
                <w:sz w:val="22"/>
                <w:lang w:val="en-US"/>
              </w:rPr>
              <w:t>Simple Network Management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SN-SMF</w:t>
            </w:r>
          </w:p>
        </w:tc>
        <w:tc>
          <w:tcPr>
            <w:tcW w:w="8311" w:type="dxa"/>
            <w:shd w:val="clear" w:color="FFFFFF" w:fill="auto"/>
          </w:tcPr>
          <w:p w:rsidR="003A062F" w:rsidRDefault="003A062F">
            <w:pPr>
              <w:pStyle w:val="Standard1"/>
              <w:spacing w:before="0"/>
              <w:rPr>
                <w:sz w:val="22"/>
                <w:lang w:val="en-US"/>
              </w:rPr>
            </w:pPr>
            <w:r>
              <w:rPr>
                <w:sz w:val="22"/>
                <w:lang w:val="en-US"/>
              </w:rPr>
              <w:t>Service Node System Management Function</w:t>
            </w:r>
          </w:p>
        </w:tc>
      </w:tr>
      <w:tr w:rsidR="003A062F">
        <w:trPr>
          <w:cantSplit/>
        </w:trPr>
        <w:tc>
          <w:tcPr>
            <w:tcW w:w="1470" w:type="dxa"/>
            <w:shd w:val="clear" w:color="FFFFFF" w:fill="auto"/>
          </w:tcPr>
          <w:p w:rsidR="003A062F" w:rsidRDefault="003A062F">
            <w:pPr>
              <w:pStyle w:val="Standard1"/>
              <w:spacing w:before="0"/>
              <w:rPr>
                <w:sz w:val="22"/>
                <w:lang w:val="en-US"/>
              </w:rPr>
            </w:pPr>
            <w:smartTag w:uri="urn:schemas-microsoft-com:office:smarttags" w:element="place">
              <w:r>
                <w:rPr>
                  <w:sz w:val="22"/>
                  <w:lang w:val="en-US"/>
                </w:rPr>
                <w:t>SOHO</w:t>
              </w:r>
            </w:smartTag>
          </w:p>
        </w:tc>
        <w:tc>
          <w:tcPr>
            <w:tcW w:w="8311" w:type="dxa"/>
            <w:shd w:val="clear" w:color="FFFFFF" w:fill="auto"/>
          </w:tcPr>
          <w:p w:rsidR="003A062F" w:rsidRDefault="003A062F">
            <w:pPr>
              <w:pStyle w:val="Standard1"/>
              <w:spacing w:before="0"/>
              <w:rPr>
                <w:sz w:val="22"/>
                <w:lang w:val="en-US"/>
              </w:rPr>
            </w:pPr>
            <w:r>
              <w:rPr>
                <w:sz w:val="22"/>
                <w:lang w:val="en-US"/>
              </w:rPr>
              <w:t>Small Office Home Office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SPF</w:t>
            </w:r>
          </w:p>
        </w:tc>
        <w:tc>
          <w:tcPr>
            <w:tcW w:w="8311" w:type="dxa"/>
            <w:shd w:val="clear" w:color="FFFFFF" w:fill="auto"/>
          </w:tcPr>
          <w:p w:rsidR="003A062F" w:rsidRDefault="003A062F">
            <w:pPr>
              <w:pStyle w:val="Standard1"/>
              <w:spacing w:before="0"/>
              <w:rPr>
                <w:sz w:val="22"/>
                <w:lang w:val="en-US"/>
              </w:rPr>
            </w:pPr>
            <w:smartTag w:uri="urn:schemas-microsoft-com:office:smarttags" w:element="place">
              <w:smartTag w:uri="urn:schemas-microsoft-com:office:smarttags" w:element="PlaceName">
                <w:r>
                  <w:rPr>
                    <w:sz w:val="22"/>
                    <w:lang w:val="en-US"/>
                  </w:rPr>
                  <w:t>Service</w:t>
                </w:r>
              </w:smartTag>
              <w:r>
                <w:rPr>
                  <w:sz w:val="22"/>
                  <w:lang w:val="en-US"/>
                </w:rPr>
                <w:t xml:space="preserve"> </w:t>
              </w:r>
              <w:smartTag w:uri="urn:schemas-microsoft-com:office:smarttags" w:element="PlaceType">
                <w:r>
                  <w:rPr>
                    <w:sz w:val="22"/>
                    <w:lang w:val="en-US"/>
                  </w:rPr>
                  <w:t>Port</w:t>
                </w:r>
              </w:smartTag>
            </w:smartTag>
            <w:r>
              <w:rPr>
                <w:sz w:val="22"/>
                <w:lang w:val="en-US"/>
              </w:rPr>
              <w:t xml:space="preserve">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SPP</w:t>
            </w:r>
          </w:p>
        </w:tc>
        <w:tc>
          <w:tcPr>
            <w:tcW w:w="8311" w:type="dxa"/>
            <w:shd w:val="clear" w:color="FFFFFF" w:fill="auto"/>
          </w:tcPr>
          <w:p w:rsidR="003A062F" w:rsidRDefault="003A062F">
            <w:pPr>
              <w:pStyle w:val="Standard1"/>
              <w:spacing w:before="0"/>
              <w:rPr>
                <w:sz w:val="22"/>
                <w:lang w:val="en-US"/>
              </w:rPr>
            </w:pPr>
            <w:r>
              <w:rPr>
                <w:sz w:val="22"/>
                <w:lang w:val="en-US"/>
              </w:rPr>
              <w:t>Service Provisioning Platform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SS7</w:t>
            </w:r>
          </w:p>
        </w:tc>
        <w:tc>
          <w:tcPr>
            <w:tcW w:w="8311" w:type="dxa"/>
            <w:shd w:val="clear" w:color="FFFFFF" w:fill="auto"/>
          </w:tcPr>
          <w:p w:rsidR="003A062F" w:rsidRDefault="003A062F">
            <w:pPr>
              <w:pStyle w:val="Standard1"/>
              <w:spacing w:before="0"/>
              <w:rPr>
                <w:sz w:val="22"/>
                <w:lang w:val="en-US"/>
              </w:rPr>
            </w:pPr>
            <w:r>
              <w:rPr>
                <w:sz w:val="22"/>
                <w:lang w:val="en-US"/>
              </w:rPr>
              <w:t>Signalling System No.7</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SSCOP</w:t>
            </w:r>
          </w:p>
        </w:tc>
        <w:tc>
          <w:tcPr>
            <w:tcW w:w="8311" w:type="dxa"/>
            <w:shd w:val="clear" w:color="FFFFFF" w:fill="auto"/>
          </w:tcPr>
          <w:p w:rsidR="003A062F" w:rsidRDefault="003A062F">
            <w:pPr>
              <w:pStyle w:val="Standard1"/>
              <w:spacing w:before="0"/>
              <w:rPr>
                <w:sz w:val="22"/>
                <w:lang w:val="en-US"/>
              </w:rPr>
            </w:pPr>
            <w:r>
              <w:rPr>
                <w:sz w:val="22"/>
                <w:lang w:val="en-US"/>
              </w:rPr>
              <w:t>Service Specific Connection-Oriented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SSCS</w:t>
            </w:r>
          </w:p>
        </w:tc>
        <w:tc>
          <w:tcPr>
            <w:tcW w:w="8311" w:type="dxa"/>
            <w:shd w:val="clear" w:color="FFFFFF" w:fill="auto"/>
          </w:tcPr>
          <w:p w:rsidR="003A062F" w:rsidRDefault="003A062F">
            <w:pPr>
              <w:pStyle w:val="Standard1"/>
              <w:spacing w:before="0"/>
              <w:rPr>
                <w:sz w:val="22"/>
                <w:lang w:val="en-US"/>
              </w:rPr>
            </w:pPr>
            <w:r>
              <w:rPr>
                <w:sz w:val="22"/>
                <w:lang w:val="en-US"/>
              </w:rPr>
              <w:t>Service Specific Functions sublayer</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STC</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ETSI Technical Sub-Committee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STM</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Service Trunk Module</w:t>
            </w:r>
          </w:p>
        </w:tc>
      </w:tr>
      <w:tr w:rsidR="003A062F">
        <w:trPr>
          <w:cantSplit/>
        </w:trPr>
        <w:tc>
          <w:tcPr>
            <w:tcW w:w="1470" w:type="dxa"/>
            <w:shd w:val="clear" w:color="FFFFFF" w:fill="auto"/>
          </w:tcPr>
          <w:p w:rsidR="003A062F" w:rsidRDefault="003A062F">
            <w:pPr>
              <w:pStyle w:val="Standard1"/>
              <w:spacing w:before="0"/>
              <w:rPr>
                <w:color w:val="000000"/>
                <w:sz w:val="22"/>
                <w:lang w:val="fr-FR"/>
              </w:rPr>
            </w:pPr>
            <w:r>
              <w:rPr>
                <w:color w:val="000000"/>
                <w:sz w:val="22"/>
                <w:lang w:val="fr-FR"/>
              </w:rPr>
              <w:t>STM</w:t>
            </w:r>
          </w:p>
        </w:tc>
        <w:tc>
          <w:tcPr>
            <w:tcW w:w="8311" w:type="dxa"/>
            <w:shd w:val="clear" w:color="FFFFFF" w:fill="auto"/>
          </w:tcPr>
          <w:p w:rsidR="003A062F" w:rsidRDefault="003A062F">
            <w:pPr>
              <w:pStyle w:val="Standard1"/>
              <w:spacing w:before="0"/>
              <w:rPr>
                <w:color w:val="000000"/>
                <w:sz w:val="22"/>
                <w:lang w:val="fr-FR"/>
              </w:rPr>
            </w:pPr>
            <w:r>
              <w:rPr>
                <w:color w:val="000000"/>
                <w:sz w:val="22"/>
                <w:lang w:val="fr-FR"/>
              </w:rPr>
              <w:t>Synchronous Transfer Mode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STP</w:t>
            </w:r>
          </w:p>
        </w:tc>
        <w:tc>
          <w:tcPr>
            <w:tcW w:w="8311" w:type="dxa"/>
            <w:shd w:val="clear" w:color="FFFFFF" w:fill="auto"/>
          </w:tcPr>
          <w:p w:rsidR="003A062F" w:rsidRDefault="003A062F">
            <w:pPr>
              <w:pStyle w:val="Standard1"/>
              <w:spacing w:before="0"/>
              <w:rPr>
                <w:sz w:val="22"/>
                <w:lang w:val="en-US"/>
              </w:rPr>
            </w:pPr>
            <w:r>
              <w:rPr>
                <w:sz w:val="22"/>
                <w:lang w:val="en-US"/>
              </w:rPr>
              <w:t>Shielded Twisted Pair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STU</w:t>
            </w:r>
          </w:p>
        </w:tc>
        <w:tc>
          <w:tcPr>
            <w:tcW w:w="8311" w:type="dxa"/>
            <w:shd w:val="clear" w:color="FFFFFF" w:fill="auto"/>
          </w:tcPr>
          <w:p w:rsidR="003A062F" w:rsidRDefault="003A062F">
            <w:pPr>
              <w:pStyle w:val="Standard1"/>
              <w:spacing w:before="0"/>
              <w:rPr>
                <w:sz w:val="22"/>
                <w:lang w:val="en-US"/>
              </w:rPr>
            </w:pPr>
            <w:r>
              <w:rPr>
                <w:sz w:val="22"/>
                <w:lang w:val="en-US"/>
              </w:rPr>
              <w:t>Set Top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SUD</w:t>
            </w:r>
          </w:p>
        </w:tc>
        <w:tc>
          <w:tcPr>
            <w:tcW w:w="8311" w:type="dxa"/>
            <w:shd w:val="clear" w:color="FFFFFF" w:fill="auto"/>
          </w:tcPr>
          <w:p w:rsidR="003A062F" w:rsidRDefault="003A062F">
            <w:pPr>
              <w:pStyle w:val="Standard1"/>
              <w:spacing w:before="0"/>
              <w:rPr>
                <w:sz w:val="22"/>
                <w:lang w:val="en-US"/>
              </w:rPr>
            </w:pPr>
            <w:r>
              <w:rPr>
                <w:sz w:val="22"/>
                <w:lang w:val="en-US"/>
              </w:rPr>
              <w:t>Single Use Device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T1/E1</w:t>
            </w:r>
          </w:p>
        </w:tc>
        <w:tc>
          <w:tcPr>
            <w:tcW w:w="8311" w:type="dxa"/>
            <w:shd w:val="clear" w:color="FFFFFF" w:fill="auto"/>
          </w:tcPr>
          <w:p w:rsidR="003A062F" w:rsidRDefault="003A062F">
            <w:pPr>
              <w:pStyle w:val="Standard1"/>
              <w:spacing w:before="0"/>
              <w:rPr>
                <w:sz w:val="22"/>
                <w:lang w:val="en-US"/>
              </w:rPr>
            </w:pPr>
            <w:r>
              <w:rPr>
                <w:sz w:val="22"/>
                <w:lang w:val="en-US"/>
              </w:rPr>
              <w:t>Primary rate transmission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T/S</w:t>
            </w:r>
          </w:p>
        </w:tc>
        <w:tc>
          <w:tcPr>
            <w:tcW w:w="8311" w:type="dxa"/>
            <w:shd w:val="clear" w:color="FFFFFF" w:fill="auto"/>
          </w:tcPr>
          <w:p w:rsidR="003A062F" w:rsidRDefault="003A062F">
            <w:pPr>
              <w:pStyle w:val="Standard1"/>
              <w:spacing w:before="0"/>
              <w:rPr>
                <w:sz w:val="22"/>
                <w:lang w:val="en-US"/>
              </w:rPr>
            </w:pPr>
            <w:r>
              <w:rPr>
                <w:sz w:val="22"/>
                <w:lang w:val="en-US"/>
              </w:rPr>
              <w:t>Interface(s) between ADSL network termination and Customer Installation or home network</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TA</w:t>
            </w:r>
          </w:p>
        </w:tc>
        <w:tc>
          <w:tcPr>
            <w:tcW w:w="8311" w:type="dxa"/>
            <w:shd w:val="clear" w:color="FFFFFF" w:fill="auto"/>
          </w:tcPr>
          <w:p w:rsidR="003A062F" w:rsidRDefault="003A062F">
            <w:pPr>
              <w:pStyle w:val="Standard1"/>
              <w:spacing w:before="0"/>
              <w:rPr>
                <w:sz w:val="22"/>
                <w:lang w:val="fr-FR"/>
              </w:rPr>
            </w:pPr>
            <w:r>
              <w:rPr>
                <w:sz w:val="22"/>
                <w:lang w:val="fr-FR"/>
              </w:rPr>
              <w:t xml:space="preserve">Terminal Adopter  </w:t>
            </w:r>
          </w:p>
          <w:p w:rsidR="003A062F" w:rsidRDefault="003A062F">
            <w:pPr>
              <w:pStyle w:val="Standard1"/>
              <w:spacing w:before="0"/>
              <w:rPr>
                <w:sz w:val="22"/>
                <w:lang w:val="fr-FR"/>
              </w:rPr>
            </w:pPr>
            <w:r>
              <w:rPr>
                <w:sz w:val="22"/>
                <w:lang w:val="fr-FR"/>
              </w:rPr>
              <w:t>Terminal Adapter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TAB</w:t>
            </w:r>
          </w:p>
        </w:tc>
        <w:tc>
          <w:tcPr>
            <w:tcW w:w="8311" w:type="dxa"/>
            <w:shd w:val="clear" w:color="FFFFFF" w:fill="auto"/>
          </w:tcPr>
          <w:p w:rsidR="003A062F" w:rsidRDefault="003A062F">
            <w:pPr>
              <w:pStyle w:val="Standard1"/>
              <w:spacing w:before="0"/>
              <w:rPr>
                <w:sz w:val="22"/>
                <w:lang w:val="en-US"/>
              </w:rPr>
            </w:pPr>
            <w:r>
              <w:rPr>
                <w:sz w:val="22"/>
                <w:lang w:val="en-US"/>
              </w:rPr>
              <w:t>Tape Automated Bonding</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TACS</w:t>
            </w:r>
          </w:p>
        </w:tc>
        <w:tc>
          <w:tcPr>
            <w:tcW w:w="8311" w:type="dxa"/>
            <w:shd w:val="clear" w:color="FFFFFF" w:fill="auto"/>
          </w:tcPr>
          <w:p w:rsidR="003A062F" w:rsidRDefault="003A062F">
            <w:pPr>
              <w:pStyle w:val="Standard1"/>
              <w:spacing w:before="0"/>
              <w:rPr>
                <w:sz w:val="22"/>
                <w:lang w:val="en-US"/>
              </w:rPr>
            </w:pPr>
            <w:r>
              <w:rPr>
                <w:sz w:val="22"/>
                <w:lang w:val="en-US"/>
              </w:rPr>
              <w:t>Total Access Communications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TBR</w:t>
            </w:r>
          </w:p>
        </w:tc>
        <w:tc>
          <w:tcPr>
            <w:tcW w:w="8311" w:type="dxa"/>
            <w:shd w:val="clear" w:color="FFFFFF" w:fill="auto"/>
          </w:tcPr>
          <w:p w:rsidR="003A062F" w:rsidRDefault="003A062F">
            <w:pPr>
              <w:pStyle w:val="Standard1"/>
              <w:spacing w:before="0"/>
              <w:rPr>
                <w:sz w:val="22"/>
                <w:lang w:val="en-US"/>
              </w:rPr>
            </w:pPr>
            <w:r>
              <w:rPr>
                <w:sz w:val="22"/>
                <w:lang w:val="en-US"/>
              </w:rPr>
              <w:t>Technical Basis for Regulation (ETSI standard)</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TC</w:t>
            </w:r>
          </w:p>
        </w:tc>
        <w:tc>
          <w:tcPr>
            <w:tcW w:w="8311" w:type="dxa"/>
            <w:shd w:val="clear" w:color="FFFFFF" w:fill="auto"/>
          </w:tcPr>
          <w:p w:rsidR="003A062F" w:rsidRDefault="003A062F">
            <w:pPr>
              <w:pStyle w:val="Standard1"/>
              <w:spacing w:before="0"/>
              <w:rPr>
                <w:sz w:val="22"/>
                <w:lang w:val="en-US"/>
              </w:rPr>
            </w:pPr>
            <w:r>
              <w:rPr>
                <w:sz w:val="22"/>
                <w:lang w:val="en-US"/>
              </w:rPr>
              <w:t>Technical Committee</w:t>
            </w:r>
          </w:p>
        </w:tc>
      </w:tr>
      <w:tr w:rsidR="003A062F">
        <w:trPr>
          <w:cantSplit/>
        </w:trPr>
        <w:tc>
          <w:tcPr>
            <w:tcW w:w="1470" w:type="dxa"/>
            <w:shd w:val="clear" w:color="FFFFFF" w:fill="auto"/>
          </w:tcPr>
          <w:p w:rsidR="003A062F" w:rsidRDefault="003A062F">
            <w:pPr>
              <w:pStyle w:val="Standard1"/>
              <w:spacing w:before="0"/>
              <w:rPr>
                <w:sz w:val="22"/>
                <w:lang w:val="fr-FR"/>
              </w:rPr>
            </w:pPr>
            <w:r>
              <w:rPr>
                <w:sz w:val="22"/>
                <w:lang w:val="fr-FR"/>
              </w:rPr>
              <w:t>TC</w:t>
            </w:r>
          </w:p>
        </w:tc>
        <w:tc>
          <w:tcPr>
            <w:tcW w:w="8311" w:type="dxa"/>
            <w:shd w:val="clear" w:color="FFFFFF" w:fill="auto"/>
          </w:tcPr>
          <w:p w:rsidR="003A062F" w:rsidRDefault="003A062F">
            <w:pPr>
              <w:pStyle w:val="Standard1"/>
              <w:spacing w:before="0"/>
              <w:rPr>
                <w:sz w:val="22"/>
                <w:lang w:val="fr-FR"/>
              </w:rPr>
            </w:pPr>
            <w:r>
              <w:rPr>
                <w:sz w:val="22"/>
                <w:lang w:val="fr-FR"/>
              </w:rPr>
              <w:t>Transmission Convergence (sublayer)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TCM</w:t>
            </w:r>
          </w:p>
        </w:tc>
        <w:tc>
          <w:tcPr>
            <w:tcW w:w="8311" w:type="dxa"/>
            <w:shd w:val="clear" w:color="FFFFFF" w:fill="auto"/>
          </w:tcPr>
          <w:p w:rsidR="003A062F" w:rsidRDefault="003A062F">
            <w:pPr>
              <w:pStyle w:val="Standard1"/>
              <w:spacing w:before="0"/>
              <w:rPr>
                <w:sz w:val="22"/>
                <w:lang w:val="en-US"/>
              </w:rPr>
            </w:pPr>
            <w:r>
              <w:rPr>
                <w:sz w:val="22"/>
                <w:lang w:val="en-US"/>
              </w:rPr>
              <w:t xml:space="preserve">Time-Compressed Modulation  </w:t>
            </w:r>
          </w:p>
          <w:p w:rsidR="003A062F" w:rsidRDefault="003A062F">
            <w:pPr>
              <w:pStyle w:val="Standard1"/>
              <w:spacing w:before="0"/>
              <w:rPr>
                <w:sz w:val="22"/>
                <w:lang w:val="en-US"/>
              </w:rPr>
            </w:pPr>
            <w:r>
              <w:rPr>
                <w:sz w:val="22"/>
                <w:lang w:val="en-US"/>
              </w:rPr>
              <w:t>Time Compressed Multiplex</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TCP</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Termination Connection Point</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TCP</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Transmission Control Protocol</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TCP/IP</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Transmission Control Protocol/ Internet Protocol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TDD</w:t>
            </w:r>
          </w:p>
        </w:tc>
        <w:tc>
          <w:tcPr>
            <w:tcW w:w="8311" w:type="dxa"/>
            <w:shd w:val="clear" w:color="FFFFFF" w:fill="auto"/>
          </w:tcPr>
          <w:p w:rsidR="003A062F" w:rsidRDefault="003A062F">
            <w:pPr>
              <w:pStyle w:val="Standard1"/>
              <w:spacing w:before="0"/>
              <w:rPr>
                <w:sz w:val="22"/>
                <w:lang w:val="en-US"/>
              </w:rPr>
            </w:pPr>
            <w:r>
              <w:rPr>
                <w:sz w:val="22"/>
                <w:lang w:val="en-US"/>
              </w:rPr>
              <w:t>Time Division Duplex</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TDM</w:t>
            </w:r>
          </w:p>
        </w:tc>
        <w:tc>
          <w:tcPr>
            <w:tcW w:w="8311" w:type="dxa"/>
            <w:shd w:val="clear" w:color="FFFFFF" w:fill="auto"/>
          </w:tcPr>
          <w:p w:rsidR="003A062F" w:rsidRDefault="003A062F">
            <w:pPr>
              <w:pStyle w:val="Standard1"/>
              <w:spacing w:before="0"/>
              <w:rPr>
                <w:sz w:val="22"/>
                <w:lang w:val="en-US"/>
              </w:rPr>
            </w:pPr>
            <w:r>
              <w:rPr>
                <w:sz w:val="22"/>
                <w:lang w:val="en-US"/>
              </w:rPr>
              <w:t>Time Division Multiplex</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TDMA</w:t>
            </w:r>
          </w:p>
        </w:tc>
        <w:tc>
          <w:tcPr>
            <w:tcW w:w="8311" w:type="dxa"/>
            <w:shd w:val="clear" w:color="FFFFFF" w:fill="auto"/>
          </w:tcPr>
          <w:p w:rsidR="003A062F" w:rsidRDefault="003A062F">
            <w:pPr>
              <w:pStyle w:val="Standard1"/>
              <w:spacing w:before="0"/>
              <w:rPr>
                <w:sz w:val="22"/>
                <w:lang w:val="en-US"/>
              </w:rPr>
            </w:pPr>
            <w:r>
              <w:rPr>
                <w:sz w:val="22"/>
                <w:lang w:val="en-US"/>
              </w:rPr>
              <w:t>Time Division Multiple Access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TE</w:t>
            </w:r>
          </w:p>
        </w:tc>
        <w:tc>
          <w:tcPr>
            <w:tcW w:w="8311" w:type="dxa"/>
            <w:shd w:val="clear" w:color="FFFFFF" w:fill="auto"/>
          </w:tcPr>
          <w:p w:rsidR="003A062F" w:rsidRDefault="003A062F">
            <w:pPr>
              <w:pStyle w:val="Standard1"/>
              <w:spacing w:before="0"/>
              <w:rPr>
                <w:sz w:val="22"/>
                <w:lang w:val="en-US"/>
              </w:rPr>
            </w:pPr>
            <w:r>
              <w:rPr>
                <w:sz w:val="22"/>
                <w:lang w:val="en-US"/>
              </w:rPr>
              <w:t>Terminal Equipment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TF</w:t>
            </w:r>
          </w:p>
        </w:tc>
        <w:tc>
          <w:tcPr>
            <w:tcW w:w="8311" w:type="dxa"/>
            <w:shd w:val="clear" w:color="FFFFFF" w:fill="auto"/>
          </w:tcPr>
          <w:p w:rsidR="003A062F" w:rsidRDefault="003A062F">
            <w:pPr>
              <w:pStyle w:val="Standard1"/>
              <w:spacing w:before="0"/>
              <w:rPr>
                <w:sz w:val="22"/>
                <w:lang w:val="en-US"/>
              </w:rPr>
            </w:pPr>
            <w:r>
              <w:rPr>
                <w:sz w:val="22"/>
                <w:lang w:val="en-US"/>
              </w:rPr>
              <w:t>Transport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TFU</w:t>
            </w:r>
          </w:p>
        </w:tc>
        <w:tc>
          <w:tcPr>
            <w:tcW w:w="8311" w:type="dxa"/>
            <w:shd w:val="clear" w:color="FFFFFF" w:fill="auto"/>
          </w:tcPr>
          <w:p w:rsidR="003A062F" w:rsidRDefault="003A062F">
            <w:pPr>
              <w:pStyle w:val="Standard1"/>
              <w:spacing w:before="0"/>
              <w:rPr>
                <w:sz w:val="22"/>
                <w:lang w:val="en-US"/>
              </w:rPr>
            </w:pPr>
            <w:r>
              <w:rPr>
                <w:sz w:val="22"/>
                <w:lang w:val="en-US"/>
              </w:rPr>
              <w:t>Timing Frequency Unit</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TII</w:t>
            </w:r>
          </w:p>
        </w:tc>
        <w:tc>
          <w:tcPr>
            <w:tcW w:w="8311" w:type="dxa"/>
            <w:shd w:val="clear" w:color="FFFFFF" w:fill="auto"/>
          </w:tcPr>
          <w:p w:rsidR="003A062F" w:rsidRDefault="003A062F">
            <w:pPr>
              <w:pStyle w:val="Standard1"/>
              <w:spacing w:before="0"/>
              <w:rPr>
                <w:sz w:val="22"/>
                <w:lang w:val="en-US"/>
              </w:rPr>
            </w:pPr>
            <w:r>
              <w:rPr>
                <w:sz w:val="22"/>
                <w:lang w:val="en-US"/>
              </w:rPr>
              <w:t>Transport Independent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TINA</w:t>
            </w:r>
          </w:p>
        </w:tc>
        <w:tc>
          <w:tcPr>
            <w:tcW w:w="8311" w:type="dxa"/>
            <w:shd w:val="clear" w:color="FFFFFF" w:fill="auto"/>
          </w:tcPr>
          <w:p w:rsidR="003A062F" w:rsidRDefault="003A062F">
            <w:pPr>
              <w:pStyle w:val="Standard1"/>
              <w:spacing w:before="0"/>
              <w:rPr>
                <w:sz w:val="22"/>
                <w:lang w:val="en-US"/>
              </w:rPr>
            </w:pPr>
            <w:r>
              <w:rPr>
                <w:sz w:val="22"/>
                <w:lang w:val="en-US"/>
              </w:rPr>
              <w:t>Telecommunications Information Networking Architecture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TM</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Transmission and Multiplexing</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TM</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Trunk Module</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 xml:space="preserve">TM  </w:t>
            </w:r>
          </w:p>
          <w:p w:rsidR="003A062F" w:rsidRDefault="003A062F">
            <w:pPr>
              <w:pStyle w:val="Standard1"/>
              <w:spacing w:before="0"/>
              <w:rPr>
                <w:color w:val="000000"/>
                <w:sz w:val="22"/>
                <w:lang w:val="en-US"/>
              </w:rPr>
            </w:pPr>
            <w:r>
              <w:rPr>
                <w:color w:val="000000"/>
                <w:sz w:val="22"/>
                <w:lang w:val="en-US"/>
              </w:rPr>
              <w:t>(TML)</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Transmission Media Layer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TMN</w:t>
            </w:r>
          </w:p>
        </w:tc>
        <w:tc>
          <w:tcPr>
            <w:tcW w:w="8311" w:type="dxa"/>
            <w:shd w:val="clear" w:color="FFFFFF" w:fill="auto"/>
          </w:tcPr>
          <w:p w:rsidR="003A062F" w:rsidRDefault="003A062F">
            <w:pPr>
              <w:pStyle w:val="Standard1"/>
              <w:spacing w:before="0"/>
              <w:rPr>
                <w:sz w:val="22"/>
                <w:lang w:val="en-US"/>
              </w:rPr>
            </w:pPr>
            <w:r>
              <w:rPr>
                <w:sz w:val="22"/>
                <w:lang w:val="en-US"/>
              </w:rPr>
              <w:t>Telecommunications Management Network</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TV</w:t>
            </w:r>
          </w:p>
        </w:tc>
        <w:tc>
          <w:tcPr>
            <w:tcW w:w="8311" w:type="dxa"/>
            <w:shd w:val="clear" w:color="FFFFFF" w:fill="auto"/>
          </w:tcPr>
          <w:p w:rsidR="003A062F" w:rsidRDefault="003A062F">
            <w:pPr>
              <w:pStyle w:val="Standard1"/>
              <w:spacing w:before="0"/>
              <w:rPr>
                <w:sz w:val="22"/>
                <w:lang w:val="en-US"/>
              </w:rPr>
            </w:pPr>
            <w:r>
              <w:rPr>
                <w:sz w:val="22"/>
                <w:lang w:val="en-US"/>
              </w:rPr>
              <w:t>Television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UMTS</w:t>
            </w:r>
          </w:p>
        </w:tc>
        <w:tc>
          <w:tcPr>
            <w:tcW w:w="8311" w:type="dxa"/>
            <w:shd w:val="clear" w:color="FFFFFF" w:fill="auto"/>
          </w:tcPr>
          <w:p w:rsidR="003A062F" w:rsidRDefault="003A062F">
            <w:pPr>
              <w:pStyle w:val="Standard1"/>
              <w:spacing w:before="0"/>
              <w:rPr>
                <w:sz w:val="22"/>
                <w:lang w:val="en-US"/>
              </w:rPr>
            </w:pPr>
            <w:r>
              <w:rPr>
                <w:sz w:val="22"/>
                <w:lang w:val="en-US"/>
              </w:rPr>
              <w:t xml:space="preserve">Universal </w:t>
            </w:r>
            <w:smartTag w:uri="urn:schemas-microsoft-com:office:smarttags" w:element="place">
              <w:r>
                <w:rPr>
                  <w:sz w:val="22"/>
                  <w:lang w:val="en-US"/>
                </w:rPr>
                <w:t>Mobile</w:t>
              </w:r>
            </w:smartTag>
            <w:r>
              <w:rPr>
                <w:sz w:val="22"/>
                <w:lang w:val="en-US"/>
              </w:rPr>
              <w:t xml:space="preserve"> Telecommunications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UNI</w:t>
            </w:r>
          </w:p>
        </w:tc>
        <w:tc>
          <w:tcPr>
            <w:tcW w:w="8311" w:type="dxa"/>
            <w:shd w:val="clear" w:color="FFFFFF" w:fill="auto"/>
          </w:tcPr>
          <w:p w:rsidR="003A062F" w:rsidRDefault="003A062F">
            <w:pPr>
              <w:pStyle w:val="Standard1"/>
              <w:spacing w:before="0"/>
              <w:rPr>
                <w:sz w:val="22"/>
                <w:lang w:val="en-US"/>
              </w:rPr>
            </w:pPr>
            <w:r>
              <w:rPr>
                <w:sz w:val="22"/>
                <w:lang w:val="en-US"/>
              </w:rPr>
              <w:t>User Network 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UPC</w:t>
            </w:r>
          </w:p>
        </w:tc>
        <w:tc>
          <w:tcPr>
            <w:tcW w:w="8311" w:type="dxa"/>
            <w:shd w:val="clear" w:color="FFFFFF" w:fill="auto"/>
          </w:tcPr>
          <w:p w:rsidR="003A062F" w:rsidRDefault="003A062F">
            <w:pPr>
              <w:pStyle w:val="Standard1"/>
              <w:spacing w:before="0"/>
              <w:rPr>
                <w:sz w:val="22"/>
                <w:lang w:val="en-US"/>
              </w:rPr>
            </w:pPr>
            <w:r>
              <w:rPr>
                <w:sz w:val="22"/>
                <w:lang w:val="en-US"/>
              </w:rPr>
              <w:t>Usage Parameter Control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UPF</w:t>
            </w:r>
          </w:p>
        </w:tc>
        <w:tc>
          <w:tcPr>
            <w:tcW w:w="8311" w:type="dxa"/>
            <w:shd w:val="clear" w:color="FFFFFF" w:fill="auto"/>
          </w:tcPr>
          <w:p w:rsidR="003A062F" w:rsidRDefault="003A062F">
            <w:pPr>
              <w:pStyle w:val="Standard1"/>
              <w:spacing w:before="0"/>
              <w:rPr>
                <w:sz w:val="22"/>
                <w:lang w:val="en-US"/>
              </w:rPr>
            </w:pPr>
            <w:smartTag w:uri="urn:schemas-microsoft-com:office:smarttags" w:element="place">
              <w:smartTag w:uri="urn:schemas-microsoft-com:office:smarttags" w:element="PlaceName">
                <w:r>
                  <w:rPr>
                    <w:sz w:val="22"/>
                    <w:lang w:val="en-US"/>
                  </w:rPr>
                  <w:t>User</w:t>
                </w:r>
              </w:smartTag>
              <w:r>
                <w:rPr>
                  <w:sz w:val="22"/>
                  <w:lang w:val="en-US"/>
                </w:rPr>
                <w:t xml:space="preserve"> </w:t>
              </w:r>
              <w:smartTag w:uri="urn:schemas-microsoft-com:office:smarttags" w:element="PlaceType">
                <w:r>
                  <w:rPr>
                    <w:sz w:val="22"/>
                    <w:lang w:val="en-US"/>
                  </w:rPr>
                  <w:t>Port</w:t>
                </w:r>
              </w:smartTag>
            </w:smartTag>
            <w:r>
              <w:rPr>
                <w:sz w:val="22"/>
                <w:lang w:val="en-US"/>
              </w:rPr>
              <w:t xml:space="preserve"> Function</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UTP</w:t>
            </w:r>
          </w:p>
        </w:tc>
        <w:tc>
          <w:tcPr>
            <w:tcW w:w="8311" w:type="dxa"/>
            <w:shd w:val="clear" w:color="FFFFFF" w:fill="auto"/>
          </w:tcPr>
          <w:p w:rsidR="003A062F" w:rsidRDefault="003A062F">
            <w:pPr>
              <w:pStyle w:val="Standard1"/>
              <w:spacing w:before="0"/>
              <w:rPr>
                <w:sz w:val="22"/>
                <w:lang w:val="en-US"/>
              </w:rPr>
            </w:pPr>
            <w:r>
              <w:rPr>
                <w:sz w:val="22"/>
                <w:lang w:val="en-US"/>
              </w:rPr>
              <w:t>Unshielded Twisted Pair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VC</w:t>
            </w:r>
          </w:p>
        </w:tc>
        <w:tc>
          <w:tcPr>
            <w:tcW w:w="8311" w:type="dxa"/>
            <w:shd w:val="clear" w:color="FFFFFF" w:fill="auto"/>
          </w:tcPr>
          <w:p w:rsidR="003A062F" w:rsidRDefault="003A062F">
            <w:pPr>
              <w:pStyle w:val="Standard1"/>
              <w:spacing w:before="0"/>
              <w:rPr>
                <w:sz w:val="22"/>
                <w:lang w:val="en-US"/>
              </w:rPr>
            </w:pPr>
            <w:r>
              <w:rPr>
                <w:sz w:val="22"/>
                <w:lang w:val="en-US"/>
              </w:rPr>
              <w:t>Virtual Channel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VC</w:t>
            </w:r>
          </w:p>
        </w:tc>
        <w:tc>
          <w:tcPr>
            <w:tcW w:w="8311" w:type="dxa"/>
            <w:shd w:val="clear" w:color="FFFFFF" w:fill="auto"/>
          </w:tcPr>
          <w:p w:rsidR="003A062F" w:rsidRDefault="003A062F">
            <w:pPr>
              <w:pStyle w:val="Standard1"/>
              <w:spacing w:before="0"/>
              <w:rPr>
                <w:sz w:val="22"/>
                <w:lang w:val="en-US"/>
              </w:rPr>
            </w:pPr>
            <w:r>
              <w:rPr>
                <w:sz w:val="22"/>
                <w:lang w:val="en-US"/>
              </w:rPr>
              <w:t>Virtual Container</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VDSL</w:t>
            </w:r>
          </w:p>
        </w:tc>
        <w:tc>
          <w:tcPr>
            <w:tcW w:w="8311" w:type="dxa"/>
            <w:shd w:val="clear" w:color="FFFFFF" w:fill="auto"/>
          </w:tcPr>
          <w:p w:rsidR="003A062F" w:rsidRDefault="003A062F">
            <w:pPr>
              <w:pStyle w:val="Standard1"/>
              <w:spacing w:before="0"/>
              <w:rPr>
                <w:sz w:val="22"/>
                <w:lang w:val="en-US"/>
              </w:rPr>
            </w:pPr>
            <w:r>
              <w:rPr>
                <w:sz w:val="22"/>
                <w:lang w:val="en-US"/>
              </w:rPr>
              <w:t xml:space="preserve">Very high rate Digital Subscriber Line  </w:t>
            </w:r>
          </w:p>
          <w:p w:rsidR="003A062F" w:rsidRDefault="003A062F">
            <w:pPr>
              <w:pStyle w:val="Standard1"/>
              <w:spacing w:before="0"/>
              <w:rPr>
                <w:sz w:val="22"/>
                <w:lang w:val="en-US"/>
              </w:rPr>
            </w:pPr>
            <w:r>
              <w:rPr>
                <w:sz w:val="22"/>
                <w:lang w:val="en-US"/>
              </w:rPr>
              <w:t>Very high speed ADSL</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VLR</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Visitor Location Register</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VOP</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 </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VP</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Virtual Path</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VPI</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Virtual Path Identifier</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VPN</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Virtual Private Network</w:t>
            </w:r>
          </w:p>
        </w:tc>
      </w:tr>
      <w:tr w:rsidR="003A062F">
        <w:trPr>
          <w:cantSplit/>
        </w:trPr>
        <w:tc>
          <w:tcPr>
            <w:tcW w:w="1470" w:type="dxa"/>
            <w:shd w:val="clear" w:color="FFFFFF" w:fill="auto"/>
          </w:tcPr>
          <w:p w:rsidR="003A062F" w:rsidRDefault="003A062F">
            <w:pPr>
              <w:pStyle w:val="Standard1"/>
              <w:spacing w:before="0"/>
              <w:rPr>
                <w:color w:val="000000"/>
                <w:sz w:val="22"/>
                <w:lang w:val="es-ES"/>
              </w:rPr>
            </w:pPr>
            <w:r>
              <w:rPr>
                <w:color w:val="000000"/>
                <w:sz w:val="22"/>
                <w:lang w:val="es-ES"/>
              </w:rPr>
              <w:t>VSB</w:t>
            </w:r>
          </w:p>
        </w:tc>
        <w:tc>
          <w:tcPr>
            <w:tcW w:w="8311" w:type="dxa"/>
            <w:shd w:val="clear" w:color="FFFFFF" w:fill="auto"/>
          </w:tcPr>
          <w:p w:rsidR="003A062F" w:rsidRDefault="003A062F">
            <w:pPr>
              <w:pStyle w:val="Standard1"/>
              <w:spacing w:before="0"/>
              <w:rPr>
                <w:color w:val="000000"/>
                <w:sz w:val="22"/>
                <w:lang w:val="es-ES"/>
              </w:rPr>
            </w:pPr>
            <w:r>
              <w:rPr>
                <w:color w:val="000000"/>
                <w:sz w:val="22"/>
                <w:lang w:val="es-ES"/>
              </w:rPr>
              <w:t>Vestigial SideBand</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WBS</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Wireless Base Station</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WCTX</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Wireless Centrex</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WDM</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Wavelength Division Multiplexing</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WG</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Working Group</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WKTS</w:t>
            </w:r>
          </w:p>
        </w:tc>
        <w:tc>
          <w:tcPr>
            <w:tcW w:w="8311" w:type="dxa"/>
            <w:shd w:val="clear" w:color="FFFFFF" w:fill="auto"/>
          </w:tcPr>
          <w:p w:rsidR="003A062F" w:rsidRDefault="003A062F">
            <w:pPr>
              <w:pStyle w:val="Standard1"/>
              <w:spacing w:before="0"/>
              <w:rPr>
                <w:sz w:val="22"/>
                <w:lang w:val="en-US"/>
              </w:rPr>
            </w:pPr>
            <w:r>
              <w:rPr>
                <w:sz w:val="22"/>
                <w:lang w:val="en-US"/>
              </w:rPr>
              <w:t>Wireless Key Telephone System</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WL</w:t>
            </w:r>
          </w:p>
        </w:tc>
        <w:tc>
          <w:tcPr>
            <w:tcW w:w="8311" w:type="dxa"/>
            <w:shd w:val="clear" w:color="FFFFFF" w:fill="auto"/>
          </w:tcPr>
          <w:p w:rsidR="003A062F" w:rsidRDefault="003A062F">
            <w:pPr>
              <w:pStyle w:val="Standard1"/>
              <w:spacing w:before="0"/>
              <w:rPr>
                <w:sz w:val="22"/>
                <w:lang w:val="en-US"/>
              </w:rPr>
            </w:pPr>
            <w:r>
              <w:rPr>
                <w:sz w:val="22"/>
                <w:lang w:val="en-US"/>
              </w:rPr>
              <w:t xml:space="preserve">Wireless </w:t>
            </w:r>
            <w:smartTag w:uri="urn:schemas-microsoft-com:office:smarttags" w:element="place">
              <w:r>
                <w:rPr>
                  <w:sz w:val="22"/>
                  <w:lang w:val="en-US"/>
                </w:rPr>
                <w:t>Loop</w:t>
              </w:r>
            </w:smartTag>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WLL</w:t>
            </w:r>
          </w:p>
        </w:tc>
        <w:tc>
          <w:tcPr>
            <w:tcW w:w="8311" w:type="dxa"/>
            <w:shd w:val="clear" w:color="FFFFFF" w:fill="auto"/>
          </w:tcPr>
          <w:p w:rsidR="003A062F" w:rsidRDefault="003A062F">
            <w:pPr>
              <w:pStyle w:val="Standard1"/>
              <w:spacing w:before="0"/>
              <w:rPr>
                <w:sz w:val="22"/>
                <w:lang w:val="en-US"/>
              </w:rPr>
            </w:pPr>
            <w:r>
              <w:rPr>
                <w:sz w:val="22"/>
                <w:lang w:val="en-US"/>
              </w:rPr>
              <w:t xml:space="preserve">Wireless Local </w:t>
            </w:r>
            <w:smartTag w:uri="urn:schemas-microsoft-com:office:smarttags" w:element="place">
              <w:r>
                <w:rPr>
                  <w:sz w:val="22"/>
                  <w:lang w:val="en-US"/>
                </w:rPr>
                <w:t>Loop</w:t>
              </w:r>
            </w:smartTag>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WPBX</w:t>
            </w:r>
          </w:p>
        </w:tc>
        <w:tc>
          <w:tcPr>
            <w:tcW w:w="8311" w:type="dxa"/>
            <w:shd w:val="clear" w:color="FFFFFF" w:fill="auto"/>
          </w:tcPr>
          <w:p w:rsidR="003A062F" w:rsidRDefault="003A062F">
            <w:pPr>
              <w:pStyle w:val="Standard1"/>
              <w:spacing w:before="0"/>
              <w:rPr>
                <w:sz w:val="22"/>
                <w:lang w:val="en-US"/>
              </w:rPr>
            </w:pPr>
            <w:r>
              <w:rPr>
                <w:sz w:val="22"/>
                <w:lang w:val="en-US"/>
              </w:rPr>
              <w:t>Wireless Private Branch Exchange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WT</w:t>
            </w:r>
          </w:p>
        </w:tc>
        <w:tc>
          <w:tcPr>
            <w:tcW w:w="8311" w:type="dxa"/>
            <w:shd w:val="clear" w:color="FFFFFF" w:fill="auto"/>
          </w:tcPr>
          <w:p w:rsidR="003A062F" w:rsidRDefault="003A062F">
            <w:pPr>
              <w:pStyle w:val="Standard1"/>
              <w:spacing w:before="0"/>
              <w:rPr>
                <w:sz w:val="22"/>
                <w:lang w:val="en-US"/>
              </w:rPr>
            </w:pPr>
            <w:r>
              <w:rPr>
                <w:sz w:val="22"/>
                <w:lang w:val="en-US"/>
              </w:rPr>
              <w:t>Wireless Terminal</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X</w:t>
            </w:r>
          </w:p>
        </w:tc>
        <w:tc>
          <w:tcPr>
            <w:tcW w:w="8311" w:type="dxa"/>
            <w:shd w:val="clear" w:color="FFFFFF" w:fill="auto"/>
          </w:tcPr>
          <w:p w:rsidR="003A062F" w:rsidRDefault="003A062F">
            <w:pPr>
              <w:pStyle w:val="Standard1"/>
              <w:spacing w:before="0"/>
              <w:rPr>
                <w:sz w:val="22"/>
                <w:lang w:val="en-US"/>
              </w:rPr>
            </w:pPr>
            <w:r>
              <w:rPr>
                <w:sz w:val="22"/>
                <w:lang w:val="en-US"/>
              </w:rPr>
              <w:t>Interface</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xDSL</w:t>
            </w:r>
          </w:p>
        </w:tc>
        <w:tc>
          <w:tcPr>
            <w:tcW w:w="8311" w:type="dxa"/>
            <w:shd w:val="clear" w:color="FFFFFF" w:fill="auto"/>
          </w:tcPr>
          <w:p w:rsidR="003A062F" w:rsidRDefault="003A062F">
            <w:pPr>
              <w:pStyle w:val="Standard1"/>
              <w:spacing w:before="0"/>
              <w:rPr>
                <w:sz w:val="22"/>
                <w:lang w:val="en-US"/>
              </w:rPr>
            </w:pPr>
            <w:r>
              <w:rPr>
                <w:sz w:val="22"/>
                <w:lang w:val="en-US"/>
              </w:rPr>
              <w:t xml:space="preserve">Any of the various types of Digital Subscriber Lines (DSL)  </w:t>
            </w:r>
          </w:p>
          <w:p w:rsidR="003A062F" w:rsidRDefault="003A062F">
            <w:pPr>
              <w:pStyle w:val="Standard1"/>
              <w:spacing w:before="0"/>
              <w:rPr>
                <w:sz w:val="22"/>
                <w:lang w:val="en-US"/>
              </w:rPr>
            </w:pPr>
            <w:r>
              <w:rPr>
                <w:sz w:val="22"/>
                <w:lang w:val="en-US"/>
              </w:rPr>
              <w:t>All the different Digital Subscriber Lines</w:t>
            </w:r>
          </w:p>
        </w:tc>
      </w:tr>
      <w:tr w:rsidR="003A062F">
        <w:trPr>
          <w:cantSplit/>
        </w:trPr>
        <w:tc>
          <w:tcPr>
            <w:tcW w:w="1470" w:type="dxa"/>
            <w:shd w:val="clear" w:color="FFFFFF" w:fill="auto"/>
          </w:tcPr>
          <w:p w:rsidR="003A062F" w:rsidRDefault="003A062F">
            <w:pPr>
              <w:pStyle w:val="Standard1"/>
              <w:spacing w:before="0"/>
              <w:rPr>
                <w:sz w:val="22"/>
                <w:lang w:val="en-US"/>
              </w:rPr>
            </w:pPr>
            <w:r>
              <w:rPr>
                <w:sz w:val="22"/>
                <w:lang w:val="en-US"/>
              </w:rPr>
              <w:t>XNI</w:t>
            </w:r>
          </w:p>
        </w:tc>
        <w:tc>
          <w:tcPr>
            <w:tcW w:w="8311" w:type="dxa"/>
            <w:shd w:val="clear" w:color="FFFFFF" w:fill="auto"/>
          </w:tcPr>
          <w:p w:rsidR="003A062F" w:rsidRDefault="003A062F">
            <w:pPr>
              <w:pStyle w:val="Standard1"/>
              <w:spacing w:before="0"/>
              <w:rPr>
                <w:sz w:val="22"/>
                <w:lang w:val="en-US"/>
              </w:rPr>
            </w:pPr>
            <w:r>
              <w:rPr>
                <w:sz w:val="22"/>
                <w:lang w:val="en-US"/>
              </w:rPr>
              <w:t xml:space="preserve">Customer to Network Interface  </w:t>
            </w:r>
          </w:p>
          <w:p w:rsidR="003A062F" w:rsidRDefault="003A062F">
            <w:pPr>
              <w:pStyle w:val="Standard1"/>
              <w:spacing w:before="0"/>
              <w:rPr>
                <w:sz w:val="22"/>
                <w:lang w:val="en-US"/>
              </w:rPr>
            </w:pPr>
            <w:r>
              <w:rPr>
                <w:sz w:val="22"/>
                <w:lang w:val="en-US"/>
              </w:rPr>
              <w:t>Access Network Interface</w:t>
            </w:r>
          </w:p>
        </w:tc>
      </w:tr>
      <w:tr w:rsidR="003A062F">
        <w:trPr>
          <w:cantSplit/>
        </w:trPr>
        <w:tc>
          <w:tcPr>
            <w:tcW w:w="1470" w:type="dxa"/>
            <w:shd w:val="clear" w:color="FFFFFF" w:fill="auto"/>
          </w:tcPr>
          <w:p w:rsidR="003A062F" w:rsidRDefault="003A062F">
            <w:pPr>
              <w:pStyle w:val="Standard1"/>
              <w:spacing w:before="0"/>
              <w:rPr>
                <w:color w:val="000000"/>
                <w:sz w:val="22"/>
                <w:lang w:val="fr-FR"/>
              </w:rPr>
            </w:pPr>
            <w:r>
              <w:rPr>
                <w:color w:val="000000"/>
                <w:sz w:val="22"/>
                <w:lang w:val="fr-FR"/>
              </w:rPr>
              <w:t>XTU</w:t>
            </w:r>
          </w:p>
        </w:tc>
        <w:tc>
          <w:tcPr>
            <w:tcW w:w="8311" w:type="dxa"/>
            <w:shd w:val="clear" w:color="FFFFFF" w:fill="auto"/>
          </w:tcPr>
          <w:p w:rsidR="003A062F" w:rsidRDefault="003A062F">
            <w:pPr>
              <w:pStyle w:val="Standard1"/>
              <w:spacing w:before="0"/>
              <w:rPr>
                <w:color w:val="000000"/>
                <w:sz w:val="22"/>
                <w:lang w:val="fr-FR"/>
              </w:rPr>
            </w:pPr>
            <w:r>
              <w:rPr>
                <w:color w:val="000000"/>
                <w:sz w:val="22"/>
                <w:lang w:val="fr-FR"/>
              </w:rPr>
              <w:t>XDSL Transceiver Unit</w:t>
            </w:r>
          </w:p>
        </w:tc>
      </w:tr>
      <w:tr w:rsidR="003A062F">
        <w:trPr>
          <w:cantSplit/>
        </w:trPr>
        <w:tc>
          <w:tcPr>
            <w:tcW w:w="1470" w:type="dxa"/>
            <w:shd w:val="clear" w:color="FFFFFF" w:fill="auto"/>
          </w:tcPr>
          <w:p w:rsidR="003A062F" w:rsidRDefault="003A062F">
            <w:pPr>
              <w:pStyle w:val="Standard1"/>
              <w:spacing w:before="0"/>
              <w:rPr>
                <w:color w:val="000000"/>
                <w:sz w:val="22"/>
                <w:lang w:val="fr-FR"/>
              </w:rPr>
            </w:pPr>
            <w:r>
              <w:rPr>
                <w:color w:val="000000"/>
                <w:sz w:val="22"/>
                <w:lang w:val="fr-FR"/>
              </w:rPr>
              <w:t xml:space="preserve">xTU-C  </w:t>
            </w:r>
          </w:p>
          <w:p w:rsidR="003A062F" w:rsidRDefault="003A062F">
            <w:pPr>
              <w:pStyle w:val="Standard1"/>
              <w:spacing w:before="0"/>
              <w:rPr>
                <w:color w:val="000000"/>
                <w:sz w:val="22"/>
                <w:lang w:val="fr-FR"/>
              </w:rPr>
            </w:pPr>
            <w:r>
              <w:rPr>
                <w:color w:val="000000"/>
                <w:sz w:val="22"/>
                <w:lang w:val="fr-FR"/>
              </w:rPr>
              <w:t>(XTU-C)</w:t>
            </w:r>
          </w:p>
        </w:tc>
        <w:tc>
          <w:tcPr>
            <w:tcW w:w="8311" w:type="dxa"/>
            <w:shd w:val="clear" w:color="FFFFFF" w:fill="auto"/>
          </w:tcPr>
          <w:p w:rsidR="003A062F" w:rsidRDefault="003A062F">
            <w:pPr>
              <w:pStyle w:val="Standard1"/>
              <w:spacing w:before="0"/>
              <w:rPr>
                <w:color w:val="000000"/>
                <w:sz w:val="22"/>
                <w:lang w:val="fr-FR"/>
              </w:rPr>
            </w:pPr>
            <w:r>
              <w:rPr>
                <w:color w:val="000000"/>
                <w:sz w:val="22"/>
                <w:lang w:val="fr-FR"/>
              </w:rPr>
              <w:t xml:space="preserve">xDSL central site terminal unit  </w:t>
            </w:r>
          </w:p>
          <w:p w:rsidR="003A062F" w:rsidRDefault="003A062F">
            <w:pPr>
              <w:pStyle w:val="Standard1"/>
              <w:spacing w:before="0"/>
              <w:rPr>
                <w:color w:val="000000"/>
                <w:sz w:val="22"/>
                <w:lang w:val="fr-FR"/>
              </w:rPr>
            </w:pPr>
            <w:r>
              <w:rPr>
                <w:color w:val="000000"/>
                <w:sz w:val="22"/>
                <w:lang w:val="fr-FR"/>
              </w:rPr>
              <w:t>XDSL Transceiver Unit – Central Office End</w:t>
            </w:r>
          </w:p>
        </w:tc>
      </w:tr>
      <w:tr w:rsidR="003A062F">
        <w:trPr>
          <w:cantSplit/>
        </w:trPr>
        <w:tc>
          <w:tcPr>
            <w:tcW w:w="1470" w:type="dxa"/>
            <w:shd w:val="clear" w:color="FFFFFF" w:fill="auto"/>
          </w:tcPr>
          <w:p w:rsidR="003A062F" w:rsidRDefault="003A062F">
            <w:pPr>
              <w:pStyle w:val="Standard1"/>
              <w:spacing w:before="0"/>
              <w:rPr>
                <w:color w:val="000000"/>
                <w:sz w:val="22"/>
                <w:lang w:val="fr-FR"/>
              </w:rPr>
            </w:pPr>
            <w:r>
              <w:rPr>
                <w:color w:val="000000"/>
                <w:sz w:val="22"/>
                <w:lang w:val="fr-FR"/>
              </w:rPr>
              <w:t xml:space="preserve">xTU-R  </w:t>
            </w:r>
          </w:p>
          <w:p w:rsidR="003A062F" w:rsidRDefault="003A062F">
            <w:pPr>
              <w:pStyle w:val="Standard1"/>
              <w:spacing w:before="0"/>
              <w:rPr>
                <w:color w:val="000000"/>
                <w:sz w:val="22"/>
                <w:lang w:val="fr-FR"/>
              </w:rPr>
            </w:pPr>
            <w:r>
              <w:rPr>
                <w:color w:val="000000"/>
                <w:sz w:val="22"/>
                <w:lang w:val="fr-FR"/>
              </w:rPr>
              <w:t>(XTU-R)</w:t>
            </w:r>
          </w:p>
        </w:tc>
        <w:tc>
          <w:tcPr>
            <w:tcW w:w="8311" w:type="dxa"/>
            <w:shd w:val="clear" w:color="FFFFFF" w:fill="auto"/>
          </w:tcPr>
          <w:p w:rsidR="003A062F" w:rsidRPr="003A062F" w:rsidRDefault="003A062F">
            <w:pPr>
              <w:pStyle w:val="Standard1"/>
              <w:spacing w:before="0"/>
              <w:rPr>
                <w:color w:val="000000"/>
                <w:sz w:val="22"/>
                <w:lang w:val="en-US"/>
              </w:rPr>
            </w:pPr>
            <w:r w:rsidRPr="003A062F">
              <w:rPr>
                <w:color w:val="000000"/>
                <w:sz w:val="22"/>
                <w:lang w:val="en-US"/>
              </w:rPr>
              <w:t xml:space="preserve">xDSL remote terminal unit  </w:t>
            </w:r>
          </w:p>
          <w:p w:rsidR="003A062F" w:rsidRDefault="003A062F">
            <w:pPr>
              <w:pStyle w:val="Standard1"/>
              <w:spacing w:before="0"/>
              <w:rPr>
                <w:color w:val="000000"/>
                <w:sz w:val="22"/>
                <w:lang w:val="en-US"/>
              </w:rPr>
            </w:pPr>
            <w:r>
              <w:rPr>
                <w:color w:val="000000"/>
                <w:sz w:val="22"/>
                <w:lang w:val="en-US"/>
              </w:rPr>
              <w:t>XDSL Transceiver Unit – Remote End</w:t>
            </w:r>
          </w:p>
        </w:tc>
      </w:tr>
      <w:tr w:rsidR="003A062F">
        <w:trPr>
          <w:cantSplit/>
        </w:trPr>
        <w:tc>
          <w:tcPr>
            <w:tcW w:w="1470" w:type="dxa"/>
            <w:shd w:val="clear" w:color="FFFFFF" w:fill="auto"/>
          </w:tcPr>
          <w:p w:rsidR="003A062F" w:rsidRDefault="003A062F">
            <w:pPr>
              <w:pStyle w:val="Standard1"/>
              <w:spacing w:before="0"/>
              <w:rPr>
                <w:color w:val="000000"/>
                <w:sz w:val="22"/>
                <w:lang w:val="en-US"/>
              </w:rPr>
            </w:pPr>
            <w:r>
              <w:rPr>
                <w:color w:val="000000"/>
                <w:sz w:val="22"/>
                <w:lang w:val="en-US"/>
              </w:rPr>
              <w:t>2B1Q</w:t>
            </w:r>
          </w:p>
        </w:tc>
        <w:tc>
          <w:tcPr>
            <w:tcW w:w="8311" w:type="dxa"/>
            <w:shd w:val="clear" w:color="FFFFFF" w:fill="auto"/>
          </w:tcPr>
          <w:p w:rsidR="003A062F" w:rsidRDefault="003A062F">
            <w:pPr>
              <w:pStyle w:val="Standard1"/>
              <w:spacing w:before="0"/>
              <w:rPr>
                <w:color w:val="000000"/>
                <w:sz w:val="22"/>
                <w:lang w:val="en-US"/>
              </w:rPr>
            </w:pPr>
            <w:r>
              <w:rPr>
                <w:color w:val="000000"/>
                <w:sz w:val="22"/>
                <w:lang w:val="en-US"/>
              </w:rPr>
              <w:t>2 Binary 1 Quaternary</w:t>
            </w:r>
          </w:p>
        </w:tc>
      </w:tr>
    </w:tbl>
    <w:p w:rsidR="003A062F" w:rsidRDefault="003A062F">
      <w:pPr>
        <w:pStyle w:val="Heading1"/>
        <w:keepNext w:val="0"/>
        <w:keepLines w:val="0"/>
        <w:widowControl w:val="0"/>
        <w:rPr>
          <w:rStyle w:val="HTMLMarkup"/>
          <w:rFonts w:ascii="Times New Roman Bold" w:hAnsi="Times New Roman Bold"/>
          <w:vanish w:val="0"/>
          <w:color w:val="auto"/>
        </w:rPr>
      </w:pPr>
      <w:bookmarkStart w:id="216" w:name="_Toc528396638"/>
    </w:p>
    <w:p w:rsidR="003A062F" w:rsidRDefault="003A062F">
      <w:pPr>
        <w:pStyle w:val="Heading1"/>
        <w:keepNext w:val="0"/>
        <w:keepLines w:val="0"/>
        <w:widowControl w:val="0"/>
        <w:rPr>
          <w:rStyle w:val="HTMLMarkup"/>
          <w:rFonts w:ascii="Times New Roman Bold" w:hAnsi="Times New Roman Bold"/>
          <w:vanish w:val="0"/>
          <w:color w:val="auto"/>
        </w:rPr>
      </w:pPr>
      <w:r>
        <w:rPr>
          <w:rStyle w:val="HTMLMarkup"/>
          <w:rFonts w:ascii="Times New Roman Bold" w:hAnsi="Times New Roman Bold"/>
          <w:vanish w:val="0"/>
          <w:color w:val="auto"/>
        </w:rPr>
        <w:br w:type="page"/>
      </w:r>
      <w:bookmarkStart w:id="217" w:name="_Toc361761765"/>
      <w:r>
        <w:rPr>
          <w:rStyle w:val="HTMLMarkup"/>
          <w:rFonts w:ascii="Times New Roman Bold" w:hAnsi="Times New Roman Bold"/>
          <w:vanish w:val="0"/>
          <w:color w:val="auto"/>
        </w:rPr>
        <w:t>Annex 4, Rearrangement of the list of standards (Annex 2)</w:t>
      </w:r>
      <w:bookmarkEnd w:id="216"/>
      <w:bookmarkEnd w:id="217"/>
    </w:p>
    <w:p w:rsidR="003A062F" w:rsidRDefault="003A062F">
      <w:pPr>
        <w:pStyle w:val="Heading1"/>
        <w:keepNext w:val="0"/>
        <w:keepLines w:val="0"/>
        <w:widowControl w:val="0"/>
        <w:rPr>
          <w:rFonts w:ascii="Times New Roman Bold" w:hAnsi="Times New Roman Bold"/>
        </w:rPr>
      </w:pPr>
    </w:p>
    <w:p w:rsidR="003A062F" w:rsidRDefault="003A062F">
      <w:pPr>
        <w:widowControl w:val="0"/>
        <w:spacing w:before="0"/>
      </w:pPr>
      <w:r>
        <w:t>This is the start to make the huge Standardization List in ANNEX 2  more manageable, to concentrate on primary  documents and to prepare for the Web presentation.</w:t>
      </w:r>
    </w:p>
    <w:p w:rsidR="003A062F" w:rsidRDefault="003A062F">
      <w:pPr>
        <w:widowControl w:val="0"/>
        <w:jc w:val="center"/>
        <w:rPr>
          <w:b/>
        </w:rPr>
      </w:pPr>
      <w:r>
        <w:rPr>
          <w:b/>
        </w:rPr>
        <w:t>Standards from ITU-T, ETSI</w:t>
      </w:r>
      <w:r>
        <w:rPr>
          <w:rStyle w:val="HTMLMarkup"/>
          <w:b/>
        </w:rPr>
        <w:t>&lt;!DOCTYPE HTML PUBLIC "-//W3C//DTD HTML 4.0 Transitional//EN"&gt;&lt;!-- saved from url=(0034)file://E:\ITU-T-xDSL\itutxdsl.html --&gt;&lt;BASEFONT size=2&gt;</w:t>
      </w:r>
      <w:r>
        <w:rPr>
          <w:b/>
        </w:rPr>
        <w:t xml:space="preserve"> and ANSI</w:t>
      </w:r>
    </w:p>
    <w:p w:rsidR="00DB5483" w:rsidRPr="000E0A6D" w:rsidRDefault="00DB5483" w:rsidP="00DB5483">
      <w:pPr>
        <w:pStyle w:val="Headingb0"/>
        <w:rPr>
          <w:lang w:val="en-US"/>
        </w:rPr>
      </w:pPr>
      <w:r w:rsidRPr="000E0A6D">
        <w:rPr>
          <w:lang w:val="en-US"/>
        </w:rPr>
        <w:t xml:space="preserve">ITU-R Radio Interface Recommendations </w:t>
      </w:r>
    </w:p>
    <w:p w:rsidR="00DB5483" w:rsidRDefault="00DB5483" w:rsidP="00DB5483">
      <w:r w:rsidRPr="003A062F">
        <w:t xml:space="preserve">Latest revision: </w:t>
      </w:r>
      <w:r w:rsidR="00E66FD6" w:rsidRPr="00E66FD6">
        <w:t>June 2011</w:t>
      </w:r>
    </w:p>
    <w:p w:rsidR="00DB5483" w:rsidRPr="003A062F" w:rsidRDefault="00DB5483" w:rsidP="00DB5483"/>
    <w:tbl>
      <w:tblPr>
        <w:tblW w:w="9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855"/>
        <w:gridCol w:w="4200"/>
        <w:gridCol w:w="2919"/>
      </w:tblGrid>
      <w:tr w:rsidR="00DB5483">
        <w:trPr>
          <w:trHeight w:val="315"/>
          <w:jc w:val="center"/>
        </w:trPr>
        <w:tc>
          <w:tcPr>
            <w:tcW w:w="9974" w:type="dxa"/>
            <w:gridSpan w:val="3"/>
            <w:vAlign w:val="center"/>
          </w:tcPr>
          <w:p w:rsidR="00DB5483" w:rsidRDefault="00DB5483" w:rsidP="00D671AD">
            <w:pPr>
              <w:widowControl w:val="0"/>
              <w:spacing w:before="0"/>
              <w:jc w:val="center"/>
              <w:rPr>
                <w:b/>
              </w:rPr>
            </w:pPr>
            <w:r w:rsidRPr="003A062F">
              <w:rPr>
                <w:b/>
              </w:rPr>
              <w:t> </w:t>
            </w:r>
            <w:r>
              <w:rPr>
                <w:b/>
              </w:rPr>
              <w:t>Radio Interface Recommendations </w:t>
            </w:r>
          </w:p>
        </w:tc>
      </w:tr>
      <w:tr w:rsidR="00DB5483">
        <w:trPr>
          <w:trHeight w:val="285"/>
          <w:jc w:val="center"/>
        </w:trPr>
        <w:tc>
          <w:tcPr>
            <w:tcW w:w="2855" w:type="dxa"/>
            <w:vAlign w:val="center"/>
          </w:tcPr>
          <w:p w:rsidR="00DB5483" w:rsidRDefault="00DB5483" w:rsidP="00D671AD">
            <w:pPr>
              <w:widowControl w:val="0"/>
              <w:spacing w:before="0"/>
              <w:jc w:val="center"/>
              <w:rPr>
                <w:b/>
              </w:rPr>
            </w:pPr>
            <w:r>
              <w:rPr>
                <w:b/>
              </w:rPr>
              <w:t>Rec.</w:t>
            </w:r>
          </w:p>
        </w:tc>
        <w:tc>
          <w:tcPr>
            <w:tcW w:w="4200" w:type="dxa"/>
            <w:vAlign w:val="center"/>
          </w:tcPr>
          <w:p w:rsidR="00DB5483" w:rsidRDefault="00DB5483" w:rsidP="00D671AD">
            <w:pPr>
              <w:widowControl w:val="0"/>
              <w:spacing w:before="0"/>
              <w:jc w:val="center"/>
              <w:rPr>
                <w:b/>
              </w:rPr>
            </w:pPr>
            <w:r>
              <w:rPr>
                <w:b/>
              </w:rPr>
              <w:t>Title</w:t>
            </w:r>
          </w:p>
        </w:tc>
        <w:tc>
          <w:tcPr>
            <w:tcW w:w="2919" w:type="dxa"/>
            <w:vAlign w:val="center"/>
          </w:tcPr>
          <w:p w:rsidR="00DB5483" w:rsidRDefault="00DB5483" w:rsidP="00D671AD">
            <w:pPr>
              <w:widowControl w:val="0"/>
              <w:spacing w:before="0"/>
              <w:jc w:val="center"/>
              <w:rPr>
                <w:b/>
              </w:rPr>
            </w:pPr>
            <w:r>
              <w:rPr>
                <w:b/>
              </w:rPr>
              <w:t>Version</w:t>
            </w:r>
          </w:p>
        </w:tc>
      </w:tr>
      <w:tr w:rsidR="00E66FD6" w:rsidTr="00AF5B02">
        <w:trPr>
          <w:trHeight w:val="720"/>
          <w:jc w:val="center"/>
        </w:trPr>
        <w:tc>
          <w:tcPr>
            <w:tcW w:w="2855" w:type="dxa"/>
            <w:tcBorders>
              <w:bottom w:val="single" w:sz="4" w:space="0" w:color="auto"/>
            </w:tcBorders>
          </w:tcPr>
          <w:p w:rsidR="00E66FD6" w:rsidRPr="00FD261B" w:rsidRDefault="0064173A" w:rsidP="00D671AD">
            <w:pPr>
              <w:widowControl w:val="0"/>
              <w:spacing w:before="0"/>
              <w:jc w:val="center"/>
              <w:rPr>
                <w:caps/>
                <w:color w:val="000000"/>
                <w:szCs w:val="24"/>
                <w:lang w:val="en-US"/>
              </w:rPr>
            </w:pPr>
            <w:r>
              <w:t>ITU-</w:t>
            </w:r>
            <w:r w:rsidR="00E66FD6" w:rsidRPr="00922F3E">
              <w:t>R M.1457-10</w:t>
            </w:r>
          </w:p>
        </w:tc>
        <w:tc>
          <w:tcPr>
            <w:tcW w:w="4200" w:type="dxa"/>
            <w:tcBorders>
              <w:bottom w:val="single" w:sz="4" w:space="0" w:color="auto"/>
            </w:tcBorders>
          </w:tcPr>
          <w:p w:rsidR="00E66FD6" w:rsidRPr="00FD261B" w:rsidRDefault="00E66FD6" w:rsidP="00D671AD">
            <w:pPr>
              <w:widowControl w:val="0"/>
              <w:spacing w:before="0"/>
              <w:rPr>
                <w:color w:val="000000"/>
                <w:szCs w:val="24"/>
                <w:lang w:val="en-US"/>
              </w:rPr>
            </w:pPr>
            <w:r w:rsidRPr="00922F3E">
              <w:t>“Detailed specifications of the terrestrial radio interfaces of International Mobile Telecommunications-2000 (IMT 2000)</w:t>
            </w:r>
          </w:p>
        </w:tc>
        <w:tc>
          <w:tcPr>
            <w:tcW w:w="2919" w:type="dxa"/>
            <w:tcBorders>
              <w:bottom w:val="single" w:sz="4" w:space="0" w:color="auto"/>
            </w:tcBorders>
          </w:tcPr>
          <w:p w:rsidR="00E66FD6" w:rsidRPr="00FD261B" w:rsidRDefault="00E66FD6" w:rsidP="00D671AD">
            <w:pPr>
              <w:widowControl w:val="0"/>
              <w:spacing w:before="0"/>
              <w:jc w:val="center"/>
            </w:pPr>
            <w:r w:rsidRPr="00922F3E">
              <w:t>June 2011</w:t>
            </w:r>
          </w:p>
        </w:tc>
      </w:tr>
      <w:tr w:rsidR="00E66FD6" w:rsidTr="00AF5B02">
        <w:trPr>
          <w:trHeight w:val="720"/>
          <w:jc w:val="center"/>
        </w:trPr>
        <w:tc>
          <w:tcPr>
            <w:tcW w:w="2855" w:type="dxa"/>
          </w:tcPr>
          <w:p w:rsidR="00E66FD6" w:rsidRPr="00FD261B" w:rsidRDefault="00E66FD6" w:rsidP="00D671AD">
            <w:pPr>
              <w:widowControl w:val="0"/>
              <w:spacing w:before="0"/>
              <w:jc w:val="center"/>
              <w:rPr>
                <w:color w:val="000000"/>
                <w:szCs w:val="24"/>
                <w:lang w:val="en-US"/>
              </w:rPr>
            </w:pPr>
            <w:r w:rsidRPr="00BB4A6D">
              <w:t>ITU-R M.2012</w:t>
            </w:r>
          </w:p>
        </w:tc>
        <w:tc>
          <w:tcPr>
            <w:tcW w:w="4200" w:type="dxa"/>
          </w:tcPr>
          <w:p w:rsidR="00E66FD6" w:rsidRPr="00FD261B" w:rsidRDefault="00E66FD6" w:rsidP="00D671AD">
            <w:pPr>
              <w:widowControl w:val="0"/>
              <w:spacing w:before="0"/>
              <w:rPr>
                <w:color w:val="000000"/>
                <w:szCs w:val="24"/>
                <w:lang w:val="en-US"/>
              </w:rPr>
            </w:pPr>
            <w:r w:rsidRPr="00BB4A6D">
              <w:t xml:space="preserve">Detailed specifications of the terrestrial radio interfaces of International Mobile Telecommunications Advanced (IMT-Advanced)  </w:t>
            </w:r>
          </w:p>
        </w:tc>
        <w:tc>
          <w:tcPr>
            <w:tcW w:w="2919" w:type="dxa"/>
          </w:tcPr>
          <w:p w:rsidR="00E66FD6" w:rsidRPr="00FD261B" w:rsidRDefault="00E66FD6" w:rsidP="00D671AD">
            <w:pPr>
              <w:widowControl w:val="0"/>
              <w:spacing w:before="0"/>
              <w:jc w:val="center"/>
            </w:pPr>
            <w:r w:rsidRPr="00BB4A6D">
              <w:t>January 2012</w:t>
            </w:r>
          </w:p>
        </w:tc>
      </w:tr>
    </w:tbl>
    <w:p w:rsidR="00DB5483" w:rsidRDefault="00DB5483">
      <w:pPr>
        <w:widowControl w:val="0"/>
        <w:spacing w:before="0"/>
        <w:rPr>
          <w:b/>
          <w:lang w:val="fr-FR"/>
        </w:rPr>
      </w:pPr>
    </w:p>
    <w:p w:rsidR="003A062F" w:rsidRDefault="003A062F">
      <w:pPr>
        <w:widowControl w:val="0"/>
        <w:spacing w:before="0"/>
        <w:rPr>
          <w:lang w:val="fr-FR"/>
        </w:rPr>
      </w:pPr>
      <w:r>
        <w:rPr>
          <w:b/>
          <w:lang w:val="fr-FR"/>
        </w:rPr>
        <w:t xml:space="preserve">ITU-T xDSL </w:t>
      </w:r>
      <w:r w:rsidRPr="00DB5483">
        <w:rPr>
          <w:b/>
          <w:lang w:val="en-US"/>
        </w:rPr>
        <w:t>Recommendations</w:t>
      </w:r>
      <w:r>
        <w:rPr>
          <w:b/>
          <w:lang w:val="fr-FR"/>
        </w:rPr>
        <w:t xml:space="preserve"> </w:t>
      </w:r>
    </w:p>
    <w:p w:rsidR="003A062F" w:rsidRDefault="003A062F">
      <w:pPr>
        <w:widowControl w:val="0"/>
        <w:spacing w:before="0"/>
        <w:rPr>
          <w:lang w:val="fr-FR"/>
        </w:rPr>
      </w:pPr>
      <w:r>
        <w:rPr>
          <w:rStyle w:val="HTMLMarkup"/>
          <w:lang w:val="fr-FR"/>
        </w:rPr>
        <w:t>&lt;!--  ################################## Update ################################## --&gt;</w:t>
      </w:r>
    </w:p>
    <w:p w:rsidR="003A062F" w:rsidRPr="003A062F" w:rsidRDefault="003A062F">
      <w:pPr>
        <w:widowControl w:val="0"/>
        <w:spacing w:before="0"/>
        <w:rPr>
          <w:lang w:val="fr-FR"/>
        </w:rPr>
      </w:pPr>
      <w:r w:rsidRPr="003A062F">
        <w:rPr>
          <w:lang w:val="fr-FR"/>
        </w:rPr>
        <w:t>Latest revision: September 2001</w:t>
      </w:r>
    </w:p>
    <w:p w:rsidR="003A062F" w:rsidRPr="003A062F" w:rsidRDefault="003A062F">
      <w:pPr>
        <w:widowControl w:val="0"/>
        <w:spacing w:before="0"/>
        <w:rPr>
          <w:lang w:val="fr-FR"/>
        </w:rPr>
      </w:pPr>
      <w:r w:rsidRPr="003A062F">
        <w:rPr>
          <w:rStyle w:val="HTMLMarkup"/>
          <w:lang w:val="fr-FR"/>
        </w:rPr>
        <w:t>&lt;/DIV&gt;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855"/>
        <w:gridCol w:w="4200"/>
        <w:gridCol w:w="2919"/>
      </w:tblGrid>
      <w:tr w:rsidR="003A062F">
        <w:trPr>
          <w:trHeight w:val="315"/>
          <w:jc w:val="center"/>
        </w:trPr>
        <w:tc>
          <w:tcPr>
            <w:tcW w:w="9974" w:type="dxa"/>
            <w:gridSpan w:val="3"/>
            <w:vAlign w:val="center"/>
          </w:tcPr>
          <w:p w:rsidR="003A062F" w:rsidRDefault="009D0756">
            <w:pPr>
              <w:widowControl w:val="0"/>
              <w:spacing w:before="0"/>
              <w:jc w:val="center"/>
              <w:rPr>
                <w:b/>
              </w:rPr>
            </w:pPr>
            <w:r>
              <w:fldChar w:fldCharType="begin"/>
            </w:r>
            <w:r w:rsidR="003A062F" w:rsidRPr="003A062F">
              <w:rPr>
                <w:lang w:val="fr-FR"/>
              </w:rPr>
              <w:instrText>PRIVATE</w:instrText>
            </w:r>
            <w:r>
              <w:fldChar w:fldCharType="end"/>
            </w:r>
            <w:r w:rsidR="003A062F" w:rsidRPr="003A062F">
              <w:rPr>
                <w:rStyle w:val="HTMLMarkup"/>
                <w:lang w:val="fr-FR"/>
              </w:rPr>
              <w:t>&lt;TBODY&gt;</w:t>
            </w:r>
            <w:r w:rsidR="003A062F" w:rsidRPr="003A062F">
              <w:rPr>
                <w:b/>
                <w:lang w:val="fr-FR"/>
              </w:rPr>
              <w:t> </w:t>
            </w:r>
            <w:r w:rsidR="003A062F">
              <w:rPr>
                <w:b/>
              </w:rPr>
              <w:t>Transceiver Recommendations </w:t>
            </w:r>
          </w:p>
        </w:tc>
      </w:tr>
      <w:tr w:rsidR="003A062F">
        <w:trPr>
          <w:trHeight w:val="285"/>
          <w:jc w:val="center"/>
        </w:trPr>
        <w:tc>
          <w:tcPr>
            <w:tcW w:w="2855" w:type="dxa"/>
            <w:vAlign w:val="center"/>
          </w:tcPr>
          <w:p w:rsidR="003A062F" w:rsidRDefault="003A062F">
            <w:pPr>
              <w:widowControl w:val="0"/>
              <w:spacing w:before="0"/>
              <w:jc w:val="center"/>
              <w:rPr>
                <w:b/>
              </w:rPr>
            </w:pPr>
            <w:r>
              <w:rPr>
                <w:b/>
              </w:rPr>
              <w:t>Rec.</w:t>
            </w:r>
          </w:p>
        </w:tc>
        <w:tc>
          <w:tcPr>
            <w:tcW w:w="4200" w:type="dxa"/>
            <w:vAlign w:val="center"/>
          </w:tcPr>
          <w:p w:rsidR="003A062F" w:rsidRDefault="003A062F">
            <w:pPr>
              <w:widowControl w:val="0"/>
              <w:spacing w:before="0"/>
              <w:jc w:val="center"/>
              <w:rPr>
                <w:b/>
              </w:rPr>
            </w:pPr>
            <w:r>
              <w:rPr>
                <w:b/>
              </w:rPr>
              <w:t>Title</w:t>
            </w:r>
          </w:p>
        </w:tc>
        <w:tc>
          <w:tcPr>
            <w:tcW w:w="2919" w:type="dxa"/>
            <w:vAlign w:val="center"/>
          </w:tcPr>
          <w:p w:rsidR="003A062F" w:rsidRDefault="003A062F">
            <w:pPr>
              <w:widowControl w:val="0"/>
              <w:spacing w:before="0"/>
              <w:jc w:val="center"/>
              <w:rPr>
                <w:b/>
              </w:rPr>
            </w:pPr>
            <w:r>
              <w:rPr>
                <w:b/>
              </w:rPr>
              <w:t>Version</w:t>
            </w:r>
          </w:p>
        </w:tc>
      </w:tr>
      <w:tr w:rsidR="003A062F">
        <w:trPr>
          <w:trHeight w:val="720"/>
          <w:jc w:val="center"/>
        </w:trPr>
        <w:tc>
          <w:tcPr>
            <w:tcW w:w="2855" w:type="dxa"/>
            <w:vAlign w:val="center"/>
          </w:tcPr>
          <w:p w:rsidR="003A062F" w:rsidRDefault="003A062F">
            <w:pPr>
              <w:widowControl w:val="0"/>
              <w:spacing w:before="0"/>
            </w:pPr>
            <w:r>
              <w:t xml:space="preserve">G.991.1 </w:t>
            </w:r>
          </w:p>
        </w:tc>
        <w:tc>
          <w:tcPr>
            <w:tcW w:w="4200" w:type="dxa"/>
            <w:vAlign w:val="center"/>
          </w:tcPr>
          <w:p w:rsidR="003A062F" w:rsidRDefault="003A062F">
            <w:pPr>
              <w:widowControl w:val="0"/>
              <w:spacing w:before="0"/>
            </w:pPr>
            <w:r>
              <w:t>High bit rate digital subscriber line (HDSL) transceivers</w:t>
            </w:r>
          </w:p>
        </w:tc>
        <w:tc>
          <w:tcPr>
            <w:tcW w:w="2919" w:type="dxa"/>
            <w:vAlign w:val="center"/>
          </w:tcPr>
          <w:p w:rsidR="003A062F" w:rsidRDefault="003A062F">
            <w:pPr>
              <w:widowControl w:val="0"/>
              <w:spacing w:before="0"/>
            </w:pPr>
            <w:r>
              <w:t xml:space="preserve">10/98 </w:t>
            </w:r>
          </w:p>
        </w:tc>
      </w:tr>
      <w:tr w:rsidR="003A062F">
        <w:trPr>
          <w:trHeight w:val="720"/>
          <w:jc w:val="center"/>
        </w:trPr>
        <w:tc>
          <w:tcPr>
            <w:tcW w:w="2855" w:type="dxa"/>
            <w:vAlign w:val="center"/>
          </w:tcPr>
          <w:p w:rsidR="003A062F" w:rsidRDefault="003A062F">
            <w:pPr>
              <w:widowControl w:val="0"/>
              <w:spacing w:before="0"/>
            </w:pPr>
            <w:r>
              <w:t xml:space="preserve">G.991.2  </w:t>
            </w:r>
          </w:p>
        </w:tc>
        <w:tc>
          <w:tcPr>
            <w:tcW w:w="4200" w:type="dxa"/>
            <w:vAlign w:val="center"/>
          </w:tcPr>
          <w:p w:rsidR="003A062F" w:rsidRDefault="003A062F">
            <w:pPr>
              <w:widowControl w:val="0"/>
              <w:spacing w:before="0"/>
            </w:pPr>
            <w:r>
              <w:t>Single pair high bitrate digital subscriber line transceivers (SHDSL)</w:t>
            </w:r>
          </w:p>
          <w:p w:rsidR="003A062F" w:rsidRDefault="003A062F">
            <w:pPr>
              <w:widowControl w:val="0"/>
              <w:spacing w:before="0"/>
            </w:pPr>
            <w:r>
              <w:t>(a draft Implementors Guide can be found as TD17(PLEN)Oct/2001)</w:t>
            </w:r>
          </w:p>
        </w:tc>
        <w:tc>
          <w:tcPr>
            <w:tcW w:w="2919" w:type="dxa"/>
            <w:vAlign w:val="center"/>
          </w:tcPr>
          <w:p w:rsidR="003A062F" w:rsidRDefault="003A062F">
            <w:pPr>
              <w:widowControl w:val="0"/>
              <w:spacing w:before="0"/>
            </w:pPr>
            <w:r>
              <w:t xml:space="preserve">02/01 </w:t>
            </w:r>
          </w:p>
          <w:p w:rsidR="003A062F" w:rsidRDefault="003A062F">
            <w:pPr>
              <w:widowControl w:val="0"/>
              <w:spacing w:before="0"/>
            </w:pPr>
            <w:r>
              <w:t>prepublished</w:t>
            </w:r>
          </w:p>
        </w:tc>
      </w:tr>
      <w:tr w:rsidR="003A062F">
        <w:trPr>
          <w:trHeight w:val="720"/>
          <w:jc w:val="center"/>
        </w:trPr>
        <w:tc>
          <w:tcPr>
            <w:tcW w:w="2855" w:type="dxa"/>
            <w:vAlign w:val="center"/>
          </w:tcPr>
          <w:p w:rsidR="003A062F" w:rsidRDefault="003A062F">
            <w:pPr>
              <w:widowControl w:val="0"/>
              <w:spacing w:before="0"/>
            </w:pPr>
            <w:r>
              <w:t>G.992.1  </w:t>
            </w:r>
          </w:p>
          <w:p w:rsidR="003A062F" w:rsidRDefault="003A062F">
            <w:pPr>
              <w:widowControl w:val="0"/>
              <w:spacing w:before="0"/>
            </w:pPr>
            <w:r>
              <w:t> </w:t>
            </w:r>
          </w:p>
          <w:p w:rsidR="003A062F" w:rsidRDefault="003A062F">
            <w:pPr>
              <w:widowControl w:val="0"/>
              <w:spacing w:before="0"/>
            </w:pPr>
            <w:r>
              <w:t>Annex H</w:t>
            </w:r>
          </w:p>
          <w:p w:rsidR="003A062F" w:rsidRDefault="003A062F">
            <w:pPr>
              <w:widowControl w:val="0"/>
              <w:spacing w:before="0"/>
            </w:pPr>
            <w:r>
              <w:t> </w:t>
            </w:r>
          </w:p>
          <w:p w:rsidR="003A062F" w:rsidRDefault="003A062F">
            <w:pPr>
              <w:widowControl w:val="0"/>
              <w:spacing w:before="0"/>
            </w:pPr>
            <w:r>
              <w:t>current revision</w:t>
            </w:r>
          </w:p>
          <w:p w:rsidR="003A062F" w:rsidRDefault="003A062F">
            <w:pPr>
              <w:widowControl w:val="0"/>
              <w:spacing w:before="0"/>
            </w:pPr>
            <w:r>
              <w:t xml:space="preserve">g.dmt.bis </w:t>
            </w:r>
          </w:p>
        </w:tc>
        <w:tc>
          <w:tcPr>
            <w:tcW w:w="4200" w:type="dxa"/>
            <w:vAlign w:val="center"/>
          </w:tcPr>
          <w:p w:rsidR="003A062F" w:rsidRDefault="003A062F">
            <w:pPr>
              <w:widowControl w:val="0"/>
              <w:spacing w:before="0"/>
            </w:pPr>
            <w:r>
              <w:t> </w:t>
            </w:r>
          </w:p>
          <w:p w:rsidR="003A062F" w:rsidRDefault="003A062F">
            <w:pPr>
              <w:widowControl w:val="0"/>
              <w:spacing w:before="0"/>
            </w:pPr>
            <w:r>
              <w:t>Asymmetric digital subscriber line transceivers (ADSL)</w:t>
            </w:r>
          </w:p>
          <w:p w:rsidR="003A062F" w:rsidRDefault="003A062F">
            <w:pPr>
              <w:widowControl w:val="0"/>
              <w:spacing w:before="0"/>
            </w:pPr>
            <w:r>
              <w:t> </w:t>
            </w:r>
          </w:p>
          <w:p w:rsidR="003A062F" w:rsidRDefault="003A062F">
            <w:pPr>
              <w:widowControl w:val="0"/>
              <w:spacing w:before="0"/>
            </w:pPr>
            <w:r>
              <w:t>Operating in an ISDN Cable Binder</w:t>
            </w:r>
          </w:p>
          <w:p w:rsidR="003A062F" w:rsidRDefault="003A062F">
            <w:pPr>
              <w:widowControl w:val="0"/>
              <w:spacing w:before="0"/>
            </w:pPr>
            <w:r>
              <w:t> </w:t>
            </w:r>
          </w:p>
          <w:p w:rsidR="003A062F" w:rsidRDefault="003A062F">
            <w:pPr>
              <w:widowControl w:val="0"/>
              <w:spacing w:before="0"/>
            </w:pPr>
            <w:r>
              <w:t> </w:t>
            </w:r>
          </w:p>
        </w:tc>
        <w:tc>
          <w:tcPr>
            <w:tcW w:w="2919" w:type="dxa"/>
            <w:vAlign w:val="center"/>
          </w:tcPr>
          <w:p w:rsidR="003A062F" w:rsidRDefault="003A062F">
            <w:pPr>
              <w:widowControl w:val="0"/>
              <w:spacing w:before="0"/>
            </w:pPr>
            <w:r>
              <w:t>06/99  </w:t>
            </w:r>
          </w:p>
          <w:p w:rsidR="003A062F" w:rsidRDefault="003A062F">
            <w:pPr>
              <w:widowControl w:val="0"/>
              <w:spacing w:before="0"/>
            </w:pPr>
            <w:r>
              <w:t>10/00</w:t>
            </w:r>
          </w:p>
          <w:p w:rsidR="003A062F" w:rsidRDefault="003A062F">
            <w:pPr>
              <w:widowControl w:val="0"/>
              <w:spacing w:before="0"/>
            </w:pPr>
            <w:r>
              <w:t>prepublished</w:t>
            </w:r>
          </w:p>
          <w:p w:rsidR="003A062F" w:rsidRDefault="003A062F">
            <w:pPr>
              <w:widowControl w:val="0"/>
              <w:spacing w:before="0"/>
            </w:pPr>
            <w:r>
              <w:t> </w:t>
            </w:r>
          </w:p>
        </w:tc>
      </w:tr>
      <w:tr w:rsidR="003A062F">
        <w:trPr>
          <w:trHeight w:val="1200"/>
          <w:jc w:val="center"/>
        </w:trPr>
        <w:tc>
          <w:tcPr>
            <w:tcW w:w="2855" w:type="dxa"/>
            <w:vAlign w:val="center"/>
          </w:tcPr>
          <w:p w:rsidR="003A062F" w:rsidRDefault="003A062F">
            <w:pPr>
              <w:widowControl w:val="0"/>
              <w:spacing w:before="0"/>
            </w:pPr>
            <w:r>
              <w:t>G.992.2 </w:t>
            </w:r>
          </w:p>
          <w:p w:rsidR="003A062F" w:rsidRDefault="003A062F">
            <w:pPr>
              <w:widowControl w:val="0"/>
              <w:spacing w:before="0"/>
            </w:pPr>
            <w:r>
              <w:t>current revison</w:t>
            </w:r>
          </w:p>
          <w:p w:rsidR="003A062F" w:rsidRDefault="003A062F">
            <w:pPr>
              <w:widowControl w:val="0"/>
              <w:spacing w:before="0"/>
            </w:pPr>
            <w:r>
              <w:t>g.lite.bis</w:t>
            </w:r>
          </w:p>
        </w:tc>
        <w:tc>
          <w:tcPr>
            <w:tcW w:w="4200" w:type="dxa"/>
            <w:vAlign w:val="center"/>
          </w:tcPr>
          <w:p w:rsidR="003A062F" w:rsidRDefault="003A062F">
            <w:pPr>
              <w:widowControl w:val="0"/>
              <w:spacing w:before="0"/>
            </w:pPr>
            <w:r>
              <w:t>Splitterless asymmetric digital subscriber line transceivers</w:t>
            </w:r>
          </w:p>
          <w:p w:rsidR="003A062F" w:rsidRDefault="003A062F">
            <w:pPr>
              <w:widowControl w:val="0"/>
              <w:spacing w:before="0"/>
            </w:pPr>
            <w:r>
              <w:t> </w:t>
            </w:r>
          </w:p>
          <w:p w:rsidR="003A062F" w:rsidRDefault="003A062F">
            <w:pPr>
              <w:widowControl w:val="0"/>
              <w:spacing w:before="0"/>
            </w:pPr>
            <w:r>
              <w:t> </w:t>
            </w:r>
          </w:p>
        </w:tc>
        <w:tc>
          <w:tcPr>
            <w:tcW w:w="2919" w:type="dxa"/>
            <w:vAlign w:val="center"/>
          </w:tcPr>
          <w:p w:rsidR="003A062F" w:rsidRDefault="003A062F">
            <w:pPr>
              <w:widowControl w:val="0"/>
              <w:spacing w:before="0"/>
            </w:pPr>
            <w:r>
              <w:t>06/99</w:t>
            </w:r>
          </w:p>
          <w:p w:rsidR="003A062F" w:rsidRDefault="003A062F">
            <w:pPr>
              <w:widowControl w:val="0"/>
              <w:spacing w:before="0"/>
            </w:pPr>
            <w:r>
              <w:t> </w:t>
            </w:r>
          </w:p>
          <w:p w:rsidR="003A062F" w:rsidRDefault="003A062F">
            <w:pPr>
              <w:widowControl w:val="0"/>
              <w:spacing w:before="0"/>
            </w:pPr>
            <w:r>
              <w:t>for consent 10/01</w:t>
            </w:r>
          </w:p>
        </w:tc>
      </w:tr>
      <w:tr w:rsidR="003A062F">
        <w:trPr>
          <w:trHeight w:val="1200"/>
          <w:jc w:val="center"/>
        </w:trPr>
        <w:tc>
          <w:tcPr>
            <w:tcW w:w="2855" w:type="dxa"/>
            <w:vAlign w:val="center"/>
          </w:tcPr>
          <w:p w:rsidR="003A062F" w:rsidRDefault="003A062F">
            <w:pPr>
              <w:widowControl w:val="0"/>
              <w:spacing w:before="0"/>
            </w:pPr>
            <w:r>
              <w:t xml:space="preserve">G.993.1  </w:t>
            </w:r>
          </w:p>
        </w:tc>
        <w:tc>
          <w:tcPr>
            <w:tcW w:w="4200" w:type="dxa"/>
            <w:vAlign w:val="center"/>
          </w:tcPr>
          <w:p w:rsidR="003A062F" w:rsidRDefault="003A062F">
            <w:pPr>
              <w:widowControl w:val="0"/>
              <w:spacing w:before="0"/>
            </w:pPr>
            <w:r>
              <w:t xml:space="preserve">Very high bit rate symmetric digital subscriber line transceivers (VDSL) </w:t>
            </w:r>
          </w:p>
        </w:tc>
        <w:tc>
          <w:tcPr>
            <w:tcW w:w="2919" w:type="dxa"/>
            <w:vAlign w:val="center"/>
          </w:tcPr>
          <w:p w:rsidR="003A062F" w:rsidRDefault="003A062F">
            <w:pPr>
              <w:widowControl w:val="0"/>
              <w:spacing w:before="0"/>
              <w:rPr>
                <w:rFonts w:ascii="Arial" w:hAnsi="Arial"/>
              </w:rPr>
            </w:pPr>
            <w:r>
              <w:t>for consent 10/01</w:t>
            </w:r>
            <w:r>
              <w:rPr>
                <w:rStyle w:val="HTMLMarkup"/>
                <w:rFonts w:ascii="Arial" w:hAnsi="Arial"/>
              </w:rPr>
              <w:t>&lt;/TBODY&gt;</w:t>
            </w:r>
          </w:p>
        </w:tc>
      </w:tr>
    </w:tbl>
    <w:p w:rsidR="003A062F" w:rsidRDefault="003A062F">
      <w:pPr>
        <w:pStyle w:val="Index1"/>
        <w:widowControl w:val="0"/>
        <w:spacing w:before="0"/>
      </w:pPr>
      <w:r>
        <w:t xml:space="preserve">  </w:t>
      </w:r>
    </w:p>
    <w:p w:rsidR="003A062F" w:rsidRDefault="003A062F">
      <w:pPr>
        <w:widowControl w:val="0"/>
        <w:spacing w:before="0"/>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97"/>
        <w:gridCol w:w="4200"/>
        <w:gridCol w:w="2726"/>
      </w:tblGrid>
      <w:tr w:rsidR="003A062F">
        <w:trPr>
          <w:trHeight w:val="315"/>
        </w:trPr>
        <w:tc>
          <w:tcPr>
            <w:tcW w:w="9923" w:type="dxa"/>
            <w:gridSpan w:val="3"/>
            <w:vAlign w:val="center"/>
          </w:tcPr>
          <w:p w:rsidR="003A062F" w:rsidRDefault="009D0756">
            <w:pPr>
              <w:widowControl w:val="0"/>
              <w:spacing w:before="0"/>
              <w:jc w:val="center"/>
              <w:rPr>
                <w:b/>
              </w:rPr>
            </w:pPr>
            <w:r>
              <w:fldChar w:fldCharType="begin"/>
            </w:r>
            <w:r w:rsidR="003A062F">
              <w:instrText>PRIVATE</w:instrText>
            </w:r>
            <w:r>
              <w:fldChar w:fldCharType="end"/>
            </w:r>
            <w:r w:rsidR="003A062F">
              <w:rPr>
                <w:rStyle w:val="HTMLMarkup"/>
              </w:rPr>
              <w:t>&lt;TBODY&gt;</w:t>
            </w:r>
          </w:p>
          <w:p w:rsidR="003A062F" w:rsidRDefault="003A062F">
            <w:pPr>
              <w:widowControl w:val="0"/>
              <w:spacing w:before="0"/>
              <w:rPr>
                <w:b/>
              </w:rPr>
            </w:pPr>
            <w:r>
              <w:rPr>
                <w:b/>
              </w:rPr>
              <w:t>Related Recommendations </w:t>
            </w:r>
          </w:p>
        </w:tc>
      </w:tr>
      <w:tr w:rsidR="003A062F">
        <w:trPr>
          <w:trHeight w:val="285"/>
        </w:trPr>
        <w:tc>
          <w:tcPr>
            <w:tcW w:w="2997" w:type="dxa"/>
            <w:vAlign w:val="center"/>
          </w:tcPr>
          <w:p w:rsidR="003A062F" w:rsidRDefault="003A062F">
            <w:pPr>
              <w:widowControl w:val="0"/>
              <w:spacing w:before="0"/>
              <w:rPr>
                <w:b/>
              </w:rPr>
            </w:pPr>
            <w:r>
              <w:rPr>
                <w:b/>
              </w:rPr>
              <w:t>Rec.</w:t>
            </w:r>
          </w:p>
        </w:tc>
        <w:tc>
          <w:tcPr>
            <w:tcW w:w="4200" w:type="dxa"/>
            <w:vAlign w:val="center"/>
          </w:tcPr>
          <w:p w:rsidR="003A062F" w:rsidRDefault="003A062F">
            <w:pPr>
              <w:widowControl w:val="0"/>
              <w:spacing w:before="0"/>
              <w:rPr>
                <w:b/>
              </w:rPr>
            </w:pPr>
            <w:r>
              <w:rPr>
                <w:b/>
              </w:rPr>
              <w:t>Title</w:t>
            </w:r>
          </w:p>
        </w:tc>
        <w:tc>
          <w:tcPr>
            <w:tcW w:w="2726" w:type="dxa"/>
            <w:vAlign w:val="center"/>
          </w:tcPr>
          <w:p w:rsidR="003A062F" w:rsidRDefault="003A062F">
            <w:pPr>
              <w:widowControl w:val="0"/>
              <w:spacing w:before="0"/>
              <w:rPr>
                <w:b/>
              </w:rPr>
            </w:pPr>
            <w:r>
              <w:rPr>
                <w:b/>
              </w:rPr>
              <w:t>Approval</w:t>
            </w:r>
          </w:p>
        </w:tc>
      </w:tr>
      <w:tr w:rsidR="003A062F">
        <w:trPr>
          <w:trHeight w:val="720"/>
        </w:trPr>
        <w:tc>
          <w:tcPr>
            <w:tcW w:w="2997" w:type="dxa"/>
            <w:vAlign w:val="center"/>
          </w:tcPr>
          <w:p w:rsidR="003A062F" w:rsidRDefault="003A062F">
            <w:pPr>
              <w:widowControl w:val="0"/>
              <w:spacing w:before="0"/>
            </w:pPr>
            <w:r>
              <w:t xml:space="preserve">G.994.1 </w:t>
            </w:r>
          </w:p>
        </w:tc>
        <w:tc>
          <w:tcPr>
            <w:tcW w:w="4200" w:type="dxa"/>
            <w:vAlign w:val="center"/>
          </w:tcPr>
          <w:p w:rsidR="003A062F" w:rsidRDefault="003A062F">
            <w:pPr>
              <w:widowControl w:val="0"/>
              <w:spacing w:before="0"/>
            </w:pPr>
            <w:r>
              <w:t>Handshake procedures for digital subscriber line transceivers (G.hs)</w:t>
            </w:r>
          </w:p>
        </w:tc>
        <w:tc>
          <w:tcPr>
            <w:tcW w:w="2726" w:type="dxa"/>
            <w:vAlign w:val="center"/>
          </w:tcPr>
          <w:p w:rsidR="003A062F" w:rsidRDefault="003A062F">
            <w:pPr>
              <w:widowControl w:val="0"/>
              <w:spacing w:before="0"/>
            </w:pPr>
            <w:r>
              <w:t xml:space="preserve">02/01, prepub. </w:t>
            </w:r>
          </w:p>
        </w:tc>
      </w:tr>
      <w:tr w:rsidR="003A062F">
        <w:trPr>
          <w:trHeight w:val="720"/>
        </w:trPr>
        <w:tc>
          <w:tcPr>
            <w:tcW w:w="2997" w:type="dxa"/>
            <w:vAlign w:val="center"/>
          </w:tcPr>
          <w:p w:rsidR="003A062F" w:rsidRDefault="003A062F">
            <w:pPr>
              <w:widowControl w:val="0"/>
              <w:spacing w:before="0"/>
            </w:pPr>
            <w:r>
              <w:t>G.995.1 </w:t>
            </w:r>
          </w:p>
        </w:tc>
        <w:tc>
          <w:tcPr>
            <w:tcW w:w="4200" w:type="dxa"/>
            <w:vAlign w:val="center"/>
          </w:tcPr>
          <w:p w:rsidR="003A062F" w:rsidRDefault="003A062F">
            <w:pPr>
              <w:widowControl w:val="0"/>
              <w:spacing w:before="0"/>
            </w:pPr>
            <w:r>
              <w:t>Overview of digital subscriber line Recommendations.</w:t>
            </w:r>
          </w:p>
        </w:tc>
        <w:tc>
          <w:tcPr>
            <w:tcW w:w="2726" w:type="dxa"/>
            <w:vAlign w:val="center"/>
          </w:tcPr>
          <w:p w:rsidR="003A062F" w:rsidRDefault="003A062F">
            <w:pPr>
              <w:widowControl w:val="0"/>
              <w:spacing w:before="0"/>
            </w:pPr>
            <w:r>
              <w:t>02/01, prepub.</w:t>
            </w:r>
          </w:p>
        </w:tc>
      </w:tr>
      <w:tr w:rsidR="003A062F">
        <w:trPr>
          <w:trHeight w:val="720"/>
        </w:trPr>
        <w:tc>
          <w:tcPr>
            <w:tcW w:w="2997" w:type="dxa"/>
            <w:vAlign w:val="center"/>
          </w:tcPr>
          <w:p w:rsidR="003A062F" w:rsidRDefault="003A062F">
            <w:pPr>
              <w:widowControl w:val="0"/>
              <w:spacing w:before="0"/>
            </w:pPr>
            <w:r>
              <w:t>G996.1 completion as</w:t>
            </w:r>
          </w:p>
          <w:p w:rsidR="003A062F" w:rsidRDefault="003A062F">
            <w:pPr>
              <w:widowControl w:val="0"/>
              <w:spacing w:before="0"/>
            </w:pPr>
            <w:r>
              <w:t xml:space="preserve">g.test.ter </w:t>
            </w:r>
          </w:p>
        </w:tc>
        <w:tc>
          <w:tcPr>
            <w:tcW w:w="4200" w:type="dxa"/>
            <w:vAlign w:val="center"/>
          </w:tcPr>
          <w:p w:rsidR="003A062F" w:rsidRDefault="003A062F">
            <w:pPr>
              <w:widowControl w:val="0"/>
              <w:spacing w:before="0"/>
            </w:pPr>
            <w:r>
              <w:t>Test procedures for digital subscriber line transceivers </w:t>
            </w:r>
          </w:p>
          <w:p w:rsidR="003A062F" w:rsidRDefault="003A062F">
            <w:pPr>
              <w:widowControl w:val="0"/>
              <w:spacing w:before="0"/>
            </w:pPr>
            <w:r>
              <w:t> </w:t>
            </w:r>
          </w:p>
          <w:p w:rsidR="003A062F" w:rsidRDefault="003A062F">
            <w:pPr>
              <w:widowControl w:val="0"/>
              <w:spacing w:before="0"/>
            </w:pPr>
            <w:r>
              <w:t> </w:t>
            </w:r>
          </w:p>
        </w:tc>
        <w:tc>
          <w:tcPr>
            <w:tcW w:w="2726" w:type="dxa"/>
            <w:vAlign w:val="center"/>
          </w:tcPr>
          <w:p w:rsidR="003A062F" w:rsidRDefault="003A062F">
            <w:pPr>
              <w:widowControl w:val="0"/>
              <w:spacing w:before="0"/>
            </w:pPr>
            <w:r>
              <w:t>02/01, prepub.</w:t>
            </w:r>
          </w:p>
          <w:p w:rsidR="003A062F" w:rsidRDefault="003A062F">
            <w:pPr>
              <w:widowControl w:val="0"/>
              <w:spacing w:before="0"/>
            </w:pPr>
            <w:r>
              <w:t> </w:t>
            </w:r>
          </w:p>
          <w:p w:rsidR="003A062F" w:rsidRDefault="003A062F">
            <w:pPr>
              <w:widowControl w:val="0"/>
              <w:spacing w:before="0"/>
            </w:pPr>
            <w:r>
              <w:t> </w:t>
            </w:r>
          </w:p>
        </w:tc>
      </w:tr>
      <w:tr w:rsidR="003A062F">
        <w:trPr>
          <w:trHeight w:val="1200"/>
        </w:trPr>
        <w:tc>
          <w:tcPr>
            <w:tcW w:w="2997" w:type="dxa"/>
            <w:vAlign w:val="center"/>
          </w:tcPr>
          <w:p w:rsidR="003A062F" w:rsidRDefault="003A062F">
            <w:pPr>
              <w:widowControl w:val="0"/>
              <w:spacing w:before="0"/>
            </w:pPr>
            <w:r>
              <w:t>G.997.1 </w:t>
            </w:r>
          </w:p>
          <w:p w:rsidR="003A062F" w:rsidRDefault="003A062F">
            <w:pPr>
              <w:widowControl w:val="0"/>
              <w:spacing w:before="0"/>
            </w:pPr>
            <w:r>
              <w:t>completion as</w:t>
            </w:r>
          </w:p>
          <w:p w:rsidR="003A062F" w:rsidRDefault="003A062F">
            <w:pPr>
              <w:widowControl w:val="0"/>
              <w:spacing w:before="0"/>
            </w:pPr>
            <w:r>
              <w:t>g.ploam.bis</w:t>
            </w:r>
          </w:p>
        </w:tc>
        <w:tc>
          <w:tcPr>
            <w:tcW w:w="4200" w:type="dxa"/>
            <w:vAlign w:val="center"/>
          </w:tcPr>
          <w:p w:rsidR="003A062F" w:rsidRDefault="003A062F">
            <w:pPr>
              <w:widowControl w:val="0"/>
              <w:spacing w:before="0"/>
            </w:pPr>
            <w:r>
              <w:t>Physical layer management for digital subscriber line transceivers</w:t>
            </w:r>
          </w:p>
          <w:p w:rsidR="003A062F" w:rsidRDefault="003A062F">
            <w:pPr>
              <w:widowControl w:val="0"/>
              <w:spacing w:before="0"/>
            </w:pPr>
            <w:r>
              <w:t> </w:t>
            </w:r>
          </w:p>
        </w:tc>
        <w:tc>
          <w:tcPr>
            <w:tcW w:w="2726" w:type="dxa"/>
            <w:vAlign w:val="center"/>
          </w:tcPr>
          <w:p w:rsidR="003A062F" w:rsidRDefault="003A062F">
            <w:pPr>
              <w:widowControl w:val="0"/>
              <w:spacing w:before="0"/>
            </w:pPr>
            <w:r>
              <w:t>6/99</w:t>
            </w:r>
          </w:p>
          <w:p w:rsidR="003A062F" w:rsidRDefault="003A062F">
            <w:pPr>
              <w:widowControl w:val="0"/>
              <w:spacing w:before="0"/>
            </w:pPr>
            <w:r>
              <w:t> </w:t>
            </w:r>
          </w:p>
          <w:p w:rsidR="003A062F" w:rsidRDefault="003A062F">
            <w:pPr>
              <w:widowControl w:val="0"/>
              <w:spacing w:before="0"/>
            </w:pPr>
            <w:r>
              <w:t> </w:t>
            </w:r>
          </w:p>
        </w:tc>
      </w:tr>
      <w:tr w:rsidR="003A062F">
        <w:trPr>
          <w:trHeight w:val="1200"/>
        </w:trPr>
        <w:tc>
          <w:tcPr>
            <w:tcW w:w="2997" w:type="dxa"/>
            <w:vAlign w:val="center"/>
          </w:tcPr>
          <w:p w:rsidR="003A062F" w:rsidRDefault="003A062F">
            <w:pPr>
              <w:widowControl w:val="0"/>
              <w:spacing w:before="0"/>
            </w:pPr>
            <w:r>
              <w:t>G.989 .1 g.pnt.f</w:t>
            </w:r>
          </w:p>
          <w:p w:rsidR="003A062F" w:rsidRDefault="003A062F">
            <w:pPr>
              <w:widowControl w:val="0"/>
              <w:spacing w:before="0"/>
            </w:pPr>
          </w:p>
          <w:p w:rsidR="003A062F" w:rsidRDefault="003A062F">
            <w:pPr>
              <w:widowControl w:val="0"/>
              <w:spacing w:before="0"/>
            </w:pPr>
            <w:r>
              <w:t>G.998.2</w:t>
            </w:r>
          </w:p>
          <w:p w:rsidR="003A062F" w:rsidRDefault="003A062F">
            <w:pPr>
              <w:widowControl w:val="0"/>
              <w:spacing w:before="0"/>
            </w:pPr>
            <w:r>
              <w:t>g.pnt.plm</w:t>
            </w:r>
          </w:p>
        </w:tc>
        <w:tc>
          <w:tcPr>
            <w:tcW w:w="4200" w:type="dxa"/>
            <w:vAlign w:val="center"/>
          </w:tcPr>
          <w:p w:rsidR="003A062F" w:rsidRDefault="003A062F">
            <w:pPr>
              <w:widowControl w:val="0"/>
              <w:spacing w:before="0"/>
            </w:pPr>
            <w:r>
              <w:t>Phoneline networking transceivers, foundation</w:t>
            </w:r>
          </w:p>
          <w:p w:rsidR="003A062F" w:rsidRDefault="003A062F">
            <w:pPr>
              <w:widowControl w:val="0"/>
              <w:spacing w:before="0"/>
            </w:pPr>
            <w:r>
              <w:t> </w:t>
            </w:r>
          </w:p>
          <w:p w:rsidR="003A062F" w:rsidRDefault="003A062F">
            <w:pPr>
              <w:widowControl w:val="0"/>
              <w:spacing w:before="0"/>
            </w:pPr>
            <w:r>
              <w:t>Phoneline networking transceivers, Payload format an link layer requirements</w:t>
            </w:r>
          </w:p>
        </w:tc>
        <w:tc>
          <w:tcPr>
            <w:tcW w:w="2726" w:type="dxa"/>
            <w:vAlign w:val="center"/>
          </w:tcPr>
          <w:p w:rsidR="003A062F" w:rsidRDefault="003A062F">
            <w:pPr>
              <w:widowControl w:val="0"/>
              <w:spacing w:before="0"/>
            </w:pPr>
            <w:r>
              <w:t>consent 2/01</w:t>
            </w:r>
          </w:p>
          <w:p w:rsidR="003A062F" w:rsidRDefault="003A062F">
            <w:pPr>
              <w:widowControl w:val="0"/>
              <w:spacing w:before="0"/>
            </w:pPr>
            <w:r>
              <w:t> </w:t>
            </w:r>
          </w:p>
          <w:p w:rsidR="003A062F" w:rsidRDefault="003A062F">
            <w:pPr>
              <w:widowControl w:val="0"/>
              <w:spacing w:before="0"/>
            </w:pPr>
            <w:r>
              <w:t> </w:t>
            </w:r>
          </w:p>
          <w:p w:rsidR="003A062F" w:rsidRDefault="003A062F">
            <w:pPr>
              <w:widowControl w:val="0"/>
              <w:spacing w:before="0"/>
            </w:pPr>
            <w:r>
              <w:t>for consent 10/01</w:t>
            </w:r>
          </w:p>
        </w:tc>
      </w:tr>
      <w:tr w:rsidR="003A062F">
        <w:trPr>
          <w:trHeight w:val="1200"/>
        </w:trPr>
        <w:tc>
          <w:tcPr>
            <w:tcW w:w="2997" w:type="dxa"/>
            <w:vAlign w:val="center"/>
          </w:tcPr>
          <w:p w:rsidR="003A062F" w:rsidRDefault="003A062F">
            <w:pPr>
              <w:widowControl w:val="0"/>
              <w:spacing w:before="0"/>
            </w:pPr>
            <w:r>
              <w:t xml:space="preserve">G.voice </w:t>
            </w:r>
          </w:p>
        </w:tc>
        <w:tc>
          <w:tcPr>
            <w:tcW w:w="4200" w:type="dxa"/>
            <w:vAlign w:val="center"/>
          </w:tcPr>
          <w:p w:rsidR="003A062F" w:rsidRDefault="003A062F">
            <w:pPr>
              <w:widowControl w:val="0"/>
              <w:spacing w:before="0"/>
            </w:pPr>
            <w:r>
              <w:t xml:space="preserve">Transport of voice over xDSL systems </w:t>
            </w:r>
          </w:p>
        </w:tc>
        <w:tc>
          <w:tcPr>
            <w:tcW w:w="2726" w:type="dxa"/>
            <w:vAlign w:val="center"/>
          </w:tcPr>
          <w:p w:rsidR="003A062F" w:rsidRDefault="003A062F">
            <w:pPr>
              <w:widowControl w:val="0"/>
              <w:spacing w:before="0"/>
            </w:pPr>
            <w:r>
              <w:t>draft, 08/01</w:t>
            </w:r>
          </w:p>
        </w:tc>
      </w:tr>
    </w:tbl>
    <w:p w:rsidR="003A062F" w:rsidRDefault="003A062F">
      <w:pPr>
        <w:widowControl w:val="0"/>
        <w:spacing w:before="0"/>
        <w:rPr>
          <w:rStyle w:val="HTMLMarkup"/>
          <w:vanish w:val="0"/>
        </w:rPr>
      </w:pPr>
    </w:p>
    <w:p w:rsidR="003A062F" w:rsidRDefault="003A062F">
      <w:pPr>
        <w:widowControl w:val="0"/>
        <w:spacing w:before="0"/>
        <w:rPr>
          <w:rStyle w:val="HTMLMarkup"/>
          <w:vanish w:val="0"/>
        </w:rPr>
      </w:pPr>
    </w:p>
    <w:p w:rsidR="003A062F" w:rsidRDefault="003A062F">
      <w:pPr>
        <w:widowControl w:val="0"/>
        <w:spacing w:before="0"/>
        <w:rPr>
          <w:sz w:val="28"/>
        </w:rPr>
      </w:pPr>
      <w:r>
        <w:rPr>
          <w:rStyle w:val="HTMLMarkup"/>
        </w:rPr>
        <w:t>&lt;!DOCTYPE HTML PUBLIC "-//W3C//DTD HTML 4.0 Transitional//EN"&gt;&lt;!-- saved from url=(0033)file://E:\ETSI-xDSL\etsixdsl.html --&gt;&lt;BASEFONT size=2&gt;</w:t>
      </w:r>
    </w:p>
    <w:p w:rsidR="003A062F" w:rsidRDefault="003A062F">
      <w:pPr>
        <w:widowControl w:val="0"/>
        <w:spacing w:before="0"/>
        <w:rPr>
          <w:sz w:val="28"/>
        </w:rPr>
      </w:pPr>
      <w:r>
        <w:rPr>
          <w:sz w:val="28"/>
        </w:rPr>
        <w:t xml:space="preserve"> ETSI-xDSL-Standards </w:t>
      </w:r>
    </w:p>
    <w:p w:rsidR="003A062F" w:rsidRDefault="003A062F">
      <w:pPr>
        <w:widowControl w:val="0"/>
        <w:spacing w:before="0"/>
        <w:rPr>
          <w:sz w:val="28"/>
        </w:rPr>
      </w:pPr>
      <w:r>
        <w:rPr>
          <w:rStyle w:val="HTMLMarkup"/>
          <w:sz w:val="28"/>
        </w:rPr>
        <w:t>&lt;!--  ################################## Update ################################## --&gt;</w:t>
      </w:r>
    </w:p>
    <w:p w:rsidR="003A062F" w:rsidRDefault="003A062F">
      <w:pPr>
        <w:widowControl w:val="0"/>
        <w:spacing w:before="0"/>
      </w:pPr>
      <w:r>
        <w:t xml:space="preserve">Latest revision: </w:t>
      </w:r>
      <w:smartTag w:uri="urn:schemas-microsoft-com:office:smarttags" w:element="date">
        <w:smartTagPr>
          <w:attr w:name="Year" w:val="2001"/>
          <w:attr w:name="Day" w:val="21"/>
          <w:attr w:name="Month" w:val="9"/>
        </w:smartTagPr>
        <w:r>
          <w:t>21st September  2001</w:t>
        </w:r>
      </w:smartTag>
    </w:p>
    <w:p w:rsidR="003A062F" w:rsidRDefault="003A062F">
      <w:pPr>
        <w:widowControl w:val="0"/>
        <w:spacing w:before="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93"/>
        <w:gridCol w:w="2495"/>
        <w:gridCol w:w="2495"/>
        <w:gridCol w:w="2491"/>
      </w:tblGrid>
      <w:tr w:rsidR="003A062F">
        <w:trPr>
          <w:trHeight w:val="315"/>
          <w:jc w:val="center"/>
        </w:trPr>
        <w:tc>
          <w:tcPr>
            <w:tcW w:w="9974" w:type="dxa"/>
            <w:gridSpan w:val="4"/>
            <w:vAlign w:val="center"/>
          </w:tcPr>
          <w:p w:rsidR="003A062F" w:rsidRDefault="009D0756">
            <w:pPr>
              <w:widowControl w:val="0"/>
              <w:spacing w:before="0"/>
              <w:jc w:val="center"/>
              <w:rPr>
                <w:b/>
              </w:rPr>
            </w:pPr>
            <w:r>
              <w:fldChar w:fldCharType="begin"/>
            </w:r>
            <w:r w:rsidR="003A062F">
              <w:instrText>PRIVATE</w:instrText>
            </w:r>
            <w:r>
              <w:fldChar w:fldCharType="end"/>
            </w:r>
            <w:r w:rsidR="003A062F">
              <w:rPr>
                <w:rStyle w:val="HTMLMarkup"/>
              </w:rPr>
              <w:t>&lt;TBODY&gt;</w:t>
            </w:r>
            <w:r w:rsidR="003A062F">
              <w:rPr>
                <w:b/>
              </w:rPr>
              <w:t> Standards</w:t>
            </w:r>
          </w:p>
        </w:tc>
      </w:tr>
      <w:tr w:rsidR="003A062F">
        <w:trPr>
          <w:trHeight w:val="285"/>
          <w:jc w:val="center"/>
        </w:trPr>
        <w:tc>
          <w:tcPr>
            <w:tcW w:w="2493" w:type="dxa"/>
            <w:vAlign w:val="center"/>
          </w:tcPr>
          <w:p w:rsidR="003A062F" w:rsidRDefault="003A062F">
            <w:pPr>
              <w:widowControl w:val="0"/>
              <w:spacing w:before="0"/>
              <w:jc w:val="center"/>
              <w:rPr>
                <w:b/>
              </w:rPr>
            </w:pPr>
            <w:r>
              <w:rPr>
                <w:b/>
              </w:rPr>
              <w:t>Rec.</w:t>
            </w:r>
          </w:p>
        </w:tc>
        <w:tc>
          <w:tcPr>
            <w:tcW w:w="2495" w:type="dxa"/>
            <w:vAlign w:val="center"/>
          </w:tcPr>
          <w:p w:rsidR="003A062F" w:rsidRDefault="003A062F">
            <w:pPr>
              <w:widowControl w:val="0"/>
              <w:spacing w:before="0"/>
              <w:jc w:val="center"/>
              <w:rPr>
                <w:b/>
              </w:rPr>
            </w:pPr>
            <w:r>
              <w:rPr>
                <w:b/>
              </w:rPr>
              <w:t>Title</w:t>
            </w:r>
          </w:p>
        </w:tc>
        <w:tc>
          <w:tcPr>
            <w:tcW w:w="2495" w:type="dxa"/>
            <w:vAlign w:val="center"/>
          </w:tcPr>
          <w:p w:rsidR="003A062F" w:rsidRDefault="003A062F">
            <w:pPr>
              <w:widowControl w:val="0"/>
              <w:spacing w:before="0"/>
              <w:jc w:val="center"/>
              <w:rPr>
                <w:b/>
              </w:rPr>
            </w:pPr>
            <w:r>
              <w:rPr>
                <w:b/>
              </w:rPr>
              <w:t>Details</w:t>
            </w:r>
          </w:p>
        </w:tc>
        <w:tc>
          <w:tcPr>
            <w:tcW w:w="2491" w:type="dxa"/>
            <w:vAlign w:val="center"/>
          </w:tcPr>
          <w:p w:rsidR="003A062F" w:rsidRDefault="003A062F">
            <w:pPr>
              <w:widowControl w:val="0"/>
              <w:spacing w:before="0"/>
              <w:jc w:val="center"/>
              <w:rPr>
                <w:b/>
              </w:rPr>
            </w:pPr>
            <w:r>
              <w:rPr>
                <w:b/>
              </w:rPr>
              <w:t>Approval</w:t>
            </w:r>
          </w:p>
        </w:tc>
      </w:tr>
      <w:tr w:rsidR="003A062F">
        <w:trPr>
          <w:trHeight w:val="720"/>
          <w:jc w:val="center"/>
        </w:trPr>
        <w:tc>
          <w:tcPr>
            <w:tcW w:w="2493" w:type="dxa"/>
            <w:vAlign w:val="center"/>
          </w:tcPr>
          <w:p w:rsidR="003A062F" w:rsidRDefault="003A062F">
            <w:pPr>
              <w:widowControl w:val="0"/>
              <w:spacing w:before="0"/>
            </w:pPr>
            <w:r>
              <w:t xml:space="preserve">TS 101 135 </w:t>
            </w:r>
          </w:p>
        </w:tc>
        <w:tc>
          <w:tcPr>
            <w:tcW w:w="2495" w:type="dxa"/>
            <w:vAlign w:val="center"/>
          </w:tcPr>
          <w:p w:rsidR="003A062F" w:rsidRDefault="008355CE">
            <w:pPr>
              <w:widowControl w:val="0"/>
              <w:spacing w:before="0"/>
            </w:pPr>
            <w:r w:rsidRPr="008355CE">
              <w:t>Transmission and Multiplexing (TM);</w:t>
            </w:r>
            <w:r>
              <w:t xml:space="preserve"> </w:t>
            </w:r>
            <w:r w:rsidR="003A062F">
              <w:t>High bit</w:t>
            </w:r>
            <w:r>
              <w:t>-</w:t>
            </w:r>
            <w:r w:rsidR="003A062F">
              <w:t xml:space="preserve">rate </w:t>
            </w:r>
            <w:r>
              <w:t xml:space="preserve">Digital Subscriber Line </w:t>
            </w:r>
            <w:r w:rsidR="003A062F">
              <w:t>(HDSL) transmission systems on metallic local lines</w:t>
            </w:r>
            <w:r>
              <w:t xml:space="preserve">; </w:t>
            </w:r>
            <w:r w:rsidRPr="008355CE">
              <w:t>HDSL core specification and applications for combined ISDN-BA and 2 048 kbit/s transmission</w:t>
            </w:r>
          </w:p>
          <w:p w:rsidR="008355CE" w:rsidRPr="000E7A04" w:rsidRDefault="008355CE">
            <w:pPr>
              <w:widowControl w:val="0"/>
              <w:spacing w:before="0"/>
              <w:rPr>
                <w:lang w:val="en-US"/>
              </w:rPr>
            </w:pPr>
          </w:p>
        </w:tc>
        <w:tc>
          <w:tcPr>
            <w:tcW w:w="2495" w:type="dxa"/>
            <w:vAlign w:val="center"/>
          </w:tcPr>
          <w:p w:rsidR="003A062F" w:rsidRDefault="003A062F">
            <w:pPr>
              <w:widowControl w:val="0"/>
              <w:spacing w:before="0"/>
            </w:pPr>
            <w:r>
              <w:t xml:space="preserve">Combined ISDN-BA +2048 kbit/s. </w:t>
            </w:r>
            <w:smartTag w:uri="urn:schemas-microsoft-com:office:smarttags" w:element="date">
              <w:smartTagPr>
                <w:attr w:name="Month" w:val="1"/>
                <w:attr w:name="Day" w:val="2"/>
                <w:attr w:name="Year" w:val="2003"/>
              </w:smartTagPr>
              <w:r>
                <w:t>1/2/3</w:t>
              </w:r>
            </w:smartTag>
            <w:r>
              <w:t xml:space="preserve"> pairs, 2B1Q, CAP (Carrierless Amplitude Modulation in Annex) </w:t>
            </w:r>
          </w:p>
        </w:tc>
        <w:tc>
          <w:tcPr>
            <w:tcW w:w="2491" w:type="dxa"/>
            <w:vAlign w:val="center"/>
          </w:tcPr>
          <w:p w:rsidR="003A062F" w:rsidRDefault="003A062F">
            <w:pPr>
              <w:widowControl w:val="0"/>
              <w:spacing w:before="0"/>
            </w:pPr>
            <w:r>
              <w:t xml:space="preserve">V1.5.3 09/00 </w:t>
            </w:r>
          </w:p>
        </w:tc>
      </w:tr>
      <w:tr w:rsidR="003A062F">
        <w:trPr>
          <w:trHeight w:val="720"/>
          <w:jc w:val="center"/>
        </w:trPr>
        <w:tc>
          <w:tcPr>
            <w:tcW w:w="2493" w:type="dxa"/>
            <w:vAlign w:val="center"/>
          </w:tcPr>
          <w:p w:rsidR="003A062F" w:rsidRDefault="003A062F">
            <w:pPr>
              <w:widowControl w:val="0"/>
              <w:spacing w:before="0"/>
            </w:pPr>
            <w:r>
              <w:t>TS 101 388 </w:t>
            </w:r>
          </w:p>
          <w:p w:rsidR="003A062F" w:rsidRDefault="003A062F">
            <w:pPr>
              <w:widowControl w:val="0"/>
              <w:spacing w:before="0"/>
            </w:pPr>
            <w:r>
              <w:t xml:space="preserve">Actual Version 1.2.1, to be approved 9/01: TS 101 388_1.2.1 </w:t>
            </w:r>
          </w:p>
        </w:tc>
        <w:tc>
          <w:tcPr>
            <w:tcW w:w="2495" w:type="dxa"/>
            <w:vAlign w:val="center"/>
          </w:tcPr>
          <w:p w:rsidR="003A062F" w:rsidRDefault="003A062F">
            <w:pPr>
              <w:widowControl w:val="0"/>
              <w:spacing w:before="0"/>
            </w:pPr>
            <w:r>
              <w:t>Asymmetrical digital subscriber line (ADSL) European specific requirements [ANSI T1.413 modified]</w:t>
            </w:r>
          </w:p>
        </w:tc>
        <w:tc>
          <w:tcPr>
            <w:tcW w:w="2495" w:type="dxa"/>
            <w:vAlign w:val="center"/>
          </w:tcPr>
          <w:p w:rsidR="003A062F" w:rsidRDefault="003A062F">
            <w:pPr>
              <w:widowControl w:val="0"/>
              <w:spacing w:before="0"/>
            </w:pPr>
            <w:r>
              <w:t>Contains just European topics, test loops, - requirements for n x2048 kbit/s (n=1,2,3)</w:t>
            </w:r>
          </w:p>
        </w:tc>
        <w:tc>
          <w:tcPr>
            <w:tcW w:w="2491" w:type="dxa"/>
            <w:vAlign w:val="center"/>
          </w:tcPr>
          <w:p w:rsidR="003A062F" w:rsidRDefault="003A062F">
            <w:pPr>
              <w:widowControl w:val="0"/>
              <w:spacing w:before="0"/>
            </w:pPr>
            <w:r>
              <w:t>11/98</w:t>
            </w:r>
          </w:p>
        </w:tc>
      </w:tr>
      <w:tr w:rsidR="003A062F">
        <w:trPr>
          <w:trHeight w:val="720"/>
          <w:jc w:val="center"/>
        </w:trPr>
        <w:tc>
          <w:tcPr>
            <w:tcW w:w="2493" w:type="dxa"/>
            <w:vAlign w:val="center"/>
          </w:tcPr>
          <w:p w:rsidR="003A062F" w:rsidRDefault="003A062F">
            <w:pPr>
              <w:widowControl w:val="0"/>
              <w:spacing w:before="0"/>
            </w:pPr>
            <w:r>
              <w:t xml:space="preserve">TS 101 524 </w:t>
            </w:r>
          </w:p>
        </w:tc>
        <w:tc>
          <w:tcPr>
            <w:tcW w:w="2495" w:type="dxa"/>
            <w:vAlign w:val="center"/>
          </w:tcPr>
          <w:p w:rsidR="003A062F" w:rsidRDefault="003A062F">
            <w:pPr>
              <w:widowControl w:val="0"/>
              <w:spacing w:before="0"/>
            </w:pPr>
            <w:r>
              <w:t>Symmetrical digital subscriber line (SDSL) (combined Part1 and  2)</w:t>
            </w:r>
          </w:p>
        </w:tc>
        <w:tc>
          <w:tcPr>
            <w:tcW w:w="2495" w:type="dxa"/>
            <w:vAlign w:val="center"/>
          </w:tcPr>
          <w:p w:rsidR="003A062F" w:rsidRDefault="003A062F">
            <w:pPr>
              <w:widowControl w:val="0"/>
              <w:spacing w:before="0"/>
            </w:pPr>
            <w:r>
              <w:t>Variable payload bitrates (192 kbit/s up to 2 312 kbit/s), PAM</w:t>
            </w:r>
          </w:p>
        </w:tc>
        <w:tc>
          <w:tcPr>
            <w:tcW w:w="2491" w:type="dxa"/>
            <w:vAlign w:val="center"/>
          </w:tcPr>
          <w:p w:rsidR="003A062F" w:rsidRDefault="003A062F">
            <w:pPr>
              <w:widowControl w:val="0"/>
              <w:spacing w:before="0"/>
            </w:pPr>
            <w:r>
              <w:t>under publication</w:t>
            </w:r>
          </w:p>
        </w:tc>
      </w:tr>
      <w:tr w:rsidR="003A062F">
        <w:trPr>
          <w:trHeight w:val="1200"/>
          <w:jc w:val="center"/>
        </w:trPr>
        <w:tc>
          <w:tcPr>
            <w:tcW w:w="2493" w:type="dxa"/>
            <w:vAlign w:val="center"/>
          </w:tcPr>
          <w:p w:rsidR="003A062F" w:rsidRDefault="003A062F">
            <w:pPr>
              <w:widowControl w:val="0"/>
              <w:spacing w:before="0"/>
            </w:pPr>
            <w:r>
              <w:t>TS 101 270-1</w:t>
            </w:r>
          </w:p>
          <w:p w:rsidR="003A062F" w:rsidRDefault="003A062F">
            <w:pPr>
              <w:widowControl w:val="0"/>
              <w:spacing w:before="0"/>
            </w:pPr>
            <w:r>
              <w:t> </w:t>
            </w:r>
          </w:p>
        </w:tc>
        <w:tc>
          <w:tcPr>
            <w:tcW w:w="2495" w:type="dxa"/>
            <w:vAlign w:val="center"/>
          </w:tcPr>
          <w:p w:rsidR="003A062F" w:rsidRDefault="003A062F">
            <w:pPr>
              <w:widowControl w:val="0"/>
              <w:spacing w:before="0"/>
            </w:pPr>
            <w:r>
              <w:t xml:space="preserve">Very high speed digital subscriber line, Part 1: functional requirements </w:t>
            </w:r>
          </w:p>
        </w:tc>
        <w:tc>
          <w:tcPr>
            <w:tcW w:w="2495" w:type="dxa"/>
            <w:vAlign w:val="center"/>
          </w:tcPr>
          <w:p w:rsidR="003A062F" w:rsidRDefault="003A062F">
            <w:pPr>
              <w:widowControl w:val="0"/>
              <w:spacing w:before="0"/>
            </w:pPr>
            <w:r>
              <w:t>Operation: symmetric: 28 Mbit/s up/down;</w:t>
            </w:r>
          </w:p>
          <w:p w:rsidR="003A062F" w:rsidRDefault="003A062F">
            <w:pPr>
              <w:widowControl w:val="0"/>
              <w:spacing w:before="0"/>
            </w:pPr>
            <w:r>
              <w:t>asymmetric: 23 Mbit/s down, 4 Mbit/s up.</w:t>
            </w:r>
          </w:p>
        </w:tc>
        <w:tc>
          <w:tcPr>
            <w:tcW w:w="2491" w:type="dxa"/>
            <w:vAlign w:val="center"/>
          </w:tcPr>
          <w:p w:rsidR="003A062F" w:rsidRDefault="003A062F">
            <w:pPr>
              <w:widowControl w:val="0"/>
              <w:spacing w:before="0"/>
            </w:pPr>
            <w:r>
              <w:t>10/99 approved</w:t>
            </w:r>
          </w:p>
        </w:tc>
      </w:tr>
      <w:tr w:rsidR="003A062F">
        <w:trPr>
          <w:trHeight w:val="1200"/>
          <w:jc w:val="center"/>
        </w:trPr>
        <w:tc>
          <w:tcPr>
            <w:tcW w:w="2493" w:type="dxa"/>
            <w:vAlign w:val="center"/>
          </w:tcPr>
          <w:p w:rsidR="003A062F" w:rsidRDefault="003A062F">
            <w:pPr>
              <w:widowControl w:val="0"/>
              <w:spacing w:before="0"/>
            </w:pPr>
            <w:r>
              <w:t xml:space="preserve">TS 101 270-2 </w:t>
            </w:r>
          </w:p>
        </w:tc>
        <w:tc>
          <w:tcPr>
            <w:tcW w:w="2495" w:type="dxa"/>
            <w:vAlign w:val="center"/>
          </w:tcPr>
          <w:p w:rsidR="003A062F" w:rsidRDefault="003A062F">
            <w:pPr>
              <w:widowControl w:val="0"/>
              <w:spacing w:before="0"/>
            </w:pPr>
            <w:r>
              <w:t xml:space="preserve">Very high speed digital subscriber line, Part 2: Transceiver specification  </w:t>
            </w:r>
          </w:p>
        </w:tc>
        <w:tc>
          <w:tcPr>
            <w:tcW w:w="2495" w:type="dxa"/>
            <w:vAlign w:val="center"/>
          </w:tcPr>
          <w:p w:rsidR="003A062F" w:rsidRDefault="003A062F">
            <w:pPr>
              <w:widowControl w:val="0"/>
              <w:spacing w:before="0"/>
            </w:pPr>
            <w:r>
              <w:t>Single- and multi-carrier modulation described, FDD Frequency division duplex, OAM, act/deactivation ... </w:t>
            </w:r>
          </w:p>
        </w:tc>
        <w:tc>
          <w:tcPr>
            <w:tcW w:w="2491" w:type="dxa"/>
            <w:vAlign w:val="center"/>
          </w:tcPr>
          <w:p w:rsidR="003A062F" w:rsidRDefault="003A062F">
            <w:pPr>
              <w:widowControl w:val="0"/>
              <w:spacing w:before="0"/>
            </w:pPr>
            <w:r>
              <w:t>02/01</w:t>
            </w:r>
          </w:p>
        </w:tc>
      </w:tr>
      <w:tr w:rsidR="003A062F">
        <w:trPr>
          <w:trHeight w:val="1200"/>
          <w:jc w:val="center"/>
        </w:trPr>
        <w:tc>
          <w:tcPr>
            <w:tcW w:w="2493" w:type="dxa"/>
            <w:vAlign w:val="center"/>
          </w:tcPr>
          <w:p w:rsidR="003A062F" w:rsidRDefault="003A062F">
            <w:pPr>
              <w:widowControl w:val="0"/>
              <w:spacing w:before="0"/>
            </w:pPr>
            <w:r>
              <w:t xml:space="preserve">TS 101 830-1 </w:t>
            </w:r>
          </w:p>
        </w:tc>
        <w:tc>
          <w:tcPr>
            <w:tcW w:w="2495" w:type="dxa"/>
            <w:vAlign w:val="center"/>
          </w:tcPr>
          <w:p w:rsidR="003A062F" w:rsidRDefault="003A062F">
            <w:pPr>
              <w:widowControl w:val="0"/>
              <w:spacing w:before="0"/>
            </w:pPr>
            <w:r>
              <w:t xml:space="preserve">Spectral management on metallic access networks, Part 1: Definitions and signal library  </w:t>
            </w:r>
          </w:p>
        </w:tc>
        <w:tc>
          <w:tcPr>
            <w:tcW w:w="2495" w:type="dxa"/>
            <w:vAlign w:val="center"/>
          </w:tcPr>
          <w:p w:rsidR="003A062F" w:rsidRDefault="003A062F">
            <w:pPr>
              <w:widowControl w:val="0"/>
              <w:spacing w:before="0"/>
            </w:pPr>
            <w:r>
              <w:t>Guidance to a common language for Spectral Management specifications</w:t>
            </w:r>
          </w:p>
        </w:tc>
        <w:tc>
          <w:tcPr>
            <w:tcW w:w="2491" w:type="dxa"/>
            <w:vAlign w:val="center"/>
          </w:tcPr>
          <w:p w:rsidR="003A062F" w:rsidRDefault="003A062F">
            <w:pPr>
              <w:widowControl w:val="0"/>
              <w:spacing w:before="0"/>
            </w:pPr>
            <w:r>
              <w:t>Published, 08/01</w:t>
            </w:r>
            <w:r>
              <w:rPr>
                <w:rStyle w:val="HTMLMarkup"/>
              </w:rPr>
              <w:t>&lt;/TBODY&gt;</w:t>
            </w:r>
          </w:p>
        </w:tc>
      </w:tr>
    </w:tbl>
    <w:p w:rsidR="003A062F" w:rsidRDefault="003A062F">
      <w:pPr>
        <w:widowControl w:val="0"/>
        <w:spacing w:before="0"/>
        <w:jc w:val="center"/>
      </w:pPr>
      <w:r>
        <w:t> </w:t>
      </w:r>
    </w:p>
    <w:p w:rsidR="003A062F" w:rsidRDefault="003A062F">
      <w:pPr>
        <w:widowControl w:val="0"/>
        <w:spacing w:before="0"/>
        <w:jc w:val="center"/>
      </w:pPr>
      <w:r>
        <w:rPr>
          <w:rStyle w:val="HTMLMarkup"/>
        </w:rPr>
        <w:t>&lt;/BASEFONT&gt;</w:t>
      </w:r>
    </w:p>
    <w:p w:rsidR="003A062F" w:rsidRDefault="003A062F">
      <w:pPr>
        <w:widowControl w:val="0"/>
        <w:spacing w:before="0"/>
        <w:rPr>
          <w:b/>
          <w:sz w:val="28"/>
        </w:rPr>
      </w:pPr>
      <w:r>
        <w:rPr>
          <w:rStyle w:val="HTMLMarkup"/>
          <w:vanish w:val="0"/>
        </w:rPr>
        <w:br w:type="page"/>
      </w:r>
      <w:r>
        <w:rPr>
          <w:rStyle w:val="HTMLMarkup"/>
        </w:rPr>
        <w:t>&lt;!DOCTYPE HTML PUBLIC "-//W3C//DTD HTML 4.0 Transitional//EN"&gt;&lt;!-- saved from url=(0033)file://E:\ANSI-xDSL\ansixdsl.html --&gt;&lt;BASEFONT size=2&gt;</w:t>
      </w:r>
      <w:r>
        <w:rPr>
          <w:b/>
          <w:sz w:val="28"/>
        </w:rPr>
        <w:t xml:space="preserve">ANSI-xDSL-Standards </w:t>
      </w:r>
    </w:p>
    <w:p w:rsidR="003A062F" w:rsidRDefault="003A062F">
      <w:pPr>
        <w:widowControl w:val="0"/>
        <w:spacing w:before="0"/>
      </w:pPr>
      <w:r>
        <w:t xml:space="preserve">Latest revision: </w:t>
      </w:r>
      <w:smartTag w:uri="urn:schemas-microsoft-com:office:smarttags" w:element="date">
        <w:smartTagPr>
          <w:attr w:name="Month" w:val="8"/>
          <w:attr w:name="Day" w:val="27"/>
          <w:attr w:name="Year" w:val="2001"/>
        </w:smartTagPr>
        <w:r>
          <w:t>27th August 2001</w:t>
        </w:r>
      </w:smartTag>
    </w:p>
    <w:p w:rsidR="003A062F" w:rsidRDefault="003A062F">
      <w:pPr>
        <w:widowControl w:val="0"/>
        <w:spacing w:before="0"/>
        <w:jc w:val="center"/>
      </w:pPr>
      <w: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91"/>
        <w:gridCol w:w="2801"/>
        <w:gridCol w:w="2590"/>
        <w:gridCol w:w="2491"/>
      </w:tblGrid>
      <w:tr w:rsidR="003A062F">
        <w:trPr>
          <w:trHeight w:val="315"/>
          <w:jc w:val="center"/>
        </w:trPr>
        <w:tc>
          <w:tcPr>
            <w:tcW w:w="10373" w:type="dxa"/>
            <w:gridSpan w:val="4"/>
            <w:vAlign w:val="center"/>
          </w:tcPr>
          <w:p w:rsidR="003A062F" w:rsidRDefault="009D0756">
            <w:pPr>
              <w:widowControl w:val="0"/>
              <w:spacing w:before="0"/>
              <w:jc w:val="center"/>
              <w:rPr>
                <w:b/>
              </w:rPr>
            </w:pPr>
            <w:r>
              <w:fldChar w:fldCharType="begin"/>
            </w:r>
            <w:r w:rsidR="003A062F">
              <w:instrText>PRIVATE</w:instrText>
            </w:r>
            <w:r>
              <w:fldChar w:fldCharType="end"/>
            </w:r>
            <w:r w:rsidR="003A062F">
              <w:rPr>
                <w:rStyle w:val="HTMLMarkup"/>
              </w:rPr>
              <w:t>&lt;TBODY&gt;</w:t>
            </w:r>
            <w:r w:rsidR="003A062F">
              <w:rPr>
                <w:b/>
              </w:rPr>
              <w:t> Standards</w:t>
            </w:r>
          </w:p>
        </w:tc>
      </w:tr>
      <w:tr w:rsidR="003A062F">
        <w:trPr>
          <w:trHeight w:val="285"/>
          <w:jc w:val="center"/>
        </w:trPr>
        <w:tc>
          <w:tcPr>
            <w:tcW w:w="2491" w:type="dxa"/>
            <w:vAlign w:val="center"/>
          </w:tcPr>
          <w:p w:rsidR="003A062F" w:rsidRDefault="003A062F">
            <w:pPr>
              <w:widowControl w:val="0"/>
              <w:spacing w:before="0"/>
              <w:jc w:val="center"/>
              <w:rPr>
                <w:b/>
              </w:rPr>
            </w:pPr>
            <w:r>
              <w:rPr>
                <w:b/>
              </w:rPr>
              <w:t>Standard</w:t>
            </w:r>
          </w:p>
        </w:tc>
        <w:tc>
          <w:tcPr>
            <w:tcW w:w="2801" w:type="dxa"/>
            <w:vAlign w:val="center"/>
          </w:tcPr>
          <w:p w:rsidR="003A062F" w:rsidRDefault="003A062F">
            <w:pPr>
              <w:widowControl w:val="0"/>
              <w:spacing w:before="0"/>
              <w:jc w:val="center"/>
              <w:rPr>
                <w:b/>
              </w:rPr>
            </w:pPr>
            <w:r>
              <w:rPr>
                <w:b/>
              </w:rPr>
              <w:t>Title</w:t>
            </w:r>
          </w:p>
        </w:tc>
        <w:tc>
          <w:tcPr>
            <w:tcW w:w="2590" w:type="dxa"/>
            <w:vAlign w:val="center"/>
          </w:tcPr>
          <w:p w:rsidR="003A062F" w:rsidRDefault="003A062F">
            <w:pPr>
              <w:widowControl w:val="0"/>
              <w:spacing w:before="0"/>
              <w:jc w:val="center"/>
              <w:rPr>
                <w:b/>
              </w:rPr>
            </w:pPr>
            <w:r>
              <w:rPr>
                <w:b/>
              </w:rPr>
              <w:t>Details</w:t>
            </w:r>
          </w:p>
        </w:tc>
        <w:tc>
          <w:tcPr>
            <w:tcW w:w="2491" w:type="dxa"/>
            <w:vAlign w:val="center"/>
          </w:tcPr>
          <w:p w:rsidR="003A062F" w:rsidRDefault="003A062F">
            <w:pPr>
              <w:widowControl w:val="0"/>
              <w:spacing w:before="0"/>
              <w:jc w:val="center"/>
              <w:rPr>
                <w:b/>
              </w:rPr>
            </w:pPr>
            <w:r>
              <w:rPr>
                <w:b/>
              </w:rPr>
              <w:t>Approval</w:t>
            </w:r>
          </w:p>
        </w:tc>
      </w:tr>
      <w:tr w:rsidR="003A062F">
        <w:trPr>
          <w:trHeight w:val="720"/>
          <w:jc w:val="center"/>
        </w:trPr>
        <w:tc>
          <w:tcPr>
            <w:tcW w:w="2491" w:type="dxa"/>
            <w:vAlign w:val="center"/>
          </w:tcPr>
          <w:p w:rsidR="003A062F" w:rsidRDefault="003A062F">
            <w:pPr>
              <w:widowControl w:val="0"/>
              <w:spacing w:before="0"/>
            </w:pPr>
            <w:r>
              <w:t xml:space="preserve">T1.418 </w:t>
            </w:r>
          </w:p>
        </w:tc>
        <w:tc>
          <w:tcPr>
            <w:tcW w:w="2801" w:type="dxa"/>
            <w:vAlign w:val="center"/>
          </w:tcPr>
          <w:p w:rsidR="003A062F" w:rsidRDefault="003A062F">
            <w:pPr>
              <w:widowControl w:val="0"/>
              <w:spacing w:before="0"/>
            </w:pPr>
            <w:r>
              <w:t>High bit rate digital subscriber line - 2nd generatoion (HDSL)</w:t>
            </w:r>
          </w:p>
        </w:tc>
        <w:tc>
          <w:tcPr>
            <w:tcW w:w="2590" w:type="dxa"/>
            <w:vAlign w:val="center"/>
          </w:tcPr>
          <w:p w:rsidR="003A062F" w:rsidRDefault="003A062F">
            <w:pPr>
              <w:widowControl w:val="0"/>
              <w:spacing w:before="0"/>
            </w:pPr>
            <w:r>
              <w:t xml:space="preserve">Electrical characteristics of HDSL signals. Single twisted pair, full duplex transmission, payload 1.544 Mbit/s, 16-TCPAM-code </w:t>
            </w:r>
          </w:p>
        </w:tc>
        <w:tc>
          <w:tcPr>
            <w:tcW w:w="2491" w:type="dxa"/>
            <w:vAlign w:val="center"/>
          </w:tcPr>
          <w:p w:rsidR="003A062F" w:rsidRDefault="003A062F">
            <w:pPr>
              <w:widowControl w:val="0"/>
              <w:spacing w:before="0"/>
            </w:pPr>
            <w:r>
              <w:t xml:space="preserve">published </w:t>
            </w:r>
          </w:p>
        </w:tc>
      </w:tr>
      <w:tr w:rsidR="003A062F">
        <w:trPr>
          <w:trHeight w:val="720"/>
          <w:jc w:val="center"/>
        </w:trPr>
        <w:tc>
          <w:tcPr>
            <w:tcW w:w="2491" w:type="dxa"/>
            <w:vAlign w:val="center"/>
          </w:tcPr>
          <w:p w:rsidR="003A062F" w:rsidRDefault="003A062F">
            <w:pPr>
              <w:widowControl w:val="0"/>
              <w:spacing w:before="0"/>
            </w:pPr>
            <w:r>
              <w:t xml:space="preserve">T1.413 </w:t>
            </w:r>
          </w:p>
        </w:tc>
        <w:tc>
          <w:tcPr>
            <w:tcW w:w="2801" w:type="dxa"/>
            <w:vAlign w:val="center"/>
          </w:tcPr>
          <w:p w:rsidR="003A062F" w:rsidRDefault="003A062F">
            <w:pPr>
              <w:widowControl w:val="0"/>
              <w:spacing w:before="0"/>
            </w:pPr>
            <w:r>
              <w:t>Asymmetric digital subscriber line metallic interface (ADSL)</w:t>
            </w:r>
          </w:p>
        </w:tc>
        <w:tc>
          <w:tcPr>
            <w:tcW w:w="2590" w:type="dxa"/>
            <w:vAlign w:val="center"/>
          </w:tcPr>
          <w:p w:rsidR="003A062F" w:rsidRDefault="003A062F">
            <w:pPr>
              <w:widowControl w:val="0"/>
              <w:spacing w:before="0"/>
            </w:pPr>
            <w:r>
              <w:t xml:space="preserve">downstream 6 144 kbit/s, upstream 640 kbit/s, single twisted pair, DMT (Discrete Multitone) </w:t>
            </w:r>
          </w:p>
        </w:tc>
        <w:tc>
          <w:tcPr>
            <w:tcW w:w="2491" w:type="dxa"/>
            <w:vAlign w:val="center"/>
          </w:tcPr>
          <w:p w:rsidR="003A062F" w:rsidRDefault="003A062F">
            <w:pPr>
              <w:widowControl w:val="0"/>
              <w:spacing w:before="0"/>
            </w:pPr>
            <w:r>
              <w:t xml:space="preserve">published </w:t>
            </w:r>
          </w:p>
        </w:tc>
      </w:tr>
      <w:tr w:rsidR="003A062F">
        <w:trPr>
          <w:trHeight w:val="720"/>
          <w:jc w:val="center"/>
        </w:trPr>
        <w:tc>
          <w:tcPr>
            <w:tcW w:w="2491" w:type="dxa"/>
            <w:vAlign w:val="center"/>
          </w:tcPr>
          <w:p w:rsidR="003A062F" w:rsidRDefault="003A062F">
            <w:pPr>
              <w:widowControl w:val="0"/>
              <w:spacing w:before="0"/>
            </w:pPr>
            <w:r>
              <w:t xml:space="preserve">T1.419 </w:t>
            </w:r>
          </w:p>
        </w:tc>
        <w:tc>
          <w:tcPr>
            <w:tcW w:w="2801" w:type="dxa"/>
            <w:vAlign w:val="center"/>
          </w:tcPr>
          <w:p w:rsidR="003A062F" w:rsidRDefault="003A062F">
            <w:pPr>
              <w:widowControl w:val="0"/>
              <w:spacing w:before="0"/>
            </w:pPr>
            <w:r>
              <w:t>Splitterless asymmetric digital subscriber line transceivers (ADSL)</w:t>
            </w:r>
          </w:p>
        </w:tc>
        <w:tc>
          <w:tcPr>
            <w:tcW w:w="2590" w:type="dxa"/>
            <w:vAlign w:val="center"/>
          </w:tcPr>
          <w:p w:rsidR="003A062F" w:rsidRDefault="003A062F">
            <w:pPr>
              <w:widowControl w:val="0"/>
              <w:spacing w:before="0"/>
            </w:pPr>
            <w:r>
              <w:t xml:space="preserve">Delta-Doc, normative reference G.992.2 (former g.lite), selects options for system deployment in the </w:t>
            </w:r>
            <w:smartTag w:uri="urn:schemas-microsoft-com:office:smarttags" w:element="place">
              <w:smartTag w:uri="urn:schemas-microsoft-com:office:smarttags" w:element="country-region">
                <w:r>
                  <w:t>US</w:t>
                </w:r>
              </w:smartTag>
            </w:smartTag>
          </w:p>
        </w:tc>
        <w:tc>
          <w:tcPr>
            <w:tcW w:w="2491" w:type="dxa"/>
            <w:vAlign w:val="center"/>
          </w:tcPr>
          <w:p w:rsidR="003A062F" w:rsidRDefault="003A062F">
            <w:pPr>
              <w:widowControl w:val="0"/>
              <w:spacing w:before="0"/>
            </w:pPr>
            <w:r>
              <w:t xml:space="preserve">published </w:t>
            </w:r>
          </w:p>
        </w:tc>
      </w:tr>
      <w:tr w:rsidR="003A062F">
        <w:trPr>
          <w:trHeight w:val="720"/>
          <w:jc w:val="center"/>
        </w:trPr>
        <w:tc>
          <w:tcPr>
            <w:tcW w:w="2491" w:type="dxa"/>
            <w:vAlign w:val="center"/>
          </w:tcPr>
          <w:p w:rsidR="003A062F" w:rsidRDefault="003A062F">
            <w:pPr>
              <w:widowControl w:val="0"/>
              <w:spacing w:before="0"/>
            </w:pPr>
            <w:r>
              <w:t xml:space="preserve">T1.4/2001-009R2 </w:t>
            </w:r>
          </w:p>
        </w:tc>
        <w:tc>
          <w:tcPr>
            <w:tcW w:w="2801" w:type="dxa"/>
            <w:vAlign w:val="center"/>
          </w:tcPr>
          <w:p w:rsidR="003A062F" w:rsidRDefault="003A062F">
            <w:pPr>
              <w:widowControl w:val="0"/>
              <w:spacing w:before="0"/>
            </w:pPr>
            <w:r>
              <w:t xml:space="preserve">Very high speed digital subscriber line metallic interface (VDSL), Part 1 </w:t>
            </w:r>
          </w:p>
        </w:tc>
        <w:tc>
          <w:tcPr>
            <w:tcW w:w="2590" w:type="dxa"/>
            <w:vAlign w:val="center"/>
          </w:tcPr>
          <w:p w:rsidR="003A062F" w:rsidRDefault="003A062F">
            <w:pPr>
              <w:widowControl w:val="0"/>
              <w:spacing w:before="0"/>
            </w:pPr>
            <w:r>
              <w:t>Functional requirements and common specifications</w:t>
            </w:r>
          </w:p>
        </w:tc>
        <w:tc>
          <w:tcPr>
            <w:tcW w:w="2491" w:type="dxa"/>
            <w:vAlign w:val="center"/>
          </w:tcPr>
          <w:p w:rsidR="003A062F" w:rsidRDefault="003A062F">
            <w:pPr>
              <w:widowControl w:val="0"/>
              <w:spacing w:before="0"/>
            </w:pPr>
            <w:r>
              <w:t xml:space="preserve">can't find 009/R3  </w:t>
            </w:r>
          </w:p>
          <w:p w:rsidR="003A062F" w:rsidRDefault="003A062F">
            <w:pPr>
              <w:widowControl w:val="0"/>
              <w:spacing w:before="0"/>
            </w:pPr>
            <w:r>
              <w:t>unpublished</w:t>
            </w:r>
          </w:p>
        </w:tc>
      </w:tr>
      <w:tr w:rsidR="003A062F">
        <w:trPr>
          <w:trHeight w:val="750"/>
          <w:jc w:val="center"/>
        </w:trPr>
        <w:tc>
          <w:tcPr>
            <w:tcW w:w="2491" w:type="dxa"/>
            <w:vAlign w:val="center"/>
          </w:tcPr>
          <w:p w:rsidR="003A062F" w:rsidRDefault="003A062F">
            <w:pPr>
              <w:widowControl w:val="0"/>
              <w:spacing w:before="0"/>
            </w:pPr>
            <w:r>
              <w:t xml:space="preserve">T1.4/2000-0h11R3 </w:t>
            </w:r>
          </w:p>
        </w:tc>
        <w:tc>
          <w:tcPr>
            <w:tcW w:w="2801" w:type="dxa"/>
            <w:vAlign w:val="center"/>
          </w:tcPr>
          <w:p w:rsidR="003A062F" w:rsidRDefault="003A062F">
            <w:pPr>
              <w:widowControl w:val="0"/>
              <w:spacing w:before="0"/>
            </w:pPr>
            <w:r>
              <w:t xml:space="preserve">Very high speed digital subscriber line metallic interface (VDSL), Part 2 </w:t>
            </w:r>
          </w:p>
        </w:tc>
        <w:tc>
          <w:tcPr>
            <w:tcW w:w="2590" w:type="dxa"/>
            <w:vAlign w:val="center"/>
          </w:tcPr>
          <w:p w:rsidR="003A062F" w:rsidRDefault="003A062F">
            <w:pPr>
              <w:widowControl w:val="0"/>
              <w:spacing w:before="0"/>
            </w:pPr>
            <w:r>
              <w:t>Single carrier modulation</w:t>
            </w:r>
          </w:p>
        </w:tc>
        <w:tc>
          <w:tcPr>
            <w:tcW w:w="2491" w:type="dxa"/>
            <w:vAlign w:val="center"/>
          </w:tcPr>
          <w:p w:rsidR="003A062F" w:rsidRDefault="003A062F">
            <w:pPr>
              <w:widowControl w:val="0"/>
              <w:spacing w:before="0"/>
            </w:pPr>
            <w:r>
              <w:t>unpublished</w:t>
            </w:r>
          </w:p>
        </w:tc>
      </w:tr>
      <w:tr w:rsidR="003A062F">
        <w:trPr>
          <w:trHeight w:val="750"/>
          <w:jc w:val="center"/>
        </w:trPr>
        <w:tc>
          <w:tcPr>
            <w:tcW w:w="2491" w:type="dxa"/>
            <w:vAlign w:val="center"/>
          </w:tcPr>
          <w:p w:rsidR="003A062F" w:rsidRDefault="003A062F">
            <w:pPr>
              <w:widowControl w:val="0"/>
              <w:spacing w:before="0"/>
            </w:pPr>
            <w:r>
              <w:t xml:space="preserve">T1.4/2000-013R4 </w:t>
            </w:r>
          </w:p>
        </w:tc>
        <w:tc>
          <w:tcPr>
            <w:tcW w:w="2801" w:type="dxa"/>
            <w:vAlign w:val="center"/>
          </w:tcPr>
          <w:p w:rsidR="003A062F" w:rsidRDefault="003A062F">
            <w:pPr>
              <w:widowControl w:val="0"/>
              <w:spacing w:before="0"/>
            </w:pPr>
            <w:r>
              <w:t xml:space="preserve">Very high speed digital subscriber line metallic interface (VDSL), Part 3 </w:t>
            </w:r>
          </w:p>
        </w:tc>
        <w:tc>
          <w:tcPr>
            <w:tcW w:w="2590" w:type="dxa"/>
            <w:vAlign w:val="center"/>
          </w:tcPr>
          <w:p w:rsidR="003A062F" w:rsidRDefault="003A062F">
            <w:pPr>
              <w:widowControl w:val="0"/>
              <w:spacing w:before="0"/>
            </w:pPr>
            <w:r>
              <w:t>Multi carrier modulation</w:t>
            </w:r>
          </w:p>
        </w:tc>
        <w:tc>
          <w:tcPr>
            <w:tcW w:w="2491" w:type="dxa"/>
            <w:vAlign w:val="center"/>
          </w:tcPr>
          <w:p w:rsidR="003A062F" w:rsidRDefault="003A062F">
            <w:pPr>
              <w:widowControl w:val="0"/>
              <w:spacing w:before="0"/>
              <w:rPr>
                <w:rFonts w:ascii="Arial" w:hAnsi="Arial"/>
              </w:rPr>
            </w:pPr>
            <w:r>
              <w:t>unpublished</w:t>
            </w:r>
            <w:r>
              <w:rPr>
                <w:rStyle w:val="HTMLMarkup"/>
                <w:rFonts w:ascii="Arial" w:hAnsi="Arial"/>
              </w:rPr>
              <w:t>&lt;/TBODY&gt;</w:t>
            </w:r>
          </w:p>
        </w:tc>
      </w:tr>
    </w:tbl>
    <w:p w:rsidR="003A062F" w:rsidRDefault="003A062F" w:rsidP="000E00EA">
      <w:pPr>
        <w:widowControl w:val="0"/>
        <w:spacing w:before="0"/>
        <w:jc w:val="center"/>
        <w:rPr>
          <w:lang w:val="en-US"/>
        </w:rPr>
      </w:pPr>
      <w:r>
        <w:t> </w:t>
      </w:r>
      <w:r>
        <w:rPr>
          <w:lang w:val="en-US"/>
        </w:rPr>
        <w:t>______________</w:t>
      </w:r>
    </w:p>
    <w:sectPr w:rsidR="003A062F" w:rsidSect="003D7510">
      <w:footerReference w:type="first" r:id="rId72"/>
      <w:pgSz w:w="16834" w:h="11909" w:orient="landscape" w:code="9"/>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143" w:rsidRDefault="00BB0143">
      <w:r>
        <w:separator/>
      </w:r>
    </w:p>
  </w:endnote>
  <w:endnote w:type="continuationSeparator" w:id="0">
    <w:p w:rsidR="00BB0143" w:rsidRDefault="00BB0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
    <w:altName w:val="Arial Unicode MS"/>
    <w:panose1 w:val="00000000000000000000"/>
    <w:charset w:val="81"/>
    <w:family w:val="roman"/>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6"/>
      <w:gridCol w:w="3931"/>
      <w:gridCol w:w="4230"/>
      <w:gridCol w:w="146"/>
    </w:tblGrid>
    <w:tr w:rsidR="00084E02" w:rsidRPr="00225A07" w:rsidTr="00920044">
      <w:trPr>
        <w:gridAfter w:val="1"/>
        <w:wAfter w:w="146" w:type="dxa"/>
        <w:cantSplit/>
        <w:trHeight w:val="204"/>
        <w:jc w:val="center"/>
      </w:trPr>
      <w:tc>
        <w:tcPr>
          <w:tcW w:w="1616" w:type="dxa"/>
          <w:tcBorders>
            <w:top w:val="single" w:sz="12" w:space="0" w:color="auto"/>
          </w:tcBorders>
        </w:tcPr>
        <w:p w:rsidR="00084E02" w:rsidRPr="00225A07" w:rsidRDefault="00084E02" w:rsidP="00920044">
          <w:pPr>
            <w:rPr>
              <w:b/>
              <w:bCs/>
              <w:sz w:val="22"/>
              <w:lang w:val="en-US"/>
            </w:rPr>
          </w:pPr>
          <w:r w:rsidRPr="00225A07">
            <w:rPr>
              <w:b/>
              <w:bCs/>
              <w:sz w:val="22"/>
              <w:lang w:val="en-US"/>
            </w:rPr>
            <w:t>Contact:</w:t>
          </w:r>
        </w:p>
      </w:tc>
      <w:tc>
        <w:tcPr>
          <w:tcW w:w="3931" w:type="dxa"/>
          <w:tcBorders>
            <w:top w:val="single" w:sz="12" w:space="0" w:color="auto"/>
          </w:tcBorders>
        </w:tcPr>
        <w:p w:rsidR="00084E02" w:rsidRPr="00225A07" w:rsidRDefault="00084E02" w:rsidP="00920044">
          <w:pPr>
            <w:tabs>
              <w:tab w:val="center" w:pos="4876"/>
              <w:tab w:val="right" w:pos="9752"/>
            </w:tabs>
            <w:rPr>
              <w:sz w:val="22"/>
              <w:lang w:val="fr-FR"/>
            </w:rPr>
          </w:pPr>
          <w:r w:rsidRPr="00225A07">
            <w:rPr>
              <w:sz w:val="22"/>
              <w:lang w:val="fr-FR"/>
            </w:rPr>
            <w:t>Jean-Marie Fromenteau</w:t>
          </w:r>
          <w:r w:rsidRPr="00225A07">
            <w:rPr>
              <w:sz w:val="22"/>
              <w:lang w:val="fr-FR"/>
            </w:rPr>
            <w:br/>
            <w:t>Corning Optical Fiber</w:t>
          </w:r>
          <w:r w:rsidRPr="00225A07">
            <w:rPr>
              <w:sz w:val="22"/>
              <w:lang w:val="fr-FR"/>
            </w:rPr>
            <w:br/>
            <w:t>USA</w:t>
          </w:r>
        </w:p>
      </w:tc>
      <w:tc>
        <w:tcPr>
          <w:tcW w:w="4230" w:type="dxa"/>
          <w:tcBorders>
            <w:top w:val="single" w:sz="12" w:space="0" w:color="auto"/>
          </w:tcBorders>
        </w:tcPr>
        <w:p w:rsidR="00084E02" w:rsidRPr="00225A07" w:rsidRDefault="00084E02" w:rsidP="00920044">
          <w:pPr>
            <w:rPr>
              <w:sz w:val="22"/>
              <w:lang w:val="en-US"/>
            </w:rPr>
          </w:pPr>
          <w:r w:rsidRPr="00225A07">
            <w:rPr>
              <w:sz w:val="22"/>
              <w:lang w:val="en-US"/>
            </w:rPr>
            <w:t>Tel: + 49 9561 42 74 20</w:t>
          </w:r>
          <w:r w:rsidRPr="00225A07">
            <w:rPr>
              <w:sz w:val="22"/>
              <w:lang w:val="en-US"/>
            </w:rPr>
            <w:br/>
            <w:t>Fax: + 49 9561 42 74 21</w:t>
          </w:r>
          <w:r w:rsidRPr="00225A07">
            <w:rPr>
              <w:sz w:val="22"/>
              <w:lang w:val="en-US"/>
            </w:rPr>
            <w:br/>
            <w:t xml:space="preserve">Email: </w:t>
          </w:r>
          <w:hyperlink r:id="rId1" w:history="1">
            <w:r w:rsidRPr="00225A07">
              <w:rPr>
                <w:color w:val="0000FF"/>
                <w:sz w:val="22"/>
                <w:u w:val="single"/>
                <w:lang w:val="en-US"/>
              </w:rPr>
              <w:t>FromenteJM@Corning.com</w:t>
            </w:r>
          </w:hyperlink>
          <w:r w:rsidRPr="00225A07">
            <w:rPr>
              <w:sz w:val="22"/>
              <w:lang w:val="en-US"/>
            </w:rPr>
            <w:t xml:space="preserve"> </w:t>
          </w:r>
        </w:p>
      </w:tc>
    </w:tr>
    <w:tr w:rsidR="00084E02" w:rsidRPr="00225A07" w:rsidTr="00920044">
      <w:tblPrEx>
        <w:tblCellMar>
          <w:left w:w="108" w:type="dxa"/>
          <w:right w:w="108" w:type="dxa"/>
        </w:tblCellMar>
      </w:tblPrEx>
      <w:trPr>
        <w:cantSplit/>
        <w:jc w:val="center"/>
      </w:trPr>
      <w:tc>
        <w:tcPr>
          <w:tcW w:w="9923" w:type="dxa"/>
          <w:gridSpan w:val="4"/>
          <w:tcBorders>
            <w:top w:val="single" w:sz="4" w:space="0" w:color="auto"/>
            <w:left w:val="single" w:sz="4" w:space="0" w:color="auto"/>
            <w:bottom w:val="single" w:sz="4" w:space="0" w:color="auto"/>
            <w:right w:val="single" w:sz="4" w:space="0" w:color="auto"/>
          </w:tcBorders>
          <w:tcMar>
            <w:left w:w="57" w:type="dxa"/>
            <w:right w:w="57" w:type="dxa"/>
          </w:tcMar>
        </w:tcPr>
        <w:p w:rsidR="00084E02" w:rsidRPr="00225A07" w:rsidRDefault="00084E02" w:rsidP="00920044">
          <w:pPr>
            <w:spacing w:before="0"/>
            <w:rPr>
              <w:sz w:val="18"/>
            </w:rPr>
          </w:pPr>
          <w:r w:rsidRPr="00225A07">
            <w:rPr>
              <w:b/>
              <w:bCs/>
              <w:sz w:val="18"/>
            </w:rPr>
            <w:t>Attention:</w:t>
          </w:r>
          <w:r w:rsidRPr="00225A07">
            <w:rPr>
              <w:sz w:val="18"/>
            </w:rPr>
            <w:t xml:space="preserve"> This is not a publication made available to the public, but </w:t>
          </w:r>
          <w:r w:rsidRPr="00225A07">
            <w:rPr>
              <w:b/>
              <w:bCs/>
              <w:sz w:val="18"/>
            </w:rPr>
            <w:t>an internal ITU-T Document</w:t>
          </w:r>
          <w:r w:rsidRPr="00225A07">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084E02" w:rsidRDefault="00084E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E02" w:rsidRDefault="00084E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143" w:rsidRDefault="00BB0143">
      <w:r>
        <w:t>____________________</w:t>
      </w:r>
    </w:p>
  </w:footnote>
  <w:footnote w:type="continuationSeparator" w:id="0">
    <w:p w:rsidR="00BB0143" w:rsidRDefault="00BB0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229968"/>
      <w:docPartObj>
        <w:docPartGallery w:val="Page Numbers (Top of Page)"/>
        <w:docPartUnique/>
      </w:docPartObj>
    </w:sdtPr>
    <w:sdtEndPr>
      <w:rPr>
        <w:noProof/>
      </w:rPr>
    </w:sdtEndPr>
    <w:sdtContent>
      <w:p w:rsidR="00084E02" w:rsidRDefault="00084E02">
        <w:pPr>
          <w:pStyle w:val="Header"/>
          <w:rPr>
            <w:noProof/>
          </w:rPr>
        </w:pPr>
        <w:r>
          <w:t xml:space="preserve">- </w:t>
        </w:r>
        <w:r w:rsidR="009D0756">
          <w:fldChar w:fldCharType="begin"/>
        </w:r>
        <w:r w:rsidR="00C73D3D">
          <w:instrText xml:space="preserve"> PAGE   \* MERGEFORMAT </w:instrText>
        </w:r>
        <w:r w:rsidR="009D0756">
          <w:fldChar w:fldCharType="separate"/>
        </w:r>
        <w:r w:rsidR="00834D4B">
          <w:rPr>
            <w:noProof/>
          </w:rPr>
          <w:t>1</w:t>
        </w:r>
        <w:r w:rsidR="009D0756">
          <w:rPr>
            <w:noProof/>
          </w:rPr>
          <w:fldChar w:fldCharType="end"/>
        </w:r>
        <w:r>
          <w:rPr>
            <w:noProof/>
          </w:rPr>
          <w:t xml:space="preserve"> -</w:t>
        </w:r>
      </w:p>
      <w:p w:rsidR="00084E02" w:rsidRPr="00F0652D" w:rsidRDefault="00084E02" w:rsidP="0036418F">
        <w:pPr>
          <w:pStyle w:val="Header"/>
          <w:rPr>
            <w:sz w:val="18"/>
            <w:szCs w:val="18"/>
            <w:lang w:val="en-US"/>
          </w:rPr>
        </w:pPr>
        <w:r w:rsidRPr="00F0652D">
          <w:rPr>
            <w:sz w:val="18"/>
            <w:szCs w:val="18"/>
            <w:lang w:val="en-US"/>
          </w:rPr>
          <w:t xml:space="preserve">ANT Standards Overview – </w:t>
        </w:r>
        <w:r>
          <w:rPr>
            <w:sz w:val="18"/>
            <w:szCs w:val="18"/>
            <w:lang w:val="en-US"/>
          </w:rPr>
          <w:t>December</w:t>
        </w:r>
        <w:r w:rsidRPr="00F0652D">
          <w:rPr>
            <w:sz w:val="18"/>
            <w:szCs w:val="18"/>
            <w:lang w:val="en-US"/>
          </w:rPr>
          <w:t xml:space="preserve"> 2014</w:t>
        </w:r>
      </w:p>
      <w:p w:rsidR="00084E02" w:rsidRDefault="00834D4B">
        <w:pPr>
          <w:pStyle w:val="Header"/>
        </w:pPr>
      </w:p>
    </w:sdtContent>
  </w:sdt>
  <w:p w:rsidR="00084E02" w:rsidRPr="0036418F" w:rsidRDefault="00084E02" w:rsidP="0036418F">
    <w:pPr>
      <w:pStyle w:val="Header"/>
      <w:rPr>
        <w:sz w:val="18"/>
        <w:szCs w:val="1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180AEA8"/>
    <w:lvl w:ilvl="0">
      <w:numFmt w:val="decimal"/>
      <w:lvlText w:val="*"/>
      <w:lvlJc w:val="left"/>
    </w:lvl>
  </w:abstractNum>
  <w:abstractNum w:abstractNumId="1" w15:restartNumberingAfterBreak="0">
    <w:nsid w:val="0C8E5028"/>
    <w:multiLevelType w:val="hybridMultilevel"/>
    <w:tmpl w:val="AA225166"/>
    <w:lvl w:ilvl="0" w:tplc="E53484B6">
      <w:start w:val="7"/>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F76CA3"/>
    <w:multiLevelType w:val="hybridMultilevel"/>
    <w:tmpl w:val="D79E435A"/>
    <w:lvl w:ilvl="0" w:tplc="1540B752">
      <w:start w:val="6"/>
      <w:numFmt w:val="decimal"/>
      <w:lvlText w:val="%1)"/>
      <w:legacy w:legacy="1" w:legacySpace="0" w:legacyIndent="795"/>
      <w:lvlJc w:val="left"/>
      <w:pPr>
        <w:ind w:left="795" w:hanging="795"/>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296600"/>
    <w:multiLevelType w:val="singleLevel"/>
    <w:tmpl w:val="97D08764"/>
    <w:lvl w:ilvl="0">
      <w:start w:val="2"/>
      <w:numFmt w:val="lowerLetter"/>
      <w:lvlText w:val="%1)"/>
      <w:legacy w:legacy="1" w:legacySpace="120" w:legacyIndent="360"/>
      <w:lvlJc w:val="left"/>
      <w:pPr>
        <w:ind w:left="360" w:hanging="360"/>
      </w:pPr>
    </w:lvl>
  </w:abstractNum>
  <w:abstractNum w:abstractNumId="4" w15:restartNumberingAfterBreak="0">
    <w:nsid w:val="27FB0FF9"/>
    <w:multiLevelType w:val="hybridMultilevel"/>
    <w:tmpl w:val="E05A689A"/>
    <w:lvl w:ilvl="0" w:tplc="FE163D4E">
      <w:start w:val="1"/>
      <w:numFmt w:val="decimal"/>
      <w:lvlText w:val="%1."/>
      <w:legacy w:legacy="1" w:legacySpace="0" w:legacyIndent="794"/>
      <w:lvlJc w:val="left"/>
      <w:pPr>
        <w:ind w:left="794" w:hanging="794"/>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B5104F3"/>
    <w:multiLevelType w:val="singleLevel"/>
    <w:tmpl w:val="33384FB0"/>
    <w:lvl w:ilvl="0">
      <w:start w:val="6"/>
      <w:numFmt w:val="lowerLetter"/>
      <w:lvlText w:val="%1)"/>
      <w:legacy w:legacy="1" w:legacySpace="0" w:legacyIndent="795"/>
      <w:lvlJc w:val="left"/>
      <w:pPr>
        <w:ind w:left="795" w:hanging="795"/>
      </w:pPr>
    </w:lvl>
  </w:abstractNum>
  <w:abstractNum w:abstractNumId="6" w15:restartNumberingAfterBreak="0">
    <w:nsid w:val="36B61C6F"/>
    <w:multiLevelType w:val="singleLevel"/>
    <w:tmpl w:val="97D08764"/>
    <w:lvl w:ilvl="0">
      <w:start w:val="2"/>
      <w:numFmt w:val="lowerLetter"/>
      <w:lvlText w:val="%1)"/>
      <w:legacy w:legacy="1" w:legacySpace="120" w:legacyIndent="360"/>
      <w:lvlJc w:val="left"/>
      <w:pPr>
        <w:ind w:left="360" w:hanging="360"/>
      </w:pPr>
    </w:lvl>
  </w:abstractNum>
  <w:abstractNum w:abstractNumId="7" w15:restartNumberingAfterBreak="0">
    <w:nsid w:val="382F17E6"/>
    <w:multiLevelType w:val="singleLevel"/>
    <w:tmpl w:val="0AEC397A"/>
    <w:lvl w:ilvl="0">
      <w:start w:val="2"/>
      <w:numFmt w:val="cardinalText"/>
      <w:lvlText w:val="%1) "/>
      <w:legacy w:legacy="1" w:legacySpace="0" w:legacyIndent="283"/>
      <w:lvlJc w:val="left"/>
      <w:pPr>
        <w:ind w:left="283" w:hanging="283"/>
      </w:pPr>
      <w:rPr>
        <w:sz w:val="24"/>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lvl>
    </w:lvlOverride>
  </w:num>
  <w:num w:numId="3">
    <w:abstractNumId w:val="0"/>
    <w:lvlOverride w:ilvl="0">
      <w:lvl w:ilvl="0">
        <w:start w:val="1"/>
        <w:numFmt w:val="bullet"/>
        <w:lvlText w:val=""/>
        <w:legacy w:legacy="1" w:legacySpace="0" w:legacyIndent="794"/>
        <w:lvlJc w:val="left"/>
        <w:pPr>
          <w:ind w:left="794" w:hanging="794"/>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5"/>
  </w:num>
  <w:num w:numId="6">
    <w:abstractNumId w:val="3"/>
  </w:num>
  <w:num w:numId="7">
    <w:abstractNumId w:val="6"/>
  </w:num>
  <w:num w:numId="8">
    <w:abstractNumId w:val="7"/>
  </w:num>
  <w:num w:numId="9">
    <w:abstractNumId w:val="1"/>
  </w:num>
  <w:num w:numId="10">
    <w:abstractNumId w:val="4"/>
  </w:num>
  <w:num w:numId="11">
    <w:abstractNumId w:val="2"/>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h">
    <w15:presenceInfo w15:providerId="None" w15:userId="O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62F"/>
    <w:rsid w:val="000017D9"/>
    <w:rsid w:val="0000209C"/>
    <w:rsid w:val="0001557D"/>
    <w:rsid w:val="000205EF"/>
    <w:rsid w:val="00020A81"/>
    <w:rsid w:val="00023E1F"/>
    <w:rsid w:val="0002401F"/>
    <w:rsid w:val="000260C0"/>
    <w:rsid w:val="00030DFF"/>
    <w:rsid w:val="0003136C"/>
    <w:rsid w:val="000344AC"/>
    <w:rsid w:val="000372FF"/>
    <w:rsid w:val="000442FC"/>
    <w:rsid w:val="00045415"/>
    <w:rsid w:val="00050A9D"/>
    <w:rsid w:val="00062A7A"/>
    <w:rsid w:val="0006514A"/>
    <w:rsid w:val="0006568B"/>
    <w:rsid w:val="00066985"/>
    <w:rsid w:val="00066BE7"/>
    <w:rsid w:val="00067049"/>
    <w:rsid w:val="00070E2A"/>
    <w:rsid w:val="00077236"/>
    <w:rsid w:val="00077DAE"/>
    <w:rsid w:val="00084334"/>
    <w:rsid w:val="00084E02"/>
    <w:rsid w:val="0008751B"/>
    <w:rsid w:val="00090E5E"/>
    <w:rsid w:val="000947E1"/>
    <w:rsid w:val="000955A3"/>
    <w:rsid w:val="000A0468"/>
    <w:rsid w:val="000A2A23"/>
    <w:rsid w:val="000B0207"/>
    <w:rsid w:val="000B110A"/>
    <w:rsid w:val="000B1DF7"/>
    <w:rsid w:val="000B4E47"/>
    <w:rsid w:val="000B50DA"/>
    <w:rsid w:val="000B61D1"/>
    <w:rsid w:val="000B6423"/>
    <w:rsid w:val="000B6D48"/>
    <w:rsid w:val="000B6E2D"/>
    <w:rsid w:val="000C3745"/>
    <w:rsid w:val="000C3B96"/>
    <w:rsid w:val="000C5298"/>
    <w:rsid w:val="000C604E"/>
    <w:rsid w:val="000C6114"/>
    <w:rsid w:val="000D16BF"/>
    <w:rsid w:val="000D53E3"/>
    <w:rsid w:val="000E00EA"/>
    <w:rsid w:val="000E0F4B"/>
    <w:rsid w:val="000E229E"/>
    <w:rsid w:val="000E2B5E"/>
    <w:rsid w:val="000E6FB3"/>
    <w:rsid w:val="000E7A04"/>
    <w:rsid w:val="000F1D9A"/>
    <w:rsid w:val="000F233D"/>
    <w:rsid w:val="000F3532"/>
    <w:rsid w:val="000F3EEA"/>
    <w:rsid w:val="00102729"/>
    <w:rsid w:val="00102754"/>
    <w:rsid w:val="001062C2"/>
    <w:rsid w:val="00106A8C"/>
    <w:rsid w:val="00111D4F"/>
    <w:rsid w:val="00114808"/>
    <w:rsid w:val="00127707"/>
    <w:rsid w:val="00130E21"/>
    <w:rsid w:val="00134F81"/>
    <w:rsid w:val="0013552F"/>
    <w:rsid w:val="001406ED"/>
    <w:rsid w:val="00141080"/>
    <w:rsid w:val="00141916"/>
    <w:rsid w:val="00144D0F"/>
    <w:rsid w:val="00144F01"/>
    <w:rsid w:val="00153013"/>
    <w:rsid w:val="001607B9"/>
    <w:rsid w:val="00166307"/>
    <w:rsid w:val="0016636F"/>
    <w:rsid w:val="00167EAB"/>
    <w:rsid w:val="001729E8"/>
    <w:rsid w:val="001753FF"/>
    <w:rsid w:val="00176FA6"/>
    <w:rsid w:val="00177B58"/>
    <w:rsid w:val="00180B56"/>
    <w:rsid w:val="001810F5"/>
    <w:rsid w:val="00186059"/>
    <w:rsid w:val="00191544"/>
    <w:rsid w:val="00192A7B"/>
    <w:rsid w:val="00193DB8"/>
    <w:rsid w:val="00194A61"/>
    <w:rsid w:val="001974CE"/>
    <w:rsid w:val="00197BBA"/>
    <w:rsid w:val="001A03EA"/>
    <w:rsid w:val="001A1E83"/>
    <w:rsid w:val="001A3D93"/>
    <w:rsid w:val="001A4B91"/>
    <w:rsid w:val="001A4D6F"/>
    <w:rsid w:val="001B0B62"/>
    <w:rsid w:val="001B0FF5"/>
    <w:rsid w:val="001B5745"/>
    <w:rsid w:val="001B7219"/>
    <w:rsid w:val="001C1631"/>
    <w:rsid w:val="001C6828"/>
    <w:rsid w:val="001D09FC"/>
    <w:rsid w:val="001D1B9C"/>
    <w:rsid w:val="001D2363"/>
    <w:rsid w:val="001D4A88"/>
    <w:rsid w:val="001D4D03"/>
    <w:rsid w:val="001E171F"/>
    <w:rsid w:val="001E1FD8"/>
    <w:rsid w:val="001E26AE"/>
    <w:rsid w:val="001E666B"/>
    <w:rsid w:val="001E6BB9"/>
    <w:rsid w:val="001E7854"/>
    <w:rsid w:val="001F379C"/>
    <w:rsid w:val="001F49E3"/>
    <w:rsid w:val="00205848"/>
    <w:rsid w:val="00213AE1"/>
    <w:rsid w:val="00216EC5"/>
    <w:rsid w:val="002177D0"/>
    <w:rsid w:val="00217A37"/>
    <w:rsid w:val="00217CAD"/>
    <w:rsid w:val="00221267"/>
    <w:rsid w:val="00222C8E"/>
    <w:rsid w:val="002262B3"/>
    <w:rsid w:val="00244727"/>
    <w:rsid w:val="002500C6"/>
    <w:rsid w:val="00252FBF"/>
    <w:rsid w:val="00260F16"/>
    <w:rsid w:val="0026344D"/>
    <w:rsid w:val="00264154"/>
    <w:rsid w:val="00267B96"/>
    <w:rsid w:val="002706D3"/>
    <w:rsid w:val="00270C8E"/>
    <w:rsid w:val="002734A2"/>
    <w:rsid w:val="00274511"/>
    <w:rsid w:val="002768A1"/>
    <w:rsid w:val="0028037B"/>
    <w:rsid w:val="0028295B"/>
    <w:rsid w:val="002879E0"/>
    <w:rsid w:val="00290F0B"/>
    <w:rsid w:val="002A0D4E"/>
    <w:rsid w:val="002A114A"/>
    <w:rsid w:val="002A128A"/>
    <w:rsid w:val="002A35A6"/>
    <w:rsid w:val="002A6A3A"/>
    <w:rsid w:val="002B0B56"/>
    <w:rsid w:val="002B2173"/>
    <w:rsid w:val="002B4FE7"/>
    <w:rsid w:val="002B6FED"/>
    <w:rsid w:val="002C68AE"/>
    <w:rsid w:val="002D1346"/>
    <w:rsid w:val="002D362C"/>
    <w:rsid w:val="002D3AF8"/>
    <w:rsid w:val="002E130E"/>
    <w:rsid w:val="002E1953"/>
    <w:rsid w:val="002E1BC1"/>
    <w:rsid w:val="002E2B95"/>
    <w:rsid w:val="002E4AD8"/>
    <w:rsid w:val="002E4B46"/>
    <w:rsid w:val="002E7C03"/>
    <w:rsid w:val="002F028B"/>
    <w:rsid w:val="002F1C35"/>
    <w:rsid w:val="002F6D93"/>
    <w:rsid w:val="00304564"/>
    <w:rsid w:val="00306600"/>
    <w:rsid w:val="00306CC3"/>
    <w:rsid w:val="003101D1"/>
    <w:rsid w:val="003150C1"/>
    <w:rsid w:val="00321180"/>
    <w:rsid w:val="00321623"/>
    <w:rsid w:val="00322822"/>
    <w:rsid w:val="00331481"/>
    <w:rsid w:val="00342B42"/>
    <w:rsid w:val="0034468B"/>
    <w:rsid w:val="0034665D"/>
    <w:rsid w:val="003473C2"/>
    <w:rsid w:val="00352439"/>
    <w:rsid w:val="00356E54"/>
    <w:rsid w:val="00360698"/>
    <w:rsid w:val="00362148"/>
    <w:rsid w:val="0036418F"/>
    <w:rsid w:val="00366C16"/>
    <w:rsid w:val="00367EBD"/>
    <w:rsid w:val="00371A31"/>
    <w:rsid w:val="003743D2"/>
    <w:rsid w:val="0037488C"/>
    <w:rsid w:val="00376E20"/>
    <w:rsid w:val="003772A0"/>
    <w:rsid w:val="00380008"/>
    <w:rsid w:val="00380593"/>
    <w:rsid w:val="00383887"/>
    <w:rsid w:val="0038756A"/>
    <w:rsid w:val="0039581A"/>
    <w:rsid w:val="00396839"/>
    <w:rsid w:val="003A062F"/>
    <w:rsid w:val="003A0D7B"/>
    <w:rsid w:val="003A194D"/>
    <w:rsid w:val="003B0F8E"/>
    <w:rsid w:val="003C0691"/>
    <w:rsid w:val="003C511B"/>
    <w:rsid w:val="003C584E"/>
    <w:rsid w:val="003C5FD4"/>
    <w:rsid w:val="003D118B"/>
    <w:rsid w:val="003D2870"/>
    <w:rsid w:val="003D4B9B"/>
    <w:rsid w:val="003D7510"/>
    <w:rsid w:val="003D7C6D"/>
    <w:rsid w:val="003E0B01"/>
    <w:rsid w:val="003E227A"/>
    <w:rsid w:val="003E308C"/>
    <w:rsid w:val="003E4708"/>
    <w:rsid w:val="003E79FD"/>
    <w:rsid w:val="003F57B0"/>
    <w:rsid w:val="0040252D"/>
    <w:rsid w:val="004046CE"/>
    <w:rsid w:val="00405D83"/>
    <w:rsid w:val="00406A47"/>
    <w:rsid w:val="00411B59"/>
    <w:rsid w:val="00413B05"/>
    <w:rsid w:val="0041730B"/>
    <w:rsid w:val="00417A95"/>
    <w:rsid w:val="00420859"/>
    <w:rsid w:val="00422624"/>
    <w:rsid w:val="004234E5"/>
    <w:rsid w:val="0042361D"/>
    <w:rsid w:val="004240A2"/>
    <w:rsid w:val="0042420A"/>
    <w:rsid w:val="00424985"/>
    <w:rsid w:val="00430D6F"/>
    <w:rsid w:val="0043545D"/>
    <w:rsid w:val="00435FD0"/>
    <w:rsid w:val="00436EC9"/>
    <w:rsid w:val="00441CD7"/>
    <w:rsid w:val="00445CAE"/>
    <w:rsid w:val="0044639E"/>
    <w:rsid w:val="00451A25"/>
    <w:rsid w:val="0045412B"/>
    <w:rsid w:val="00462228"/>
    <w:rsid w:val="0046657F"/>
    <w:rsid w:val="00466AA9"/>
    <w:rsid w:val="00466C46"/>
    <w:rsid w:val="004679B1"/>
    <w:rsid w:val="00471C14"/>
    <w:rsid w:val="00472742"/>
    <w:rsid w:val="004737CE"/>
    <w:rsid w:val="004774D1"/>
    <w:rsid w:val="00477D67"/>
    <w:rsid w:val="004809E2"/>
    <w:rsid w:val="00482BBF"/>
    <w:rsid w:val="004844AD"/>
    <w:rsid w:val="004903B1"/>
    <w:rsid w:val="004908D3"/>
    <w:rsid w:val="004967C3"/>
    <w:rsid w:val="00497CB7"/>
    <w:rsid w:val="004A4170"/>
    <w:rsid w:val="004A507E"/>
    <w:rsid w:val="004A5DF6"/>
    <w:rsid w:val="004A754B"/>
    <w:rsid w:val="004A75DE"/>
    <w:rsid w:val="004B05E2"/>
    <w:rsid w:val="004B148D"/>
    <w:rsid w:val="004B1934"/>
    <w:rsid w:val="004B31E2"/>
    <w:rsid w:val="004B68D6"/>
    <w:rsid w:val="004C3855"/>
    <w:rsid w:val="004C4874"/>
    <w:rsid w:val="004D0B1F"/>
    <w:rsid w:val="004E71C9"/>
    <w:rsid w:val="004F2506"/>
    <w:rsid w:val="004F50FA"/>
    <w:rsid w:val="00503D81"/>
    <w:rsid w:val="00511C26"/>
    <w:rsid w:val="005165A6"/>
    <w:rsid w:val="00516A7C"/>
    <w:rsid w:val="00521C2C"/>
    <w:rsid w:val="00523582"/>
    <w:rsid w:val="00524022"/>
    <w:rsid w:val="00524FB2"/>
    <w:rsid w:val="00525AF0"/>
    <w:rsid w:val="00526021"/>
    <w:rsid w:val="00530E49"/>
    <w:rsid w:val="00532810"/>
    <w:rsid w:val="00533FFF"/>
    <w:rsid w:val="00535EA0"/>
    <w:rsid w:val="00536747"/>
    <w:rsid w:val="00542612"/>
    <w:rsid w:val="00543E9C"/>
    <w:rsid w:val="00546FBB"/>
    <w:rsid w:val="00546FF5"/>
    <w:rsid w:val="00547854"/>
    <w:rsid w:val="005506F0"/>
    <w:rsid w:val="00550848"/>
    <w:rsid w:val="00551E48"/>
    <w:rsid w:val="00552F01"/>
    <w:rsid w:val="005534EF"/>
    <w:rsid w:val="005570F0"/>
    <w:rsid w:val="00562FE3"/>
    <w:rsid w:val="005638DD"/>
    <w:rsid w:val="00565E16"/>
    <w:rsid w:val="00567FAA"/>
    <w:rsid w:val="00571E63"/>
    <w:rsid w:val="005764A6"/>
    <w:rsid w:val="00576F61"/>
    <w:rsid w:val="005855DF"/>
    <w:rsid w:val="00586958"/>
    <w:rsid w:val="00587CD0"/>
    <w:rsid w:val="00590386"/>
    <w:rsid w:val="005919C4"/>
    <w:rsid w:val="00592826"/>
    <w:rsid w:val="00592E6D"/>
    <w:rsid w:val="0059361D"/>
    <w:rsid w:val="0059407F"/>
    <w:rsid w:val="0059492D"/>
    <w:rsid w:val="005965BB"/>
    <w:rsid w:val="005A23D8"/>
    <w:rsid w:val="005A57BF"/>
    <w:rsid w:val="005A67C1"/>
    <w:rsid w:val="005A718E"/>
    <w:rsid w:val="005B0241"/>
    <w:rsid w:val="005B10C6"/>
    <w:rsid w:val="005B411D"/>
    <w:rsid w:val="005B6588"/>
    <w:rsid w:val="005B7E38"/>
    <w:rsid w:val="005C16C1"/>
    <w:rsid w:val="005C2D2F"/>
    <w:rsid w:val="005C4529"/>
    <w:rsid w:val="005C4947"/>
    <w:rsid w:val="005C54B0"/>
    <w:rsid w:val="005C7C8F"/>
    <w:rsid w:val="005D24C7"/>
    <w:rsid w:val="005D251F"/>
    <w:rsid w:val="005D2F0A"/>
    <w:rsid w:val="005D5971"/>
    <w:rsid w:val="005D68EA"/>
    <w:rsid w:val="005D7164"/>
    <w:rsid w:val="005D737D"/>
    <w:rsid w:val="005D746B"/>
    <w:rsid w:val="005E0C77"/>
    <w:rsid w:val="005E3D4B"/>
    <w:rsid w:val="005E419B"/>
    <w:rsid w:val="005E6E90"/>
    <w:rsid w:val="005F0F7E"/>
    <w:rsid w:val="005F24A4"/>
    <w:rsid w:val="005F4DFD"/>
    <w:rsid w:val="005F7442"/>
    <w:rsid w:val="005F768F"/>
    <w:rsid w:val="005F79C0"/>
    <w:rsid w:val="00602428"/>
    <w:rsid w:val="00605E51"/>
    <w:rsid w:val="00610C45"/>
    <w:rsid w:val="00611AEE"/>
    <w:rsid w:val="00612370"/>
    <w:rsid w:val="0061510D"/>
    <w:rsid w:val="00620435"/>
    <w:rsid w:val="006241D4"/>
    <w:rsid w:val="006245F2"/>
    <w:rsid w:val="006269AB"/>
    <w:rsid w:val="006269BC"/>
    <w:rsid w:val="006272FE"/>
    <w:rsid w:val="006325AA"/>
    <w:rsid w:val="0063707D"/>
    <w:rsid w:val="00641361"/>
    <w:rsid w:val="0064173A"/>
    <w:rsid w:val="0064268B"/>
    <w:rsid w:val="00643A8A"/>
    <w:rsid w:val="006478CB"/>
    <w:rsid w:val="006540ED"/>
    <w:rsid w:val="00654244"/>
    <w:rsid w:val="0065624C"/>
    <w:rsid w:val="00660542"/>
    <w:rsid w:val="00662F79"/>
    <w:rsid w:val="00663BA8"/>
    <w:rsid w:val="00664D6E"/>
    <w:rsid w:val="006655CA"/>
    <w:rsid w:val="00670DE8"/>
    <w:rsid w:val="00671BBA"/>
    <w:rsid w:val="006732BD"/>
    <w:rsid w:val="00674769"/>
    <w:rsid w:val="0067520A"/>
    <w:rsid w:val="00676093"/>
    <w:rsid w:val="00676C0E"/>
    <w:rsid w:val="00676C9A"/>
    <w:rsid w:val="00676D01"/>
    <w:rsid w:val="00677337"/>
    <w:rsid w:val="00680B80"/>
    <w:rsid w:val="006871EB"/>
    <w:rsid w:val="006918E8"/>
    <w:rsid w:val="006949F8"/>
    <w:rsid w:val="00695F1E"/>
    <w:rsid w:val="006A0EA2"/>
    <w:rsid w:val="006A1A26"/>
    <w:rsid w:val="006A2738"/>
    <w:rsid w:val="006B35FF"/>
    <w:rsid w:val="006C1131"/>
    <w:rsid w:val="006C1611"/>
    <w:rsid w:val="006C16CC"/>
    <w:rsid w:val="006C258D"/>
    <w:rsid w:val="006C71F2"/>
    <w:rsid w:val="006C7C06"/>
    <w:rsid w:val="006D0D7B"/>
    <w:rsid w:val="006D29C8"/>
    <w:rsid w:val="006D6BF2"/>
    <w:rsid w:val="006E0B9D"/>
    <w:rsid w:val="006E10F9"/>
    <w:rsid w:val="006E39D4"/>
    <w:rsid w:val="006F07FF"/>
    <w:rsid w:val="006F297B"/>
    <w:rsid w:val="006F3F94"/>
    <w:rsid w:val="006F4CE5"/>
    <w:rsid w:val="006F7AF9"/>
    <w:rsid w:val="007007BA"/>
    <w:rsid w:val="00701686"/>
    <w:rsid w:val="00702352"/>
    <w:rsid w:val="00704AD9"/>
    <w:rsid w:val="007105F3"/>
    <w:rsid w:val="007200D1"/>
    <w:rsid w:val="00724EE3"/>
    <w:rsid w:val="00725E6B"/>
    <w:rsid w:val="0072671F"/>
    <w:rsid w:val="0073082A"/>
    <w:rsid w:val="00731963"/>
    <w:rsid w:val="00731EDA"/>
    <w:rsid w:val="00732937"/>
    <w:rsid w:val="00733F7B"/>
    <w:rsid w:val="00736081"/>
    <w:rsid w:val="00737C82"/>
    <w:rsid w:val="00741D6C"/>
    <w:rsid w:val="00742D2F"/>
    <w:rsid w:val="007436ED"/>
    <w:rsid w:val="00752A01"/>
    <w:rsid w:val="00760E2B"/>
    <w:rsid w:val="007656B1"/>
    <w:rsid w:val="00765A1D"/>
    <w:rsid w:val="007666F7"/>
    <w:rsid w:val="00767C29"/>
    <w:rsid w:val="007721CF"/>
    <w:rsid w:val="00773696"/>
    <w:rsid w:val="00775378"/>
    <w:rsid w:val="00777FF6"/>
    <w:rsid w:val="0078038C"/>
    <w:rsid w:val="00781A97"/>
    <w:rsid w:val="00782144"/>
    <w:rsid w:val="007825E1"/>
    <w:rsid w:val="00782752"/>
    <w:rsid w:val="00782F47"/>
    <w:rsid w:val="00783F4F"/>
    <w:rsid w:val="00786099"/>
    <w:rsid w:val="007862E7"/>
    <w:rsid w:val="007916A7"/>
    <w:rsid w:val="00791AD0"/>
    <w:rsid w:val="00793BE3"/>
    <w:rsid w:val="007954C9"/>
    <w:rsid w:val="00795F92"/>
    <w:rsid w:val="00796061"/>
    <w:rsid w:val="00796EF0"/>
    <w:rsid w:val="007A6E68"/>
    <w:rsid w:val="007A7E5B"/>
    <w:rsid w:val="007B179B"/>
    <w:rsid w:val="007B5B1A"/>
    <w:rsid w:val="007B76F7"/>
    <w:rsid w:val="007C1633"/>
    <w:rsid w:val="007C364C"/>
    <w:rsid w:val="007C5374"/>
    <w:rsid w:val="007D0F86"/>
    <w:rsid w:val="007D49F7"/>
    <w:rsid w:val="007D661D"/>
    <w:rsid w:val="007E0DDF"/>
    <w:rsid w:val="007E41C0"/>
    <w:rsid w:val="007E4EF3"/>
    <w:rsid w:val="007E5D1C"/>
    <w:rsid w:val="007E6226"/>
    <w:rsid w:val="007E74DC"/>
    <w:rsid w:val="007F1B52"/>
    <w:rsid w:val="007F1FB8"/>
    <w:rsid w:val="007F3BE5"/>
    <w:rsid w:val="007F3ED4"/>
    <w:rsid w:val="007F401F"/>
    <w:rsid w:val="007F7B05"/>
    <w:rsid w:val="007F7F17"/>
    <w:rsid w:val="00800038"/>
    <w:rsid w:val="00800302"/>
    <w:rsid w:val="008011CE"/>
    <w:rsid w:val="008019DB"/>
    <w:rsid w:val="008076FC"/>
    <w:rsid w:val="008078FE"/>
    <w:rsid w:val="00811582"/>
    <w:rsid w:val="00813013"/>
    <w:rsid w:val="00814B0F"/>
    <w:rsid w:val="0081508F"/>
    <w:rsid w:val="00816D29"/>
    <w:rsid w:val="00822D03"/>
    <w:rsid w:val="00826046"/>
    <w:rsid w:val="00830E48"/>
    <w:rsid w:val="00833168"/>
    <w:rsid w:val="00833545"/>
    <w:rsid w:val="00834D4B"/>
    <w:rsid w:val="008355CE"/>
    <w:rsid w:val="008357D5"/>
    <w:rsid w:val="00835898"/>
    <w:rsid w:val="00835C5D"/>
    <w:rsid w:val="008369B1"/>
    <w:rsid w:val="00847380"/>
    <w:rsid w:val="00847C18"/>
    <w:rsid w:val="008539CE"/>
    <w:rsid w:val="00854403"/>
    <w:rsid w:val="00861004"/>
    <w:rsid w:val="00862C6A"/>
    <w:rsid w:val="008647E9"/>
    <w:rsid w:val="00865883"/>
    <w:rsid w:val="00865F3F"/>
    <w:rsid w:val="00870794"/>
    <w:rsid w:val="00870A1F"/>
    <w:rsid w:val="00873B02"/>
    <w:rsid w:val="0087556E"/>
    <w:rsid w:val="00875EAC"/>
    <w:rsid w:val="0087648A"/>
    <w:rsid w:val="00876823"/>
    <w:rsid w:val="00880492"/>
    <w:rsid w:val="0088100D"/>
    <w:rsid w:val="0088226F"/>
    <w:rsid w:val="00882954"/>
    <w:rsid w:val="008834A1"/>
    <w:rsid w:val="008866FC"/>
    <w:rsid w:val="00886868"/>
    <w:rsid w:val="00890BE1"/>
    <w:rsid w:val="0089205B"/>
    <w:rsid w:val="00892EC5"/>
    <w:rsid w:val="0089349A"/>
    <w:rsid w:val="0089428C"/>
    <w:rsid w:val="00897289"/>
    <w:rsid w:val="008976B2"/>
    <w:rsid w:val="008A1F7C"/>
    <w:rsid w:val="008A5B05"/>
    <w:rsid w:val="008A6076"/>
    <w:rsid w:val="008B0474"/>
    <w:rsid w:val="008B2F3D"/>
    <w:rsid w:val="008B444B"/>
    <w:rsid w:val="008C27DD"/>
    <w:rsid w:val="008C362A"/>
    <w:rsid w:val="008C7241"/>
    <w:rsid w:val="008D6D0C"/>
    <w:rsid w:val="008E1D77"/>
    <w:rsid w:val="008E2296"/>
    <w:rsid w:val="008E446F"/>
    <w:rsid w:val="008E6A1A"/>
    <w:rsid w:val="008F369D"/>
    <w:rsid w:val="008F5BAE"/>
    <w:rsid w:val="00904673"/>
    <w:rsid w:val="009067B3"/>
    <w:rsid w:val="00906CB9"/>
    <w:rsid w:val="00910EF8"/>
    <w:rsid w:val="00915022"/>
    <w:rsid w:val="00915AB5"/>
    <w:rsid w:val="00916C3E"/>
    <w:rsid w:val="00916E6C"/>
    <w:rsid w:val="00920044"/>
    <w:rsid w:val="00921273"/>
    <w:rsid w:val="00921436"/>
    <w:rsid w:val="00926BA8"/>
    <w:rsid w:val="00933B5A"/>
    <w:rsid w:val="00937379"/>
    <w:rsid w:val="00940C36"/>
    <w:rsid w:val="0094471F"/>
    <w:rsid w:val="0094651A"/>
    <w:rsid w:val="00950877"/>
    <w:rsid w:val="00951166"/>
    <w:rsid w:val="00952032"/>
    <w:rsid w:val="00956336"/>
    <w:rsid w:val="009567AB"/>
    <w:rsid w:val="009668CE"/>
    <w:rsid w:val="00973100"/>
    <w:rsid w:val="00973586"/>
    <w:rsid w:val="0097481A"/>
    <w:rsid w:val="00977A2C"/>
    <w:rsid w:val="00977D72"/>
    <w:rsid w:val="00977E8D"/>
    <w:rsid w:val="009800EE"/>
    <w:rsid w:val="00980FB3"/>
    <w:rsid w:val="00980FCC"/>
    <w:rsid w:val="00983038"/>
    <w:rsid w:val="009862E5"/>
    <w:rsid w:val="00987D14"/>
    <w:rsid w:val="009900CA"/>
    <w:rsid w:val="0099467A"/>
    <w:rsid w:val="00996046"/>
    <w:rsid w:val="009A4340"/>
    <w:rsid w:val="009A539F"/>
    <w:rsid w:val="009A59A2"/>
    <w:rsid w:val="009B40A3"/>
    <w:rsid w:val="009B4495"/>
    <w:rsid w:val="009B46CF"/>
    <w:rsid w:val="009B73F7"/>
    <w:rsid w:val="009C4D72"/>
    <w:rsid w:val="009C7521"/>
    <w:rsid w:val="009D0756"/>
    <w:rsid w:val="009D0CD2"/>
    <w:rsid w:val="009D7763"/>
    <w:rsid w:val="009E315D"/>
    <w:rsid w:val="009E5398"/>
    <w:rsid w:val="009E7234"/>
    <w:rsid w:val="009F074A"/>
    <w:rsid w:val="009F5FDC"/>
    <w:rsid w:val="009F6D61"/>
    <w:rsid w:val="00A01E8E"/>
    <w:rsid w:val="00A02379"/>
    <w:rsid w:val="00A025A2"/>
    <w:rsid w:val="00A05CC9"/>
    <w:rsid w:val="00A07B3A"/>
    <w:rsid w:val="00A17E23"/>
    <w:rsid w:val="00A21A06"/>
    <w:rsid w:val="00A24F07"/>
    <w:rsid w:val="00A26BB8"/>
    <w:rsid w:val="00A27C25"/>
    <w:rsid w:val="00A320CC"/>
    <w:rsid w:val="00A32185"/>
    <w:rsid w:val="00A32980"/>
    <w:rsid w:val="00A32FD6"/>
    <w:rsid w:val="00A34505"/>
    <w:rsid w:val="00A34A5D"/>
    <w:rsid w:val="00A36CB0"/>
    <w:rsid w:val="00A377BC"/>
    <w:rsid w:val="00A4038E"/>
    <w:rsid w:val="00A431DE"/>
    <w:rsid w:val="00A446E0"/>
    <w:rsid w:val="00A45042"/>
    <w:rsid w:val="00A45411"/>
    <w:rsid w:val="00A46B6E"/>
    <w:rsid w:val="00A517FB"/>
    <w:rsid w:val="00A54029"/>
    <w:rsid w:val="00A54DB8"/>
    <w:rsid w:val="00A60C4F"/>
    <w:rsid w:val="00A65E50"/>
    <w:rsid w:val="00A65EEE"/>
    <w:rsid w:val="00A72349"/>
    <w:rsid w:val="00A72D71"/>
    <w:rsid w:val="00A749E4"/>
    <w:rsid w:val="00A760A0"/>
    <w:rsid w:val="00A77C41"/>
    <w:rsid w:val="00A83431"/>
    <w:rsid w:val="00A869C6"/>
    <w:rsid w:val="00A86D86"/>
    <w:rsid w:val="00A90320"/>
    <w:rsid w:val="00AA152F"/>
    <w:rsid w:val="00AA2571"/>
    <w:rsid w:val="00AA3F0B"/>
    <w:rsid w:val="00AA7641"/>
    <w:rsid w:val="00AB3D9D"/>
    <w:rsid w:val="00AC5383"/>
    <w:rsid w:val="00AC7B73"/>
    <w:rsid w:val="00AD454E"/>
    <w:rsid w:val="00AD47E9"/>
    <w:rsid w:val="00AD60C9"/>
    <w:rsid w:val="00AE1BE4"/>
    <w:rsid w:val="00AE3754"/>
    <w:rsid w:val="00AE3C8C"/>
    <w:rsid w:val="00AE7A7E"/>
    <w:rsid w:val="00AF07C5"/>
    <w:rsid w:val="00AF57CA"/>
    <w:rsid w:val="00AF5B02"/>
    <w:rsid w:val="00AF66E1"/>
    <w:rsid w:val="00AF6CA7"/>
    <w:rsid w:val="00B00363"/>
    <w:rsid w:val="00B00A16"/>
    <w:rsid w:val="00B00F98"/>
    <w:rsid w:val="00B026A2"/>
    <w:rsid w:val="00B043FC"/>
    <w:rsid w:val="00B04C7A"/>
    <w:rsid w:val="00B11213"/>
    <w:rsid w:val="00B1183F"/>
    <w:rsid w:val="00B13010"/>
    <w:rsid w:val="00B1653C"/>
    <w:rsid w:val="00B17DE2"/>
    <w:rsid w:val="00B24445"/>
    <w:rsid w:val="00B256BC"/>
    <w:rsid w:val="00B33562"/>
    <w:rsid w:val="00B33C48"/>
    <w:rsid w:val="00B34667"/>
    <w:rsid w:val="00B354AD"/>
    <w:rsid w:val="00B3634D"/>
    <w:rsid w:val="00B40A58"/>
    <w:rsid w:val="00B41A84"/>
    <w:rsid w:val="00B440D4"/>
    <w:rsid w:val="00B442ED"/>
    <w:rsid w:val="00B468E7"/>
    <w:rsid w:val="00B4795C"/>
    <w:rsid w:val="00B545A8"/>
    <w:rsid w:val="00B6109E"/>
    <w:rsid w:val="00B62634"/>
    <w:rsid w:val="00B6420C"/>
    <w:rsid w:val="00B6731B"/>
    <w:rsid w:val="00B67AE4"/>
    <w:rsid w:val="00B70CFD"/>
    <w:rsid w:val="00B730F4"/>
    <w:rsid w:val="00B80580"/>
    <w:rsid w:val="00B81860"/>
    <w:rsid w:val="00B82642"/>
    <w:rsid w:val="00B83FFE"/>
    <w:rsid w:val="00B9396C"/>
    <w:rsid w:val="00B960E4"/>
    <w:rsid w:val="00BA1AB3"/>
    <w:rsid w:val="00BA3C11"/>
    <w:rsid w:val="00BA4A56"/>
    <w:rsid w:val="00BA518A"/>
    <w:rsid w:val="00BA6C8D"/>
    <w:rsid w:val="00BA73BC"/>
    <w:rsid w:val="00BB0143"/>
    <w:rsid w:val="00BB025A"/>
    <w:rsid w:val="00BB4F18"/>
    <w:rsid w:val="00BB683C"/>
    <w:rsid w:val="00BC0649"/>
    <w:rsid w:val="00BC78E4"/>
    <w:rsid w:val="00BD3AA0"/>
    <w:rsid w:val="00BD470B"/>
    <w:rsid w:val="00BE2554"/>
    <w:rsid w:val="00BE3880"/>
    <w:rsid w:val="00BE4CF2"/>
    <w:rsid w:val="00BE4DEE"/>
    <w:rsid w:val="00BF1165"/>
    <w:rsid w:val="00BF1B54"/>
    <w:rsid w:val="00BF1EC6"/>
    <w:rsid w:val="00BF3FD1"/>
    <w:rsid w:val="00BF6A13"/>
    <w:rsid w:val="00C037B7"/>
    <w:rsid w:val="00C10407"/>
    <w:rsid w:val="00C117B4"/>
    <w:rsid w:val="00C16402"/>
    <w:rsid w:val="00C1670C"/>
    <w:rsid w:val="00C16799"/>
    <w:rsid w:val="00C16F1A"/>
    <w:rsid w:val="00C222D3"/>
    <w:rsid w:val="00C263C6"/>
    <w:rsid w:val="00C277AE"/>
    <w:rsid w:val="00C3009B"/>
    <w:rsid w:val="00C310C0"/>
    <w:rsid w:val="00C33F2B"/>
    <w:rsid w:val="00C33F72"/>
    <w:rsid w:val="00C43613"/>
    <w:rsid w:val="00C45E27"/>
    <w:rsid w:val="00C5202D"/>
    <w:rsid w:val="00C60A61"/>
    <w:rsid w:val="00C6217A"/>
    <w:rsid w:val="00C63A24"/>
    <w:rsid w:val="00C6551C"/>
    <w:rsid w:val="00C67B92"/>
    <w:rsid w:val="00C705CA"/>
    <w:rsid w:val="00C718DA"/>
    <w:rsid w:val="00C73D3D"/>
    <w:rsid w:val="00C753CA"/>
    <w:rsid w:val="00C76661"/>
    <w:rsid w:val="00C80E05"/>
    <w:rsid w:val="00C821D3"/>
    <w:rsid w:val="00C82304"/>
    <w:rsid w:val="00C829CF"/>
    <w:rsid w:val="00C87B15"/>
    <w:rsid w:val="00C90503"/>
    <w:rsid w:val="00C92F69"/>
    <w:rsid w:val="00C93A67"/>
    <w:rsid w:val="00C9443A"/>
    <w:rsid w:val="00C97ADA"/>
    <w:rsid w:val="00CA6088"/>
    <w:rsid w:val="00CA783B"/>
    <w:rsid w:val="00CB37F8"/>
    <w:rsid w:val="00CB6695"/>
    <w:rsid w:val="00CC22E2"/>
    <w:rsid w:val="00CC2337"/>
    <w:rsid w:val="00CC6FFD"/>
    <w:rsid w:val="00CD06B0"/>
    <w:rsid w:val="00CD37F8"/>
    <w:rsid w:val="00CD598E"/>
    <w:rsid w:val="00CE42D1"/>
    <w:rsid w:val="00CF7396"/>
    <w:rsid w:val="00CF7A0B"/>
    <w:rsid w:val="00D0083D"/>
    <w:rsid w:val="00D0317C"/>
    <w:rsid w:val="00D058E5"/>
    <w:rsid w:val="00D0661A"/>
    <w:rsid w:val="00D10227"/>
    <w:rsid w:val="00D1034B"/>
    <w:rsid w:val="00D12823"/>
    <w:rsid w:val="00D261B8"/>
    <w:rsid w:val="00D261EE"/>
    <w:rsid w:val="00D262DC"/>
    <w:rsid w:val="00D34C74"/>
    <w:rsid w:val="00D35500"/>
    <w:rsid w:val="00D40A04"/>
    <w:rsid w:val="00D415FB"/>
    <w:rsid w:val="00D42250"/>
    <w:rsid w:val="00D43EE0"/>
    <w:rsid w:val="00D46C13"/>
    <w:rsid w:val="00D46CD7"/>
    <w:rsid w:val="00D50FED"/>
    <w:rsid w:val="00D539A6"/>
    <w:rsid w:val="00D566BB"/>
    <w:rsid w:val="00D57976"/>
    <w:rsid w:val="00D61D57"/>
    <w:rsid w:val="00D62A6E"/>
    <w:rsid w:val="00D635E7"/>
    <w:rsid w:val="00D644BE"/>
    <w:rsid w:val="00D65498"/>
    <w:rsid w:val="00D671AD"/>
    <w:rsid w:val="00D70875"/>
    <w:rsid w:val="00D726B2"/>
    <w:rsid w:val="00D750F6"/>
    <w:rsid w:val="00D75230"/>
    <w:rsid w:val="00D802BB"/>
    <w:rsid w:val="00D802D4"/>
    <w:rsid w:val="00D815B9"/>
    <w:rsid w:val="00D87AB1"/>
    <w:rsid w:val="00D87D81"/>
    <w:rsid w:val="00D9049D"/>
    <w:rsid w:val="00D91DC0"/>
    <w:rsid w:val="00D928C4"/>
    <w:rsid w:val="00D93C20"/>
    <w:rsid w:val="00D97BD5"/>
    <w:rsid w:val="00DA4961"/>
    <w:rsid w:val="00DB5483"/>
    <w:rsid w:val="00DC28AC"/>
    <w:rsid w:val="00DC43BC"/>
    <w:rsid w:val="00DD0955"/>
    <w:rsid w:val="00DD0B21"/>
    <w:rsid w:val="00DD32E7"/>
    <w:rsid w:val="00DD3B7B"/>
    <w:rsid w:val="00DD42E4"/>
    <w:rsid w:val="00DD528F"/>
    <w:rsid w:val="00DD59B6"/>
    <w:rsid w:val="00DE267C"/>
    <w:rsid w:val="00DE3DAD"/>
    <w:rsid w:val="00DE44A1"/>
    <w:rsid w:val="00DF06AD"/>
    <w:rsid w:val="00DF1882"/>
    <w:rsid w:val="00DF1A8E"/>
    <w:rsid w:val="00DF23B4"/>
    <w:rsid w:val="00DF3F9E"/>
    <w:rsid w:val="00DF5923"/>
    <w:rsid w:val="00DF639D"/>
    <w:rsid w:val="00DF6F75"/>
    <w:rsid w:val="00DF7F97"/>
    <w:rsid w:val="00E01E2C"/>
    <w:rsid w:val="00E039CE"/>
    <w:rsid w:val="00E069D2"/>
    <w:rsid w:val="00E14534"/>
    <w:rsid w:val="00E15E2F"/>
    <w:rsid w:val="00E166B0"/>
    <w:rsid w:val="00E17AFD"/>
    <w:rsid w:val="00E22217"/>
    <w:rsid w:val="00E27717"/>
    <w:rsid w:val="00E27ADE"/>
    <w:rsid w:val="00E31B20"/>
    <w:rsid w:val="00E320FB"/>
    <w:rsid w:val="00E36B47"/>
    <w:rsid w:val="00E406E9"/>
    <w:rsid w:val="00E43DC7"/>
    <w:rsid w:val="00E521F4"/>
    <w:rsid w:val="00E53728"/>
    <w:rsid w:val="00E53F0F"/>
    <w:rsid w:val="00E55372"/>
    <w:rsid w:val="00E55629"/>
    <w:rsid w:val="00E570DB"/>
    <w:rsid w:val="00E604D5"/>
    <w:rsid w:val="00E606DC"/>
    <w:rsid w:val="00E60804"/>
    <w:rsid w:val="00E60A1C"/>
    <w:rsid w:val="00E62D34"/>
    <w:rsid w:val="00E66FD6"/>
    <w:rsid w:val="00E6711B"/>
    <w:rsid w:val="00E71226"/>
    <w:rsid w:val="00E718F0"/>
    <w:rsid w:val="00E733AE"/>
    <w:rsid w:val="00E73846"/>
    <w:rsid w:val="00E741B8"/>
    <w:rsid w:val="00E76F04"/>
    <w:rsid w:val="00E77778"/>
    <w:rsid w:val="00E8343E"/>
    <w:rsid w:val="00E87DF3"/>
    <w:rsid w:val="00E90A0E"/>
    <w:rsid w:val="00E9132D"/>
    <w:rsid w:val="00E9170B"/>
    <w:rsid w:val="00E93B33"/>
    <w:rsid w:val="00E94A15"/>
    <w:rsid w:val="00EA7869"/>
    <w:rsid w:val="00EB0A78"/>
    <w:rsid w:val="00EB2ED4"/>
    <w:rsid w:val="00EC064B"/>
    <w:rsid w:val="00EC0C2F"/>
    <w:rsid w:val="00EC6169"/>
    <w:rsid w:val="00EC6454"/>
    <w:rsid w:val="00ED0D4C"/>
    <w:rsid w:val="00ED7354"/>
    <w:rsid w:val="00ED7B87"/>
    <w:rsid w:val="00EE1095"/>
    <w:rsid w:val="00EE3C13"/>
    <w:rsid w:val="00EE476D"/>
    <w:rsid w:val="00EE483B"/>
    <w:rsid w:val="00EE4EBD"/>
    <w:rsid w:val="00EE6588"/>
    <w:rsid w:val="00EE76FB"/>
    <w:rsid w:val="00EE7831"/>
    <w:rsid w:val="00EF1427"/>
    <w:rsid w:val="00F00438"/>
    <w:rsid w:val="00F01925"/>
    <w:rsid w:val="00F0652D"/>
    <w:rsid w:val="00F07549"/>
    <w:rsid w:val="00F1170D"/>
    <w:rsid w:val="00F120F5"/>
    <w:rsid w:val="00F22087"/>
    <w:rsid w:val="00F2310F"/>
    <w:rsid w:val="00F24A2C"/>
    <w:rsid w:val="00F24E63"/>
    <w:rsid w:val="00F2593D"/>
    <w:rsid w:val="00F27060"/>
    <w:rsid w:val="00F32694"/>
    <w:rsid w:val="00F333A6"/>
    <w:rsid w:val="00F36B22"/>
    <w:rsid w:val="00F37FE7"/>
    <w:rsid w:val="00F403AC"/>
    <w:rsid w:val="00F4173B"/>
    <w:rsid w:val="00F42C27"/>
    <w:rsid w:val="00F43D31"/>
    <w:rsid w:val="00F50421"/>
    <w:rsid w:val="00F510AF"/>
    <w:rsid w:val="00F51183"/>
    <w:rsid w:val="00F519F6"/>
    <w:rsid w:val="00F61098"/>
    <w:rsid w:val="00F65FD0"/>
    <w:rsid w:val="00F67C68"/>
    <w:rsid w:val="00F7772A"/>
    <w:rsid w:val="00F8471F"/>
    <w:rsid w:val="00F901A7"/>
    <w:rsid w:val="00F94EF1"/>
    <w:rsid w:val="00FA4109"/>
    <w:rsid w:val="00FA5077"/>
    <w:rsid w:val="00FA5277"/>
    <w:rsid w:val="00FA6D32"/>
    <w:rsid w:val="00FB0D66"/>
    <w:rsid w:val="00FB0FCD"/>
    <w:rsid w:val="00FB306F"/>
    <w:rsid w:val="00FB4194"/>
    <w:rsid w:val="00FC155D"/>
    <w:rsid w:val="00FC7180"/>
    <w:rsid w:val="00FD261B"/>
    <w:rsid w:val="00FD3827"/>
    <w:rsid w:val="00FD5100"/>
    <w:rsid w:val="00FE0569"/>
    <w:rsid w:val="00FE6960"/>
    <w:rsid w:val="00FF141F"/>
    <w:rsid w:val="00FF1C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2289"/>
    <o:shapelayout v:ext="edit">
      <o:idmap v:ext="edit" data="1"/>
    </o:shapelayout>
  </w:shapeDefaults>
  <w:decimalSymbol w:val="."/>
  <w:listSeparator w:val=","/>
  <w15:docId w15:val="{05560D6E-3650-424B-8EAF-B71A8B93F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MS Mincho" w:hAnsi="CG 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148"/>
    <w:pPr>
      <w:tabs>
        <w:tab w:val="left" w:pos="794"/>
        <w:tab w:val="left" w:pos="1191"/>
        <w:tab w:val="left" w:pos="1588"/>
        <w:tab w:val="left" w:pos="1985"/>
      </w:tabs>
      <w:spacing w:before="120"/>
    </w:pPr>
    <w:rPr>
      <w:rFonts w:ascii="Times New Roman" w:hAnsi="Times New Roman"/>
      <w:sz w:val="24"/>
      <w:lang w:eastAsia="en-US"/>
    </w:rPr>
  </w:style>
  <w:style w:type="paragraph" w:styleId="Heading1">
    <w:name w:val="heading 1"/>
    <w:aliases w:val="h1,1st level,Normal + Font: Helvetica,Bold,Space Before 12 pt,Not Bold,1,Titre 1b,chapter,H1"/>
    <w:basedOn w:val="Normal"/>
    <w:next w:val="Normal"/>
    <w:qFormat/>
    <w:rsid w:val="007E0DDF"/>
    <w:pPr>
      <w:keepNext/>
      <w:keepLines/>
      <w:spacing w:before="480"/>
      <w:ind w:left="794" w:hanging="794"/>
      <w:outlineLvl w:val="0"/>
    </w:pPr>
    <w:rPr>
      <w:b/>
      <w:sz w:val="28"/>
    </w:rPr>
  </w:style>
  <w:style w:type="paragraph" w:styleId="Heading2">
    <w:name w:val="heading 2"/>
    <w:aliases w:val="h2,2nd level,l2,heading 2+ Indent: Left 0.25 in,2,section,H2"/>
    <w:basedOn w:val="Heading1"/>
    <w:next w:val="Normal"/>
    <w:qFormat/>
    <w:rsid w:val="007E0DDF"/>
    <w:pPr>
      <w:spacing w:before="320"/>
      <w:outlineLvl w:val="1"/>
    </w:pPr>
    <w:rPr>
      <w:sz w:val="24"/>
    </w:rPr>
  </w:style>
  <w:style w:type="paragraph" w:styleId="Heading3">
    <w:name w:val="heading 3"/>
    <w:aliases w:val="3,l3,subsection,H3,h3"/>
    <w:basedOn w:val="Heading1"/>
    <w:next w:val="Normal"/>
    <w:qFormat/>
    <w:rsid w:val="007E0DDF"/>
    <w:pPr>
      <w:spacing w:before="200"/>
      <w:outlineLvl w:val="2"/>
    </w:pPr>
    <w:rPr>
      <w:sz w:val="24"/>
    </w:rPr>
  </w:style>
  <w:style w:type="paragraph" w:styleId="Heading4">
    <w:name w:val="heading 4"/>
    <w:aliases w:val="4,subsubsection,H4,h4"/>
    <w:basedOn w:val="Heading3"/>
    <w:next w:val="Normal"/>
    <w:qFormat/>
    <w:rsid w:val="007E0DDF"/>
    <w:pPr>
      <w:tabs>
        <w:tab w:val="clear" w:pos="794"/>
      </w:tabs>
      <w:ind w:left="993" w:hanging="993"/>
      <w:outlineLvl w:val="3"/>
    </w:pPr>
  </w:style>
  <w:style w:type="paragraph" w:styleId="Heading5">
    <w:name w:val="heading 5"/>
    <w:aliases w:val="5,H5"/>
    <w:basedOn w:val="Heading4"/>
    <w:next w:val="Normal"/>
    <w:qFormat/>
    <w:rsid w:val="007E0DDF"/>
    <w:pPr>
      <w:outlineLvl w:val="4"/>
    </w:pPr>
  </w:style>
  <w:style w:type="paragraph" w:styleId="Heading6">
    <w:name w:val="heading 6"/>
    <w:aliases w:val="6,Criteria,Requirement,H6"/>
    <w:basedOn w:val="Heading4"/>
    <w:next w:val="Normal"/>
    <w:qFormat/>
    <w:rsid w:val="007E0DDF"/>
    <w:pPr>
      <w:outlineLvl w:val="5"/>
    </w:pPr>
  </w:style>
  <w:style w:type="paragraph" w:styleId="Heading7">
    <w:name w:val="heading 7"/>
    <w:aliases w:val="Figure caption,7,Objective"/>
    <w:basedOn w:val="Heading4"/>
    <w:next w:val="Normal"/>
    <w:qFormat/>
    <w:rsid w:val="007E0DDF"/>
    <w:pPr>
      <w:outlineLvl w:val="6"/>
    </w:pPr>
  </w:style>
  <w:style w:type="paragraph" w:styleId="Heading8">
    <w:name w:val="heading 8"/>
    <w:aliases w:val="Table caption,8,Condition"/>
    <w:basedOn w:val="Heading4"/>
    <w:next w:val="Normal"/>
    <w:qFormat/>
    <w:rsid w:val="007E0DDF"/>
    <w:pPr>
      <w:outlineLvl w:val="7"/>
    </w:pPr>
  </w:style>
  <w:style w:type="paragraph" w:styleId="Heading9">
    <w:name w:val="heading 9"/>
    <w:aliases w:val="9,Cond'l Reqt.,App"/>
    <w:basedOn w:val="Heading4"/>
    <w:next w:val="Normal"/>
    <w:qFormat/>
    <w:rsid w:val="007E0DD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3"/>
    <w:semiHidden/>
    <w:rsid w:val="007E0DDF"/>
  </w:style>
  <w:style w:type="paragraph" w:styleId="TOC3">
    <w:name w:val="toc 3"/>
    <w:basedOn w:val="TOC2"/>
    <w:uiPriority w:val="39"/>
    <w:rsid w:val="007E0DDF"/>
    <w:pPr>
      <w:spacing w:before="80"/>
    </w:pPr>
  </w:style>
  <w:style w:type="paragraph" w:styleId="TOC2">
    <w:name w:val="toc 2"/>
    <w:basedOn w:val="TOC1"/>
    <w:uiPriority w:val="39"/>
    <w:rsid w:val="007E0DDF"/>
    <w:pPr>
      <w:spacing w:before="120"/>
    </w:pPr>
  </w:style>
  <w:style w:type="paragraph" w:styleId="TOC1">
    <w:name w:val="toc 1"/>
    <w:basedOn w:val="Normal"/>
    <w:uiPriority w:val="39"/>
    <w:rsid w:val="007E0DDF"/>
    <w:pPr>
      <w:tabs>
        <w:tab w:val="clear" w:pos="1191"/>
        <w:tab w:val="clear" w:pos="1588"/>
        <w:tab w:val="clear" w:pos="1985"/>
        <w:tab w:val="left" w:pos="964"/>
        <w:tab w:val="left" w:leader="dot" w:pos="8789"/>
        <w:tab w:val="right" w:pos="9554"/>
      </w:tabs>
      <w:spacing w:before="240"/>
      <w:ind w:left="964" w:hanging="964"/>
    </w:pPr>
  </w:style>
  <w:style w:type="paragraph" w:styleId="TOC7">
    <w:name w:val="toc 7"/>
    <w:basedOn w:val="TOC3"/>
    <w:semiHidden/>
    <w:rsid w:val="007E0DDF"/>
  </w:style>
  <w:style w:type="paragraph" w:styleId="TOC6">
    <w:name w:val="toc 6"/>
    <w:basedOn w:val="TOC3"/>
    <w:semiHidden/>
    <w:rsid w:val="007E0DDF"/>
  </w:style>
  <w:style w:type="paragraph" w:styleId="TOC5">
    <w:name w:val="toc 5"/>
    <w:basedOn w:val="TOC3"/>
    <w:semiHidden/>
    <w:rsid w:val="007E0DDF"/>
  </w:style>
  <w:style w:type="paragraph" w:styleId="TOC4">
    <w:name w:val="toc 4"/>
    <w:basedOn w:val="TOC3"/>
    <w:semiHidden/>
    <w:rsid w:val="007E0DDF"/>
  </w:style>
  <w:style w:type="paragraph" w:styleId="Index7">
    <w:name w:val="index 7"/>
    <w:basedOn w:val="Normal"/>
    <w:next w:val="Normal"/>
    <w:semiHidden/>
    <w:rsid w:val="007E0DDF"/>
    <w:pPr>
      <w:ind w:left="1698"/>
    </w:pPr>
  </w:style>
  <w:style w:type="paragraph" w:styleId="Index6">
    <w:name w:val="index 6"/>
    <w:basedOn w:val="Normal"/>
    <w:next w:val="Normal"/>
    <w:semiHidden/>
    <w:rsid w:val="007E0DDF"/>
    <w:pPr>
      <w:ind w:left="1415"/>
    </w:pPr>
  </w:style>
  <w:style w:type="paragraph" w:styleId="Index5">
    <w:name w:val="index 5"/>
    <w:basedOn w:val="Normal"/>
    <w:next w:val="Normal"/>
    <w:semiHidden/>
    <w:rsid w:val="007E0DDF"/>
    <w:pPr>
      <w:ind w:left="1132"/>
    </w:pPr>
  </w:style>
  <w:style w:type="paragraph" w:styleId="Index4">
    <w:name w:val="index 4"/>
    <w:basedOn w:val="Normal"/>
    <w:next w:val="Normal"/>
    <w:semiHidden/>
    <w:rsid w:val="007E0DDF"/>
    <w:pPr>
      <w:ind w:left="851"/>
    </w:pPr>
  </w:style>
  <w:style w:type="paragraph" w:styleId="Index3">
    <w:name w:val="index 3"/>
    <w:basedOn w:val="Normal"/>
    <w:next w:val="Normal"/>
    <w:semiHidden/>
    <w:rsid w:val="007E0DDF"/>
    <w:pPr>
      <w:ind w:left="567"/>
    </w:pPr>
  </w:style>
  <w:style w:type="paragraph" w:styleId="Index2">
    <w:name w:val="index 2"/>
    <w:basedOn w:val="Normal"/>
    <w:next w:val="Normal"/>
    <w:semiHidden/>
    <w:rsid w:val="007E0DDF"/>
    <w:pPr>
      <w:ind w:left="284"/>
    </w:pPr>
  </w:style>
  <w:style w:type="paragraph" w:styleId="Index1">
    <w:name w:val="index 1"/>
    <w:basedOn w:val="Normal"/>
    <w:next w:val="Normal"/>
    <w:semiHidden/>
    <w:rsid w:val="007E0DDF"/>
  </w:style>
  <w:style w:type="character" w:styleId="LineNumber">
    <w:name w:val="line number"/>
    <w:basedOn w:val="DefaultParagraphFont"/>
    <w:rsid w:val="007E0DDF"/>
  </w:style>
  <w:style w:type="paragraph" w:styleId="IndexHeading">
    <w:name w:val="index heading"/>
    <w:basedOn w:val="Normal"/>
    <w:next w:val="Index1"/>
    <w:semiHidden/>
    <w:rsid w:val="007E0DDF"/>
  </w:style>
  <w:style w:type="paragraph" w:styleId="Footer">
    <w:name w:val="footer"/>
    <w:basedOn w:val="Normal"/>
    <w:rsid w:val="007E0DDF"/>
    <w:pPr>
      <w:tabs>
        <w:tab w:val="clear" w:pos="794"/>
        <w:tab w:val="clear" w:pos="1191"/>
        <w:tab w:val="clear" w:pos="1588"/>
        <w:tab w:val="clear" w:pos="1985"/>
        <w:tab w:val="left" w:pos="5954"/>
        <w:tab w:val="right" w:pos="9639"/>
      </w:tabs>
      <w:spacing w:before="0"/>
    </w:pPr>
    <w:rPr>
      <w:caps/>
      <w:sz w:val="18"/>
    </w:rPr>
  </w:style>
  <w:style w:type="paragraph" w:styleId="Header">
    <w:name w:val="header"/>
    <w:aliases w:val="h,Header/Footer"/>
    <w:basedOn w:val="Normal"/>
    <w:link w:val="HeaderChar"/>
    <w:uiPriority w:val="99"/>
    <w:rsid w:val="007E0DDF"/>
    <w:pPr>
      <w:tabs>
        <w:tab w:val="clear" w:pos="794"/>
        <w:tab w:val="clear" w:pos="1191"/>
        <w:tab w:val="clear" w:pos="1588"/>
        <w:tab w:val="clear" w:pos="1985"/>
      </w:tabs>
      <w:spacing w:before="0"/>
      <w:jc w:val="center"/>
    </w:pPr>
    <w:rPr>
      <w:sz w:val="22"/>
    </w:rPr>
  </w:style>
  <w:style w:type="character" w:styleId="FootnoteReference">
    <w:name w:val="footnote reference"/>
    <w:semiHidden/>
    <w:rsid w:val="007E0DDF"/>
    <w:rPr>
      <w:position w:val="6"/>
      <w:sz w:val="18"/>
    </w:rPr>
  </w:style>
  <w:style w:type="paragraph" w:styleId="FootnoteText">
    <w:name w:val="footnote text"/>
    <w:basedOn w:val="Normal"/>
    <w:semiHidden/>
    <w:rsid w:val="007E0DDF"/>
    <w:pPr>
      <w:keepLines/>
      <w:tabs>
        <w:tab w:val="left" w:pos="256"/>
      </w:tabs>
      <w:ind w:left="256" w:hanging="256"/>
    </w:pPr>
  </w:style>
  <w:style w:type="paragraph" w:styleId="NormalIndent">
    <w:name w:val="Normal Indent"/>
    <w:basedOn w:val="Normal"/>
    <w:rsid w:val="007E0DDF"/>
    <w:pPr>
      <w:ind w:left="794"/>
    </w:pPr>
  </w:style>
  <w:style w:type="paragraph" w:customStyle="1" w:styleId="TableLegend">
    <w:name w:val="Table_Legend"/>
    <w:basedOn w:val="TableText"/>
    <w:rsid w:val="007E0DDF"/>
    <w:pPr>
      <w:spacing w:before="120"/>
    </w:pPr>
  </w:style>
  <w:style w:type="paragraph" w:customStyle="1" w:styleId="TableText">
    <w:name w:val="Table_Text"/>
    <w:basedOn w:val="Normal"/>
    <w:rsid w:val="007E0DD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ableTitle">
    <w:name w:val="Table_Title"/>
    <w:basedOn w:val="Normal"/>
    <w:next w:val="TableText"/>
    <w:rsid w:val="007E0DDF"/>
    <w:pPr>
      <w:keepNext/>
      <w:keepLines/>
      <w:tabs>
        <w:tab w:val="left" w:pos="2948"/>
        <w:tab w:val="left" w:pos="4082"/>
      </w:tabs>
      <w:spacing w:before="480" w:after="120"/>
      <w:jc w:val="center"/>
    </w:pPr>
    <w:rPr>
      <w:b/>
    </w:rPr>
  </w:style>
  <w:style w:type="paragraph" w:customStyle="1" w:styleId="enumlev1">
    <w:name w:val="enumlev1"/>
    <w:basedOn w:val="Normal"/>
    <w:rsid w:val="007E0DDF"/>
    <w:pPr>
      <w:spacing w:before="80"/>
      <w:ind w:left="794" w:hanging="794"/>
    </w:pPr>
  </w:style>
  <w:style w:type="paragraph" w:customStyle="1" w:styleId="enumlev2">
    <w:name w:val="enumlev2"/>
    <w:basedOn w:val="enumlev1"/>
    <w:rsid w:val="007E0DDF"/>
    <w:pPr>
      <w:ind w:left="1191" w:hanging="397"/>
    </w:pPr>
  </w:style>
  <w:style w:type="paragraph" w:customStyle="1" w:styleId="enumlev3">
    <w:name w:val="enumlev3"/>
    <w:basedOn w:val="enumlev2"/>
    <w:rsid w:val="007E0DDF"/>
    <w:pPr>
      <w:ind w:left="1588"/>
    </w:pPr>
  </w:style>
  <w:style w:type="paragraph" w:customStyle="1" w:styleId="TableHead">
    <w:name w:val="Table_Head"/>
    <w:basedOn w:val="TableText"/>
    <w:rsid w:val="007E0DDF"/>
    <w:pPr>
      <w:keepNext/>
      <w:spacing w:before="80" w:after="80"/>
      <w:jc w:val="center"/>
    </w:pPr>
    <w:rPr>
      <w:b/>
    </w:rPr>
  </w:style>
  <w:style w:type="paragraph" w:customStyle="1" w:styleId="FigureLegend">
    <w:name w:val="Figure_Legend"/>
    <w:basedOn w:val="Normal"/>
    <w:rsid w:val="007E0DDF"/>
    <w:pPr>
      <w:keepNext/>
      <w:keepLines/>
      <w:tabs>
        <w:tab w:val="clear" w:pos="794"/>
        <w:tab w:val="clear" w:pos="1191"/>
        <w:tab w:val="clear" w:pos="1588"/>
        <w:tab w:val="clear" w:pos="1985"/>
      </w:tabs>
      <w:spacing w:before="20" w:after="20"/>
    </w:pPr>
    <w:rPr>
      <w:sz w:val="18"/>
    </w:rPr>
  </w:style>
  <w:style w:type="paragraph" w:customStyle="1" w:styleId="FigureTitle">
    <w:name w:val="Figure_Title"/>
    <w:basedOn w:val="TableTitle"/>
    <w:next w:val="Normalaftertitle"/>
    <w:rsid w:val="007E0DDF"/>
    <w:pPr>
      <w:keepNext w:val="0"/>
      <w:spacing w:before="240" w:after="480"/>
    </w:pPr>
  </w:style>
  <w:style w:type="paragraph" w:customStyle="1" w:styleId="Normalaftertitle">
    <w:name w:val="Normal after title"/>
    <w:basedOn w:val="Normal"/>
    <w:next w:val="Normal"/>
    <w:rsid w:val="007E0DDF"/>
    <w:pPr>
      <w:spacing w:before="320"/>
    </w:pPr>
  </w:style>
  <w:style w:type="paragraph" w:customStyle="1" w:styleId="AnnexRef">
    <w:name w:val="Annex_Ref"/>
    <w:basedOn w:val="Normal"/>
    <w:next w:val="Normalaftertitle"/>
    <w:rsid w:val="007E0DDF"/>
    <w:pPr>
      <w:keepNext/>
      <w:keepLines/>
      <w:spacing w:after="280"/>
      <w:jc w:val="center"/>
    </w:pPr>
  </w:style>
  <w:style w:type="paragraph" w:customStyle="1" w:styleId="AnnexTitle">
    <w:name w:val="Annex_Title"/>
    <w:basedOn w:val="Normal"/>
    <w:next w:val="AnnexRef"/>
    <w:rsid w:val="007E0DDF"/>
    <w:pPr>
      <w:keepNext/>
      <w:keepLines/>
      <w:spacing w:before="240" w:after="280"/>
      <w:jc w:val="center"/>
    </w:pPr>
    <w:rPr>
      <w:b/>
      <w:sz w:val="28"/>
    </w:rPr>
  </w:style>
  <w:style w:type="paragraph" w:customStyle="1" w:styleId="AppendixRef">
    <w:name w:val="Appendix_Ref"/>
    <w:basedOn w:val="AnnexRef"/>
    <w:next w:val="Normalaftertitle"/>
    <w:rsid w:val="007E0DDF"/>
  </w:style>
  <w:style w:type="paragraph" w:customStyle="1" w:styleId="AppendixTitle">
    <w:name w:val="Appendix_Title"/>
    <w:basedOn w:val="AnnexTitle"/>
    <w:next w:val="AppendixRef"/>
    <w:rsid w:val="007E0DDF"/>
  </w:style>
  <w:style w:type="paragraph" w:customStyle="1" w:styleId="RefTitle">
    <w:name w:val="Ref_Title"/>
    <w:basedOn w:val="Normal"/>
    <w:next w:val="RefText"/>
    <w:rsid w:val="007E0DDF"/>
    <w:pPr>
      <w:spacing w:before="480"/>
      <w:jc w:val="center"/>
    </w:pPr>
    <w:rPr>
      <w:caps/>
    </w:rPr>
  </w:style>
  <w:style w:type="paragraph" w:customStyle="1" w:styleId="RefText">
    <w:name w:val="Ref_Text"/>
    <w:basedOn w:val="Normal"/>
    <w:rsid w:val="007E0DDF"/>
    <w:pPr>
      <w:ind w:left="794" w:hanging="794"/>
    </w:pPr>
  </w:style>
  <w:style w:type="paragraph" w:customStyle="1" w:styleId="Equation">
    <w:name w:val="Equation"/>
    <w:basedOn w:val="Normal"/>
    <w:rsid w:val="007E0DDF"/>
    <w:pPr>
      <w:tabs>
        <w:tab w:val="clear" w:pos="1191"/>
        <w:tab w:val="clear" w:pos="1588"/>
        <w:tab w:val="clear" w:pos="1985"/>
        <w:tab w:val="center" w:pos="4876"/>
        <w:tab w:val="right" w:pos="9752"/>
      </w:tabs>
    </w:pPr>
  </w:style>
  <w:style w:type="paragraph" w:customStyle="1" w:styleId="Head">
    <w:name w:val="Head"/>
    <w:basedOn w:val="Normal"/>
    <w:rsid w:val="007E0DDF"/>
    <w:pPr>
      <w:tabs>
        <w:tab w:val="clear" w:pos="794"/>
        <w:tab w:val="clear" w:pos="1191"/>
        <w:tab w:val="clear" w:pos="1588"/>
        <w:tab w:val="clear" w:pos="1985"/>
        <w:tab w:val="left" w:pos="6663"/>
      </w:tabs>
      <w:spacing w:before="0"/>
    </w:pPr>
  </w:style>
  <w:style w:type="paragraph" w:customStyle="1" w:styleId="RecTitle">
    <w:name w:val="Rec_Title"/>
    <w:basedOn w:val="RecNo"/>
    <w:next w:val="RecRef"/>
    <w:rsid w:val="007E0DDF"/>
    <w:pPr>
      <w:spacing w:before="240"/>
    </w:pPr>
    <w:rPr>
      <w:b/>
      <w:caps w:val="0"/>
    </w:rPr>
  </w:style>
  <w:style w:type="paragraph" w:customStyle="1" w:styleId="RecNo">
    <w:name w:val="Rec_No"/>
    <w:basedOn w:val="Normal"/>
    <w:next w:val="RecTitle"/>
    <w:rsid w:val="007E0DDF"/>
    <w:pPr>
      <w:keepNext/>
      <w:keepLines/>
      <w:spacing w:before="480"/>
      <w:jc w:val="center"/>
    </w:pPr>
    <w:rPr>
      <w:caps/>
      <w:sz w:val="28"/>
    </w:rPr>
  </w:style>
  <w:style w:type="paragraph" w:customStyle="1" w:styleId="RecRef">
    <w:name w:val="Rec_Ref"/>
    <w:basedOn w:val="RecTitle"/>
    <w:next w:val="Normal"/>
    <w:rsid w:val="007E0DDF"/>
    <w:pPr>
      <w:tabs>
        <w:tab w:val="clear" w:pos="794"/>
        <w:tab w:val="clear" w:pos="1191"/>
        <w:tab w:val="clear" w:pos="1588"/>
        <w:tab w:val="clear" w:pos="1985"/>
      </w:tabs>
      <w:spacing w:before="120"/>
    </w:pPr>
    <w:rPr>
      <w:b w:val="0"/>
    </w:rPr>
  </w:style>
  <w:style w:type="paragraph" w:customStyle="1" w:styleId="call">
    <w:name w:val="call"/>
    <w:basedOn w:val="Normal"/>
    <w:next w:val="Normal"/>
    <w:rsid w:val="007E0DDF"/>
    <w:pPr>
      <w:keepNext/>
      <w:keepLines/>
      <w:spacing w:before="160"/>
      <w:ind w:left="794"/>
    </w:pPr>
    <w:rPr>
      <w:i/>
    </w:rPr>
  </w:style>
  <w:style w:type="paragraph" w:customStyle="1" w:styleId="toc0">
    <w:name w:val="toc 0"/>
    <w:basedOn w:val="Normal"/>
    <w:next w:val="TOC1"/>
    <w:rsid w:val="007E0DDF"/>
    <w:pPr>
      <w:tabs>
        <w:tab w:val="clear" w:pos="794"/>
        <w:tab w:val="clear" w:pos="1191"/>
        <w:tab w:val="clear" w:pos="1588"/>
        <w:tab w:val="clear" w:pos="1985"/>
      </w:tabs>
      <w:jc w:val="right"/>
    </w:pPr>
    <w:rPr>
      <w:b/>
    </w:rPr>
  </w:style>
  <w:style w:type="paragraph" w:styleId="List">
    <w:name w:val="List"/>
    <w:basedOn w:val="Normal"/>
    <w:rsid w:val="007E0DDF"/>
    <w:pPr>
      <w:tabs>
        <w:tab w:val="clear" w:pos="794"/>
        <w:tab w:val="clear" w:pos="1191"/>
        <w:tab w:val="clear" w:pos="1588"/>
        <w:tab w:val="clear" w:pos="1985"/>
        <w:tab w:val="left" w:pos="1701"/>
        <w:tab w:val="left" w:pos="2127"/>
      </w:tabs>
      <w:ind w:left="2127" w:hanging="2127"/>
    </w:pPr>
  </w:style>
  <w:style w:type="paragraph" w:customStyle="1" w:styleId="Infodoc">
    <w:name w:val="Infodoc"/>
    <w:basedOn w:val="Normal"/>
    <w:rsid w:val="007E0DDF"/>
    <w:pPr>
      <w:tabs>
        <w:tab w:val="clear" w:pos="794"/>
        <w:tab w:val="clear" w:pos="1191"/>
        <w:tab w:val="clear" w:pos="1588"/>
        <w:tab w:val="clear" w:pos="1985"/>
        <w:tab w:val="left" w:pos="1418"/>
      </w:tabs>
      <w:spacing w:before="0"/>
      <w:ind w:left="1418" w:hanging="1418"/>
    </w:pPr>
  </w:style>
  <w:style w:type="paragraph" w:customStyle="1" w:styleId="Part">
    <w:name w:val="Part"/>
    <w:basedOn w:val="Normal"/>
    <w:rsid w:val="007E0DDF"/>
    <w:pPr>
      <w:tabs>
        <w:tab w:val="clear" w:pos="794"/>
        <w:tab w:val="clear" w:pos="1191"/>
        <w:tab w:val="clear" w:pos="1588"/>
        <w:tab w:val="clear" w:pos="1985"/>
        <w:tab w:val="left" w:pos="1276"/>
        <w:tab w:val="left" w:pos="1701"/>
      </w:tabs>
      <w:spacing w:before="200"/>
      <w:ind w:left="1701" w:hanging="1701"/>
    </w:pPr>
    <w:rPr>
      <w:caps/>
    </w:rPr>
  </w:style>
  <w:style w:type="character" w:styleId="PageNumber">
    <w:name w:val="page number"/>
    <w:rsid w:val="007E0DDF"/>
    <w:rPr>
      <w:rFonts w:ascii="Mincho" w:eastAsia="Mincho"/>
    </w:rPr>
  </w:style>
  <w:style w:type="paragraph" w:customStyle="1" w:styleId="Keywords">
    <w:name w:val="Keywords"/>
    <w:basedOn w:val="Normal"/>
    <w:rsid w:val="007E0DDF"/>
    <w:pPr>
      <w:tabs>
        <w:tab w:val="clear" w:pos="1191"/>
        <w:tab w:val="clear" w:pos="1588"/>
      </w:tabs>
      <w:ind w:left="794" w:hanging="794"/>
    </w:pPr>
  </w:style>
  <w:style w:type="paragraph" w:customStyle="1" w:styleId="ASN1">
    <w:name w:val="ASN.1"/>
    <w:basedOn w:val="Normal"/>
    <w:rsid w:val="007E0DDF"/>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EquationLegend">
    <w:name w:val="Equation_Legend"/>
    <w:basedOn w:val="Normal"/>
    <w:rsid w:val="007E0DDF"/>
    <w:pPr>
      <w:tabs>
        <w:tab w:val="clear" w:pos="794"/>
        <w:tab w:val="clear" w:pos="1191"/>
        <w:tab w:val="clear" w:pos="1588"/>
        <w:tab w:val="clear" w:pos="1985"/>
        <w:tab w:val="right" w:pos="1531"/>
        <w:tab w:val="left" w:pos="1701"/>
      </w:tabs>
      <w:spacing w:before="80"/>
      <w:ind w:left="1701" w:hanging="1701"/>
    </w:pPr>
  </w:style>
  <w:style w:type="paragraph" w:customStyle="1" w:styleId="Qlist">
    <w:name w:val="Qlist"/>
    <w:basedOn w:val="Normal"/>
    <w:rsid w:val="007E0DDF"/>
    <w:pPr>
      <w:tabs>
        <w:tab w:val="clear" w:pos="794"/>
        <w:tab w:val="clear" w:pos="1191"/>
        <w:tab w:val="clear" w:pos="1588"/>
        <w:tab w:val="clear" w:pos="1985"/>
        <w:tab w:val="left" w:pos="1843"/>
        <w:tab w:val="left" w:pos="2268"/>
      </w:tabs>
      <w:ind w:left="2268" w:hanging="2268"/>
    </w:pPr>
    <w:rPr>
      <w:b/>
    </w:rPr>
  </w:style>
  <w:style w:type="paragraph" w:customStyle="1" w:styleId="meeting">
    <w:name w:val="meeting"/>
    <w:basedOn w:val="Head"/>
    <w:next w:val="Head"/>
    <w:rsid w:val="007E0DDF"/>
    <w:pPr>
      <w:tabs>
        <w:tab w:val="left" w:pos="7371"/>
      </w:tabs>
      <w:spacing w:after="560"/>
    </w:pPr>
  </w:style>
  <w:style w:type="paragraph" w:customStyle="1" w:styleId="Note">
    <w:name w:val="Note"/>
    <w:basedOn w:val="Normal"/>
    <w:rsid w:val="007E0DDF"/>
    <w:pPr>
      <w:spacing w:before="80"/>
    </w:pPr>
    <w:rPr>
      <w:sz w:val="22"/>
    </w:rPr>
  </w:style>
  <w:style w:type="paragraph" w:styleId="TOC9">
    <w:name w:val="toc 9"/>
    <w:basedOn w:val="TOC3"/>
    <w:semiHidden/>
    <w:rsid w:val="007E0DDF"/>
  </w:style>
  <w:style w:type="paragraph" w:customStyle="1" w:styleId="headingb">
    <w:name w:val="heading_b"/>
    <w:basedOn w:val="Heading3"/>
    <w:next w:val="Normal"/>
    <w:rsid w:val="007E0DDF"/>
    <w:pPr>
      <w:spacing w:before="160"/>
      <w:ind w:left="0" w:firstLine="0"/>
      <w:outlineLvl w:val="9"/>
    </w:pPr>
  </w:style>
  <w:style w:type="paragraph" w:customStyle="1" w:styleId="headingi">
    <w:name w:val="heading_i"/>
    <w:basedOn w:val="Heading3"/>
    <w:next w:val="Normal"/>
    <w:rsid w:val="007E0DDF"/>
    <w:pPr>
      <w:spacing w:before="160"/>
      <w:ind w:left="0" w:firstLine="0"/>
      <w:outlineLvl w:val="9"/>
    </w:pPr>
    <w:rPr>
      <w:b w:val="0"/>
      <w:i/>
    </w:rPr>
  </w:style>
  <w:style w:type="paragraph" w:customStyle="1" w:styleId="AnnexNo">
    <w:name w:val="Annex_No"/>
    <w:basedOn w:val="Normal"/>
    <w:next w:val="AnnexTitle"/>
    <w:rsid w:val="007E0DDF"/>
    <w:pPr>
      <w:keepNext/>
      <w:keepLines/>
      <w:spacing w:before="480" w:after="80"/>
      <w:jc w:val="center"/>
    </w:pPr>
    <w:rPr>
      <w:caps/>
      <w:sz w:val="28"/>
    </w:rPr>
  </w:style>
  <w:style w:type="paragraph" w:customStyle="1" w:styleId="AppendixNo">
    <w:name w:val="Appendix_No"/>
    <w:basedOn w:val="AnnexNo"/>
    <w:next w:val="AppendixTitle"/>
    <w:rsid w:val="007E0DDF"/>
  </w:style>
  <w:style w:type="paragraph" w:customStyle="1" w:styleId="ArtHeading">
    <w:name w:val="Art_Heading"/>
    <w:basedOn w:val="Normal"/>
    <w:next w:val="Normalaftertitle"/>
    <w:rsid w:val="007E0DDF"/>
    <w:pPr>
      <w:spacing w:before="480"/>
      <w:jc w:val="center"/>
    </w:pPr>
    <w:rPr>
      <w:b/>
      <w:sz w:val="28"/>
    </w:rPr>
  </w:style>
  <w:style w:type="paragraph" w:customStyle="1" w:styleId="ArtNo">
    <w:name w:val="Art_No"/>
    <w:basedOn w:val="Normal"/>
    <w:next w:val="Normal"/>
    <w:rsid w:val="007E0DDF"/>
    <w:pPr>
      <w:spacing w:before="480"/>
      <w:jc w:val="center"/>
    </w:pPr>
    <w:rPr>
      <w:caps/>
      <w:sz w:val="28"/>
    </w:rPr>
  </w:style>
  <w:style w:type="paragraph" w:customStyle="1" w:styleId="ArtTitle">
    <w:name w:val="Art_Title"/>
    <w:basedOn w:val="Normal"/>
    <w:next w:val="Normalaftertitle"/>
    <w:rsid w:val="007E0DDF"/>
    <w:pPr>
      <w:spacing w:before="240"/>
      <w:jc w:val="center"/>
    </w:pPr>
    <w:rPr>
      <w:b/>
      <w:sz w:val="28"/>
    </w:rPr>
  </w:style>
  <w:style w:type="paragraph" w:customStyle="1" w:styleId="ChapNo">
    <w:name w:val="Chap_No"/>
    <w:basedOn w:val="ArtNo"/>
    <w:next w:val="Normal"/>
    <w:rsid w:val="007E0DDF"/>
    <w:rPr>
      <w:b/>
    </w:rPr>
  </w:style>
  <w:style w:type="paragraph" w:customStyle="1" w:styleId="ChapTitle">
    <w:name w:val="Chap_Title"/>
    <w:basedOn w:val="ArtTitle"/>
    <w:next w:val="Normalaftertitle"/>
    <w:rsid w:val="007E0DDF"/>
  </w:style>
  <w:style w:type="paragraph" w:customStyle="1" w:styleId="Figure">
    <w:name w:val="Figure"/>
    <w:basedOn w:val="Normal"/>
    <w:next w:val="FigureTitle"/>
    <w:rsid w:val="007E0DDF"/>
    <w:pPr>
      <w:keepNext/>
      <w:keepLines/>
      <w:spacing w:after="120"/>
      <w:jc w:val="center"/>
    </w:pPr>
  </w:style>
  <w:style w:type="paragraph" w:customStyle="1" w:styleId="Figurewithouttitle">
    <w:name w:val="Figure_without_title"/>
    <w:basedOn w:val="Figure"/>
    <w:next w:val="Normalaftertitle"/>
    <w:rsid w:val="007E0DDF"/>
    <w:pPr>
      <w:keepNext w:val="0"/>
      <w:spacing w:after="240"/>
    </w:pPr>
  </w:style>
  <w:style w:type="paragraph" w:customStyle="1" w:styleId="PartNo">
    <w:name w:val="Part_No"/>
    <w:basedOn w:val="AnnexNo"/>
    <w:next w:val="Normal"/>
    <w:rsid w:val="007E0DDF"/>
  </w:style>
  <w:style w:type="paragraph" w:customStyle="1" w:styleId="PartRef">
    <w:name w:val="Part_Ref"/>
    <w:basedOn w:val="AnnexRef"/>
    <w:next w:val="Normalaftertitle"/>
    <w:rsid w:val="007E0DDF"/>
  </w:style>
  <w:style w:type="paragraph" w:customStyle="1" w:styleId="PartTitle">
    <w:name w:val="Part_Title"/>
    <w:basedOn w:val="AnnexTitle"/>
    <w:next w:val="PartRef"/>
    <w:rsid w:val="007E0DDF"/>
  </w:style>
  <w:style w:type="paragraph" w:customStyle="1" w:styleId="RecDate">
    <w:name w:val="Rec_Date"/>
    <w:basedOn w:val="RecRef"/>
    <w:next w:val="Normalaftertitle"/>
    <w:rsid w:val="007E0DDF"/>
    <w:pPr>
      <w:jc w:val="right"/>
    </w:pPr>
  </w:style>
  <w:style w:type="paragraph" w:customStyle="1" w:styleId="ResDate">
    <w:name w:val="Res_Date"/>
    <w:basedOn w:val="RecDate"/>
    <w:next w:val="Normalaftertitle"/>
    <w:rsid w:val="007E0DDF"/>
    <w:rPr>
      <w:sz w:val="24"/>
    </w:rPr>
  </w:style>
  <w:style w:type="paragraph" w:customStyle="1" w:styleId="ResNo">
    <w:name w:val="Res_No"/>
    <w:basedOn w:val="RecNo"/>
    <w:next w:val="Normal"/>
    <w:rsid w:val="007E0DDF"/>
  </w:style>
  <w:style w:type="paragraph" w:customStyle="1" w:styleId="ResRef">
    <w:name w:val="Res_Ref"/>
    <w:basedOn w:val="RecRef"/>
    <w:next w:val="ResDate"/>
    <w:rsid w:val="007E0DDF"/>
    <w:rPr>
      <w:sz w:val="24"/>
    </w:rPr>
  </w:style>
  <w:style w:type="paragraph" w:customStyle="1" w:styleId="ResTitle">
    <w:name w:val="Res_Title"/>
    <w:basedOn w:val="RecTitle"/>
    <w:next w:val="ResRef"/>
    <w:rsid w:val="007E0DDF"/>
  </w:style>
  <w:style w:type="paragraph" w:customStyle="1" w:styleId="SectionNo">
    <w:name w:val="Section_No"/>
    <w:basedOn w:val="AnnexNo"/>
    <w:next w:val="Normal"/>
    <w:rsid w:val="007E0DDF"/>
  </w:style>
  <w:style w:type="paragraph" w:customStyle="1" w:styleId="SectionTitle">
    <w:name w:val="Section_Title"/>
    <w:basedOn w:val="Normal"/>
    <w:next w:val="Normalaftertitle"/>
    <w:rsid w:val="007E0DDF"/>
    <w:rPr>
      <w:sz w:val="28"/>
    </w:rPr>
  </w:style>
  <w:style w:type="paragraph" w:customStyle="1" w:styleId="Source">
    <w:name w:val="Source"/>
    <w:basedOn w:val="Normal"/>
    <w:next w:val="Normal"/>
    <w:rsid w:val="007E0DDF"/>
    <w:pPr>
      <w:spacing w:before="840"/>
      <w:jc w:val="center"/>
    </w:pPr>
    <w:rPr>
      <w:b/>
      <w:sz w:val="28"/>
    </w:rPr>
  </w:style>
  <w:style w:type="paragraph" w:styleId="BodyTextIndent">
    <w:name w:val="Body Text Indent"/>
    <w:basedOn w:val="Normal"/>
    <w:rsid w:val="007E0DDF"/>
    <w:pPr>
      <w:ind w:left="1170" w:hanging="1170"/>
    </w:pPr>
  </w:style>
  <w:style w:type="paragraph" w:customStyle="1" w:styleId="Rec">
    <w:name w:val="Rec_#"/>
    <w:basedOn w:val="Normal"/>
    <w:next w:val="RecTitle"/>
    <w:rsid w:val="007E0DDF"/>
    <w:pPr>
      <w:keepNext/>
      <w:keepLines/>
      <w:overflowPunct w:val="0"/>
      <w:autoSpaceDE w:val="0"/>
      <w:autoSpaceDN w:val="0"/>
      <w:adjustRightInd w:val="0"/>
      <w:spacing w:before="480"/>
      <w:jc w:val="center"/>
      <w:textAlignment w:val="baseline"/>
    </w:pPr>
    <w:rPr>
      <w:caps/>
    </w:rPr>
  </w:style>
  <w:style w:type="paragraph" w:customStyle="1" w:styleId="Standard1">
    <w:name w:val="Standard1"/>
    <w:rsid w:val="007E0DDF"/>
    <w:pPr>
      <w:widowControl w:val="0"/>
      <w:tabs>
        <w:tab w:val="left" w:pos="794"/>
        <w:tab w:val="left" w:pos="1191"/>
        <w:tab w:val="left" w:pos="1588"/>
        <w:tab w:val="left" w:pos="1985"/>
      </w:tabs>
      <w:overflowPunct w:val="0"/>
      <w:autoSpaceDE w:val="0"/>
      <w:autoSpaceDN w:val="0"/>
      <w:adjustRightInd w:val="0"/>
      <w:spacing w:before="136"/>
      <w:textAlignment w:val="baseline"/>
    </w:pPr>
    <w:rPr>
      <w:rFonts w:ascii="Times New Roman" w:hAnsi="Times New Roman"/>
      <w:sz w:val="24"/>
      <w:lang w:val="de-DE" w:eastAsia="en-US"/>
    </w:rPr>
  </w:style>
  <w:style w:type="paragraph" w:customStyle="1" w:styleId="Figure0">
    <w:name w:val="Figure_#"/>
    <w:basedOn w:val="Table"/>
    <w:next w:val="FigureTitle"/>
    <w:rsid w:val="007E0DDF"/>
    <w:pPr>
      <w:spacing w:before="480"/>
    </w:pPr>
  </w:style>
  <w:style w:type="paragraph" w:customStyle="1" w:styleId="Table">
    <w:name w:val="Table_#"/>
    <w:basedOn w:val="Normal"/>
    <w:next w:val="TableTitle"/>
    <w:rsid w:val="007E0DDF"/>
    <w:pPr>
      <w:keepNext/>
      <w:overflowPunct w:val="0"/>
      <w:autoSpaceDE w:val="0"/>
      <w:autoSpaceDN w:val="0"/>
      <w:adjustRightInd w:val="0"/>
      <w:spacing w:before="560" w:after="120"/>
      <w:jc w:val="center"/>
      <w:textAlignment w:val="baseline"/>
    </w:pPr>
    <w:rPr>
      <w:caps/>
    </w:rPr>
  </w:style>
  <w:style w:type="paragraph" w:customStyle="1" w:styleId="FP">
    <w:name w:val="FP"/>
    <w:rsid w:val="007E0DDF"/>
    <w:pPr>
      <w:widowControl w:val="0"/>
      <w:overflowPunct w:val="0"/>
      <w:autoSpaceDE w:val="0"/>
      <w:autoSpaceDN w:val="0"/>
      <w:adjustRightInd w:val="0"/>
      <w:spacing w:line="240" w:lineRule="atLeast"/>
      <w:textAlignment w:val="baseline"/>
    </w:pPr>
    <w:rPr>
      <w:rFonts w:ascii="Arial" w:hAnsi="Arial"/>
      <w:lang w:val="de-DE" w:eastAsia="en-US"/>
    </w:rPr>
  </w:style>
  <w:style w:type="paragraph" w:customStyle="1" w:styleId="heading0">
    <w:name w:val="heading 0"/>
    <w:basedOn w:val="Heading1"/>
    <w:next w:val="Normal"/>
    <w:rsid w:val="007E0DDF"/>
    <w:pPr>
      <w:tabs>
        <w:tab w:val="clear" w:pos="1191"/>
        <w:tab w:val="clear" w:pos="1588"/>
        <w:tab w:val="clear" w:pos="1985"/>
        <w:tab w:val="left" w:pos="2127"/>
        <w:tab w:val="left" w:pos="2410"/>
        <w:tab w:val="left" w:pos="2921"/>
        <w:tab w:val="left" w:pos="3261"/>
      </w:tabs>
      <w:overflowPunct w:val="0"/>
      <w:autoSpaceDE w:val="0"/>
      <w:autoSpaceDN w:val="0"/>
      <w:adjustRightInd w:val="0"/>
      <w:spacing w:before="240"/>
      <w:ind w:left="0" w:firstLine="0"/>
      <w:textAlignment w:val="baseline"/>
      <w:outlineLvl w:val="9"/>
    </w:pPr>
    <w:rPr>
      <w:rFonts w:ascii="???" w:eastAsia="???"/>
      <w:sz w:val="24"/>
    </w:rPr>
  </w:style>
  <w:style w:type="paragraph" w:customStyle="1" w:styleId="TH">
    <w:name w:val="TH"/>
    <w:next w:val="Standard1"/>
    <w:rsid w:val="007E0DDF"/>
    <w:pPr>
      <w:keepNext/>
      <w:keepLines/>
      <w:widowControl w:val="0"/>
      <w:overflowPunct w:val="0"/>
      <w:autoSpaceDE w:val="0"/>
      <w:autoSpaceDN w:val="0"/>
      <w:adjustRightInd w:val="0"/>
      <w:spacing w:after="240" w:line="240" w:lineRule="atLeast"/>
      <w:jc w:val="center"/>
      <w:textAlignment w:val="baseline"/>
    </w:pPr>
    <w:rPr>
      <w:rFonts w:ascii="Arial" w:hAnsi="Arial"/>
      <w:lang w:val="de-DE" w:eastAsia="en-US"/>
    </w:rPr>
  </w:style>
  <w:style w:type="paragraph" w:customStyle="1" w:styleId="berschrift71">
    <w:name w:val="Überschrift 71"/>
    <w:basedOn w:val="berschrift31"/>
    <w:next w:val="Standard1"/>
    <w:rsid w:val="007E0DDF"/>
    <w:pPr>
      <w:tabs>
        <w:tab w:val="clear" w:pos="794"/>
        <w:tab w:val="left" w:pos="1191"/>
      </w:tabs>
    </w:pPr>
  </w:style>
  <w:style w:type="paragraph" w:customStyle="1" w:styleId="berschrift31">
    <w:name w:val="Überschrift 31"/>
    <w:aliases w:val="heading 3 + Indent: Left 0.25 in"/>
    <w:basedOn w:val="berschrift11"/>
    <w:next w:val="Standard1"/>
    <w:rsid w:val="007E0DDF"/>
    <w:pPr>
      <w:keepLines/>
      <w:tabs>
        <w:tab w:val="left" w:pos="794"/>
        <w:tab w:val="left" w:pos="2127"/>
        <w:tab w:val="left" w:pos="2410"/>
        <w:tab w:val="left" w:pos="2921"/>
        <w:tab w:val="left" w:pos="3261"/>
      </w:tabs>
      <w:spacing w:before="181"/>
      <w:ind w:left="794" w:hanging="794"/>
      <w:jc w:val="left"/>
    </w:pPr>
  </w:style>
  <w:style w:type="paragraph" w:customStyle="1" w:styleId="berschrift11">
    <w:name w:val="Überschrift 11"/>
    <w:basedOn w:val="Standard2"/>
    <w:next w:val="Standard2"/>
    <w:rsid w:val="007E0DDF"/>
    <w:pPr>
      <w:keepNext/>
      <w:ind w:left="3" w:hanging="3"/>
      <w:jc w:val="center"/>
    </w:pPr>
    <w:rPr>
      <w:b/>
      <w:sz w:val="24"/>
    </w:rPr>
  </w:style>
  <w:style w:type="paragraph" w:customStyle="1" w:styleId="Standard2">
    <w:name w:val="Standard2"/>
    <w:rsid w:val="007E0DDF"/>
    <w:pPr>
      <w:widowControl w:val="0"/>
      <w:overflowPunct w:val="0"/>
      <w:autoSpaceDE w:val="0"/>
      <w:autoSpaceDN w:val="0"/>
      <w:adjustRightInd w:val="0"/>
      <w:textAlignment w:val="baseline"/>
    </w:pPr>
    <w:rPr>
      <w:rFonts w:ascii="Times New Roman" w:hAnsi="Times New Roman"/>
      <w:lang w:val="de-DE" w:eastAsia="en-US"/>
    </w:rPr>
  </w:style>
  <w:style w:type="paragraph" w:customStyle="1" w:styleId="EX">
    <w:name w:val="EX"/>
    <w:next w:val="Standard1"/>
    <w:rsid w:val="007E0DDF"/>
    <w:pPr>
      <w:widowControl w:val="0"/>
      <w:tabs>
        <w:tab w:val="left" w:pos="2268"/>
      </w:tabs>
      <w:overflowPunct w:val="0"/>
      <w:autoSpaceDE w:val="0"/>
      <w:autoSpaceDN w:val="0"/>
      <w:adjustRightInd w:val="0"/>
      <w:spacing w:after="240" w:line="240" w:lineRule="atLeast"/>
      <w:ind w:left="2268" w:hanging="2268"/>
      <w:jc w:val="both"/>
      <w:textAlignment w:val="baseline"/>
    </w:pPr>
    <w:rPr>
      <w:rFonts w:ascii="Arial" w:hAnsi="Arial"/>
      <w:lang w:val="de-DE" w:eastAsia="en-US"/>
    </w:rPr>
  </w:style>
  <w:style w:type="paragraph" w:customStyle="1" w:styleId="CellBody">
    <w:name w:val="CellBody"/>
    <w:basedOn w:val="Normal"/>
    <w:rsid w:val="007E0DDF"/>
    <w:pPr>
      <w:tabs>
        <w:tab w:val="clear" w:pos="794"/>
        <w:tab w:val="clear" w:pos="1191"/>
        <w:tab w:val="clear" w:pos="1588"/>
        <w:tab w:val="clear" w:pos="1985"/>
      </w:tabs>
      <w:overflowPunct w:val="0"/>
      <w:autoSpaceDE w:val="0"/>
      <w:autoSpaceDN w:val="0"/>
      <w:adjustRightInd w:val="0"/>
      <w:spacing w:before="0"/>
      <w:textAlignment w:val="baseline"/>
    </w:pPr>
    <w:rPr>
      <w:rFonts w:ascii="MS Mincho"/>
      <w:color w:val="000000"/>
    </w:rPr>
  </w:style>
  <w:style w:type="paragraph" w:customStyle="1" w:styleId="Normale">
    <w:name w:val="Normale"/>
    <w:rsid w:val="007E0DDF"/>
    <w:pPr>
      <w:widowControl w:val="0"/>
    </w:pPr>
    <w:rPr>
      <w:rFonts w:ascii="Times New Roman" w:hAnsi="Times New Roman"/>
      <w:lang w:val="it-IT" w:eastAsia="en-US"/>
    </w:rPr>
  </w:style>
  <w:style w:type="paragraph" w:customStyle="1" w:styleId="tabletext0">
    <w:name w:val="table text"/>
    <w:basedOn w:val="Normal"/>
    <w:rsid w:val="007E0DDF"/>
    <w:pPr>
      <w:tabs>
        <w:tab w:val="clear" w:pos="794"/>
        <w:tab w:val="clear" w:pos="1191"/>
        <w:tab w:val="clear" w:pos="1588"/>
        <w:tab w:val="clear" w:pos="1985"/>
      </w:tabs>
      <w:overflowPunct w:val="0"/>
      <w:autoSpaceDE w:val="0"/>
      <w:autoSpaceDN w:val="0"/>
      <w:adjustRightInd w:val="0"/>
      <w:spacing w:before="40" w:after="40"/>
      <w:textAlignment w:val="baseline"/>
    </w:pPr>
    <w:rPr>
      <w:sz w:val="20"/>
      <w:lang w:val="en-US"/>
    </w:rPr>
  </w:style>
  <w:style w:type="paragraph" w:customStyle="1" w:styleId="Annex">
    <w:name w:val="Annex_#"/>
    <w:basedOn w:val="Normal"/>
    <w:next w:val="AnnexRef"/>
    <w:rsid w:val="007E0DDF"/>
    <w:pPr>
      <w:keepNext/>
      <w:keepLines/>
      <w:overflowPunct w:val="0"/>
      <w:autoSpaceDE w:val="0"/>
      <w:autoSpaceDN w:val="0"/>
      <w:adjustRightInd w:val="0"/>
      <w:spacing w:before="480" w:after="80"/>
      <w:jc w:val="center"/>
      <w:textAlignment w:val="baseline"/>
    </w:pPr>
    <w:rPr>
      <w:caps/>
    </w:rPr>
  </w:style>
  <w:style w:type="paragraph" w:customStyle="1" w:styleId="Kopfzeile1">
    <w:name w:val="Kopfzeile1"/>
    <w:basedOn w:val="Standard1"/>
    <w:rsid w:val="007E0DDF"/>
    <w:pPr>
      <w:tabs>
        <w:tab w:val="clear" w:pos="794"/>
        <w:tab w:val="clear" w:pos="1191"/>
        <w:tab w:val="clear" w:pos="1588"/>
        <w:tab w:val="clear" w:pos="1985"/>
      </w:tabs>
      <w:spacing w:before="0"/>
      <w:jc w:val="center"/>
    </w:pPr>
    <w:rPr>
      <w:sz w:val="22"/>
    </w:rPr>
  </w:style>
  <w:style w:type="paragraph" w:customStyle="1" w:styleId="RecTitle0">
    <w:name w:val="Rec Title"/>
    <w:basedOn w:val="Normal"/>
    <w:next w:val="Heading1"/>
    <w:rsid w:val="007E0DDF"/>
    <w:pPr>
      <w:overflowPunct w:val="0"/>
      <w:autoSpaceDE w:val="0"/>
      <w:autoSpaceDN w:val="0"/>
      <w:adjustRightInd w:val="0"/>
      <w:spacing w:before="240"/>
      <w:jc w:val="center"/>
      <w:textAlignment w:val="baseline"/>
    </w:pPr>
    <w:rPr>
      <w:rFonts w:ascii="MS Gothic" w:eastAsia="MS Gothic"/>
      <w:b/>
      <w:sz w:val="22"/>
    </w:rPr>
  </w:style>
  <w:style w:type="character" w:customStyle="1" w:styleId="HTMLMarkup">
    <w:name w:val="HTML Markup"/>
    <w:rsid w:val="007E0DDF"/>
    <w:rPr>
      <w:vanish/>
      <w:color w:val="FF0000"/>
    </w:rPr>
  </w:style>
  <w:style w:type="paragraph" w:customStyle="1" w:styleId="FigureNo">
    <w:name w:val="Figure_No"/>
    <w:basedOn w:val="Normal"/>
    <w:next w:val="Figuretitle0"/>
    <w:rsid w:val="007E0DDF"/>
    <w:pPr>
      <w:keepNext/>
      <w:keepLines/>
      <w:overflowPunct w:val="0"/>
      <w:autoSpaceDE w:val="0"/>
      <w:autoSpaceDN w:val="0"/>
      <w:adjustRightInd w:val="0"/>
      <w:spacing w:before="480" w:after="120"/>
      <w:jc w:val="center"/>
      <w:textAlignment w:val="baseline"/>
    </w:pPr>
    <w:rPr>
      <w:caps/>
    </w:rPr>
  </w:style>
  <w:style w:type="paragraph" w:customStyle="1" w:styleId="Figuretitle0">
    <w:name w:val="Figure_title"/>
    <w:basedOn w:val="Normal"/>
    <w:next w:val="Normal"/>
    <w:rsid w:val="007E0DDF"/>
    <w:pPr>
      <w:keepLines/>
      <w:overflowPunct w:val="0"/>
      <w:autoSpaceDE w:val="0"/>
      <w:autoSpaceDN w:val="0"/>
      <w:adjustRightInd w:val="0"/>
      <w:spacing w:before="0" w:after="480"/>
      <w:jc w:val="center"/>
      <w:textAlignment w:val="baseline"/>
    </w:pPr>
    <w:rPr>
      <w:rFonts w:ascii="Times New Roman Bold" w:hAnsi="Times New Roman Bold"/>
      <w:b/>
    </w:rPr>
  </w:style>
  <w:style w:type="paragraph" w:customStyle="1" w:styleId="Title1">
    <w:name w:val="Title 1"/>
    <w:basedOn w:val="Source"/>
    <w:next w:val="Normal"/>
    <w:rsid w:val="007E0DDF"/>
    <w:pPr>
      <w:tabs>
        <w:tab w:val="clear" w:pos="794"/>
        <w:tab w:val="clear" w:pos="1191"/>
        <w:tab w:val="clear" w:pos="1588"/>
        <w:tab w:val="clear" w:pos="1985"/>
        <w:tab w:val="left" w:pos="567"/>
        <w:tab w:val="left" w:pos="1134"/>
        <w:tab w:val="left" w:pos="1701"/>
        <w:tab w:val="left" w:pos="2268"/>
        <w:tab w:val="left" w:pos="2835"/>
      </w:tabs>
      <w:overflowPunct w:val="0"/>
      <w:autoSpaceDE w:val="0"/>
      <w:autoSpaceDN w:val="0"/>
      <w:adjustRightInd w:val="0"/>
      <w:spacing w:before="240"/>
      <w:textAlignment w:val="baseline"/>
    </w:pPr>
    <w:rPr>
      <w:b w:val="0"/>
      <w:caps/>
    </w:rPr>
  </w:style>
  <w:style w:type="paragraph" w:customStyle="1" w:styleId="SpecialFooter">
    <w:name w:val="Special Footer"/>
    <w:basedOn w:val="Footer"/>
    <w:rsid w:val="007E0DDF"/>
    <w:pPr>
      <w:tabs>
        <w:tab w:val="left" w:pos="567"/>
        <w:tab w:val="left" w:pos="1134"/>
        <w:tab w:val="left" w:pos="1701"/>
        <w:tab w:val="left" w:pos="2268"/>
        <w:tab w:val="left" w:pos="2835"/>
      </w:tabs>
      <w:overflowPunct w:val="0"/>
      <w:autoSpaceDE w:val="0"/>
      <w:autoSpaceDN w:val="0"/>
      <w:adjustRightInd w:val="0"/>
      <w:jc w:val="both"/>
      <w:textAlignment w:val="baseline"/>
    </w:pPr>
    <w:rPr>
      <w:rFonts w:eastAsia="Times New Roman"/>
      <w:caps w:val="0"/>
      <w:sz w:val="16"/>
    </w:rPr>
  </w:style>
  <w:style w:type="character" w:styleId="Hyperlink">
    <w:name w:val="Hyperlink"/>
    <w:aliases w:val="超级链接"/>
    <w:rsid w:val="007E0DDF"/>
    <w:rPr>
      <w:color w:val="0000FF"/>
      <w:sz w:val="20"/>
      <w:u w:val="single"/>
    </w:rPr>
  </w:style>
  <w:style w:type="paragraph" w:customStyle="1" w:styleId="Headingb0">
    <w:name w:val="Heading_b"/>
    <w:basedOn w:val="Normal"/>
    <w:next w:val="Normal"/>
    <w:rsid w:val="007E0DDF"/>
    <w:pPr>
      <w:keepNext/>
      <w:overflowPunct w:val="0"/>
      <w:autoSpaceDE w:val="0"/>
      <w:autoSpaceDN w:val="0"/>
      <w:adjustRightInd w:val="0"/>
      <w:spacing w:before="160"/>
      <w:textAlignment w:val="baseline"/>
    </w:pPr>
    <w:rPr>
      <w:rFonts w:ascii="Times" w:hAnsi="Times"/>
      <w:b/>
    </w:rPr>
  </w:style>
  <w:style w:type="paragraph" w:styleId="PlainText">
    <w:name w:val="Plain Text"/>
    <w:basedOn w:val="Normal"/>
    <w:rsid w:val="007E0DDF"/>
    <w:pPr>
      <w:widowControl w:val="0"/>
      <w:tabs>
        <w:tab w:val="clear" w:pos="794"/>
        <w:tab w:val="clear" w:pos="1191"/>
        <w:tab w:val="clear" w:pos="1588"/>
        <w:tab w:val="clear" w:pos="1985"/>
      </w:tabs>
      <w:overflowPunct w:val="0"/>
      <w:autoSpaceDE w:val="0"/>
      <w:autoSpaceDN w:val="0"/>
      <w:adjustRightInd w:val="0"/>
      <w:spacing w:before="0"/>
      <w:jc w:val="both"/>
      <w:textAlignment w:val="baseline"/>
    </w:pPr>
    <w:rPr>
      <w:rFonts w:ascii="MS Mincho"/>
      <w:kern w:val="2"/>
      <w:sz w:val="21"/>
      <w:lang w:val="en-US"/>
    </w:rPr>
  </w:style>
  <w:style w:type="paragraph" w:styleId="Title">
    <w:name w:val="Title"/>
    <w:basedOn w:val="Normal"/>
    <w:qFormat/>
    <w:rsid w:val="007E0DDF"/>
    <w:pPr>
      <w:widowControl w:val="0"/>
      <w:tabs>
        <w:tab w:val="clear" w:pos="794"/>
        <w:tab w:val="clear" w:pos="1191"/>
        <w:tab w:val="clear" w:pos="1588"/>
        <w:tab w:val="clear" w:pos="1985"/>
      </w:tabs>
      <w:spacing w:before="0"/>
      <w:jc w:val="center"/>
    </w:pPr>
    <w:rPr>
      <w:rFonts w:eastAsia="Times New Roman"/>
      <w:b/>
      <w:sz w:val="28"/>
      <w:lang w:val="fr-FR"/>
    </w:rPr>
  </w:style>
  <w:style w:type="paragraph" w:customStyle="1" w:styleId="HTMLBody">
    <w:name w:val="HTML Body"/>
    <w:rsid w:val="007E0DDF"/>
    <w:pPr>
      <w:overflowPunct w:val="0"/>
      <w:autoSpaceDE w:val="0"/>
      <w:autoSpaceDN w:val="0"/>
      <w:adjustRightInd w:val="0"/>
      <w:textAlignment w:val="baseline"/>
    </w:pPr>
    <w:rPr>
      <w:rFonts w:ascii="Arial" w:hAnsi="Arial"/>
      <w:lang w:val="en-US" w:eastAsia="ja-JP"/>
    </w:rPr>
  </w:style>
  <w:style w:type="paragraph" w:customStyle="1" w:styleId="TabletitleBR">
    <w:name w:val="Table_title_BR"/>
    <w:basedOn w:val="Normal"/>
    <w:next w:val="Normal"/>
    <w:rsid w:val="007E0DDF"/>
    <w:pPr>
      <w:keepNext/>
      <w:keepLines/>
      <w:overflowPunct w:val="0"/>
      <w:autoSpaceDE w:val="0"/>
      <w:autoSpaceDN w:val="0"/>
      <w:adjustRightInd w:val="0"/>
      <w:spacing w:before="0" w:after="120"/>
      <w:jc w:val="center"/>
      <w:textAlignment w:val="baseline"/>
    </w:pPr>
    <w:rPr>
      <w:rFonts w:eastAsia="Times New Roman"/>
      <w:b/>
    </w:rPr>
  </w:style>
  <w:style w:type="character" w:styleId="FollowedHyperlink">
    <w:name w:val="FollowedHyperlink"/>
    <w:rsid w:val="007E0DDF"/>
    <w:rPr>
      <w:color w:val="800080"/>
      <w:u w:val="single"/>
    </w:rPr>
  </w:style>
  <w:style w:type="paragraph" w:customStyle="1" w:styleId="NormaleWeb">
    <w:name w:val="Normale (Web)"/>
    <w:basedOn w:val="Normal"/>
    <w:rsid w:val="007E0DDF"/>
    <w:pPr>
      <w:tabs>
        <w:tab w:val="clear" w:pos="794"/>
        <w:tab w:val="clear" w:pos="1191"/>
        <w:tab w:val="clear" w:pos="1588"/>
        <w:tab w:val="clear" w:pos="1985"/>
      </w:tabs>
      <w:spacing w:before="100" w:after="100"/>
    </w:pPr>
    <w:rPr>
      <w:rFonts w:eastAsia="Times New Roman"/>
      <w:color w:val="000000"/>
      <w:lang w:val="it-IT"/>
    </w:rPr>
  </w:style>
  <w:style w:type="character" w:styleId="CommentReference">
    <w:name w:val="annotation reference"/>
    <w:semiHidden/>
    <w:rsid w:val="007E0DDF"/>
    <w:rPr>
      <w:sz w:val="16"/>
    </w:rPr>
  </w:style>
  <w:style w:type="paragraph" w:styleId="CommentText">
    <w:name w:val="annotation text"/>
    <w:basedOn w:val="Normal"/>
    <w:semiHidden/>
    <w:rsid w:val="007E0DDF"/>
    <w:rPr>
      <w:sz w:val="20"/>
    </w:rPr>
  </w:style>
  <w:style w:type="paragraph" w:customStyle="1" w:styleId="Figurelegend0">
    <w:name w:val="Figure_legend"/>
    <w:basedOn w:val="Normal"/>
    <w:rsid w:val="007E0DDF"/>
    <w:pPr>
      <w:keepNext/>
      <w:keepLines/>
      <w:tabs>
        <w:tab w:val="clear" w:pos="794"/>
        <w:tab w:val="clear" w:pos="1191"/>
        <w:tab w:val="clear" w:pos="1588"/>
        <w:tab w:val="clear" w:pos="1985"/>
      </w:tabs>
      <w:overflowPunct w:val="0"/>
      <w:autoSpaceDE w:val="0"/>
      <w:autoSpaceDN w:val="0"/>
      <w:adjustRightInd w:val="0"/>
      <w:spacing w:before="20" w:after="20"/>
      <w:textAlignment w:val="baseline"/>
    </w:pPr>
    <w:rPr>
      <w:rFonts w:eastAsia="Times New Roman"/>
      <w:sz w:val="18"/>
    </w:rPr>
  </w:style>
  <w:style w:type="paragraph" w:styleId="BalloonText">
    <w:name w:val="Balloon Text"/>
    <w:basedOn w:val="Normal"/>
    <w:semiHidden/>
    <w:rsid w:val="00D91DC0"/>
    <w:rPr>
      <w:rFonts w:ascii="Tahoma" w:hAnsi="Tahoma" w:cs="Tahoma"/>
      <w:sz w:val="16"/>
      <w:szCs w:val="16"/>
    </w:rPr>
  </w:style>
  <w:style w:type="paragraph" w:customStyle="1" w:styleId="Section2">
    <w:name w:val="Section_2"/>
    <w:basedOn w:val="Normal"/>
    <w:next w:val="Normal"/>
    <w:rsid w:val="001D1B9C"/>
    <w:pPr>
      <w:tabs>
        <w:tab w:val="clear" w:pos="794"/>
        <w:tab w:val="clear" w:pos="1191"/>
        <w:tab w:val="clear" w:pos="1588"/>
        <w:tab w:val="clear" w:pos="1985"/>
      </w:tabs>
      <w:overflowPunct w:val="0"/>
      <w:autoSpaceDE w:val="0"/>
      <w:autoSpaceDN w:val="0"/>
      <w:adjustRightInd w:val="0"/>
      <w:spacing w:before="240"/>
      <w:jc w:val="center"/>
      <w:textAlignment w:val="baseline"/>
    </w:pPr>
    <w:rPr>
      <w:rFonts w:eastAsia="Times New Roman"/>
      <w:i/>
    </w:rPr>
  </w:style>
  <w:style w:type="paragraph" w:styleId="CommentSubject">
    <w:name w:val="annotation subject"/>
    <w:basedOn w:val="CommentText"/>
    <w:next w:val="CommentText"/>
    <w:semiHidden/>
    <w:rsid w:val="00B82642"/>
    <w:rPr>
      <w:b/>
      <w:bCs/>
    </w:rPr>
  </w:style>
  <w:style w:type="paragraph" w:customStyle="1" w:styleId="Tabletext1">
    <w:name w:val="Table_text"/>
    <w:basedOn w:val="Normal"/>
    <w:rsid w:val="0006704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rPr>
  </w:style>
  <w:style w:type="paragraph" w:customStyle="1" w:styleId="Char1CharChar1Char">
    <w:name w:val="Char1 Char Char1 Char"/>
    <w:basedOn w:val="Normal"/>
    <w:rsid w:val="00DC28AC"/>
    <w:pPr>
      <w:tabs>
        <w:tab w:val="clear" w:pos="794"/>
        <w:tab w:val="clear" w:pos="1191"/>
        <w:tab w:val="clear" w:pos="1588"/>
        <w:tab w:val="clear" w:pos="1985"/>
        <w:tab w:val="left" w:pos="540"/>
        <w:tab w:val="left" w:pos="1260"/>
        <w:tab w:val="left" w:pos="1800"/>
      </w:tabs>
      <w:spacing w:before="240" w:after="160" w:line="240" w:lineRule="exact"/>
    </w:pPr>
    <w:rPr>
      <w:rFonts w:ascii="Verdana" w:eastAsia="Times New Roman" w:hAnsi="Verdana"/>
      <w:lang w:val="en-US"/>
    </w:rPr>
  </w:style>
  <w:style w:type="paragraph" w:customStyle="1" w:styleId="CharChar1CarCar">
    <w:name w:val="Char Char1 Car Car"/>
    <w:basedOn w:val="Normal"/>
    <w:rsid w:val="00DD59B6"/>
    <w:pPr>
      <w:widowControl w:val="0"/>
      <w:tabs>
        <w:tab w:val="clear" w:pos="794"/>
        <w:tab w:val="clear" w:pos="1191"/>
        <w:tab w:val="clear" w:pos="1588"/>
        <w:tab w:val="clear" w:pos="1985"/>
      </w:tabs>
      <w:spacing w:before="0"/>
      <w:jc w:val="both"/>
    </w:pPr>
    <w:rPr>
      <w:rFonts w:ascii="Tahoma" w:eastAsia="SimSun" w:hAnsi="Tahoma"/>
      <w:kern w:val="2"/>
      <w:lang w:val="en-US" w:eastAsia="zh-CN"/>
    </w:rPr>
  </w:style>
  <w:style w:type="paragraph" w:customStyle="1" w:styleId="Docnumber">
    <w:name w:val="Docnumber"/>
    <w:basedOn w:val="Normal"/>
    <w:link w:val="DocnumberChar"/>
    <w:rsid w:val="009D0CD2"/>
    <w:pPr>
      <w:jc w:val="right"/>
    </w:pPr>
    <w:rPr>
      <w:b/>
      <w:bCs/>
      <w:sz w:val="40"/>
    </w:rPr>
  </w:style>
  <w:style w:type="character" w:customStyle="1" w:styleId="DocnumberChar">
    <w:name w:val="Docnumber Char"/>
    <w:link w:val="Docnumber"/>
    <w:rsid w:val="009D0CD2"/>
    <w:rPr>
      <w:rFonts w:ascii="Times New Roman" w:hAnsi="Times New Roman"/>
      <w:b/>
      <w:bCs/>
      <w:sz w:val="40"/>
      <w:lang w:val="en-GB" w:eastAsia="en-US"/>
    </w:rPr>
  </w:style>
  <w:style w:type="character" w:customStyle="1" w:styleId="HeaderChar">
    <w:name w:val="Header Char"/>
    <w:aliases w:val="h Char,Header/Footer Char"/>
    <w:link w:val="Header"/>
    <w:uiPriority w:val="99"/>
    <w:rsid w:val="00873B02"/>
    <w:rPr>
      <w:rFonts w:ascii="Times New Roman" w:hAnsi="Times New Roman"/>
      <w:sz w:val="22"/>
      <w:lang w:val="en-GB"/>
    </w:rPr>
  </w:style>
  <w:style w:type="paragraph" w:styleId="Revision">
    <w:name w:val="Revision"/>
    <w:hidden/>
    <w:uiPriority w:val="99"/>
    <w:semiHidden/>
    <w:rsid w:val="006F3F94"/>
    <w:rPr>
      <w:rFonts w:ascii="Times New Roman" w:hAnsi="Times New Roman"/>
      <w:sz w:val="24"/>
      <w:lang w:eastAsia="en-US"/>
    </w:rPr>
  </w:style>
  <w:style w:type="paragraph" w:styleId="DocumentMap">
    <w:name w:val="Document Map"/>
    <w:basedOn w:val="Normal"/>
    <w:link w:val="DocumentMapChar"/>
    <w:semiHidden/>
    <w:unhideWhenUsed/>
    <w:rsid w:val="00084E02"/>
    <w:rPr>
      <w:rFonts w:ascii="SimSun" w:eastAsia="SimSun"/>
      <w:sz w:val="18"/>
      <w:szCs w:val="18"/>
    </w:rPr>
  </w:style>
  <w:style w:type="character" w:customStyle="1" w:styleId="DocumentMapChar">
    <w:name w:val="Document Map Char"/>
    <w:basedOn w:val="DefaultParagraphFont"/>
    <w:link w:val="DocumentMap"/>
    <w:semiHidden/>
    <w:rsid w:val="00084E02"/>
    <w:rPr>
      <w:rFonts w:ascii="SimSun" w:eastAsia="SimSun" w:hAnsi="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sChild>
        <w:div w:id="1057439004">
          <w:marLeft w:val="0"/>
          <w:marRight w:val="0"/>
          <w:marTop w:val="0"/>
          <w:marBottom w:val="0"/>
          <w:divBdr>
            <w:top w:val="none" w:sz="0" w:space="0" w:color="auto"/>
            <w:left w:val="none" w:sz="0" w:space="0" w:color="auto"/>
            <w:bottom w:val="none" w:sz="0" w:space="0" w:color="auto"/>
            <w:right w:val="none" w:sz="0" w:space="0" w:color="auto"/>
          </w:divBdr>
        </w:div>
        <w:div w:id="1071083062">
          <w:marLeft w:val="0"/>
          <w:marRight w:val="0"/>
          <w:marTop w:val="0"/>
          <w:marBottom w:val="0"/>
          <w:divBdr>
            <w:top w:val="none" w:sz="0" w:space="0" w:color="auto"/>
            <w:left w:val="none" w:sz="0" w:space="0" w:color="auto"/>
            <w:bottom w:val="none" w:sz="0" w:space="0" w:color="auto"/>
            <w:right w:val="none" w:sz="0" w:space="0" w:color="auto"/>
          </w:divBdr>
        </w:div>
        <w:div w:id="1805927570">
          <w:marLeft w:val="0"/>
          <w:marRight w:val="0"/>
          <w:marTop w:val="0"/>
          <w:marBottom w:val="0"/>
          <w:divBdr>
            <w:top w:val="none" w:sz="0" w:space="0" w:color="auto"/>
            <w:left w:val="none" w:sz="0" w:space="0" w:color="auto"/>
            <w:bottom w:val="none" w:sz="0" w:space="0" w:color="auto"/>
            <w:right w:val="none" w:sz="0" w:space="0" w:color="auto"/>
          </w:divBdr>
        </w:div>
        <w:div w:id="2069645959">
          <w:marLeft w:val="0"/>
          <w:marRight w:val="0"/>
          <w:marTop w:val="0"/>
          <w:marBottom w:val="0"/>
          <w:divBdr>
            <w:top w:val="none" w:sz="0" w:space="0" w:color="auto"/>
            <w:left w:val="none" w:sz="0" w:space="0" w:color="auto"/>
            <w:bottom w:val="none" w:sz="0" w:space="0" w:color="auto"/>
            <w:right w:val="none" w:sz="0" w:space="0" w:color="auto"/>
          </w:divBdr>
        </w:div>
      </w:divsChild>
    </w:div>
    <w:div w:id="825631248">
      <w:bodyDiv w:val="1"/>
      <w:marLeft w:val="0"/>
      <w:marRight w:val="0"/>
      <w:marTop w:val="0"/>
      <w:marBottom w:val="0"/>
      <w:divBdr>
        <w:top w:val="none" w:sz="0" w:space="0" w:color="auto"/>
        <w:left w:val="none" w:sz="0" w:space="0" w:color="auto"/>
        <w:bottom w:val="none" w:sz="0" w:space="0" w:color="auto"/>
        <w:right w:val="none" w:sz="0" w:space="0" w:color="auto"/>
      </w:divBdr>
    </w:div>
    <w:div w:id="1519083132">
      <w:bodyDiv w:val="1"/>
      <w:marLeft w:val="0"/>
      <w:marRight w:val="0"/>
      <w:marTop w:val="0"/>
      <w:marBottom w:val="0"/>
      <w:divBdr>
        <w:top w:val="none" w:sz="0" w:space="0" w:color="auto"/>
        <w:left w:val="none" w:sz="0" w:space="0" w:color="auto"/>
        <w:bottom w:val="none" w:sz="0" w:space="0" w:color="auto"/>
        <w:right w:val="none" w:sz="0" w:space="0" w:color="auto"/>
      </w:divBdr>
    </w:div>
    <w:div w:id="1681590230">
      <w:bodyDiv w:val="1"/>
      <w:marLeft w:val="0"/>
      <w:marRight w:val="0"/>
      <w:marTop w:val="0"/>
      <w:marBottom w:val="0"/>
      <w:divBdr>
        <w:top w:val="none" w:sz="0" w:space="0" w:color="auto"/>
        <w:left w:val="none" w:sz="0" w:space="0" w:color="auto"/>
        <w:bottom w:val="none" w:sz="0" w:space="0" w:color="auto"/>
        <w:right w:val="none" w:sz="0" w:space="0" w:color="auto"/>
      </w:divBdr>
    </w:div>
    <w:div w:id="1994092405">
      <w:bodyDiv w:val="1"/>
      <w:marLeft w:val="0"/>
      <w:marRight w:val="0"/>
      <w:marTop w:val="0"/>
      <w:marBottom w:val="0"/>
      <w:divBdr>
        <w:top w:val="none" w:sz="0" w:space="0" w:color="auto"/>
        <w:left w:val="none" w:sz="0" w:space="0" w:color="auto"/>
        <w:bottom w:val="none" w:sz="0" w:space="0" w:color="auto"/>
        <w:right w:val="none" w:sz="0" w:space="0" w:color="auto"/>
      </w:divBdr>
    </w:div>
    <w:div w:id="208826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ebapp.etsi.org/WorkProgram/Report_WorkItem.asp?WKI_ID=6237&amp;curItemNr=2&amp;totalNrItems=2&amp;optDisplay=10&amp;titleType=all&amp;qSORT=HIGHVERSION&amp;qETSI_ALL=&amp;SearchPage=TRUE&amp;qINCLUDE_SUB_TB=True&amp;qINCLUDE_MOVED_ON=&amp;qSTOP_FLG=N&amp;qKEYWORD_BOOLEAN=OR&amp;qCLUSTER_BOOLEAN=OR&amp;qFREQUENCIES_BOOLEAN=OR&amp;qTITLE=Access+networks+for+residential+customers&amp;qSTOPPING_OUTDATED=&amp;butExpertSearch=Search&amp;includeNonActiveTB=FALSE&amp;includeSubProjectCode=FALSE&amp;qREPORT_TYPE=SUMMARY" TargetMode="External"/><Relationship Id="rId18" Type="http://schemas.openxmlformats.org/officeDocument/2006/relationships/footer" Target="footer1.xml"/><Relationship Id="rId26" Type="http://schemas.openxmlformats.org/officeDocument/2006/relationships/image" Target="media/image11.wmf"/><Relationship Id="rId39" Type="http://schemas.openxmlformats.org/officeDocument/2006/relationships/image" Target="media/image24.wmf"/><Relationship Id="rId21" Type="http://schemas.openxmlformats.org/officeDocument/2006/relationships/image" Target="media/image6.wmf"/><Relationship Id="rId34" Type="http://schemas.openxmlformats.org/officeDocument/2006/relationships/image" Target="media/image19.wmf"/><Relationship Id="rId42" Type="http://schemas.openxmlformats.org/officeDocument/2006/relationships/oleObject" Target="embeddings/oleObject1.bin"/><Relationship Id="rId47" Type="http://schemas.openxmlformats.org/officeDocument/2006/relationships/hyperlink" Target="http://www.itu.int/rec/R-REC-M.1036/en" TargetMode="External"/><Relationship Id="rId50" Type="http://schemas.openxmlformats.org/officeDocument/2006/relationships/hyperlink" Target="http://www.itu.int/rec/R-REC-M.1225/en" TargetMode="External"/><Relationship Id="rId55" Type="http://schemas.openxmlformats.org/officeDocument/2006/relationships/hyperlink" Target="http://www.itu.int/pub/R-REP-M.2023/en" TargetMode="External"/><Relationship Id="rId63" Type="http://schemas.openxmlformats.org/officeDocument/2006/relationships/hyperlink" Target="http://www.itu.int/rec/recommendation.asp?type=folders&amp;lang=e&amp;parent=R-REC-M.1651" TargetMode="External"/><Relationship Id="rId68" Type="http://schemas.openxmlformats.org/officeDocument/2006/relationships/hyperlink" Target="http://www.itu.int/pub/R-REP-M/en" TargetMode="External"/><Relationship Id="rId7" Type="http://schemas.openxmlformats.org/officeDocument/2006/relationships/settings" Target="settings.xml"/><Relationship Id="rId71" Type="http://schemas.openxmlformats.org/officeDocument/2006/relationships/hyperlink" Target="http://www.itu.int/md/R03-SG08-C-0115/e" TargetMode="External"/><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image" Target="media/image14.wmf"/><Relationship Id="rId11" Type="http://schemas.openxmlformats.org/officeDocument/2006/relationships/hyperlink" Target="mailto:Greg.Jones@itu.int" TargetMode="External"/><Relationship Id="rId24" Type="http://schemas.openxmlformats.org/officeDocument/2006/relationships/image" Target="media/image9.wmf"/><Relationship Id="rId32" Type="http://schemas.openxmlformats.org/officeDocument/2006/relationships/image" Target="media/image17.wmf"/><Relationship Id="rId37" Type="http://schemas.openxmlformats.org/officeDocument/2006/relationships/image" Target="media/image22.wmf"/><Relationship Id="rId40" Type="http://schemas.openxmlformats.org/officeDocument/2006/relationships/image" Target="media/image25.wmf"/><Relationship Id="rId45" Type="http://schemas.openxmlformats.org/officeDocument/2006/relationships/hyperlink" Target="http://www.itu.int/rec/R-REC-M.1797/en" TargetMode="External"/><Relationship Id="rId53" Type="http://schemas.openxmlformats.org/officeDocument/2006/relationships/hyperlink" Target="http://www.itu.int/rec/R-REC-M.1391/en" TargetMode="External"/><Relationship Id="rId58" Type="http://schemas.openxmlformats.org/officeDocument/2006/relationships/hyperlink" Target="http://www.itu.int/rec/recommendation.asp?type=folders&amp;lang=e&amp;parent=R-REC-M.1073" TargetMode="External"/><Relationship Id="rId66" Type="http://schemas.openxmlformats.org/officeDocument/2006/relationships/hyperlink" Target="http://www.itu.int/rec/R-REC-M.1768/en" TargetMode="External"/><Relationship Id="rId7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8.wmf"/><Relationship Id="rId28" Type="http://schemas.openxmlformats.org/officeDocument/2006/relationships/image" Target="media/image13.wmf"/><Relationship Id="rId36" Type="http://schemas.openxmlformats.org/officeDocument/2006/relationships/image" Target="media/image21.wmf"/><Relationship Id="rId49" Type="http://schemas.openxmlformats.org/officeDocument/2006/relationships/hyperlink" Target="http://www.itu.int/rec/R-REC-M.1224/en" TargetMode="External"/><Relationship Id="rId57" Type="http://schemas.openxmlformats.org/officeDocument/2006/relationships/hyperlink" Target="http://www.itu.int/rec/recommendation.asp?type=folders&amp;lang=e&amp;parent=R-REC-M.1033" TargetMode="External"/><Relationship Id="rId61" Type="http://schemas.openxmlformats.org/officeDocument/2006/relationships/hyperlink" Target="http://www.itu.int/rec/recommendation.asp?type=folders&amp;lang=e&amp;parent=R-REC-M.1454" TargetMode="Externa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image" Target="media/image16.png"/><Relationship Id="rId44" Type="http://schemas.openxmlformats.org/officeDocument/2006/relationships/hyperlink" Target="http://www.itu.int/rec/R-REC-M.1034/en" TargetMode="External"/><Relationship Id="rId52" Type="http://schemas.openxmlformats.org/officeDocument/2006/relationships/hyperlink" Target="http://www.itu.int/rec/R-REC-M.1390/en" TargetMode="External"/><Relationship Id="rId60" Type="http://schemas.openxmlformats.org/officeDocument/2006/relationships/hyperlink" Target="http://www.itu.int/rec/recommendation.asp?type=folders&amp;lang=e&amp;parent=R-REC-M.1450" TargetMode="External"/><Relationship Id="rId65" Type="http://schemas.openxmlformats.org/officeDocument/2006/relationships/hyperlink" Target="http://www.itu.int/rec/recommendation.asp?type=folders&amp;lang=e&amp;parent=R-REC-M.1653"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7.wmf"/><Relationship Id="rId27" Type="http://schemas.openxmlformats.org/officeDocument/2006/relationships/image" Target="media/image12.wmf"/><Relationship Id="rId30" Type="http://schemas.openxmlformats.org/officeDocument/2006/relationships/image" Target="media/image15.wmf"/><Relationship Id="rId35" Type="http://schemas.openxmlformats.org/officeDocument/2006/relationships/image" Target="media/image20.wmf"/><Relationship Id="rId43" Type="http://schemas.openxmlformats.org/officeDocument/2006/relationships/hyperlink" Target="http://www.itu.int/rec/R-REC-M.687/en" TargetMode="External"/><Relationship Id="rId48" Type="http://schemas.openxmlformats.org/officeDocument/2006/relationships/hyperlink" Target="http://www.itu.int/rec/R-REC-M.1167/en" TargetMode="External"/><Relationship Id="rId56" Type="http://schemas.openxmlformats.org/officeDocument/2006/relationships/hyperlink" Target="http://www.itu.int/rec/R-REC-M.819/en" TargetMode="External"/><Relationship Id="rId64" Type="http://schemas.openxmlformats.org/officeDocument/2006/relationships/hyperlink" Target="http://www.itu.int/rec/recommendation.asp?type=folders&amp;lang=e&amp;parent=R-REC-M.1652" TargetMode="External"/><Relationship Id="rId69" Type="http://schemas.openxmlformats.org/officeDocument/2006/relationships/hyperlink" Target="http://www.itu.int/md/R03-SG08-C-0094/e" TargetMode="External"/><Relationship Id="rId8" Type="http://schemas.openxmlformats.org/officeDocument/2006/relationships/webSettings" Target="webSettings.xml"/><Relationship Id="rId51" Type="http://schemas.openxmlformats.org/officeDocument/2006/relationships/hyperlink" Target="http://www.itu.int/rec/R-REC-M.1311/en" TargetMode="External"/><Relationship Id="rId72"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mailto:fromentejm@corning.com" TargetMode="External"/><Relationship Id="rId17" Type="http://schemas.openxmlformats.org/officeDocument/2006/relationships/header" Target="header1.xml"/><Relationship Id="rId25" Type="http://schemas.openxmlformats.org/officeDocument/2006/relationships/image" Target="media/image10.wmf"/><Relationship Id="rId33" Type="http://schemas.openxmlformats.org/officeDocument/2006/relationships/image" Target="media/image18.wmf"/><Relationship Id="rId38" Type="http://schemas.openxmlformats.org/officeDocument/2006/relationships/image" Target="media/image23.wmf"/><Relationship Id="rId46" Type="http://schemas.openxmlformats.org/officeDocument/2006/relationships/hyperlink" Target="http://www.itu.int/rec/R-REC-M.1801/en" TargetMode="External"/><Relationship Id="rId59" Type="http://schemas.openxmlformats.org/officeDocument/2006/relationships/hyperlink" Target="http://www.itu.int/rec/R-REC-M.1079/en" TargetMode="External"/><Relationship Id="rId67" Type="http://schemas.openxmlformats.org/officeDocument/2006/relationships/hyperlink" Target="http://www.itu.int/itudoc/itu-r/publica/rep/m/2034.html" TargetMode="External"/><Relationship Id="rId20" Type="http://schemas.openxmlformats.org/officeDocument/2006/relationships/image" Target="media/image5.wmf"/><Relationship Id="rId41" Type="http://schemas.openxmlformats.org/officeDocument/2006/relationships/image" Target="media/image26.wmf"/><Relationship Id="rId54" Type="http://schemas.openxmlformats.org/officeDocument/2006/relationships/hyperlink" Target="http://www.itu.int/rec/R-REC-M.818/en" TargetMode="External"/><Relationship Id="rId62" Type="http://schemas.openxmlformats.org/officeDocument/2006/relationships/hyperlink" Target="http://www.itu.int/rec/R-REC-M.1579/en" TargetMode="External"/><Relationship Id="rId70" Type="http://schemas.openxmlformats.org/officeDocument/2006/relationships/hyperlink" Target="http://www.itu.int/pub/R-REP-M/en"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mailto:FromenteJM@Cor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22FAA19C1BA747A2BEAE244B89E0F9" ma:contentTypeVersion="1" ma:contentTypeDescription="Create a new document." ma:contentTypeScope="" ma:versionID="2f685481bc109046e311ac2e99fc42fe">
  <xsd:schema xmlns:xsd="http://www.w3.org/2001/XMLSchema" xmlns:xs="http://www.w3.org/2001/XMLSchema" xmlns:p="http://schemas.microsoft.com/office/2006/metadata/properties" xmlns:ns1="http://schemas.microsoft.com/sharepoint/v3" targetNamespace="http://schemas.microsoft.com/office/2006/metadata/properties" ma:root="true" ma:fieldsID="1df9d31df6866959356609bd283d30a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D286E-35C3-4687-BF0F-C2D67D33AD1B}">
  <ds:schemaRefs>
    <ds:schemaRef ds:uri="http://schemas.microsoft.com/office/2006/metadata/properties"/>
    <ds:schemaRef ds:uri="http://purl.org/dc/elements/1.1/"/>
    <ds:schemaRef ds:uri="http://schemas.microsoft.com/sharepoint/v3"/>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6AADE3A-EBB7-4969-AD4C-A80BFA0E36D0}">
  <ds:schemaRefs>
    <ds:schemaRef ds:uri="http://schemas.microsoft.com/sharepoint/v3/contenttype/forms"/>
  </ds:schemaRefs>
</ds:datastoreItem>
</file>

<file path=customXml/itemProps3.xml><?xml version="1.0" encoding="utf-8"?>
<ds:datastoreItem xmlns:ds="http://schemas.openxmlformats.org/officeDocument/2006/customXml" ds:itemID="{E02E23B2-42CF-4BB9-86AF-C2143DE5F7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BBE072-B99E-4803-BE7E-E7E3AC81C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24741</Words>
  <Characters>146221</Characters>
  <Application>Microsoft Office Word</Application>
  <DocSecurity>0</DocSecurity>
  <Lines>4874</Lines>
  <Paragraphs>3489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Version 25 of the ANT Standards Overview</vt:lpstr>
    </vt:vector>
  </TitlesOfParts>
  <Manager>ITU-T</Manager>
  <Company>International Telecommunication Union (ITU)</Company>
  <LinksUpToDate>false</LinksUpToDate>
  <CharactersWithSpaces>167473</CharactersWithSpaces>
  <SharedDoc>false</SharedDoc>
  <HLinks>
    <vt:vector size="204" baseType="variant">
      <vt:variant>
        <vt:i4>6750249</vt:i4>
      </vt:variant>
      <vt:variant>
        <vt:i4>207</vt:i4>
      </vt:variant>
      <vt:variant>
        <vt:i4>0</vt:i4>
      </vt:variant>
      <vt:variant>
        <vt:i4>5</vt:i4>
      </vt:variant>
      <vt:variant>
        <vt:lpwstr>http://www.itu.int/md/R03-SG08-C-0115/e</vt:lpwstr>
      </vt:variant>
      <vt:variant>
        <vt:lpwstr/>
      </vt:variant>
      <vt:variant>
        <vt:i4>4194395</vt:i4>
      </vt:variant>
      <vt:variant>
        <vt:i4>204</vt:i4>
      </vt:variant>
      <vt:variant>
        <vt:i4>0</vt:i4>
      </vt:variant>
      <vt:variant>
        <vt:i4>5</vt:i4>
      </vt:variant>
      <vt:variant>
        <vt:lpwstr>http://www.itu.int/pub/R-REP-M/en</vt:lpwstr>
      </vt:variant>
      <vt:variant>
        <vt:lpwstr/>
      </vt:variant>
      <vt:variant>
        <vt:i4>7274537</vt:i4>
      </vt:variant>
      <vt:variant>
        <vt:i4>201</vt:i4>
      </vt:variant>
      <vt:variant>
        <vt:i4>0</vt:i4>
      </vt:variant>
      <vt:variant>
        <vt:i4>5</vt:i4>
      </vt:variant>
      <vt:variant>
        <vt:lpwstr>http://www.itu.int/md/R03-SG08-C-0094/e</vt:lpwstr>
      </vt:variant>
      <vt:variant>
        <vt:lpwstr/>
      </vt:variant>
      <vt:variant>
        <vt:i4>4194395</vt:i4>
      </vt:variant>
      <vt:variant>
        <vt:i4>198</vt:i4>
      </vt:variant>
      <vt:variant>
        <vt:i4>0</vt:i4>
      </vt:variant>
      <vt:variant>
        <vt:i4>5</vt:i4>
      </vt:variant>
      <vt:variant>
        <vt:lpwstr>http://www.itu.int/pub/R-REP-M/en</vt:lpwstr>
      </vt:variant>
      <vt:variant>
        <vt:lpwstr/>
      </vt:variant>
      <vt:variant>
        <vt:i4>3211384</vt:i4>
      </vt:variant>
      <vt:variant>
        <vt:i4>195</vt:i4>
      </vt:variant>
      <vt:variant>
        <vt:i4>0</vt:i4>
      </vt:variant>
      <vt:variant>
        <vt:i4>5</vt:i4>
      </vt:variant>
      <vt:variant>
        <vt:lpwstr>http://www.itu.int/itudoc/itu-r/publica/rep/m/2034.html</vt:lpwstr>
      </vt:variant>
      <vt:variant>
        <vt:lpwstr/>
      </vt:variant>
      <vt:variant>
        <vt:i4>7536672</vt:i4>
      </vt:variant>
      <vt:variant>
        <vt:i4>192</vt:i4>
      </vt:variant>
      <vt:variant>
        <vt:i4>0</vt:i4>
      </vt:variant>
      <vt:variant>
        <vt:i4>5</vt:i4>
      </vt:variant>
      <vt:variant>
        <vt:lpwstr>http://www.itu.int/rec/R-REC-M.1768/en</vt:lpwstr>
      </vt:variant>
      <vt:variant>
        <vt:lpwstr/>
      </vt:variant>
      <vt:variant>
        <vt:i4>6029398</vt:i4>
      </vt:variant>
      <vt:variant>
        <vt:i4>189</vt:i4>
      </vt:variant>
      <vt:variant>
        <vt:i4>0</vt:i4>
      </vt:variant>
      <vt:variant>
        <vt:i4>5</vt:i4>
      </vt:variant>
      <vt:variant>
        <vt:lpwstr>http://www.itu.int/rec/recommendation.asp?type=folders&amp;lang=e&amp;parent=R-REC-M.1653</vt:lpwstr>
      </vt:variant>
      <vt:variant>
        <vt:lpwstr/>
      </vt:variant>
      <vt:variant>
        <vt:i4>6029398</vt:i4>
      </vt:variant>
      <vt:variant>
        <vt:i4>186</vt:i4>
      </vt:variant>
      <vt:variant>
        <vt:i4>0</vt:i4>
      </vt:variant>
      <vt:variant>
        <vt:i4>5</vt:i4>
      </vt:variant>
      <vt:variant>
        <vt:lpwstr>http://www.itu.int/rec/recommendation.asp?type=folders&amp;lang=e&amp;parent=R-REC-M.1652</vt:lpwstr>
      </vt:variant>
      <vt:variant>
        <vt:lpwstr/>
      </vt:variant>
      <vt:variant>
        <vt:i4>6029398</vt:i4>
      </vt:variant>
      <vt:variant>
        <vt:i4>183</vt:i4>
      </vt:variant>
      <vt:variant>
        <vt:i4>0</vt:i4>
      </vt:variant>
      <vt:variant>
        <vt:i4>5</vt:i4>
      </vt:variant>
      <vt:variant>
        <vt:lpwstr>http://www.itu.int/rec/recommendation.asp?type=folders&amp;lang=e&amp;parent=R-REC-M.1651</vt:lpwstr>
      </vt:variant>
      <vt:variant>
        <vt:lpwstr/>
      </vt:variant>
      <vt:variant>
        <vt:i4>7471139</vt:i4>
      </vt:variant>
      <vt:variant>
        <vt:i4>180</vt:i4>
      </vt:variant>
      <vt:variant>
        <vt:i4>0</vt:i4>
      </vt:variant>
      <vt:variant>
        <vt:i4>5</vt:i4>
      </vt:variant>
      <vt:variant>
        <vt:lpwstr>http://www.itu.int/rec/R-REC-M.1579/en</vt:lpwstr>
      </vt:variant>
      <vt:variant>
        <vt:lpwstr/>
      </vt:variant>
      <vt:variant>
        <vt:i4>6029396</vt:i4>
      </vt:variant>
      <vt:variant>
        <vt:i4>177</vt:i4>
      </vt:variant>
      <vt:variant>
        <vt:i4>0</vt:i4>
      </vt:variant>
      <vt:variant>
        <vt:i4>5</vt:i4>
      </vt:variant>
      <vt:variant>
        <vt:lpwstr>http://www.itu.int/rec/recommendation.asp?type=folders&amp;lang=e&amp;parent=R-REC-M.1454</vt:lpwstr>
      </vt:variant>
      <vt:variant>
        <vt:lpwstr/>
      </vt:variant>
      <vt:variant>
        <vt:i4>6029396</vt:i4>
      </vt:variant>
      <vt:variant>
        <vt:i4>174</vt:i4>
      </vt:variant>
      <vt:variant>
        <vt:i4>0</vt:i4>
      </vt:variant>
      <vt:variant>
        <vt:i4>5</vt:i4>
      </vt:variant>
      <vt:variant>
        <vt:lpwstr>http://www.itu.int/rec/recommendation.asp?type=folders&amp;lang=e&amp;parent=R-REC-M.1450</vt:lpwstr>
      </vt:variant>
      <vt:variant>
        <vt:lpwstr/>
      </vt:variant>
      <vt:variant>
        <vt:i4>7471142</vt:i4>
      </vt:variant>
      <vt:variant>
        <vt:i4>171</vt:i4>
      </vt:variant>
      <vt:variant>
        <vt:i4>0</vt:i4>
      </vt:variant>
      <vt:variant>
        <vt:i4>5</vt:i4>
      </vt:variant>
      <vt:variant>
        <vt:lpwstr>http://www.itu.int/rec/R-REC-M.1079/en</vt:lpwstr>
      </vt:variant>
      <vt:variant>
        <vt:lpwstr/>
      </vt:variant>
      <vt:variant>
        <vt:i4>6160464</vt:i4>
      </vt:variant>
      <vt:variant>
        <vt:i4>168</vt:i4>
      </vt:variant>
      <vt:variant>
        <vt:i4>0</vt:i4>
      </vt:variant>
      <vt:variant>
        <vt:i4>5</vt:i4>
      </vt:variant>
      <vt:variant>
        <vt:lpwstr>http://www.itu.int/rec/recommendation.asp?type=folders&amp;lang=e&amp;parent=R-REC-M.1073</vt:lpwstr>
      </vt:variant>
      <vt:variant>
        <vt:lpwstr/>
      </vt:variant>
      <vt:variant>
        <vt:i4>5898320</vt:i4>
      </vt:variant>
      <vt:variant>
        <vt:i4>165</vt:i4>
      </vt:variant>
      <vt:variant>
        <vt:i4>0</vt:i4>
      </vt:variant>
      <vt:variant>
        <vt:i4>5</vt:i4>
      </vt:variant>
      <vt:variant>
        <vt:lpwstr>http://www.itu.int/rec/recommendation.asp?type=folders&amp;lang=e&amp;parent=R-REC-M.1033</vt:lpwstr>
      </vt:variant>
      <vt:variant>
        <vt:lpwstr/>
      </vt:variant>
      <vt:variant>
        <vt:i4>5308500</vt:i4>
      </vt:variant>
      <vt:variant>
        <vt:i4>162</vt:i4>
      </vt:variant>
      <vt:variant>
        <vt:i4>0</vt:i4>
      </vt:variant>
      <vt:variant>
        <vt:i4>5</vt:i4>
      </vt:variant>
      <vt:variant>
        <vt:lpwstr>http://www.itu.int/rec/R-REC-M.819/en</vt:lpwstr>
      </vt:variant>
      <vt:variant>
        <vt:lpwstr/>
      </vt:variant>
      <vt:variant>
        <vt:i4>6553660</vt:i4>
      </vt:variant>
      <vt:variant>
        <vt:i4>159</vt:i4>
      </vt:variant>
      <vt:variant>
        <vt:i4>0</vt:i4>
      </vt:variant>
      <vt:variant>
        <vt:i4>5</vt:i4>
      </vt:variant>
      <vt:variant>
        <vt:lpwstr>http://www.itu.int/pub/R-REP-M.2023/en</vt:lpwstr>
      </vt:variant>
      <vt:variant>
        <vt:lpwstr/>
      </vt:variant>
      <vt:variant>
        <vt:i4>5242964</vt:i4>
      </vt:variant>
      <vt:variant>
        <vt:i4>156</vt:i4>
      </vt:variant>
      <vt:variant>
        <vt:i4>0</vt:i4>
      </vt:variant>
      <vt:variant>
        <vt:i4>5</vt:i4>
      </vt:variant>
      <vt:variant>
        <vt:lpwstr>http://www.itu.int/rec/R-REC-M.818/en</vt:lpwstr>
      </vt:variant>
      <vt:variant>
        <vt:lpwstr/>
      </vt:variant>
      <vt:variant>
        <vt:i4>8126509</vt:i4>
      </vt:variant>
      <vt:variant>
        <vt:i4>153</vt:i4>
      </vt:variant>
      <vt:variant>
        <vt:i4>0</vt:i4>
      </vt:variant>
      <vt:variant>
        <vt:i4>5</vt:i4>
      </vt:variant>
      <vt:variant>
        <vt:lpwstr>http://www.itu.int/rec/R-REC-M.1391/en</vt:lpwstr>
      </vt:variant>
      <vt:variant>
        <vt:lpwstr/>
      </vt:variant>
      <vt:variant>
        <vt:i4>8126508</vt:i4>
      </vt:variant>
      <vt:variant>
        <vt:i4>150</vt:i4>
      </vt:variant>
      <vt:variant>
        <vt:i4>0</vt:i4>
      </vt:variant>
      <vt:variant>
        <vt:i4>5</vt:i4>
      </vt:variant>
      <vt:variant>
        <vt:lpwstr>http://www.itu.int/rec/R-REC-M.1390/en</vt:lpwstr>
      </vt:variant>
      <vt:variant>
        <vt:lpwstr/>
      </vt:variant>
      <vt:variant>
        <vt:i4>7602221</vt:i4>
      </vt:variant>
      <vt:variant>
        <vt:i4>147</vt:i4>
      </vt:variant>
      <vt:variant>
        <vt:i4>0</vt:i4>
      </vt:variant>
      <vt:variant>
        <vt:i4>5</vt:i4>
      </vt:variant>
      <vt:variant>
        <vt:lpwstr>http://www.itu.int/rec/R-REC-M.1311/en</vt:lpwstr>
      </vt:variant>
      <vt:variant>
        <vt:lpwstr/>
      </vt:variant>
      <vt:variant>
        <vt:i4>7798824</vt:i4>
      </vt:variant>
      <vt:variant>
        <vt:i4>144</vt:i4>
      </vt:variant>
      <vt:variant>
        <vt:i4>0</vt:i4>
      </vt:variant>
      <vt:variant>
        <vt:i4>5</vt:i4>
      </vt:variant>
      <vt:variant>
        <vt:lpwstr>http://www.itu.int/rec/R-REC-M.1225/en</vt:lpwstr>
      </vt:variant>
      <vt:variant>
        <vt:lpwstr/>
      </vt:variant>
      <vt:variant>
        <vt:i4>7798825</vt:i4>
      </vt:variant>
      <vt:variant>
        <vt:i4>141</vt:i4>
      </vt:variant>
      <vt:variant>
        <vt:i4>0</vt:i4>
      </vt:variant>
      <vt:variant>
        <vt:i4>5</vt:i4>
      </vt:variant>
      <vt:variant>
        <vt:lpwstr>http://www.itu.int/rec/R-REC-M.1224/en</vt:lpwstr>
      </vt:variant>
      <vt:variant>
        <vt:lpwstr/>
      </vt:variant>
      <vt:variant>
        <vt:i4>7536681</vt:i4>
      </vt:variant>
      <vt:variant>
        <vt:i4>138</vt:i4>
      </vt:variant>
      <vt:variant>
        <vt:i4>0</vt:i4>
      </vt:variant>
      <vt:variant>
        <vt:i4>5</vt:i4>
      </vt:variant>
      <vt:variant>
        <vt:lpwstr>http://www.itu.int/rec/R-REC-M.1167/en</vt:lpwstr>
      </vt:variant>
      <vt:variant>
        <vt:lpwstr/>
      </vt:variant>
      <vt:variant>
        <vt:i4>7733289</vt:i4>
      </vt:variant>
      <vt:variant>
        <vt:i4>135</vt:i4>
      </vt:variant>
      <vt:variant>
        <vt:i4>0</vt:i4>
      </vt:variant>
      <vt:variant>
        <vt:i4>5</vt:i4>
      </vt:variant>
      <vt:variant>
        <vt:lpwstr>http://www.itu.int/rec/R-REC-M.1036/en</vt:lpwstr>
      </vt:variant>
      <vt:variant>
        <vt:lpwstr/>
      </vt:variant>
      <vt:variant>
        <vt:i4>6029327</vt:i4>
      </vt:variant>
      <vt:variant>
        <vt:i4>132</vt:i4>
      </vt:variant>
      <vt:variant>
        <vt:i4>0</vt:i4>
      </vt:variant>
      <vt:variant>
        <vt:i4>5</vt:i4>
      </vt:variant>
      <vt:variant>
        <vt:lpwstr>http://www.itu.int/oth/R0A06000001/en</vt:lpwstr>
      </vt:variant>
      <vt:variant>
        <vt:lpwstr/>
      </vt:variant>
      <vt:variant>
        <vt:i4>7667750</vt:i4>
      </vt:variant>
      <vt:variant>
        <vt:i4>129</vt:i4>
      </vt:variant>
      <vt:variant>
        <vt:i4>0</vt:i4>
      </vt:variant>
      <vt:variant>
        <vt:i4>5</vt:i4>
      </vt:variant>
      <vt:variant>
        <vt:lpwstr>http://www.itu.int/rec/R-REC-M.1801/en</vt:lpwstr>
      </vt:variant>
      <vt:variant>
        <vt:lpwstr/>
      </vt:variant>
      <vt:variant>
        <vt:i4>8126511</vt:i4>
      </vt:variant>
      <vt:variant>
        <vt:i4>126</vt:i4>
      </vt:variant>
      <vt:variant>
        <vt:i4>0</vt:i4>
      </vt:variant>
      <vt:variant>
        <vt:i4>5</vt:i4>
      </vt:variant>
      <vt:variant>
        <vt:lpwstr>http://www.itu.int/rec/R-REC-M.1797/en</vt:lpwstr>
      </vt:variant>
      <vt:variant>
        <vt:lpwstr/>
      </vt:variant>
      <vt:variant>
        <vt:i4>7733291</vt:i4>
      </vt:variant>
      <vt:variant>
        <vt:i4>123</vt:i4>
      </vt:variant>
      <vt:variant>
        <vt:i4>0</vt:i4>
      </vt:variant>
      <vt:variant>
        <vt:i4>5</vt:i4>
      </vt:variant>
      <vt:variant>
        <vt:lpwstr>http://www.itu.int/rec/R-REC-M.1034/en</vt:lpwstr>
      </vt:variant>
      <vt:variant>
        <vt:lpwstr/>
      </vt:variant>
      <vt:variant>
        <vt:i4>5308509</vt:i4>
      </vt:variant>
      <vt:variant>
        <vt:i4>120</vt:i4>
      </vt:variant>
      <vt:variant>
        <vt:i4>0</vt:i4>
      </vt:variant>
      <vt:variant>
        <vt:i4>5</vt:i4>
      </vt:variant>
      <vt:variant>
        <vt:lpwstr>http://www.itu.int/rec/R-REC-M.687/en</vt:lpwstr>
      </vt:variant>
      <vt:variant>
        <vt:lpwstr/>
      </vt:variant>
      <vt:variant>
        <vt:i4>1179657</vt:i4>
      </vt:variant>
      <vt:variant>
        <vt:i4>117</vt:i4>
      </vt:variant>
      <vt:variant>
        <vt:i4>0</vt:i4>
      </vt:variant>
      <vt:variant>
        <vt:i4>5</vt:i4>
      </vt:variant>
      <vt:variant>
        <vt:lpwstr>http://webapp.etsi.org/WorkProgram/Report_WorkItem.asp?WKI_ID=2011&amp;curItemNr=1&amp;totalNrItems=1&amp;optDisplay=10&amp;titleType=all&amp;qSORT=HIGHVERSION&amp;qETSI_ALL=&amp;SearchPage=TRUE&amp;qETSI_NUMBER=101+272&amp;qINCLUDE_SUB_TB=True&amp;qINCLUDE_MOVED_ON=&amp;qSTOP_FLG=N&amp;qKEYWORD_BOOLEAN=OR&amp;qCLUSTER_BOOLEAN=OR&amp;qFREQUENCIES_BOOLEAN=OR&amp;qSTOPPING_OUTDATED=&amp;butExpertSearch=Search&amp;includeNonActiveTB=FALSE&amp;includeSubProjectCode=FALSE&amp;qREPORT_TYPE=SUMMARY</vt:lpwstr>
      </vt:variant>
      <vt:variant>
        <vt:lpwstr/>
      </vt:variant>
      <vt:variant>
        <vt:i4>3276925</vt:i4>
      </vt:variant>
      <vt:variant>
        <vt:i4>114</vt:i4>
      </vt:variant>
      <vt:variant>
        <vt:i4>0</vt:i4>
      </vt:variant>
      <vt:variant>
        <vt:i4>5</vt:i4>
      </vt:variant>
      <vt:variant>
        <vt:lpwstr>http://webapp.etsi.org/WorkProgram/Report_WorkItem.asp?WKI_ID=6237&amp;curItemNr=2&amp;totalNrItems=2&amp;optDisplay=10&amp;titleType=all&amp;qSORT=HIGHVERSION&amp;qETSI_ALL=&amp;SearchPage=TRUE&amp;qINCLUDE_SUB_TB=True&amp;qINCLUDE_MOVED_ON=&amp;qSTOP_FLG=N&amp;qKEYWORD_BOOLEAN=OR&amp;qCLUSTER_BOOLEAN=OR&amp;qFREQUENCIES_BOOLEAN=OR&amp;qTITLE=Access+networks+for+residential+customers&amp;qSTOPPING_OUTDATED=&amp;butExpertSearch=Search&amp;includeNonActiveTB=FALSE&amp;includeSubProjectCode=FALSE&amp;qREPORT_TYPE=SUMMARY</vt:lpwstr>
      </vt:variant>
      <vt:variant>
        <vt:lpwstr/>
      </vt:variant>
      <vt:variant>
        <vt:i4>8257615</vt:i4>
      </vt:variant>
      <vt:variant>
        <vt:i4>3</vt:i4>
      </vt:variant>
      <vt:variant>
        <vt:i4>0</vt:i4>
      </vt:variant>
      <vt:variant>
        <vt:i4>5</vt:i4>
      </vt:variant>
      <vt:variant>
        <vt:lpwstr>mailto:fromentejm@corning.com</vt:lpwstr>
      </vt:variant>
      <vt:variant>
        <vt:lpwstr/>
      </vt:variant>
      <vt:variant>
        <vt:i4>3145821</vt:i4>
      </vt:variant>
      <vt:variant>
        <vt:i4>0</vt:i4>
      </vt:variant>
      <vt:variant>
        <vt:i4>0</vt:i4>
      </vt:variant>
      <vt:variant>
        <vt:i4>5</vt:i4>
      </vt:variant>
      <vt:variant>
        <vt:lpwstr>mailto:Greg.Jones@itu.int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Rapporteur Q1/15</dc:creator>
  <dc:description>ANT_Standards_Overview_V25.docx  For: _x000d_Document date: _x000d_Saved by ITU51010110 at 08:42:24 on 06/01/15</dc:description>
  <cp:lastModifiedBy>Norton Viard, Emma</cp:lastModifiedBy>
  <cp:revision>2</cp:revision>
  <cp:lastPrinted>2012-09-04T09:27:00Z</cp:lastPrinted>
  <dcterms:created xsi:type="dcterms:W3CDTF">2015-06-19T14:24:00Z</dcterms:created>
  <dcterms:modified xsi:type="dcterms:W3CDTF">2015-06-19T14:24:00Z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ANT_Standards_Overview_V25.docx</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_NewReviewCycle">
    <vt:lpwstr/>
  </property>
  <property fmtid="{D5CDD505-2E9C-101B-9397-08002B2CF9AE}" pid="9" name="TitusGUID">
    <vt:lpwstr>5221f905-c9db-4adb-ae1d-3d5fb18e1e63</vt:lpwstr>
  </property>
  <property fmtid="{D5CDD505-2E9C-101B-9397-08002B2CF9AE}" pid="10" name="ClassCode">
    <vt:lpwstr>Non-Corning</vt:lpwstr>
  </property>
  <property fmtid="{D5CDD505-2E9C-101B-9397-08002B2CF9AE}" pid="11" name="_AdHocReviewCycleID">
    <vt:i4>-907720581</vt:i4>
  </property>
  <property fmtid="{D5CDD505-2E9C-101B-9397-08002B2CF9AE}" pid="12" name="_EmailSubject">
    <vt:lpwstr>Cleaned up documents: ANT Standards Overview, ANT Standards Work Plan and HNT Standards Overview and Work Plan from last Nov.-Dec- SG15 meeting</vt:lpwstr>
  </property>
  <property fmtid="{D5CDD505-2E9C-101B-9397-08002B2CF9AE}" pid="13" name="_AuthorEmail">
    <vt:lpwstr>FromenteJM@Corning.com</vt:lpwstr>
  </property>
  <property fmtid="{D5CDD505-2E9C-101B-9397-08002B2CF9AE}" pid="14" name="_AuthorEmailDisplayName">
    <vt:lpwstr>Fromenteau, Jean-Marie</vt:lpwstr>
  </property>
  <property fmtid="{D5CDD505-2E9C-101B-9397-08002B2CF9AE}" pid="15" name="CORNINGClassification">
    <vt:lpwstr>Non-Corning</vt:lpwstr>
  </property>
  <property fmtid="{D5CDD505-2E9C-101B-9397-08002B2CF9AE}" pid="16" name="CorningConfigurationVersion">
    <vt:lpwstr>1.0</vt:lpwstr>
  </property>
  <property fmtid="{D5CDD505-2E9C-101B-9397-08002B2CF9AE}" pid="17" name="CCTCode">
    <vt:lpwstr>NC</vt:lpwstr>
  </property>
  <property fmtid="{D5CDD505-2E9C-101B-9397-08002B2CF9AE}" pid="18" name="CorningFullClassification">
    <vt:lpwstr>Corning NC</vt:lpwstr>
  </property>
  <property fmtid="{D5CDD505-2E9C-101B-9397-08002B2CF9AE}" pid="19" name="_PreviousAdHocReviewCycleID">
    <vt:i4>1899980112</vt:i4>
  </property>
  <property fmtid="{D5CDD505-2E9C-101B-9397-08002B2CF9AE}" pid="20" name="_ReviewingToolsShownOnce">
    <vt:lpwstr/>
  </property>
</Properties>
</file>