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9F8" w:rsidRPr="005D65AC" w:rsidRDefault="009879F8" w:rsidP="009879F8">
      <w:pPr>
        <w:pStyle w:val="AnnexNo"/>
        <w:spacing w:before="0"/>
      </w:pPr>
      <w:r w:rsidRPr="005D65AC">
        <w:t>ANNEX 3</w:t>
      </w:r>
    </w:p>
    <w:p w:rsidR="009879F8" w:rsidRPr="005D65AC" w:rsidRDefault="009879F8" w:rsidP="009879F8">
      <w:pPr>
        <w:pStyle w:val="Annextitle"/>
      </w:pPr>
      <w:r w:rsidRPr="005D65AC">
        <w:t>Certification “C”</w:t>
      </w:r>
      <w:r w:rsidRPr="005D65AC">
        <w:br/>
        <w:t xml:space="preserve">Transposition of GCS and provision of references for </w:t>
      </w:r>
      <w:r w:rsidRPr="005D65AC">
        <w:br/>
        <w:t>Recommendation ITU-R M.1457</w:t>
      </w:r>
    </w:p>
    <w:p w:rsidR="009879F8" w:rsidRPr="00FF0F49" w:rsidRDefault="009879F8" w:rsidP="009879F8">
      <w:pPr>
        <w:rPr>
          <w:b/>
          <w:i/>
        </w:rPr>
      </w:pPr>
      <w:r w:rsidRPr="00FF0F49">
        <w:t>Date:  &lt;</w:t>
      </w:r>
      <w:r w:rsidRPr="00FF0F49">
        <w:rPr>
          <w:b/>
          <w:i/>
        </w:rPr>
        <w:t>ENTER DATE&gt;</w:t>
      </w:r>
    </w:p>
    <w:p w:rsidR="009879F8" w:rsidRPr="00FF0F49" w:rsidRDefault="009879F8" w:rsidP="009879F8"/>
    <w:p w:rsidR="009879F8" w:rsidRPr="00FF0F49" w:rsidRDefault="009879F8" w:rsidP="009879F8">
      <w:r w:rsidRPr="00FF0F49">
        <w:t>To: ITU-R</w:t>
      </w:r>
    </w:p>
    <w:p w:rsidR="009879F8" w:rsidRPr="00FF0F49" w:rsidRDefault="009879F8" w:rsidP="009879F8"/>
    <w:p w:rsidR="009879F8" w:rsidRPr="00FF0F49" w:rsidRDefault="009879F8" w:rsidP="009879F8">
      <w:pPr>
        <w:outlineLvl w:val="0"/>
        <w:rPr>
          <w:i/>
        </w:rPr>
      </w:pPr>
      <w:r w:rsidRPr="00FF0F49">
        <w:t>From:  &lt;</w:t>
      </w:r>
      <w:r w:rsidRPr="00FF0F49">
        <w:rPr>
          <w:b/>
          <w:i/>
        </w:rPr>
        <w:t>ENTER INFORMATION HERE (full particulars and contact information&gt;)</w:t>
      </w:r>
    </w:p>
    <w:p w:rsidR="009879F8" w:rsidRPr="00FF0F49" w:rsidRDefault="009879F8" w:rsidP="009879F8">
      <w:pPr>
        <w:pStyle w:val="headingi"/>
        <w:keepLines w:val="0"/>
        <w:tabs>
          <w:tab w:val="clear" w:pos="2127"/>
          <w:tab w:val="clear" w:pos="2410"/>
          <w:tab w:val="clear" w:pos="2921"/>
          <w:tab w:val="clear" w:pos="3261"/>
          <w:tab w:val="left" w:pos="1191"/>
          <w:tab w:val="left" w:pos="1588"/>
          <w:tab w:val="left" w:pos="1985"/>
        </w:tabs>
        <w:spacing w:before="120"/>
      </w:pPr>
      <w:r w:rsidRPr="00FF0F49">
        <w:t xml:space="preserve">The undersigned, a duly authorized representative of </w:t>
      </w:r>
    </w:p>
    <w:p w:rsidR="009879F8" w:rsidRPr="00FF0F49" w:rsidRDefault="009879F8" w:rsidP="009879F8">
      <w:pPr>
        <w:pStyle w:val="Heading1"/>
        <w:spacing w:before="240"/>
        <w:ind w:left="0" w:firstLine="0"/>
        <w:rPr>
          <w:b w:val="0"/>
        </w:rPr>
      </w:pPr>
      <w:r w:rsidRPr="00FF0F49">
        <w:rPr>
          <w:b w:val="0"/>
        </w:rPr>
        <w:t>&lt;</w:t>
      </w:r>
      <w:r w:rsidRPr="00FF0F49">
        <w:t>INSERT ORGANIZATION NAME</w:t>
      </w:r>
      <w:r w:rsidRPr="00FF0F49">
        <w:rPr>
          <w:b w:val="0"/>
        </w:rPr>
        <w:t xml:space="preserve">&gt; </w:t>
      </w:r>
      <w:r>
        <w:rPr>
          <w:b w:val="0"/>
        </w:rPr>
        <w:t>(the “</w:t>
      </w:r>
      <w:r>
        <w:t>TRANSPOSING ORGANIZATION</w:t>
      </w:r>
      <w:r>
        <w:rPr>
          <w:b w:val="0"/>
        </w:rPr>
        <w:t>”)</w:t>
      </w:r>
    </w:p>
    <w:p w:rsidR="009879F8" w:rsidRPr="00FF0F49" w:rsidRDefault="009879F8" w:rsidP="009879F8">
      <w:pPr>
        <w:pStyle w:val="headingi"/>
        <w:keepNext w:val="0"/>
        <w:keepLines w:val="0"/>
        <w:tabs>
          <w:tab w:val="clear" w:pos="2127"/>
          <w:tab w:val="clear" w:pos="2410"/>
          <w:tab w:val="clear" w:pos="2921"/>
          <w:tab w:val="clear" w:pos="3261"/>
          <w:tab w:val="left" w:pos="1191"/>
          <w:tab w:val="left" w:pos="1588"/>
          <w:tab w:val="left" w:pos="1985"/>
        </w:tabs>
        <w:spacing w:before="120"/>
      </w:pPr>
      <w:proofErr w:type="gramStart"/>
      <w:r w:rsidRPr="00FF0F49">
        <w:t>affirms</w:t>
      </w:r>
      <w:proofErr w:type="gramEnd"/>
      <w:r w:rsidRPr="00FF0F49">
        <w:t xml:space="preserve"> its intentions with regard to material submitted to the ITU-R  </w:t>
      </w:r>
      <w:r w:rsidRPr="00FF0F49">
        <w:rPr>
          <w:b/>
        </w:rPr>
        <w:t xml:space="preserve">(INSERT SOURCE OF </w:t>
      </w:r>
      <w:r w:rsidRPr="00967798">
        <w:rPr>
          <w:b/>
          <w:lang w:eastAsia="ja-JP"/>
        </w:rPr>
        <w:t>transposing references</w:t>
      </w:r>
      <w:r w:rsidRPr="00967798">
        <w:rPr>
          <w:b/>
        </w:rPr>
        <w:t xml:space="preserve"> SUB</w:t>
      </w:r>
      <w:r w:rsidRPr="00FF0F49">
        <w:rPr>
          <w:b/>
        </w:rPr>
        <w:t>MISSION. e.g</w:t>
      </w:r>
      <w:r>
        <w:rPr>
          <w:b/>
        </w:rPr>
        <w:t>.</w:t>
      </w:r>
      <w:r w:rsidRPr="00FF0F49">
        <w:rPr>
          <w:b/>
        </w:rPr>
        <w:t xml:space="preserve">, submitter </w:t>
      </w:r>
      <w:r w:rsidRPr="00C14A65">
        <w:rPr>
          <w:b/>
          <w:i w:val="0"/>
        </w:rPr>
        <w:t>and relevant document numbers</w:t>
      </w:r>
      <w:r w:rsidRPr="00FF0F49">
        <w:rPr>
          <w:b/>
        </w:rPr>
        <w:t>)</w:t>
      </w:r>
      <w:r w:rsidRPr="00FF0F49">
        <w:t xml:space="preserve"> as indicated by the responses below with regard to:</w:t>
      </w:r>
    </w:p>
    <w:p w:rsidR="009879F8" w:rsidRPr="00F663DF" w:rsidRDefault="009879F8" w:rsidP="009879F8">
      <w:pPr>
        <w:pStyle w:val="Heading1"/>
        <w:spacing w:before="240"/>
        <w:ind w:left="0" w:firstLine="0"/>
      </w:pPr>
      <w:r w:rsidRPr="00FF0F49">
        <w:t xml:space="preserve">TRANSPOSITION OF GCS AND PROVISION OF REFERENCES   </w:t>
      </w:r>
    </w:p>
    <w:p w:rsidR="009879F8" w:rsidRDefault="009879F8" w:rsidP="009879F8">
      <w:r w:rsidRPr="00F663DF">
        <w:t>(Choose one)</w:t>
      </w:r>
    </w:p>
    <w:p w:rsidR="009879F8" w:rsidRDefault="009879F8" w:rsidP="009879F8">
      <w:r>
        <w:rPr>
          <w:b/>
          <w:i/>
        </w:rPr>
        <w:t xml:space="preserve">C-1__________Transposing Organization </w:t>
      </w:r>
      <w:r>
        <w:t xml:space="preserve">provides to the ITU-R </w:t>
      </w:r>
      <w:r w:rsidRPr="00F663DF">
        <w:rPr>
          <w:bCs/>
          <w:color w:val="000000"/>
        </w:rPr>
        <w:t xml:space="preserve">the corresponding detailed </w:t>
      </w:r>
      <w:r w:rsidRPr="00967798">
        <w:rPr>
          <w:bCs/>
          <w:color w:val="000000"/>
          <w:lang w:eastAsia="ja-JP"/>
        </w:rPr>
        <w:t xml:space="preserve">transposing </w:t>
      </w:r>
      <w:r w:rsidRPr="00967798">
        <w:rPr>
          <w:bCs/>
          <w:color w:val="000000"/>
        </w:rPr>
        <w:t xml:space="preserve">references (hyperlinks) for the GCS(s) submitted by the GCS </w:t>
      </w:r>
      <w:proofErr w:type="gramStart"/>
      <w:r w:rsidRPr="00967798">
        <w:rPr>
          <w:bCs/>
          <w:color w:val="000000"/>
        </w:rPr>
        <w:t xml:space="preserve">Proponent  </w:t>
      </w:r>
      <w:r w:rsidRPr="00967798">
        <w:rPr>
          <w:b/>
          <w:bCs/>
          <w:color w:val="000000"/>
        </w:rPr>
        <w:t>&lt;</w:t>
      </w:r>
      <w:proofErr w:type="gramEnd"/>
      <w:r w:rsidRPr="00967798">
        <w:rPr>
          <w:b/>
          <w:bCs/>
          <w:color w:val="000000"/>
        </w:rPr>
        <w:t>INSERT</w:t>
      </w:r>
      <w:r w:rsidRPr="003139C1">
        <w:rPr>
          <w:b/>
          <w:bCs/>
          <w:color w:val="000000"/>
        </w:rPr>
        <w:t xml:space="preserve"> NAME OF GCS PROPONENT and indicate the specific </w:t>
      </w:r>
      <w:r>
        <w:rPr>
          <w:b/>
          <w:bCs/>
          <w:color w:val="000000"/>
        </w:rPr>
        <w:t>GCS</w:t>
      </w:r>
      <w:r w:rsidRPr="003139C1">
        <w:rPr>
          <w:b/>
          <w:bCs/>
          <w:color w:val="000000"/>
        </w:rPr>
        <w:t xml:space="preserve"> by document number or other identifying means &gt;</w:t>
      </w:r>
      <w:r>
        <w:rPr>
          <w:bCs/>
          <w:color w:val="000000"/>
        </w:rPr>
        <w:t xml:space="preserve"> and </w:t>
      </w:r>
      <w:r w:rsidRPr="00F663DF">
        <w:rPr>
          <w:bCs/>
          <w:color w:val="000000"/>
        </w:rPr>
        <w:t xml:space="preserve">certifies to the ITU-R that </w:t>
      </w:r>
      <w:r>
        <w:rPr>
          <w:bCs/>
          <w:color w:val="000000"/>
        </w:rPr>
        <w:t>the</w:t>
      </w:r>
      <w:r w:rsidRPr="00F663DF">
        <w:rPr>
          <w:bCs/>
          <w:color w:val="000000"/>
        </w:rPr>
        <w:t xml:space="preserve"> transposed standards/specifications </w:t>
      </w:r>
      <w:r>
        <w:t>maintain</w:t>
      </w:r>
      <w:r w:rsidRPr="00F663DF">
        <w:t xml:space="preserve"> close consistency </w:t>
      </w:r>
      <w:r w:rsidRPr="00F663DF">
        <w:rPr>
          <w:bCs/>
          <w:color w:val="000000"/>
        </w:rPr>
        <w:t>with th</w:t>
      </w:r>
      <w:r>
        <w:rPr>
          <w:bCs/>
          <w:color w:val="000000"/>
        </w:rPr>
        <w:t>is</w:t>
      </w:r>
      <w:r w:rsidRPr="00F663DF">
        <w:rPr>
          <w:bCs/>
          <w:color w:val="000000"/>
        </w:rPr>
        <w:t xml:space="preserve"> GCS</w:t>
      </w:r>
      <w:r>
        <w:rPr>
          <w:bCs/>
          <w:color w:val="000000"/>
        </w:rPr>
        <w:t>(s).</w:t>
      </w:r>
      <w:r>
        <w:t xml:space="preserve"> </w:t>
      </w:r>
      <w:r w:rsidRPr="00F663DF">
        <w:t>(</w:t>
      </w:r>
      <w:proofErr w:type="gramStart"/>
      <w:r w:rsidRPr="00F663DF">
        <w:t>see</w:t>
      </w:r>
      <w:proofErr w:type="gramEnd"/>
      <w:r w:rsidRPr="00F663DF">
        <w:t xml:space="preserve"> Note </w:t>
      </w:r>
      <w:r>
        <w:t>1</w:t>
      </w:r>
      <w:r w:rsidRPr="00F663DF">
        <w:t>)</w:t>
      </w:r>
      <w:r>
        <w:t xml:space="preserve"> </w:t>
      </w:r>
    </w:p>
    <w:p w:rsidR="009879F8" w:rsidRPr="00F663DF" w:rsidRDefault="009879F8" w:rsidP="009879F8"/>
    <w:p w:rsidR="009879F8" w:rsidRDefault="009879F8" w:rsidP="009879F8">
      <w:pPr>
        <w:spacing w:before="0"/>
        <w:outlineLvl w:val="0"/>
      </w:pPr>
      <w:r>
        <w:rPr>
          <w:b/>
          <w:i/>
        </w:rPr>
        <w:t>C-2</w:t>
      </w:r>
      <w:r w:rsidRPr="00F663DF">
        <w:rPr>
          <w:b/>
          <w:i/>
        </w:rPr>
        <w:t>_______</w:t>
      </w:r>
      <w:r w:rsidRPr="00695745">
        <w:rPr>
          <w:b/>
          <w:i/>
        </w:rPr>
        <w:t xml:space="preserve"> </w:t>
      </w:r>
      <w:r>
        <w:rPr>
          <w:b/>
          <w:i/>
        </w:rPr>
        <w:t>Transposing Organization</w:t>
      </w:r>
      <w:r w:rsidRPr="00F663DF">
        <w:t xml:space="preserve"> </w:t>
      </w:r>
      <w:r>
        <w:t>does</w:t>
      </w:r>
      <w:r w:rsidRPr="00F663DF">
        <w:t xml:space="preserve"> not </w:t>
      </w:r>
      <w:r>
        <w:t>pro</w:t>
      </w:r>
      <w:r w:rsidRPr="00967798">
        <w:t xml:space="preserve">vide </w:t>
      </w:r>
      <w:r w:rsidRPr="00967798">
        <w:rPr>
          <w:bCs/>
          <w:color w:val="000000"/>
          <w:lang w:eastAsia="ja-JP"/>
        </w:rPr>
        <w:t xml:space="preserve">transposing </w:t>
      </w:r>
      <w:r w:rsidRPr="00967798">
        <w:t>r</w:t>
      </w:r>
      <w:r>
        <w:t xml:space="preserve">eferences (hyperlinks) to the ITU-R for the </w:t>
      </w:r>
      <w:r w:rsidRPr="00034D70">
        <w:rPr>
          <w:bCs/>
          <w:color w:val="000000"/>
        </w:rPr>
        <w:t>GCS submitted by the GCS Proponent</w:t>
      </w:r>
      <w:r w:rsidRPr="003139C1">
        <w:rPr>
          <w:b/>
          <w:bCs/>
          <w:color w:val="000000"/>
        </w:rPr>
        <w:t xml:space="preserve"> &lt;INSERT NAME OF GCS PROPONENT and indicate the specific </w:t>
      </w:r>
      <w:r>
        <w:rPr>
          <w:b/>
          <w:bCs/>
          <w:color w:val="000000"/>
        </w:rPr>
        <w:t>GCS</w:t>
      </w:r>
      <w:r w:rsidRPr="003139C1">
        <w:rPr>
          <w:b/>
          <w:bCs/>
          <w:color w:val="000000"/>
        </w:rPr>
        <w:t xml:space="preserve"> by document number or other identifying means &gt;</w:t>
      </w:r>
      <w:r>
        <w:rPr>
          <w:b/>
          <w:bCs/>
          <w:color w:val="000000"/>
        </w:rPr>
        <w:t>.</w:t>
      </w:r>
    </w:p>
    <w:p w:rsidR="009879F8" w:rsidRPr="00F663DF" w:rsidRDefault="009879F8" w:rsidP="009879F8">
      <w:pPr>
        <w:pStyle w:val="FootnoteText"/>
        <w:spacing w:before="0"/>
        <w:rPr>
          <w:szCs w:val="24"/>
        </w:rPr>
      </w:pPr>
    </w:p>
    <w:p w:rsidR="009879F8" w:rsidRPr="00F663DF" w:rsidRDefault="009879F8" w:rsidP="009879F8">
      <w:r w:rsidRPr="00801DD4">
        <w:rPr>
          <w:b/>
        </w:rPr>
        <w:t xml:space="preserve">Note </w:t>
      </w:r>
      <w:r>
        <w:rPr>
          <w:b/>
        </w:rPr>
        <w:t>1</w:t>
      </w:r>
      <w:r w:rsidRPr="00801DD4">
        <w:rPr>
          <w:b/>
        </w:rPr>
        <w:t>:</w:t>
      </w:r>
      <w:r w:rsidRPr="00F663DF">
        <w:t xml:space="preserve"> </w:t>
      </w:r>
      <w:r>
        <w:rPr>
          <w:b/>
          <w:i/>
        </w:rPr>
        <w:t>Transposing Organization</w:t>
      </w:r>
      <w:r w:rsidRPr="00F663DF" w:rsidDel="00695745">
        <w:rPr>
          <w:b/>
          <w:i/>
        </w:rPr>
        <w:t xml:space="preserve"> </w:t>
      </w:r>
      <w:r w:rsidRPr="00F663DF">
        <w:t xml:space="preserve">shall clearly indicate the specific text of </w:t>
      </w:r>
      <w:r>
        <w:t>any</w:t>
      </w:r>
      <w:r w:rsidRPr="00F663DF">
        <w:t xml:space="preserve"> differing/exception material</w:t>
      </w:r>
      <w:r>
        <w:t xml:space="preserve"> (e.g., regional differences)</w:t>
      </w:r>
      <w:r w:rsidRPr="00F663DF">
        <w:t>.</w:t>
      </w:r>
    </w:p>
    <w:p w:rsidR="009879F8" w:rsidRPr="00F663DF" w:rsidRDefault="009879F8" w:rsidP="009879F8"/>
    <w:p w:rsidR="009879F8" w:rsidRPr="00F663DF" w:rsidRDefault="009879F8" w:rsidP="009879F8">
      <w:pPr>
        <w:pStyle w:val="Header"/>
      </w:pPr>
      <w:r w:rsidRPr="00F663DF">
        <w:t>Signed,</w:t>
      </w:r>
    </w:p>
    <w:p w:rsidR="009879F8" w:rsidRPr="00F663DF" w:rsidRDefault="009879F8" w:rsidP="009879F8">
      <w:pPr>
        <w:pStyle w:val="Header"/>
      </w:pPr>
    </w:p>
    <w:p w:rsidR="009879F8" w:rsidRPr="00F663DF" w:rsidRDefault="009879F8" w:rsidP="009879F8">
      <w:pPr>
        <w:pStyle w:val="Header"/>
        <w:rPr>
          <w:i/>
        </w:rPr>
      </w:pPr>
      <w:r w:rsidRPr="00F663DF">
        <w:rPr>
          <w:i/>
        </w:rPr>
        <w:t>&lt;</w:t>
      </w:r>
      <w:r w:rsidRPr="00F663DF">
        <w:rPr>
          <w:b/>
          <w:i/>
        </w:rPr>
        <w:t xml:space="preserve">ENTER SIGNATURE </w:t>
      </w:r>
      <w:r w:rsidRPr="00F663DF">
        <w:rPr>
          <w:b/>
          <w:i/>
        </w:rPr>
        <w:br/>
        <w:t>AND PARTICULARS OF THE DULY AUTHORIZED REPRESENTATIVE</w:t>
      </w:r>
      <w:r w:rsidRPr="00F663DF">
        <w:rPr>
          <w:i/>
        </w:rPr>
        <w:t>&gt;</w:t>
      </w:r>
    </w:p>
    <w:p w:rsidR="009879F8" w:rsidRPr="00F663DF" w:rsidRDefault="009879F8" w:rsidP="009879F8">
      <w:pPr>
        <w:rPr>
          <w:bCs/>
          <w:color w:val="000000"/>
        </w:rPr>
      </w:pPr>
    </w:p>
    <w:p w:rsidR="009879F8" w:rsidRPr="00453E24" w:rsidRDefault="009879F8" w:rsidP="009879F8">
      <w:pPr>
        <w:pStyle w:val="Normalaftertitle"/>
        <w:spacing w:before="240"/>
        <w:rPr>
          <w:lang w:val="pt-BR" w:eastAsia="zh-CN"/>
        </w:rPr>
      </w:pPr>
      <w:r w:rsidRPr="00CD17DE">
        <w:rPr>
          <w:b/>
          <w:bCs/>
          <w:lang w:val="pt-BR"/>
        </w:rPr>
        <w:t>ITU-R Contact:</w:t>
      </w:r>
      <w:r w:rsidRPr="005E2169">
        <w:rPr>
          <w:lang w:val="pt-BR"/>
        </w:rPr>
        <w:tab/>
      </w:r>
      <w:r w:rsidRPr="00CD17DE">
        <w:rPr>
          <w:lang w:val="pt-BR"/>
        </w:rPr>
        <w:t>Sergio Buonomo</w:t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</w:r>
      <w:r w:rsidRPr="00DE6E49">
        <w:rPr>
          <w:b/>
          <w:bCs/>
          <w:lang w:val="pt-BR"/>
        </w:rPr>
        <w:t>E-mail:</w:t>
      </w:r>
      <w:r>
        <w:rPr>
          <w:lang w:val="pt-BR"/>
        </w:rPr>
        <w:t xml:space="preserve"> </w:t>
      </w:r>
      <w:hyperlink r:id="rId7" w:history="1">
        <w:r w:rsidRPr="009E0628">
          <w:rPr>
            <w:rStyle w:val="Hyperlink"/>
            <w:lang w:val="pt-BR"/>
          </w:rPr>
          <w:t>Sergio.Buonomo@itu.int</w:t>
        </w:r>
      </w:hyperlink>
      <w:r>
        <w:rPr>
          <w:lang w:val="pt-BR"/>
        </w:rPr>
        <w:t xml:space="preserve"> </w:t>
      </w:r>
      <w:r w:rsidRPr="005E2169">
        <w:rPr>
          <w:lang w:val="pt-BR"/>
        </w:rPr>
        <w:br/>
      </w:r>
      <w:r w:rsidRPr="005E2169">
        <w:rPr>
          <w:lang w:val="pt-BR"/>
        </w:rPr>
        <w:tab/>
      </w:r>
      <w:r w:rsidRPr="005E2169">
        <w:rPr>
          <w:lang w:val="pt-BR"/>
        </w:rPr>
        <w:tab/>
      </w:r>
      <w:r w:rsidRPr="00CD17DE">
        <w:rPr>
          <w:lang w:val="pt-BR"/>
        </w:rPr>
        <w:t>Counsellor, ITU-R SG 5</w:t>
      </w:r>
    </w:p>
    <w:p w:rsidR="009879F8" w:rsidRPr="0029513D" w:rsidRDefault="009879F8" w:rsidP="009879F8">
      <w:pPr>
        <w:rPr>
          <w:lang w:val="it-IT" w:eastAsia="ja-JP"/>
        </w:rPr>
      </w:pPr>
    </w:p>
    <w:p w:rsidR="00E12724" w:rsidRPr="009879F8" w:rsidRDefault="009879F8" w:rsidP="009879F8">
      <w:pPr>
        <w:spacing w:before="0"/>
        <w:jc w:val="center"/>
        <w:rPr>
          <w:lang w:val="en-US" w:eastAsia="zh-CN"/>
        </w:rPr>
      </w:pPr>
      <w:r>
        <w:rPr>
          <w:lang w:val="en-US" w:eastAsia="zh-CN"/>
        </w:rPr>
        <w:t>________________</w:t>
      </w:r>
    </w:p>
    <w:sectPr w:rsidR="00E12724" w:rsidRPr="009879F8" w:rsidSect="00D027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A30" w:rsidRDefault="00166A30">
      <w:pPr>
        <w:spacing w:before="0"/>
      </w:pPr>
      <w:r>
        <w:separator/>
      </w:r>
    </w:p>
  </w:endnote>
  <w:endnote w:type="continuationSeparator" w:id="0">
    <w:p w:rsidR="00166A30" w:rsidRDefault="00166A3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63D" w:rsidRDefault="005B063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A53" w:rsidRDefault="009879F8">
    <w:pPr>
      <w:pStyle w:val="Footer"/>
    </w:pPr>
    <w:fldSimple w:instr=" FILENAME \p  \* MERGEFORMAT ">
      <w:r>
        <w:t>M:\BRSGD\TEXT2013\SG05\IMT-2000\002e.docx</w:t>
      </w:r>
    </w:fldSimple>
    <w:r>
      <w:tab/>
    </w:r>
    <w:r>
      <w:fldChar w:fldCharType="begin"/>
    </w:r>
    <w:r>
      <w:instrText xml:space="preserve"> SAVEDATE \@ DD.MM.YY </w:instrText>
    </w:r>
    <w:r>
      <w:fldChar w:fldCharType="separate"/>
    </w:r>
    <w:r w:rsidR="005B063D">
      <w:t>01.07.14</w:t>
    </w:r>
    <w:r>
      <w:fldChar w:fldCharType="end"/>
    </w:r>
    <w:r>
      <w:tab/>
    </w:r>
    <w:r>
      <w:fldChar w:fldCharType="begin"/>
    </w:r>
    <w:r>
      <w:instrText xml:space="preserve"> PRINTDATE \@ DD.MM.YY </w:instrText>
    </w:r>
    <w:r>
      <w:fldChar w:fldCharType="separate"/>
    </w:r>
    <w:r>
      <w:t>21.02.08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A53" w:rsidRPr="005B063D" w:rsidRDefault="00166A30" w:rsidP="005B063D">
    <w:pPr>
      <w:pStyle w:val="Footer"/>
    </w:pP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A30" w:rsidRDefault="00166A30">
      <w:pPr>
        <w:spacing w:before="0"/>
      </w:pPr>
      <w:r>
        <w:separator/>
      </w:r>
    </w:p>
  </w:footnote>
  <w:footnote w:type="continuationSeparator" w:id="0">
    <w:p w:rsidR="00166A30" w:rsidRDefault="00166A3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63D" w:rsidRDefault="005B063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4A" w:rsidRDefault="009879F8" w:rsidP="00330567">
    <w:pPr>
      <w:pStyle w:val="Header"/>
      <w:rPr>
        <w:rStyle w:val="PageNumber"/>
      </w:rPr>
    </w:pPr>
    <w:r>
      <w:rPr>
        <w:lang w:val="en-US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:rsidR="00FA124A" w:rsidRPr="00D41B88" w:rsidRDefault="009879F8" w:rsidP="007C7C74">
    <w:pPr>
      <w:pStyle w:val="Header"/>
      <w:rPr>
        <w:rFonts w:asciiTheme="majorBidi" w:hAnsiTheme="majorBidi" w:cstheme="majorBidi"/>
        <w:bCs/>
        <w:szCs w:val="18"/>
        <w:lang w:val="en-US"/>
      </w:rPr>
    </w:pPr>
    <w:r w:rsidRPr="00D41B88">
      <w:rPr>
        <w:rFonts w:asciiTheme="majorBidi" w:hAnsiTheme="majorBidi" w:cstheme="majorBidi"/>
        <w:bCs/>
        <w:szCs w:val="18"/>
        <w:lang w:eastAsia="zh-CN"/>
      </w:rPr>
      <w:t>IMT-2000/2-E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63D" w:rsidRDefault="005B063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9F8"/>
    <w:rsid w:val="00166A30"/>
    <w:rsid w:val="005B063D"/>
    <w:rsid w:val="00800892"/>
    <w:rsid w:val="009879F8"/>
    <w:rsid w:val="00E35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9F8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9879F8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79F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879F8"/>
    <w:rPr>
      <w:rFonts w:ascii="Times New Roman" w:eastAsia="Times New Roman" w:hAnsi="Times New Roman" w:cs="Times New Roman"/>
      <w:b/>
      <w:sz w:val="28"/>
      <w:szCs w:val="20"/>
      <w:lang w:val="en-GB" w:eastAsia="en-US"/>
    </w:rPr>
  </w:style>
  <w:style w:type="paragraph" w:customStyle="1" w:styleId="Normalaftertitle">
    <w:name w:val="Normal_after_title"/>
    <w:basedOn w:val="Normal"/>
    <w:next w:val="Normal"/>
    <w:link w:val="NormalaftertitleChar"/>
    <w:rsid w:val="009879F8"/>
    <w:pPr>
      <w:spacing w:before="360"/>
    </w:pPr>
  </w:style>
  <w:style w:type="paragraph" w:styleId="Footer">
    <w:name w:val="footer"/>
    <w:basedOn w:val="Normal"/>
    <w:link w:val="FooterChar"/>
    <w:rsid w:val="009879F8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9879F8"/>
    <w:rPr>
      <w:rFonts w:ascii="Times New Roman" w:eastAsia="Times New Roman" w:hAnsi="Times New Roman" w:cs="Times New Roman"/>
      <w:caps/>
      <w:noProof/>
      <w:sz w:val="16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rsid w:val="009879F8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9879F8"/>
    <w:rPr>
      <w:rFonts w:ascii="Times New Roman" w:eastAsia="Times New Roman" w:hAnsi="Times New Roman" w:cs="Times New Roman"/>
      <w:sz w:val="24"/>
      <w:szCs w:val="20"/>
      <w:lang w:val="en-GB" w:eastAsia="en-US"/>
    </w:rPr>
  </w:style>
  <w:style w:type="paragraph" w:styleId="Header">
    <w:name w:val="header"/>
    <w:basedOn w:val="Normal"/>
    <w:link w:val="HeaderChar"/>
    <w:uiPriority w:val="99"/>
    <w:rsid w:val="009879F8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9879F8"/>
    <w:rPr>
      <w:rFonts w:ascii="Times New Roman" w:eastAsia="Times New Roman" w:hAnsi="Times New Roman" w:cs="Times New Roman"/>
      <w:sz w:val="18"/>
      <w:szCs w:val="20"/>
      <w:lang w:val="en-GB" w:eastAsia="en-US"/>
    </w:rPr>
  </w:style>
  <w:style w:type="character" w:styleId="PageNumber">
    <w:name w:val="page number"/>
    <w:basedOn w:val="DefaultParagraphFont"/>
    <w:rsid w:val="009879F8"/>
  </w:style>
  <w:style w:type="paragraph" w:customStyle="1" w:styleId="AnnexNo">
    <w:name w:val="Annex_No"/>
    <w:basedOn w:val="Normal"/>
    <w:next w:val="Normal"/>
    <w:link w:val="AnnexNoChar"/>
    <w:rsid w:val="009879F8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title">
    <w:name w:val="Annex_title"/>
    <w:basedOn w:val="Normal"/>
    <w:next w:val="Normal"/>
    <w:rsid w:val="009879F8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styleId="Hyperlink">
    <w:name w:val="Hyperlink"/>
    <w:rsid w:val="009879F8"/>
    <w:rPr>
      <w:color w:val="0000FF"/>
      <w:u w:val="single"/>
    </w:rPr>
  </w:style>
  <w:style w:type="paragraph" w:customStyle="1" w:styleId="headingi">
    <w:name w:val="heading_i"/>
    <w:basedOn w:val="Heading3"/>
    <w:next w:val="Normal"/>
    <w:rsid w:val="009879F8"/>
    <w:pPr>
      <w:tabs>
        <w:tab w:val="clear" w:pos="1134"/>
        <w:tab w:val="clear" w:pos="1871"/>
        <w:tab w:val="clear" w:pos="2268"/>
        <w:tab w:val="left" w:pos="794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spacing w:before="160"/>
      <w:textAlignment w:val="auto"/>
      <w:outlineLvl w:val="9"/>
    </w:pPr>
    <w:rPr>
      <w:rFonts w:ascii="Times New Roman" w:eastAsiaTheme="minorEastAsia" w:hAnsi="Times New Roman" w:cs="Times New Roman"/>
      <w:b w:val="0"/>
      <w:bCs w:val="0"/>
      <w:i/>
      <w:color w:val="auto"/>
    </w:rPr>
  </w:style>
  <w:style w:type="character" w:customStyle="1" w:styleId="NormalaftertitleChar">
    <w:name w:val="Normal_after_title Char"/>
    <w:basedOn w:val="DefaultParagraphFont"/>
    <w:link w:val="Normalaftertitle"/>
    <w:locked/>
    <w:rsid w:val="009879F8"/>
    <w:rPr>
      <w:rFonts w:ascii="Times New Roman" w:eastAsia="Times New Roman" w:hAnsi="Times New Roman" w:cs="Times New Roman"/>
      <w:sz w:val="24"/>
      <w:szCs w:val="20"/>
      <w:lang w:val="en-GB" w:eastAsia="en-US"/>
    </w:rPr>
  </w:style>
  <w:style w:type="character" w:customStyle="1" w:styleId="AnnexNoChar">
    <w:name w:val="Annex_No Char"/>
    <w:basedOn w:val="DefaultParagraphFont"/>
    <w:link w:val="AnnexNo"/>
    <w:rsid w:val="009879F8"/>
    <w:rPr>
      <w:rFonts w:ascii="Times New Roman" w:eastAsia="Times New Roman" w:hAnsi="Times New Roman" w:cs="Times New Roman"/>
      <w:caps/>
      <w:sz w:val="28"/>
      <w:szCs w:val="20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79F8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9F8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9879F8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79F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879F8"/>
    <w:rPr>
      <w:rFonts w:ascii="Times New Roman" w:eastAsia="Times New Roman" w:hAnsi="Times New Roman" w:cs="Times New Roman"/>
      <w:b/>
      <w:sz w:val="28"/>
      <w:szCs w:val="20"/>
      <w:lang w:val="en-GB" w:eastAsia="en-US"/>
    </w:rPr>
  </w:style>
  <w:style w:type="paragraph" w:customStyle="1" w:styleId="Normalaftertitle">
    <w:name w:val="Normal_after_title"/>
    <w:basedOn w:val="Normal"/>
    <w:next w:val="Normal"/>
    <w:link w:val="NormalaftertitleChar"/>
    <w:rsid w:val="009879F8"/>
    <w:pPr>
      <w:spacing w:before="360"/>
    </w:pPr>
  </w:style>
  <w:style w:type="paragraph" w:styleId="Footer">
    <w:name w:val="footer"/>
    <w:basedOn w:val="Normal"/>
    <w:link w:val="FooterChar"/>
    <w:rsid w:val="009879F8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9879F8"/>
    <w:rPr>
      <w:rFonts w:ascii="Times New Roman" w:eastAsia="Times New Roman" w:hAnsi="Times New Roman" w:cs="Times New Roman"/>
      <w:caps/>
      <w:noProof/>
      <w:sz w:val="16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rsid w:val="009879F8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9879F8"/>
    <w:rPr>
      <w:rFonts w:ascii="Times New Roman" w:eastAsia="Times New Roman" w:hAnsi="Times New Roman" w:cs="Times New Roman"/>
      <w:sz w:val="24"/>
      <w:szCs w:val="20"/>
      <w:lang w:val="en-GB" w:eastAsia="en-US"/>
    </w:rPr>
  </w:style>
  <w:style w:type="paragraph" w:styleId="Header">
    <w:name w:val="header"/>
    <w:basedOn w:val="Normal"/>
    <w:link w:val="HeaderChar"/>
    <w:uiPriority w:val="99"/>
    <w:rsid w:val="009879F8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9879F8"/>
    <w:rPr>
      <w:rFonts w:ascii="Times New Roman" w:eastAsia="Times New Roman" w:hAnsi="Times New Roman" w:cs="Times New Roman"/>
      <w:sz w:val="18"/>
      <w:szCs w:val="20"/>
      <w:lang w:val="en-GB" w:eastAsia="en-US"/>
    </w:rPr>
  </w:style>
  <w:style w:type="character" w:styleId="PageNumber">
    <w:name w:val="page number"/>
    <w:basedOn w:val="DefaultParagraphFont"/>
    <w:rsid w:val="009879F8"/>
  </w:style>
  <w:style w:type="paragraph" w:customStyle="1" w:styleId="AnnexNo">
    <w:name w:val="Annex_No"/>
    <w:basedOn w:val="Normal"/>
    <w:next w:val="Normal"/>
    <w:link w:val="AnnexNoChar"/>
    <w:rsid w:val="009879F8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title">
    <w:name w:val="Annex_title"/>
    <w:basedOn w:val="Normal"/>
    <w:next w:val="Normal"/>
    <w:rsid w:val="009879F8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styleId="Hyperlink">
    <w:name w:val="Hyperlink"/>
    <w:rsid w:val="009879F8"/>
    <w:rPr>
      <w:color w:val="0000FF"/>
      <w:u w:val="single"/>
    </w:rPr>
  </w:style>
  <w:style w:type="paragraph" w:customStyle="1" w:styleId="headingi">
    <w:name w:val="heading_i"/>
    <w:basedOn w:val="Heading3"/>
    <w:next w:val="Normal"/>
    <w:rsid w:val="009879F8"/>
    <w:pPr>
      <w:tabs>
        <w:tab w:val="clear" w:pos="1134"/>
        <w:tab w:val="clear" w:pos="1871"/>
        <w:tab w:val="clear" w:pos="2268"/>
        <w:tab w:val="left" w:pos="794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spacing w:before="160"/>
      <w:textAlignment w:val="auto"/>
      <w:outlineLvl w:val="9"/>
    </w:pPr>
    <w:rPr>
      <w:rFonts w:ascii="Times New Roman" w:eastAsiaTheme="minorEastAsia" w:hAnsi="Times New Roman" w:cs="Times New Roman"/>
      <w:b w:val="0"/>
      <w:bCs w:val="0"/>
      <w:i/>
      <w:color w:val="auto"/>
    </w:rPr>
  </w:style>
  <w:style w:type="character" w:customStyle="1" w:styleId="NormalaftertitleChar">
    <w:name w:val="Normal_after_title Char"/>
    <w:basedOn w:val="DefaultParagraphFont"/>
    <w:link w:val="Normalaftertitle"/>
    <w:locked/>
    <w:rsid w:val="009879F8"/>
    <w:rPr>
      <w:rFonts w:ascii="Times New Roman" w:eastAsia="Times New Roman" w:hAnsi="Times New Roman" w:cs="Times New Roman"/>
      <w:sz w:val="24"/>
      <w:szCs w:val="20"/>
      <w:lang w:val="en-GB" w:eastAsia="en-US"/>
    </w:rPr>
  </w:style>
  <w:style w:type="character" w:customStyle="1" w:styleId="AnnexNoChar">
    <w:name w:val="Annex_No Char"/>
    <w:basedOn w:val="DefaultParagraphFont"/>
    <w:link w:val="AnnexNo"/>
    <w:rsid w:val="009879F8"/>
    <w:rPr>
      <w:rFonts w:ascii="Times New Roman" w:eastAsia="Times New Roman" w:hAnsi="Times New Roman" w:cs="Times New Roman"/>
      <w:caps/>
      <w:sz w:val="28"/>
      <w:szCs w:val="20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79F8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ergio.Buonomo@itu.int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ITU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Buonomo, Sergio</dc:creator>
  <cp:lastModifiedBy>Buonomo, Sergio</cp:lastModifiedBy>
  <cp:revision>2</cp:revision>
  <dcterms:created xsi:type="dcterms:W3CDTF">2014-07-01T14:09:00Z</dcterms:created>
  <dcterms:modified xsi:type="dcterms:W3CDTF">2014-07-02T09:42:00Z</dcterms:modified>
</cp:coreProperties>
</file>