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86" w:type="dxa"/>
        <w:tblInd w:w="-297" w:type="dxa"/>
        <w:tblLayout w:type="fixed"/>
        <w:tblLook w:val="0000"/>
      </w:tblPr>
      <w:tblGrid>
        <w:gridCol w:w="1258"/>
        <w:gridCol w:w="3493"/>
        <w:gridCol w:w="6135"/>
      </w:tblGrid>
      <w:tr w:rsidR="009B12D8">
        <w:tc>
          <w:tcPr>
            <w:tcW w:w="1258" w:type="dxa"/>
            <w:tcBorders>
              <w:top w:val="single" w:sz="4" w:space="0" w:color="000000"/>
              <w:bottom w:val="single" w:sz="4" w:space="0" w:color="000000"/>
            </w:tcBorders>
          </w:tcPr>
          <w:p w:rsidR="009B12D8" w:rsidRDefault="009B12D8">
            <w:pPr>
              <w:pStyle w:val="covertext"/>
              <w:snapToGrid w:val="0"/>
            </w:pPr>
            <w:r>
              <w:t>Project</w:t>
            </w:r>
          </w:p>
        </w:tc>
        <w:tc>
          <w:tcPr>
            <w:tcW w:w="9628" w:type="dxa"/>
            <w:gridSpan w:val="2"/>
            <w:tcBorders>
              <w:top w:val="single" w:sz="4" w:space="0" w:color="000000"/>
              <w:bottom w:val="single" w:sz="4" w:space="0" w:color="000000"/>
            </w:tcBorders>
          </w:tcPr>
          <w:p w:rsidR="009B12D8" w:rsidRDefault="009B12D8" w:rsidP="00A94EC6">
            <w:pPr>
              <w:pStyle w:val="covertext"/>
              <w:tabs>
                <w:tab w:val="left" w:pos="8802"/>
              </w:tabs>
              <w:snapToGrid w:val="0"/>
              <w:ind w:right="162"/>
              <w:rPr>
                <w:b/>
              </w:rPr>
            </w:pPr>
            <w:r>
              <w:rPr>
                <w:b/>
              </w:rPr>
              <w:t>IEEE 802.16 Broadband Wireless Access Working Group &lt;</w:t>
            </w:r>
            <w:hyperlink r:id="rId7" w:history="1">
              <w:r>
                <w:rPr>
                  <w:rStyle w:val="InternetLink"/>
                </w:rPr>
                <w:t>http://ieee802.org/16</w:t>
              </w:r>
            </w:hyperlink>
            <w:r>
              <w:rPr>
                <w:b/>
              </w:rPr>
              <w:t>&gt;</w:t>
            </w:r>
          </w:p>
        </w:tc>
      </w:tr>
      <w:tr w:rsidR="009B12D8">
        <w:tc>
          <w:tcPr>
            <w:tcW w:w="1258" w:type="dxa"/>
            <w:tcBorders>
              <w:bottom w:val="single" w:sz="4" w:space="0" w:color="000000"/>
            </w:tcBorders>
          </w:tcPr>
          <w:p w:rsidR="009B12D8" w:rsidRDefault="009B12D8">
            <w:pPr>
              <w:pStyle w:val="covertext"/>
              <w:snapToGrid w:val="0"/>
            </w:pPr>
            <w:r>
              <w:t>Title</w:t>
            </w:r>
          </w:p>
        </w:tc>
        <w:tc>
          <w:tcPr>
            <w:tcW w:w="9628" w:type="dxa"/>
            <w:gridSpan w:val="2"/>
            <w:tcBorders>
              <w:bottom w:val="single" w:sz="4" w:space="0" w:color="000000"/>
            </w:tcBorders>
          </w:tcPr>
          <w:p w:rsidR="009B12D8" w:rsidRPr="00CB1A9A" w:rsidRDefault="00CB6CD8" w:rsidP="001624E5">
            <w:pPr>
              <w:pStyle w:val="covertext"/>
              <w:snapToGrid w:val="0"/>
              <w:rPr>
                <w:b/>
                <w:i/>
              </w:rPr>
            </w:pPr>
            <w:bookmarkStart w:id="0" w:name="OLE_LINK1"/>
            <w:r>
              <w:rPr>
                <w:b/>
                <w:i/>
              </w:rPr>
              <w:t>Proposed Contribution</w:t>
            </w:r>
            <w:r w:rsidR="00CB1A9A" w:rsidRPr="00CB1A9A">
              <w:rPr>
                <w:b/>
                <w:i/>
              </w:rPr>
              <w:t xml:space="preserve"> to ITU-R WP 5D</w:t>
            </w:r>
            <w:r w:rsidR="00CB1A9A">
              <w:rPr>
                <w:b/>
                <w:i/>
              </w:rPr>
              <w:t>:</w:t>
            </w:r>
            <w:r w:rsidR="00CB1A9A" w:rsidRPr="00CB6CD8">
              <w:rPr>
                <w:b/>
              </w:rPr>
              <w:t xml:space="preserve"> </w:t>
            </w:r>
            <w:r w:rsidR="00CB1A9A" w:rsidRPr="00CB1A9A">
              <w:rPr>
                <w:b/>
                <w:i/>
              </w:rPr>
              <w:t>Update of WirelessMAN-Advanced RIT of</w:t>
            </w:r>
            <w:r w:rsidR="00CB1A9A">
              <w:rPr>
                <w:b/>
                <w:i/>
              </w:rPr>
              <w:t xml:space="preserve"> </w:t>
            </w:r>
            <w:bookmarkStart w:id="1" w:name="OLE_LINK2"/>
            <w:r w:rsidR="00CB1A9A">
              <w:rPr>
                <w:b/>
                <w:i/>
              </w:rPr>
              <w:t>Rec</w:t>
            </w:r>
            <w:r w:rsidR="001624E5">
              <w:rPr>
                <w:b/>
                <w:i/>
              </w:rPr>
              <w:t>ommendation</w:t>
            </w:r>
            <w:r w:rsidR="00CB1A9A">
              <w:rPr>
                <w:b/>
                <w:i/>
              </w:rPr>
              <w:t xml:space="preserve"> </w:t>
            </w:r>
            <w:bookmarkEnd w:id="1"/>
            <w:r w:rsidR="00CB1A9A">
              <w:rPr>
                <w:b/>
                <w:i/>
              </w:rPr>
              <w:t>ITU-R M.2012 (Meeting Y+2)</w:t>
            </w:r>
            <w:bookmarkEnd w:id="0"/>
          </w:p>
        </w:tc>
      </w:tr>
      <w:tr w:rsidR="009B12D8">
        <w:tc>
          <w:tcPr>
            <w:tcW w:w="1258" w:type="dxa"/>
            <w:tcBorders>
              <w:bottom w:val="single" w:sz="4" w:space="0" w:color="000000"/>
            </w:tcBorders>
          </w:tcPr>
          <w:p w:rsidR="009B12D8" w:rsidRDefault="009B12D8">
            <w:pPr>
              <w:pStyle w:val="covertext"/>
              <w:snapToGrid w:val="0"/>
            </w:pPr>
            <w:r>
              <w:t>Date Submitted</w:t>
            </w:r>
          </w:p>
        </w:tc>
        <w:tc>
          <w:tcPr>
            <w:tcW w:w="9628" w:type="dxa"/>
            <w:gridSpan w:val="2"/>
            <w:tcBorders>
              <w:bottom w:val="single" w:sz="4" w:space="0" w:color="000000"/>
            </w:tcBorders>
          </w:tcPr>
          <w:p w:rsidR="009B12D8" w:rsidRDefault="00235AA3" w:rsidP="00981111">
            <w:pPr>
              <w:pStyle w:val="covertext"/>
              <w:snapToGrid w:val="0"/>
              <w:rPr>
                <w:b/>
              </w:rPr>
            </w:pPr>
            <w:r>
              <w:rPr>
                <w:b/>
              </w:rPr>
              <w:t>2013</w:t>
            </w:r>
            <w:r w:rsidR="009B12D8">
              <w:rPr>
                <w:b/>
              </w:rPr>
              <w:t>-</w:t>
            </w:r>
            <w:r>
              <w:rPr>
                <w:b/>
              </w:rPr>
              <w:t>0</w:t>
            </w:r>
            <w:r w:rsidR="00981111">
              <w:rPr>
                <w:b/>
              </w:rPr>
              <w:t>5</w:t>
            </w:r>
            <w:r w:rsidR="009B12D8">
              <w:rPr>
                <w:b/>
              </w:rPr>
              <w:t>-</w:t>
            </w:r>
            <w:r w:rsidR="00981111">
              <w:rPr>
                <w:b/>
              </w:rPr>
              <w:t>14</w:t>
            </w:r>
          </w:p>
        </w:tc>
      </w:tr>
      <w:tr w:rsidR="009B12D8">
        <w:tc>
          <w:tcPr>
            <w:tcW w:w="1258" w:type="dxa"/>
            <w:tcBorders>
              <w:bottom w:val="single" w:sz="4" w:space="0" w:color="000000"/>
            </w:tcBorders>
          </w:tcPr>
          <w:p w:rsidR="009B12D8" w:rsidRDefault="009B12D8">
            <w:pPr>
              <w:pStyle w:val="covertext"/>
              <w:snapToGrid w:val="0"/>
            </w:pPr>
            <w:r>
              <w:t>Source(s)</w:t>
            </w:r>
          </w:p>
        </w:tc>
        <w:tc>
          <w:tcPr>
            <w:tcW w:w="3493" w:type="dxa"/>
            <w:tcBorders>
              <w:bottom w:val="single" w:sz="4" w:space="0" w:color="000000"/>
            </w:tcBorders>
          </w:tcPr>
          <w:p w:rsidR="009B12D8" w:rsidRDefault="009B12D8" w:rsidP="00626EFC">
            <w:pPr>
              <w:pStyle w:val="covertext"/>
              <w:snapToGrid w:val="0"/>
            </w:pPr>
            <w:r>
              <w:t>Roger B. Marks</w:t>
            </w:r>
          </w:p>
          <w:p w:rsidR="009B12D8" w:rsidRDefault="0025448D" w:rsidP="00626EFC">
            <w:pPr>
              <w:pStyle w:val="covertext"/>
              <w:snapToGrid w:val="0"/>
            </w:pPr>
            <w:r>
              <w:t>Consensii LLC</w:t>
            </w:r>
          </w:p>
          <w:p w:rsidR="009B12D8" w:rsidRDefault="009B12D8" w:rsidP="00626EFC">
            <w:pPr>
              <w:pStyle w:val="covertext"/>
              <w:snapToGrid w:val="0"/>
            </w:pPr>
            <w:r>
              <w:t>4040 Montview Blvd</w:t>
            </w:r>
          </w:p>
          <w:p w:rsidR="009B12D8" w:rsidRPr="00F46E02" w:rsidRDefault="009B12D8" w:rsidP="00626EFC">
            <w:pPr>
              <w:pStyle w:val="covertext"/>
              <w:snapToGrid w:val="0"/>
            </w:pPr>
            <w:r>
              <w:t>Denver, CO 80207 USA</w:t>
            </w:r>
          </w:p>
        </w:tc>
        <w:tc>
          <w:tcPr>
            <w:tcW w:w="6135" w:type="dxa"/>
            <w:tcBorders>
              <w:bottom w:val="single" w:sz="4" w:space="0" w:color="000000"/>
            </w:tcBorders>
          </w:tcPr>
          <w:p w:rsidR="009B12D8" w:rsidRDefault="009B12D8">
            <w:pPr>
              <w:pStyle w:val="Default"/>
            </w:pPr>
            <w:r>
              <w:t>Voice:</w:t>
            </w:r>
            <w:r>
              <w:tab/>
              <w:t>+1 619 393 1913</w:t>
            </w:r>
            <w:r>
              <w:br/>
              <w:t>E-mail: roger@consensii.com</w:t>
            </w:r>
          </w:p>
          <w:p w:rsidR="009B12D8" w:rsidRDefault="009B12D8">
            <w:pPr>
              <w:pStyle w:val="Default"/>
              <w:rPr>
                <w:rFonts w:ascii="Helvetica" w:hAnsi="Helvetica"/>
                <w:sz w:val="20"/>
              </w:rPr>
            </w:pPr>
          </w:p>
          <w:p w:rsidR="009B12D8" w:rsidRDefault="009B12D8">
            <w:pPr>
              <w:pStyle w:val="Default"/>
            </w:pPr>
            <w:r>
              <w:rPr>
                <w:rFonts w:ascii="Helvetica" w:hAnsi="Helvetica"/>
                <w:sz w:val="20"/>
              </w:rPr>
              <w:t>*&lt;</w:t>
            </w:r>
            <w:hyperlink r:id="rId8" w:history="1">
              <w:r>
                <w:rPr>
                  <w:rStyle w:val="InternetLink"/>
                  <w:rFonts w:ascii="Helvetica" w:hAnsi="Helvetica"/>
                  <w:sz w:val="20"/>
                </w:rPr>
                <w:t>http://standards.ieee.org/faqs/affiliationFAQ.html</w:t>
              </w:r>
            </w:hyperlink>
            <w:r>
              <w:rPr>
                <w:rFonts w:ascii="Helvetica" w:hAnsi="Helvetica"/>
                <w:sz w:val="20"/>
              </w:rPr>
              <w:t>&gt;</w:t>
            </w:r>
          </w:p>
        </w:tc>
      </w:tr>
      <w:tr w:rsidR="009B12D8">
        <w:tc>
          <w:tcPr>
            <w:tcW w:w="1258" w:type="dxa"/>
            <w:tcBorders>
              <w:bottom w:val="single" w:sz="4" w:space="0" w:color="000000"/>
            </w:tcBorders>
          </w:tcPr>
          <w:p w:rsidR="009B12D8" w:rsidRDefault="009B12D8">
            <w:pPr>
              <w:pStyle w:val="covertext"/>
              <w:snapToGrid w:val="0"/>
            </w:pPr>
            <w:r>
              <w:t>Re:</w:t>
            </w:r>
          </w:p>
        </w:tc>
        <w:tc>
          <w:tcPr>
            <w:tcW w:w="9628" w:type="dxa"/>
            <w:gridSpan w:val="2"/>
            <w:tcBorders>
              <w:bottom w:val="single" w:sz="4" w:space="0" w:color="000000"/>
            </w:tcBorders>
          </w:tcPr>
          <w:p w:rsidR="000813E7" w:rsidRPr="00EB64A1" w:rsidRDefault="0087447A" w:rsidP="0087447A">
            <w:pPr>
              <w:pStyle w:val="covertext"/>
              <w:snapToGrid w:val="0"/>
            </w:pPr>
            <w:r w:rsidRPr="0087447A">
              <w:t xml:space="preserve">13 </w:t>
            </w:r>
            <w:r w:rsidRPr="00EB64A1">
              <w:t xml:space="preserve">February 2012 liaison statement from ITU-R WP 5D “on the schedule for updating </w:t>
            </w:r>
            <w:bookmarkStart w:id="2" w:name="OLE_LINK34"/>
            <w:r w:rsidRPr="00EB64A1">
              <w:t xml:space="preserve">Recommendation ITU-R M.2012 </w:t>
            </w:r>
            <w:bookmarkEnd w:id="2"/>
            <w:r w:rsidRPr="00EB64A1">
              <w:t>‘Detailed specifications of the terrestrial radio interfaces of International Mobile Telecommunications-Advanced (IMT-Advanced)’ to Revision 1” (</w:t>
            </w:r>
            <w:bookmarkStart w:id="3" w:name="OLE_LINK52"/>
            <w:r w:rsidR="006B3E20" w:rsidRPr="00EB64A1">
              <w:fldChar w:fldCharType="begin"/>
            </w:r>
            <w:r w:rsidRPr="00EB64A1">
              <w:instrText>HYPERLINK "http://doc.wirelessman.org/16-12-0145"</w:instrText>
            </w:r>
            <w:r w:rsidR="006B3E20" w:rsidRPr="00EB64A1">
              <w:fldChar w:fldCharType="separate"/>
            </w:r>
            <w:bookmarkEnd w:id="3"/>
            <w:r w:rsidRPr="00EB64A1">
              <w:rPr>
                <w:rStyle w:val="Hyperlink"/>
                <w:color w:val="auto"/>
              </w:rPr>
              <w:t>IEEE 802.16-12-0145</w:t>
            </w:r>
            <w:r w:rsidR="006B3E20" w:rsidRPr="00EB64A1">
              <w:fldChar w:fldCharType="end"/>
            </w:r>
            <w:r w:rsidRPr="00EB64A1">
              <w:t>)</w:t>
            </w:r>
            <w:bookmarkStart w:id="4" w:name="OLE_LINK58"/>
            <w:bookmarkStart w:id="5" w:name="OLE_LINK86"/>
            <w:r w:rsidR="00C74DBD" w:rsidRPr="00EB64A1">
              <w:t xml:space="preserve"> </w:t>
            </w:r>
            <w:bookmarkEnd w:id="4"/>
            <w:bookmarkEnd w:id="5"/>
          </w:p>
          <w:p w:rsidR="009B12D8" w:rsidRPr="000813E7" w:rsidRDefault="00AF7DBB" w:rsidP="007577CF">
            <w:pPr>
              <w:pStyle w:val="covertext"/>
              <w:snapToGrid w:val="0"/>
              <w:rPr>
                <w:highlight w:val="yellow"/>
              </w:rPr>
            </w:pPr>
            <w:r w:rsidRPr="00EB64A1">
              <w:t>Other relevant</w:t>
            </w:r>
            <w:r w:rsidR="00CE74EC" w:rsidRPr="00EB64A1">
              <w:t xml:space="preserve"> contribution</w:t>
            </w:r>
            <w:r w:rsidRPr="00EB64A1">
              <w:t>s</w:t>
            </w:r>
            <w:r w:rsidR="00CE74EC" w:rsidRPr="00EB64A1">
              <w:t xml:space="preserve"> </w:t>
            </w:r>
            <w:r w:rsidRPr="00EB64A1">
              <w:t>include</w:t>
            </w:r>
            <w:r w:rsidR="000813E7" w:rsidRPr="00EB64A1">
              <w:t xml:space="preserve"> </w:t>
            </w:r>
            <w:bookmarkStart w:id="6" w:name="OLE_LINK23"/>
            <w:r w:rsidR="000813E7" w:rsidRPr="00EB64A1">
              <w:t>IEEE</w:t>
            </w:r>
            <w:r w:rsidR="00EB64A1" w:rsidRPr="00EB64A1">
              <w:t xml:space="preserve"> 802.16-12-0409 </w:t>
            </w:r>
            <w:r w:rsidR="004B35BE">
              <w:t xml:space="preserve">(5D/64) </w:t>
            </w:r>
            <w:r w:rsidR="00EB64A1" w:rsidRPr="00EB64A1">
              <w:t>and 802.16-12-0487</w:t>
            </w:r>
            <w:bookmarkStart w:id="7" w:name="OLE_LINK21"/>
            <w:bookmarkStart w:id="8" w:name="OLE_LINK25"/>
            <w:bookmarkEnd w:id="6"/>
            <w:r w:rsidR="004B35BE">
              <w:t xml:space="preserve"> (5D/11</w:t>
            </w:r>
            <w:r w:rsidR="00192277">
              <w:t>1</w:t>
            </w:r>
            <w:r w:rsidR="004B35BE">
              <w:t>)</w:t>
            </w:r>
            <w:r w:rsidR="00EB64A1" w:rsidRPr="00EB64A1">
              <w:t>, as well as 802.16-12-</w:t>
            </w:r>
            <w:bookmarkEnd w:id="7"/>
            <w:r w:rsidR="00EB64A1" w:rsidRPr="00EB64A1">
              <w:t xml:space="preserve">0272 </w:t>
            </w:r>
            <w:bookmarkEnd w:id="8"/>
            <w:r w:rsidR="00EB64A1" w:rsidRPr="00EB64A1">
              <w:t>and 802.16-12-</w:t>
            </w:r>
            <w:r w:rsidR="00A86405" w:rsidRPr="00EB64A1">
              <w:t>0518</w:t>
            </w:r>
            <w:r w:rsidR="00EB64A1" w:rsidRPr="00EB64A1">
              <w:t>.</w:t>
            </w:r>
          </w:p>
        </w:tc>
      </w:tr>
      <w:tr w:rsidR="009B12D8">
        <w:tc>
          <w:tcPr>
            <w:tcW w:w="1258" w:type="dxa"/>
            <w:tcBorders>
              <w:bottom w:val="single" w:sz="4" w:space="0" w:color="000000"/>
            </w:tcBorders>
          </w:tcPr>
          <w:p w:rsidR="009B12D8" w:rsidRDefault="009B12D8">
            <w:pPr>
              <w:pStyle w:val="covertext"/>
              <w:snapToGrid w:val="0"/>
            </w:pPr>
            <w:r>
              <w:t>Abstract</w:t>
            </w:r>
          </w:p>
        </w:tc>
        <w:tc>
          <w:tcPr>
            <w:tcW w:w="9628" w:type="dxa"/>
            <w:gridSpan w:val="2"/>
            <w:tcBorders>
              <w:bottom w:val="single" w:sz="4" w:space="0" w:color="000000"/>
            </w:tcBorders>
          </w:tcPr>
          <w:p w:rsidR="009B12D8" w:rsidRPr="00A071E3" w:rsidRDefault="009B12D8" w:rsidP="003D1689">
            <w:pPr>
              <w:pStyle w:val="covertext"/>
              <w:snapToGrid w:val="0"/>
              <w:rPr>
                <w:highlight w:val="yellow"/>
              </w:rPr>
            </w:pPr>
            <w:bookmarkStart w:id="9" w:name="OLE_LINK243"/>
            <w:bookmarkStart w:id="10" w:name="OLE_LINK56"/>
            <w:bookmarkStart w:id="11" w:name="OLE_LINK84"/>
            <w:bookmarkStart w:id="12" w:name="OLE_LINK133"/>
            <w:r w:rsidRPr="003D1689">
              <w:t xml:space="preserve">This document proposes a </w:t>
            </w:r>
            <w:bookmarkStart w:id="13" w:name="OLE_LINK224"/>
            <w:bookmarkEnd w:id="9"/>
            <w:r w:rsidR="00494931" w:rsidRPr="003D1689">
              <w:t xml:space="preserve">response to </w:t>
            </w:r>
            <w:r w:rsidR="0058134D" w:rsidRPr="003D1689">
              <w:t>a</w:t>
            </w:r>
            <w:r w:rsidR="004577F5" w:rsidRPr="003D1689">
              <w:t xml:space="preserve"> </w:t>
            </w:r>
            <w:r w:rsidR="008A1880" w:rsidRPr="003D1689">
              <w:t xml:space="preserve">request from </w:t>
            </w:r>
            <w:r w:rsidR="00C4762D" w:rsidRPr="003D1689">
              <w:t>ITU-R Working Party</w:t>
            </w:r>
            <w:r w:rsidR="008A1880" w:rsidRPr="003D1689">
              <w:t xml:space="preserve"> 5D </w:t>
            </w:r>
            <w:bookmarkStart w:id="14" w:name="OLE_LINK19"/>
            <w:bookmarkEnd w:id="10"/>
            <w:bookmarkEnd w:id="11"/>
            <w:bookmarkEnd w:id="12"/>
            <w:bookmarkEnd w:id="13"/>
            <w:r w:rsidR="003D1689" w:rsidRPr="003D1689">
              <w:t xml:space="preserve">addressing the </w:t>
            </w:r>
            <w:bookmarkStart w:id="15" w:name="OLE_LINK42"/>
            <w:r w:rsidR="003D1689" w:rsidRPr="003D1689">
              <w:t xml:space="preserve">“Meeting Y+2B” update </w:t>
            </w:r>
            <w:bookmarkEnd w:id="15"/>
            <w:r w:rsidR="003D1689" w:rsidRPr="003D1689">
              <w:t>of WirelessMAN-Advanced RIT of Rec. ITU-R M.2012.</w:t>
            </w:r>
            <w:bookmarkEnd w:id="14"/>
          </w:p>
        </w:tc>
      </w:tr>
      <w:tr w:rsidR="009B12D8">
        <w:tc>
          <w:tcPr>
            <w:tcW w:w="1258" w:type="dxa"/>
            <w:tcBorders>
              <w:bottom w:val="single" w:sz="4" w:space="0" w:color="000000"/>
            </w:tcBorders>
          </w:tcPr>
          <w:p w:rsidR="009B12D8" w:rsidRDefault="009B12D8">
            <w:pPr>
              <w:pStyle w:val="covertext"/>
              <w:snapToGrid w:val="0"/>
            </w:pPr>
            <w:r>
              <w:t>Purpose</w:t>
            </w:r>
          </w:p>
        </w:tc>
        <w:tc>
          <w:tcPr>
            <w:tcW w:w="9628" w:type="dxa"/>
            <w:gridSpan w:val="2"/>
            <w:tcBorders>
              <w:bottom w:val="single" w:sz="4" w:space="0" w:color="000000"/>
            </w:tcBorders>
          </w:tcPr>
          <w:p w:rsidR="009B12D8" w:rsidRPr="00FD5234" w:rsidRDefault="009B12D8" w:rsidP="005A6C58">
            <w:pPr>
              <w:pStyle w:val="covertext"/>
              <w:snapToGrid w:val="0"/>
            </w:pPr>
            <w:bookmarkStart w:id="16" w:name="OLE_LINK211"/>
            <w:bookmarkStart w:id="17" w:name="OLE_LINK113"/>
            <w:bookmarkStart w:id="18" w:name="OLE_LINK148"/>
            <w:bookmarkStart w:id="19" w:name="OLE_LINK79"/>
            <w:r>
              <w:t xml:space="preserve">This contribution requests that the </w:t>
            </w:r>
            <w:bookmarkStart w:id="20" w:name="OLE_LINK75"/>
            <w:r w:rsidR="008A1880">
              <w:t>ITU-R Liaison</w:t>
            </w:r>
            <w:r w:rsidRPr="00427EB0">
              <w:t xml:space="preserve"> Group</w:t>
            </w:r>
            <w:r>
              <w:t xml:space="preserve"> </w:t>
            </w:r>
            <w:bookmarkEnd w:id="20"/>
            <w:r>
              <w:t xml:space="preserve">review the attached proposal and, on that basis, </w:t>
            </w:r>
            <w:bookmarkStart w:id="21" w:name="OLE_LINK152"/>
            <w:r>
              <w:t xml:space="preserve">prepare and forward </w:t>
            </w:r>
            <w:bookmarkEnd w:id="21"/>
            <w:r>
              <w:t xml:space="preserve">a proposed </w:t>
            </w:r>
            <w:bookmarkStart w:id="22" w:name="OLE_LINK151"/>
            <w:r>
              <w:t>statement to the IEEE 802.18 Technical Advisory Group for review, to the IEEE 802.16 Working Group for approval at the Session #8</w:t>
            </w:r>
            <w:bookmarkEnd w:id="16"/>
            <w:bookmarkEnd w:id="17"/>
            <w:r w:rsidR="003317F3">
              <w:t>4</w:t>
            </w:r>
            <w:r>
              <w:t xml:space="preserve"> Closing Plenary</w:t>
            </w:r>
            <w:bookmarkEnd w:id="18"/>
            <w:bookmarkEnd w:id="22"/>
            <w:r w:rsidR="00181440">
              <w:t xml:space="preserve">, and to the IEEE 802 Executive Committee for </w:t>
            </w:r>
            <w:r w:rsidR="00B36908">
              <w:t>review</w:t>
            </w:r>
            <w:r w:rsidR="00181440">
              <w:t xml:space="preserve"> under </w:t>
            </w:r>
            <w:r w:rsidR="00B36908">
              <w:t>OM Subclause 8.2.2</w:t>
            </w:r>
            <w:r w:rsidR="00FD5234">
              <w:t xml:space="preserve"> as an intended contribution from IEEE to ITU-R Working Party 5D</w:t>
            </w:r>
            <w:r>
              <w:t>.</w:t>
            </w:r>
            <w:bookmarkEnd w:id="19"/>
            <w:r w:rsidR="00A613BF">
              <w:t xml:space="preserve"> Note that </w:t>
            </w:r>
            <w:r w:rsidR="00A613BF" w:rsidRPr="00A613BF">
              <w:rPr>
                <w:b/>
              </w:rPr>
              <w:t>the WP-5D submission deadline is 3 July 2013</w:t>
            </w:r>
            <w:r w:rsidR="00A613BF">
              <w:t>.</w:t>
            </w:r>
            <w:r w:rsidR="00181440">
              <w:t xml:space="preserve"> </w:t>
            </w:r>
            <w:r w:rsidR="00FD5234">
              <w:t xml:space="preserve">Submission should be withheld to allow for updates at the May 2013 interim session, with EC </w:t>
            </w:r>
            <w:r w:rsidR="005A6C58">
              <w:t>review</w:t>
            </w:r>
            <w:r w:rsidR="00FD5234">
              <w:t xml:space="preserve"> of the update to be scheduled for the EC teleconference of </w:t>
            </w:r>
            <w:r w:rsidR="00FD5234" w:rsidRPr="00FD5234">
              <w:t>4 June 2013</w:t>
            </w:r>
            <w:r w:rsidR="00FD5234">
              <w:t>, if necessary.</w:t>
            </w:r>
          </w:p>
        </w:tc>
      </w:tr>
      <w:tr w:rsidR="009B12D8">
        <w:tc>
          <w:tcPr>
            <w:tcW w:w="1258" w:type="dxa"/>
            <w:tcBorders>
              <w:bottom w:val="single" w:sz="4" w:space="0" w:color="000000"/>
            </w:tcBorders>
          </w:tcPr>
          <w:p w:rsidR="009B12D8" w:rsidRDefault="009B12D8">
            <w:pPr>
              <w:pStyle w:val="covertext"/>
              <w:snapToGrid w:val="0"/>
            </w:pPr>
            <w:r>
              <w:t>Notice</w:t>
            </w:r>
          </w:p>
        </w:tc>
        <w:tc>
          <w:tcPr>
            <w:tcW w:w="9628" w:type="dxa"/>
            <w:gridSpan w:val="2"/>
            <w:tcBorders>
              <w:bottom w:val="single" w:sz="4" w:space="0" w:color="000000"/>
            </w:tcBorders>
          </w:tcPr>
          <w:p w:rsidR="009B12D8" w:rsidRDefault="009B12D8">
            <w:pPr>
              <w:pStyle w:val="covertext"/>
              <w:snapToGrid w:val="0"/>
              <w:spacing w:before="0" w:after="0"/>
              <w:rPr>
                <w:sz w:val="20"/>
              </w:rPr>
            </w:pPr>
            <w:r>
              <w:rPr>
                <w:i/>
                <w:sz w:val="20"/>
              </w:rPr>
              <w:t>This document does not represent the agreed views of the IEEE 802.16 Working Group or any of its subgroups</w:t>
            </w:r>
            <w:r>
              <w:rPr>
                <w:sz w:val="20"/>
              </w:rPr>
              <w:t>. It represents only the views of the participants listed in the “Source(s)” field above. It is offered as a basis for discussion. It is not binding on the contributor(s), who reserve(s) the right to add, amend or withdraw material contained herein.</w:t>
            </w:r>
          </w:p>
        </w:tc>
      </w:tr>
      <w:tr w:rsidR="009B12D8">
        <w:tc>
          <w:tcPr>
            <w:tcW w:w="1258" w:type="dxa"/>
            <w:tcBorders>
              <w:bottom w:val="single" w:sz="4" w:space="0" w:color="000000"/>
            </w:tcBorders>
            <w:vAlign w:val="center"/>
          </w:tcPr>
          <w:p w:rsidR="009B12D8" w:rsidRDefault="009B12D8">
            <w:pPr>
              <w:pStyle w:val="covertext"/>
              <w:snapToGrid w:val="0"/>
            </w:pPr>
            <w:r>
              <w:t>Copyright Policy</w:t>
            </w:r>
          </w:p>
        </w:tc>
        <w:tc>
          <w:tcPr>
            <w:tcW w:w="9628" w:type="dxa"/>
            <w:gridSpan w:val="2"/>
            <w:tcBorders>
              <w:bottom w:val="single" w:sz="4" w:space="0" w:color="000000"/>
            </w:tcBorders>
            <w:vAlign w:val="center"/>
          </w:tcPr>
          <w:p w:rsidR="009B12D8" w:rsidRPr="006C0901" w:rsidRDefault="009B12D8">
            <w:pPr>
              <w:pStyle w:val="covertext"/>
              <w:snapToGrid w:val="0"/>
              <w:spacing w:before="0" w:after="0"/>
              <w:rPr>
                <w:sz w:val="20"/>
              </w:rPr>
            </w:pPr>
            <w:r w:rsidRPr="006C0901">
              <w:rPr>
                <w:sz w:val="20"/>
              </w:rPr>
              <w:t>The contributor is familiar with the IEEE-SA Copyright Policy &lt;</w:t>
            </w:r>
            <w:r w:rsidRPr="006C0901">
              <w:rPr>
                <w:color w:val="0000FF"/>
                <w:sz w:val="20"/>
              </w:rPr>
              <w:t>http://standards.ieee.org/IPR/copyrightpolicy.html</w:t>
            </w:r>
            <w:r w:rsidRPr="006C0901">
              <w:rPr>
                <w:sz w:val="20"/>
              </w:rPr>
              <w:t>&gt;.</w:t>
            </w:r>
          </w:p>
        </w:tc>
      </w:tr>
      <w:tr w:rsidR="009B12D8">
        <w:tc>
          <w:tcPr>
            <w:tcW w:w="1258" w:type="dxa"/>
            <w:tcBorders>
              <w:bottom w:val="single" w:sz="4" w:space="0" w:color="000000"/>
            </w:tcBorders>
          </w:tcPr>
          <w:p w:rsidR="009B12D8" w:rsidRDefault="009B12D8">
            <w:pPr>
              <w:pStyle w:val="covertext"/>
              <w:snapToGrid w:val="0"/>
            </w:pPr>
            <w:r>
              <w:t>Patent Policy</w:t>
            </w:r>
          </w:p>
        </w:tc>
        <w:tc>
          <w:tcPr>
            <w:tcW w:w="9628" w:type="dxa"/>
            <w:gridSpan w:val="2"/>
            <w:tcBorders>
              <w:bottom w:val="single" w:sz="4" w:space="0" w:color="000000"/>
            </w:tcBorders>
            <w:vAlign w:val="center"/>
          </w:tcPr>
          <w:p w:rsidR="009B12D8" w:rsidRDefault="009B12D8">
            <w:pPr>
              <w:pStyle w:val="Default"/>
              <w:snapToGrid w:val="0"/>
              <w:rPr>
                <w:sz w:val="20"/>
              </w:rPr>
            </w:pPr>
            <w:r>
              <w:rPr>
                <w:sz w:val="20"/>
              </w:rPr>
              <w:t>The contributor is familiar with the IEEE-SA Patent Policy and Procedures:</w:t>
            </w:r>
          </w:p>
          <w:p w:rsidR="009B12D8" w:rsidRDefault="009B12D8">
            <w:pPr>
              <w:pStyle w:val="Default"/>
              <w:snapToGrid w:val="0"/>
              <w:ind w:left="720"/>
              <w:rPr>
                <w:sz w:val="20"/>
              </w:rPr>
            </w:pPr>
            <w:r>
              <w:rPr>
                <w:sz w:val="20"/>
              </w:rPr>
              <w:t>&lt;</w:t>
            </w:r>
            <w:hyperlink r:id="rId9" w:anchor="6" w:history="1">
              <w:r>
                <w:rPr>
                  <w:rStyle w:val="InternetLink"/>
                  <w:sz w:val="20"/>
                </w:rPr>
                <w:t>http://standards.ieee.org/guides/bylaws/sect6-7.html#6</w:t>
              </w:r>
            </w:hyperlink>
            <w:r>
              <w:rPr>
                <w:sz w:val="20"/>
              </w:rPr>
              <w:t>&gt; and &lt;</w:t>
            </w:r>
            <w:hyperlink r:id="rId10" w:anchor="6.3" w:history="1">
              <w:r>
                <w:rPr>
                  <w:rStyle w:val="InternetLink"/>
                  <w:sz w:val="20"/>
                </w:rPr>
                <w:t>http://standards.ieee.org/guides/opman/sect6.html#6.3</w:t>
              </w:r>
            </w:hyperlink>
            <w:r>
              <w:rPr>
                <w:sz w:val="20"/>
              </w:rPr>
              <w:t>&gt;.</w:t>
            </w:r>
          </w:p>
          <w:p w:rsidR="009B12D8" w:rsidRDefault="009B12D8">
            <w:pPr>
              <w:pStyle w:val="Default"/>
              <w:snapToGrid w:val="0"/>
              <w:rPr>
                <w:sz w:val="20"/>
              </w:rPr>
            </w:pPr>
            <w:r>
              <w:rPr>
                <w:sz w:val="20"/>
              </w:rPr>
              <w:t>Further information is located at &lt;</w:t>
            </w:r>
            <w:hyperlink r:id="rId11" w:history="1">
              <w:r>
                <w:rPr>
                  <w:rStyle w:val="InternetLink"/>
                  <w:sz w:val="20"/>
                </w:rPr>
                <w:t>http://standards.ieee.org/board/pat/pat-material.html</w:t>
              </w:r>
            </w:hyperlink>
            <w:r>
              <w:rPr>
                <w:sz w:val="20"/>
              </w:rPr>
              <w:t>&gt; and &lt;</w:t>
            </w:r>
            <w:hyperlink r:id="rId12" w:history="1">
              <w:r>
                <w:rPr>
                  <w:rStyle w:val="InternetLink"/>
                  <w:sz w:val="20"/>
                </w:rPr>
                <w:t>http://standards.ieee.org/board/pat</w:t>
              </w:r>
            </w:hyperlink>
            <w:r>
              <w:rPr>
                <w:sz w:val="20"/>
              </w:rPr>
              <w:t>&gt;.</w:t>
            </w:r>
          </w:p>
        </w:tc>
      </w:tr>
    </w:tbl>
    <w:p w:rsidR="00CA4C02" w:rsidRDefault="009B12D8" w:rsidP="00EE1DC1">
      <w:pPr>
        <w:pStyle w:val="Title"/>
      </w:pPr>
      <w:r>
        <w:br w:type="page"/>
      </w:r>
    </w:p>
    <w:tbl>
      <w:tblPr>
        <w:tblpPr w:leftFromText="180" w:rightFromText="180" w:horzAnchor="margin" w:tblpY="-687"/>
        <w:tblW w:w="10031" w:type="dxa"/>
        <w:tblLayout w:type="fixed"/>
        <w:tblLook w:val="0000"/>
      </w:tblPr>
      <w:tblGrid>
        <w:gridCol w:w="6580"/>
        <w:gridCol w:w="3451"/>
      </w:tblGrid>
      <w:tr w:rsidR="00CA4C02">
        <w:trPr>
          <w:cantSplit/>
        </w:trPr>
        <w:tc>
          <w:tcPr>
            <w:tcW w:w="6580" w:type="dxa"/>
            <w:vAlign w:val="center"/>
          </w:tcPr>
          <w:p w:rsidR="00CA4C02" w:rsidRPr="00D8032B" w:rsidRDefault="00CA4C02" w:rsidP="008A5A7E">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CA4C02" w:rsidRDefault="00CA4C02" w:rsidP="008A5A7E">
            <w:pPr>
              <w:shd w:val="solid" w:color="FFFFFF" w:fill="FFFFFF"/>
              <w:spacing w:before="0" w:line="240" w:lineRule="atLeast"/>
            </w:pPr>
            <w:r>
              <w:rPr>
                <w:noProof/>
                <w:lang w:val="en-US"/>
              </w:rPr>
              <w:drawing>
                <wp:inline distT="0" distB="0" distL="0" distR="0">
                  <wp:extent cx="1760220" cy="746760"/>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CA4C02" w:rsidRPr="0051782D">
        <w:trPr>
          <w:cantSplit/>
        </w:trPr>
        <w:tc>
          <w:tcPr>
            <w:tcW w:w="6580" w:type="dxa"/>
            <w:tcBorders>
              <w:bottom w:val="single" w:sz="12" w:space="0" w:color="auto"/>
            </w:tcBorders>
          </w:tcPr>
          <w:p w:rsidR="00CA4C02" w:rsidRPr="0051782D" w:rsidRDefault="00CA4C02" w:rsidP="008A5A7E">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CA4C02" w:rsidRPr="0051782D" w:rsidRDefault="00CA4C02" w:rsidP="008A5A7E">
            <w:pPr>
              <w:shd w:val="solid" w:color="FFFFFF" w:fill="FFFFFF"/>
              <w:spacing w:before="0" w:after="48" w:line="240" w:lineRule="atLeast"/>
              <w:rPr>
                <w:sz w:val="22"/>
                <w:szCs w:val="22"/>
                <w:lang w:val="en-US"/>
              </w:rPr>
            </w:pPr>
          </w:p>
        </w:tc>
      </w:tr>
      <w:tr w:rsidR="00CA4C02">
        <w:trPr>
          <w:cantSplit/>
        </w:trPr>
        <w:tc>
          <w:tcPr>
            <w:tcW w:w="6580" w:type="dxa"/>
            <w:tcBorders>
              <w:top w:val="single" w:sz="12" w:space="0" w:color="auto"/>
            </w:tcBorders>
          </w:tcPr>
          <w:p w:rsidR="00CA4C02" w:rsidRPr="0051782D" w:rsidRDefault="00CA4C02" w:rsidP="008A5A7E">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CA4C02" w:rsidRPr="00710D66" w:rsidRDefault="00CA4C02" w:rsidP="008A5A7E">
            <w:pPr>
              <w:shd w:val="solid" w:color="FFFFFF" w:fill="FFFFFF"/>
              <w:spacing w:before="0" w:after="48" w:line="240" w:lineRule="atLeast"/>
              <w:rPr>
                <w:lang w:val="en-US"/>
              </w:rPr>
            </w:pPr>
          </w:p>
        </w:tc>
      </w:tr>
      <w:tr w:rsidR="00CA4C02">
        <w:trPr>
          <w:cantSplit/>
        </w:trPr>
        <w:tc>
          <w:tcPr>
            <w:tcW w:w="6580" w:type="dxa"/>
            <w:vMerge w:val="restart"/>
          </w:tcPr>
          <w:p w:rsidR="00CA4C02" w:rsidRPr="00982084" w:rsidRDefault="00CA4C02" w:rsidP="00975B5F">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w:t>
            </w:r>
            <w:r>
              <w:rPr>
                <w:rFonts w:ascii="Verdana" w:hAnsi="Verdana"/>
                <w:sz w:val="20"/>
              </w:rPr>
              <w:tab/>
            </w:r>
            <w:r w:rsidR="00975B5F">
              <w:rPr>
                <w:rFonts w:ascii="Verdana" w:hAnsi="Verdana"/>
                <w:sz w:val="20"/>
              </w:rPr>
              <w:t>XX</w:t>
            </w:r>
            <w:r>
              <w:rPr>
                <w:rFonts w:ascii="Verdana" w:hAnsi="Verdana"/>
                <w:sz w:val="20"/>
              </w:rPr>
              <w:t xml:space="preserve"> </w:t>
            </w:r>
            <w:r w:rsidR="009D6FDE">
              <w:rPr>
                <w:rFonts w:ascii="Verdana" w:hAnsi="Verdana"/>
                <w:sz w:val="20"/>
              </w:rPr>
              <w:t>June</w:t>
            </w:r>
            <w:r>
              <w:rPr>
                <w:rFonts w:ascii="Verdana" w:hAnsi="Verdana"/>
                <w:sz w:val="20"/>
              </w:rPr>
              <w:t xml:space="preserve"> 2011</w:t>
            </w:r>
          </w:p>
        </w:tc>
        <w:tc>
          <w:tcPr>
            <w:tcW w:w="3451" w:type="dxa"/>
          </w:tcPr>
          <w:p w:rsidR="00CA4C02" w:rsidRPr="00CA3452" w:rsidRDefault="00CA4C02" w:rsidP="00EE1DC1">
            <w:pPr>
              <w:shd w:val="solid" w:color="FFFFFF" w:fill="FFFFFF"/>
              <w:spacing w:before="0" w:line="240" w:lineRule="atLeast"/>
              <w:rPr>
                <w:rFonts w:ascii="Verdana" w:hAnsi="Verdana"/>
                <w:sz w:val="20"/>
                <w:lang w:eastAsia="zh-CN"/>
              </w:rPr>
            </w:pPr>
            <w:r>
              <w:rPr>
                <w:rFonts w:ascii="Verdana" w:hAnsi="Verdana"/>
                <w:b/>
                <w:sz w:val="20"/>
                <w:lang w:eastAsia="zh-CN"/>
              </w:rPr>
              <w:t>Document 5D/</w:t>
            </w:r>
            <w:r w:rsidR="00EE1DC1">
              <w:rPr>
                <w:rFonts w:ascii="Verdana" w:hAnsi="Verdana"/>
                <w:b/>
                <w:sz w:val="20"/>
                <w:lang w:eastAsia="zh-CN"/>
              </w:rPr>
              <w:t>XXX</w:t>
            </w:r>
            <w:r>
              <w:rPr>
                <w:rFonts w:ascii="Verdana" w:hAnsi="Verdana"/>
                <w:b/>
                <w:sz w:val="20"/>
                <w:lang w:eastAsia="zh-CN"/>
              </w:rPr>
              <w:t>-E</w:t>
            </w:r>
          </w:p>
        </w:tc>
      </w:tr>
      <w:tr w:rsidR="00CA4C02">
        <w:trPr>
          <w:cantSplit/>
        </w:trPr>
        <w:tc>
          <w:tcPr>
            <w:tcW w:w="6580" w:type="dxa"/>
            <w:vMerge/>
          </w:tcPr>
          <w:p w:rsidR="00CA4C02" w:rsidRDefault="00CA4C02" w:rsidP="008A5A7E">
            <w:pPr>
              <w:spacing w:before="60"/>
              <w:jc w:val="center"/>
              <w:rPr>
                <w:b/>
                <w:smallCaps/>
                <w:sz w:val="32"/>
                <w:lang w:eastAsia="zh-CN"/>
              </w:rPr>
            </w:pPr>
          </w:p>
        </w:tc>
        <w:tc>
          <w:tcPr>
            <w:tcW w:w="3451" w:type="dxa"/>
          </w:tcPr>
          <w:p w:rsidR="00CA4C02" w:rsidRPr="00CA3452" w:rsidRDefault="00EE1DC1" w:rsidP="00EE1DC1">
            <w:pPr>
              <w:shd w:val="solid" w:color="FFFFFF" w:fill="FFFFFF"/>
              <w:spacing w:before="0" w:line="240" w:lineRule="atLeast"/>
              <w:rPr>
                <w:rFonts w:ascii="Verdana" w:hAnsi="Verdana"/>
                <w:sz w:val="20"/>
                <w:lang w:eastAsia="zh-CN"/>
              </w:rPr>
            </w:pPr>
            <w:r>
              <w:rPr>
                <w:rFonts w:ascii="Verdana" w:hAnsi="Verdana"/>
                <w:b/>
                <w:sz w:val="20"/>
                <w:lang w:eastAsia="zh-CN"/>
              </w:rPr>
              <w:t>XX</w:t>
            </w:r>
            <w:r w:rsidR="00CA4C02">
              <w:rPr>
                <w:rFonts w:ascii="Verdana" w:hAnsi="Verdana"/>
                <w:b/>
                <w:sz w:val="20"/>
                <w:lang w:eastAsia="zh-CN"/>
              </w:rPr>
              <w:t xml:space="preserve"> </w:t>
            </w:r>
            <w:r>
              <w:rPr>
                <w:rFonts w:ascii="Verdana" w:hAnsi="Verdana"/>
                <w:b/>
                <w:sz w:val="20"/>
                <w:lang w:eastAsia="zh-CN"/>
              </w:rPr>
              <w:t>July</w:t>
            </w:r>
            <w:r w:rsidR="00CA4C02">
              <w:rPr>
                <w:rFonts w:ascii="Verdana" w:hAnsi="Verdana"/>
                <w:b/>
                <w:sz w:val="20"/>
                <w:lang w:eastAsia="zh-CN"/>
              </w:rPr>
              <w:t xml:space="preserve"> 201</w:t>
            </w:r>
            <w:r>
              <w:rPr>
                <w:rFonts w:ascii="Verdana" w:hAnsi="Verdana"/>
                <w:b/>
                <w:sz w:val="20"/>
                <w:lang w:eastAsia="zh-CN"/>
              </w:rPr>
              <w:t>3</w:t>
            </w:r>
          </w:p>
        </w:tc>
      </w:tr>
      <w:tr w:rsidR="00CA4C02">
        <w:trPr>
          <w:cantSplit/>
        </w:trPr>
        <w:tc>
          <w:tcPr>
            <w:tcW w:w="6580" w:type="dxa"/>
            <w:vMerge/>
          </w:tcPr>
          <w:p w:rsidR="00CA4C02" w:rsidRDefault="00CA4C02" w:rsidP="008A5A7E">
            <w:pPr>
              <w:spacing w:before="60"/>
              <w:jc w:val="center"/>
              <w:rPr>
                <w:b/>
                <w:smallCaps/>
                <w:sz w:val="32"/>
                <w:lang w:eastAsia="zh-CN"/>
              </w:rPr>
            </w:pPr>
          </w:p>
        </w:tc>
        <w:tc>
          <w:tcPr>
            <w:tcW w:w="3451" w:type="dxa"/>
          </w:tcPr>
          <w:p w:rsidR="00CA4C02" w:rsidRDefault="00CA4C02" w:rsidP="008A5A7E">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p w:rsidR="00CA4C02" w:rsidRDefault="00CA4C02" w:rsidP="008A5A7E">
            <w:pPr>
              <w:shd w:val="solid" w:color="FFFFFF" w:fill="FFFFFF"/>
              <w:spacing w:before="0" w:line="240" w:lineRule="atLeast"/>
              <w:rPr>
                <w:rFonts w:ascii="Verdana" w:eastAsia="SimSun" w:hAnsi="Verdana"/>
                <w:b/>
                <w:sz w:val="20"/>
                <w:lang w:eastAsia="zh-CN"/>
              </w:rPr>
            </w:pPr>
          </w:p>
          <w:p w:rsidR="00CA4C02" w:rsidRPr="00CA3452" w:rsidRDefault="00CA4C02" w:rsidP="008A5A7E">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TECHNOLOGY ASPECTS</w:t>
            </w:r>
          </w:p>
        </w:tc>
      </w:tr>
      <w:tr w:rsidR="00CA4C02">
        <w:trPr>
          <w:cantSplit/>
        </w:trPr>
        <w:tc>
          <w:tcPr>
            <w:tcW w:w="10031" w:type="dxa"/>
            <w:gridSpan w:val="2"/>
          </w:tcPr>
          <w:p w:rsidR="00CA4C02" w:rsidRDefault="00CA4C02" w:rsidP="008A5A7E">
            <w:pPr>
              <w:pStyle w:val="Source"/>
              <w:rPr>
                <w:lang w:eastAsia="zh-CN"/>
              </w:rPr>
            </w:pPr>
            <w:r>
              <w:rPr>
                <w:lang w:eastAsia="zh-CN"/>
              </w:rPr>
              <w:t xml:space="preserve">Institute </w:t>
            </w:r>
            <w:r>
              <w:t>of Electrical and Electronics Engineers, Inc.</w:t>
            </w:r>
          </w:p>
        </w:tc>
      </w:tr>
      <w:tr w:rsidR="00CA4C02">
        <w:trPr>
          <w:cantSplit/>
        </w:trPr>
        <w:tc>
          <w:tcPr>
            <w:tcW w:w="10031" w:type="dxa"/>
            <w:gridSpan w:val="2"/>
          </w:tcPr>
          <w:p w:rsidR="00CA4C02" w:rsidRPr="00FA2AE0" w:rsidRDefault="00FA2AE0" w:rsidP="00FA2AE0">
            <w:pPr>
              <w:pStyle w:val="Title2"/>
            </w:pPr>
            <w:r w:rsidRPr="00FA2AE0">
              <w:t>Update of WirelessMAN-Advanced RIT of Rec. ITU-R M.2012 (Meeting Y+2</w:t>
            </w:r>
            <w:r w:rsidR="006F5B5C">
              <w:t>B</w:t>
            </w:r>
            <w:r w:rsidRPr="00FA2AE0">
              <w:t>)</w:t>
            </w:r>
          </w:p>
        </w:tc>
      </w:tr>
      <w:tr w:rsidR="00CA4C02">
        <w:trPr>
          <w:cantSplit/>
        </w:trPr>
        <w:tc>
          <w:tcPr>
            <w:tcW w:w="10031" w:type="dxa"/>
            <w:gridSpan w:val="2"/>
          </w:tcPr>
          <w:p w:rsidR="00CA4C02" w:rsidRDefault="00CA4C02" w:rsidP="008A5A7E">
            <w:pPr>
              <w:pStyle w:val="Title1"/>
              <w:rPr>
                <w:lang w:eastAsia="zh-CN"/>
              </w:rPr>
            </w:pPr>
          </w:p>
        </w:tc>
      </w:tr>
    </w:tbl>
    <w:p w:rsidR="00CA4C02" w:rsidRDefault="00CA4C02" w:rsidP="008A5A7E">
      <w:pPr>
        <w:pStyle w:val="Heading1"/>
        <w:rPr>
          <w:lang w:val="en-US"/>
        </w:rPr>
      </w:pPr>
      <w:r>
        <w:rPr>
          <w:lang w:val="en-US"/>
        </w:rPr>
        <w:t>1</w:t>
      </w:r>
      <w:r>
        <w:rPr>
          <w:lang w:val="en-US"/>
        </w:rPr>
        <w:tab/>
        <w:t>Source information</w:t>
      </w:r>
    </w:p>
    <w:p w:rsidR="00B524A5" w:rsidRDefault="00B36908" w:rsidP="00B36908">
      <w:pPr>
        <w:rPr>
          <w:b/>
        </w:rPr>
      </w:pPr>
      <w:bookmarkStart w:id="23" w:name="OLE_LINK169"/>
      <w:r>
        <w:t xml:space="preserve">This contribution was developed by the </w:t>
      </w:r>
      <w:bookmarkStart w:id="24" w:name="OLE_LINK66"/>
      <w:r>
        <w:t xml:space="preserve">IEEE 802.16 Working Group on wireless metropolitan area networks and the IEEE 802.18 </w:t>
      </w:r>
      <w:bookmarkEnd w:id="24"/>
      <w:r>
        <w:t>Radio Regulatory Technical Advisory Group, in accordance with the IEEE 802 policies and procedures, and represents the view of those groups.</w:t>
      </w:r>
      <w:r>
        <w:rPr>
          <w:b/>
        </w:rPr>
        <w:t xml:space="preserve"> </w:t>
      </w:r>
    </w:p>
    <w:p w:rsidR="00B36908" w:rsidRDefault="00B36908" w:rsidP="00B36908">
      <w:pPr>
        <w:rPr>
          <w:b/>
        </w:rPr>
      </w:pPr>
    </w:p>
    <w:p w:rsidR="00CA4C02" w:rsidRPr="00075E8C" w:rsidRDefault="00CA4C02" w:rsidP="008A5A7E">
      <w:pPr>
        <w:pStyle w:val="Heading1"/>
        <w:rPr>
          <w:lang w:val="en-US"/>
        </w:rPr>
      </w:pPr>
      <w:r>
        <w:rPr>
          <w:lang w:val="en-US"/>
        </w:rPr>
        <w:t>2</w:t>
      </w:r>
      <w:r>
        <w:rPr>
          <w:lang w:val="en-US"/>
        </w:rPr>
        <w:tab/>
      </w:r>
      <w:bookmarkStart w:id="25" w:name="OLE_LINK166"/>
      <w:r>
        <w:rPr>
          <w:lang w:val="en-US"/>
        </w:rPr>
        <w:t>Background</w:t>
      </w:r>
    </w:p>
    <w:p w:rsidR="00456473" w:rsidRDefault="00A770C8" w:rsidP="008A5A7E">
      <w:bookmarkStart w:id="26" w:name="OLE_LINK16"/>
      <w:bookmarkEnd w:id="23"/>
      <w:r>
        <w:t xml:space="preserve">This contribution </w:t>
      </w:r>
      <w:bookmarkEnd w:id="26"/>
      <w:r>
        <w:t xml:space="preserve">responds to the </w:t>
      </w:r>
      <w:bookmarkStart w:id="27" w:name="OLE_LINK18"/>
      <w:r>
        <w:t xml:space="preserve">13 February </w:t>
      </w:r>
      <w:r w:rsidR="00573EE8">
        <w:t xml:space="preserve">2012 </w:t>
      </w:r>
      <w:r>
        <w:t xml:space="preserve">“Liaison statement to External Organizations on the schedule for updating Recommendation ITU-R M.2012 </w:t>
      </w:r>
      <w:r w:rsidR="00A02548">
        <w:t>‘</w:t>
      </w:r>
      <w:r w:rsidRPr="00456473">
        <w:rPr>
          <w:i/>
        </w:rPr>
        <w:t>Detailed specifications of the terrestrial radio interfaces of International Mobile Telecommunications-Advanced (IMT-Advanced)</w:t>
      </w:r>
      <w:r w:rsidR="00A02548">
        <w:t>’</w:t>
      </w:r>
      <w:r>
        <w:t xml:space="preserve"> to Revision 1.”</w:t>
      </w:r>
    </w:p>
    <w:bookmarkEnd w:id="27"/>
    <w:p w:rsidR="00B524A5" w:rsidRDefault="001E23C0" w:rsidP="008A5A7E">
      <w:r>
        <w:t xml:space="preserve">This “Meeting Y+2B” contribution </w:t>
      </w:r>
      <w:r w:rsidR="009F6D0F">
        <w:t xml:space="preserve">is a followup to </w:t>
      </w:r>
      <w:bookmarkStart w:id="28" w:name="OLE_LINK10"/>
      <w:r w:rsidR="009F6D0F">
        <w:t xml:space="preserve">“Meeting Y” contribution </w:t>
      </w:r>
      <w:bookmarkStart w:id="29" w:name="OLE_LINK26"/>
      <w:r w:rsidR="009F6D0F">
        <w:t xml:space="preserve">5D/64 </w:t>
      </w:r>
      <w:bookmarkEnd w:id="29"/>
      <w:r w:rsidR="009F6D0F">
        <w:t xml:space="preserve">and </w:t>
      </w:r>
      <w:bookmarkStart w:id="30" w:name="OLE_LINK17"/>
      <w:r w:rsidR="009F6D0F">
        <w:t xml:space="preserve">“Meeting Y+1” contribution </w:t>
      </w:r>
      <w:bookmarkEnd w:id="30"/>
      <w:r w:rsidR="009F6D0F">
        <w:t>5D/111.</w:t>
      </w:r>
    </w:p>
    <w:p w:rsidR="001E70D3" w:rsidRDefault="001E70D3" w:rsidP="008A5A7E"/>
    <w:p w:rsidR="00A47B31" w:rsidRDefault="001E70D3" w:rsidP="00214D27">
      <w:pPr>
        <w:pStyle w:val="Heading1"/>
        <w:rPr>
          <w:lang w:val="en-US"/>
        </w:rPr>
      </w:pPr>
      <w:bookmarkStart w:id="31" w:name="OLE_LINK30"/>
      <w:bookmarkEnd w:id="28"/>
      <w:r>
        <w:rPr>
          <w:lang w:val="en-US"/>
        </w:rPr>
        <w:t>3</w:t>
      </w:r>
      <w:r>
        <w:rPr>
          <w:lang w:val="en-US"/>
        </w:rPr>
        <w:tab/>
      </w:r>
      <w:r w:rsidR="00D55CA5">
        <w:rPr>
          <w:lang w:val="en-US"/>
        </w:rPr>
        <w:t xml:space="preserve">Assessment of </w:t>
      </w:r>
      <w:r w:rsidR="00E25A7F">
        <w:rPr>
          <w:lang w:val="en-US"/>
        </w:rPr>
        <w:t xml:space="preserve">Update Input </w:t>
      </w:r>
      <w:r w:rsidR="002C462C">
        <w:rPr>
          <w:lang w:val="en-US"/>
        </w:rPr>
        <w:t>Documentation</w:t>
      </w:r>
      <w:r w:rsidR="00214D27">
        <w:rPr>
          <w:lang w:val="en-US"/>
        </w:rPr>
        <w:t xml:space="preserve"> </w:t>
      </w:r>
      <w:r w:rsidR="00E25A7F">
        <w:rPr>
          <w:lang w:val="en-US"/>
        </w:rPr>
        <w:t>Set</w:t>
      </w:r>
      <w:r w:rsidR="00D55CA5">
        <w:rPr>
          <w:lang w:val="en-US"/>
        </w:rPr>
        <w:t xml:space="preserve"> Requirements</w:t>
      </w:r>
      <w:r w:rsidR="00214D27">
        <w:rPr>
          <w:lang w:val="en-US"/>
        </w:rPr>
        <w:t xml:space="preserve"> </w:t>
      </w:r>
    </w:p>
    <w:bookmarkEnd w:id="31"/>
    <w:p w:rsidR="009F6D0F" w:rsidRDefault="00B941F6" w:rsidP="00A47B31">
      <w:pPr>
        <w:rPr>
          <w:lang w:val="en-US"/>
        </w:rPr>
      </w:pPr>
      <w:r>
        <w:rPr>
          <w:lang w:val="en-US"/>
        </w:rPr>
        <w:t>The set of documentation relevant to the input process is listed in several places.</w:t>
      </w:r>
    </w:p>
    <w:p w:rsidR="00A47B31" w:rsidRDefault="00B941F6" w:rsidP="00A47B31">
      <w:pPr>
        <w:rPr>
          <w:lang w:val="en-US"/>
        </w:rPr>
      </w:pPr>
      <w:bookmarkStart w:id="32" w:name="OLE_LINK27"/>
      <w:r>
        <w:rPr>
          <w:lang w:val="en-US"/>
        </w:rPr>
        <w:t xml:space="preserve">(a) </w:t>
      </w:r>
      <w:bookmarkEnd w:id="32"/>
      <w:r w:rsidR="00A47B31" w:rsidRPr="00A47B31">
        <w:rPr>
          <w:lang w:val="en-US"/>
        </w:rPr>
        <w:t>Document IMT-ADV/25</w:t>
      </w:r>
      <w:r>
        <w:rPr>
          <w:lang w:val="en-US"/>
        </w:rPr>
        <w:t xml:space="preserve"> </w:t>
      </w:r>
      <w:bookmarkStart w:id="33" w:name="OLE_LINK28"/>
      <w:r>
        <w:rPr>
          <w:lang w:val="en-US"/>
        </w:rPr>
        <w:t>specifies the following</w:t>
      </w:r>
      <w:bookmarkEnd w:id="33"/>
      <w:r>
        <w:rPr>
          <w:lang w:val="en-US"/>
        </w:rPr>
        <w:t>:</w:t>
      </w:r>
    </w:p>
    <w:p w:rsidR="00A47B31" w:rsidRPr="00C2205C" w:rsidRDefault="00A47B31" w:rsidP="00A47B31">
      <w:pPr>
        <w:rPr>
          <w:i/>
          <w:lang w:val="en-US"/>
        </w:rPr>
      </w:pPr>
      <w:r w:rsidRPr="00C2205C">
        <w:rPr>
          <w:i/>
          <w:lang w:val="en-US"/>
        </w:rPr>
        <w:t>Revision process in the case of existing IMT-Advanced technologies</w:t>
      </w:r>
    </w:p>
    <w:p w:rsidR="00235052" w:rsidRPr="00C2205C" w:rsidRDefault="00235052" w:rsidP="00235052">
      <w:pPr>
        <w:rPr>
          <w:i/>
          <w:lang w:val="en-US"/>
        </w:rPr>
      </w:pPr>
      <w:r w:rsidRPr="00C2205C">
        <w:rPr>
          <w:i/>
          <w:lang w:val="en-US"/>
        </w:rPr>
        <w:t>Updates requiring a modification of the GCS or the DIS</w:t>
      </w:r>
    </w:p>
    <w:p w:rsidR="00235052" w:rsidRPr="00C2205C" w:rsidRDefault="00235052" w:rsidP="00235052">
      <w:pPr>
        <w:rPr>
          <w:i/>
          <w:lang w:val="en-US"/>
        </w:rPr>
      </w:pPr>
      <w:r w:rsidRPr="00C2205C">
        <w:rPr>
          <w:i/>
          <w:lang w:val="en-US"/>
        </w:rPr>
        <w:t>In the case that a proposed update is a revision of an RIT or SRIT that proposes a modification of the GCS or DIS hence requiring a Certification B (section 1, section 2, and section 3, as appropriate), the following must be submitted to WP 5D by the GCS Proponent:</w:t>
      </w:r>
    </w:p>
    <w:p w:rsidR="00235052" w:rsidRPr="00C2205C" w:rsidRDefault="00C2205C" w:rsidP="00235052">
      <w:pPr>
        <w:rPr>
          <w:i/>
          <w:lang w:val="en-US"/>
        </w:rPr>
      </w:pPr>
      <w:bookmarkStart w:id="34" w:name="OLE_LINK29"/>
      <w:r w:rsidRPr="00C2205C">
        <w:rPr>
          <w:i/>
          <w:lang w:val="en-US"/>
        </w:rPr>
        <w:t xml:space="preserve">1) </w:t>
      </w:r>
      <w:r w:rsidR="00235052" w:rsidRPr="00C2205C">
        <w:rPr>
          <w:i/>
          <w:lang w:val="en-US"/>
        </w:rPr>
        <w:t>announcement of a proposed update;</w:t>
      </w:r>
    </w:p>
    <w:p w:rsidR="00235052" w:rsidRPr="00C2205C" w:rsidRDefault="00C2205C" w:rsidP="00235052">
      <w:pPr>
        <w:rPr>
          <w:i/>
          <w:lang w:val="en-US"/>
        </w:rPr>
      </w:pPr>
      <w:r w:rsidRPr="00C2205C">
        <w:rPr>
          <w:i/>
          <w:lang w:val="en-US"/>
        </w:rPr>
        <w:t xml:space="preserve">2) </w:t>
      </w:r>
      <w:r w:rsidR="00235052" w:rsidRPr="00C2205C">
        <w:rPr>
          <w:i/>
          <w:lang w:val="en-US"/>
        </w:rPr>
        <w:t>a summary of the proposed update, including the rationale for the proposed update;</w:t>
      </w:r>
    </w:p>
    <w:p w:rsidR="00235052" w:rsidRPr="00235052" w:rsidRDefault="00C2205C" w:rsidP="00235052">
      <w:pPr>
        <w:rPr>
          <w:lang w:val="en-US"/>
        </w:rPr>
      </w:pPr>
      <w:r w:rsidRPr="00C2205C">
        <w:rPr>
          <w:i/>
          <w:lang w:val="en-US"/>
        </w:rPr>
        <w:t xml:space="preserve">3) </w:t>
      </w:r>
      <w:r w:rsidR="00235052" w:rsidRPr="00C2205C">
        <w:rPr>
          <w:i/>
          <w:lang w:val="en-US"/>
        </w:rPr>
        <w:t>the detailed update, including the compliance templates from Report ITU-R M.2133 (2008) Section 4.2.4, and any related supporting material, given that the full context of the total terrestrial radio interface is considered to be the original submission and any previously approved updates as well as this proposed update.</w:t>
      </w:r>
      <w:r w:rsidR="00235052" w:rsidRPr="00235052">
        <w:rPr>
          <w:lang w:val="en-US"/>
        </w:rPr>
        <w:t xml:space="preserve"> </w:t>
      </w:r>
    </w:p>
    <w:p w:rsidR="00235052" w:rsidRDefault="00235052" w:rsidP="00A47B31">
      <w:pPr>
        <w:rPr>
          <w:lang w:val="en-US"/>
        </w:rPr>
      </w:pPr>
    </w:p>
    <w:p w:rsidR="00235052" w:rsidRDefault="00C2205C" w:rsidP="00A47B31">
      <w:pPr>
        <w:rPr>
          <w:lang w:val="en-US"/>
        </w:rPr>
      </w:pPr>
      <w:bookmarkStart w:id="35" w:name="OLE_LINK14"/>
      <w:r>
        <w:rPr>
          <w:lang w:val="en-US"/>
        </w:rPr>
        <w:t xml:space="preserve">(b) </w:t>
      </w:r>
      <w:r w:rsidR="00734DA9">
        <w:rPr>
          <w:lang w:val="en-US"/>
        </w:rPr>
        <w:t xml:space="preserve">IMT-ADV/25 </w:t>
      </w:r>
      <w:r w:rsidR="00235052">
        <w:rPr>
          <w:lang w:val="en-US"/>
        </w:rPr>
        <w:t>Annex 1 Table 1 Item 7</w:t>
      </w:r>
      <w:r w:rsidR="00734DA9">
        <w:rPr>
          <w:lang w:val="en-US"/>
        </w:rPr>
        <w:t xml:space="preserve"> </w:t>
      </w:r>
      <w:bookmarkEnd w:id="35"/>
      <w:r w:rsidR="00734DA9">
        <w:rPr>
          <w:lang w:val="en-US"/>
        </w:rPr>
        <w:t>(</w:t>
      </w:r>
      <w:bookmarkStart w:id="36" w:name="OLE_LINK15"/>
      <w:r w:rsidR="00E2328B">
        <w:rPr>
          <w:lang w:val="en-US"/>
        </w:rPr>
        <w:t xml:space="preserve">also </w:t>
      </w:r>
      <w:r w:rsidR="00734DA9">
        <w:rPr>
          <w:lang w:val="en-US"/>
        </w:rPr>
        <w:t xml:space="preserve">IMT-ADV/26 </w:t>
      </w:r>
      <w:bookmarkEnd w:id="36"/>
      <w:r w:rsidR="00734DA9">
        <w:rPr>
          <w:lang w:val="en-US"/>
        </w:rPr>
        <w:t>Table 1 Item 7)</w:t>
      </w:r>
      <w:r>
        <w:rPr>
          <w:lang w:val="en-US"/>
        </w:rPr>
        <w:t xml:space="preserve"> specifies the following:</w:t>
      </w:r>
    </w:p>
    <w:p w:rsidR="00235052" w:rsidRPr="00C2205C" w:rsidRDefault="00235052" w:rsidP="00235052">
      <w:pPr>
        <w:rPr>
          <w:i/>
          <w:lang w:val="en-US"/>
        </w:rPr>
      </w:pPr>
      <w:r w:rsidRPr="00C2205C">
        <w:rPr>
          <w:i/>
          <w:lang w:val="en-US"/>
        </w:rPr>
        <w:t xml:space="preserve">Case requiring a modification of the GCS </w:t>
      </w:r>
    </w:p>
    <w:p w:rsidR="00235052" w:rsidRPr="00C2205C" w:rsidRDefault="00235052" w:rsidP="00235052">
      <w:pPr>
        <w:rPr>
          <w:i/>
          <w:lang w:val="en-US"/>
        </w:rPr>
      </w:pPr>
      <w:bookmarkStart w:id="37" w:name="OLE_LINK13"/>
      <w:r w:rsidRPr="00C2205C">
        <w:rPr>
          <w:i/>
          <w:lang w:val="en-US"/>
        </w:rPr>
        <w:t>Delivery to ITU-R by the GCS Proponent of the detailed update,  including the compliance templates 4.2.4 from Report ITU-R M.2133 (2008) and any related supporting material for the proposed update to Rec. ITU R  M.2012, given that the full context of the total terrestrial radio interface is considered to be the original submission and any previously approved updates as well as this proposed update.</w:t>
      </w:r>
    </w:p>
    <w:p w:rsidR="00235052" w:rsidRPr="00C2205C" w:rsidRDefault="00235052" w:rsidP="00235052">
      <w:pPr>
        <w:rPr>
          <w:i/>
          <w:lang w:val="en-US"/>
        </w:rPr>
      </w:pPr>
      <w:r w:rsidRPr="00C2205C">
        <w:rPr>
          <w:i/>
          <w:lang w:val="en-US"/>
        </w:rPr>
        <w:t>Delivery to ITU-R by the GCS Propon</w:t>
      </w:r>
      <w:r w:rsidR="00C2205C">
        <w:rPr>
          <w:i/>
          <w:lang w:val="en-US"/>
        </w:rPr>
        <w:t>ent of the revised/updated GCS.</w:t>
      </w:r>
    </w:p>
    <w:p w:rsidR="00235052" w:rsidRPr="00235052" w:rsidRDefault="00235052" w:rsidP="00235052">
      <w:pPr>
        <w:rPr>
          <w:lang w:val="en-US"/>
        </w:rPr>
      </w:pPr>
      <w:r w:rsidRPr="00C2205C">
        <w:rPr>
          <w:i/>
          <w:lang w:val="en-US"/>
        </w:rPr>
        <w:t>Delivery to ITU-R of Certification B (section 1, section 2, and section 3, as appropriate) by GCS Proponents.</w:t>
      </w:r>
    </w:p>
    <w:bookmarkEnd w:id="34"/>
    <w:bookmarkEnd w:id="37"/>
    <w:p w:rsidR="00C93269" w:rsidRDefault="00C93269" w:rsidP="00235052">
      <w:pPr>
        <w:rPr>
          <w:lang w:val="en-US"/>
        </w:rPr>
      </w:pPr>
    </w:p>
    <w:p w:rsidR="00235052" w:rsidRPr="00235052" w:rsidRDefault="00C93269" w:rsidP="00235052">
      <w:pPr>
        <w:rPr>
          <w:lang w:val="en-US"/>
        </w:rPr>
      </w:pPr>
      <w:r>
        <w:rPr>
          <w:lang w:val="en-US"/>
        </w:rPr>
        <w:t xml:space="preserve">Based on this information, we conclude that the following list of documentation is relevant to the Meeting Y+2B </w:t>
      </w:r>
      <w:bookmarkStart w:id="38" w:name="OLE_LINK46"/>
      <w:r>
        <w:rPr>
          <w:lang w:val="en-US"/>
        </w:rPr>
        <w:t xml:space="preserve">update </w:t>
      </w:r>
      <w:bookmarkEnd w:id="38"/>
      <w:r>
        <w:rPr>
          <w:lang w:val="en-US"/>
        </w:rPr>
        <w:t>submission:</w:t>
      </w:r>
    </w:p>
    <w:p w:rsidR="00B077E6" w:rsidRPr="0093619F" w:rsidRDefault="00B077E6" w:rsidP="00B077E6">
      <w:pPr>
        <w:rPr>
          <w:lang w:val="en-US"/>
        </w:rPr>
      </w:pPr>
      <w:bookmarkStart w:id="39" w:name="OLE_LINK31"/>
      <w:r w:rsidRPr="0093619F">
        <w:rPr>
          <w:lang w:val="en-US"/>
        </w:rPr>
        <w:t>1) an</w:t>
      </w:r>
      <w:r w:rsidR="00471760" w:rsidRPr="0093619F">
        <w:rPr>
          <w:lang w:val="en-US"/>
        </w:rPr>
        <w:t>nouncement of a proposed update</w:t>
      </w:r>
    </w:p>
    <w:p w:rsidR="00B077E6" w:rsidRPr="0093619F" w:rsidRDefault="00B077E6" w:rsidP="00B077E6">
      <w:pPr>
        <w:rPr>
          <w:lang w:val="en-US"/>
        </w:rPr>
      </w:pPr>
      <w:r w:rsidRPr="0093619F">
        <w:rPr>
          <w:lang w:val="en-US"/>
        </w:rPr>
        <w:t>2) a summary of the proposed update, including the ra</w:t>
      </w:r>
      <w:r w:rsidR="00471760" w:rsidRPr="0093619F">
        <w:rPr>
          <w:lang w:val="en-US"/>
        </w:rPr>
        <w:t>tionale for the proposed update</w:t>
      </w:r>
    </w:p>
    <w:p w:rsidR="002D5D53" w:rsidRPr="0093619F" w:rsidRDefault="00471760" w:rsidP="00B077E6">
      <w:pPr>
        <w:rPr>
          <w:lang w:val="en-US"/>
        </w:rPr>
      </w:pPr>
      <w:r w:rsidRPr="0093619F">
        <w:rPr>
          <w:lang w:val="en-US"/>
        </w:rPr>
        <w:t>3) the detailed update</w:t>
      </w:r>
    </w:p>
    <w:p w:rsidR="00B077E6" w:rsidRPr="0093619F" w:rsidRDefault="002D5D53" w:rsidP="00B077E6">
      <w:pPr>
        <w:rPr>
          <w:lang w:val="en-US"/>
        </w:rPr>
      </w:pPr>
      <w:r w:rsidRPr="0093619F">
        <w:rPr>
          <w:lang w:val="en-US"/>
        </w:rPr>
        <w:t xml:space="preserve">4) </w:t>
      </w:r>
      <w:r w:rsidR="00B077E6" w:rsidRPr="0093619F">
        <w:rPr>
          <w:lang w:val="en-US"/>
        </w:rPr>
        <w:t>compliance templates from Report ITU-R M.2133 (2008) Section 4.2.4</w:t>
      </w:r>
    </w:p>
    <w:p w:rsidR="00B077E6" w:rsidRPr="0093619F" w:rsidRDefault="002D5D53" w:rsidP="00B077E6">
      <w:pPr>
        <w:rPr>
          <w:lang w:val="en-US" w:eastAsia="ja-JP"/>
        </w:rPr>
      </w:pPr>
      <w:r w:rsidRPr="0093619F">
        <w:rPr>
          <w:lang w:val="en-US"/>
        </w:rPr>
        <w:t xml:space="preserve">5) </w:t>
      </w:r>
      <w:r w:rsidR="00B13C01">
        <w:rPr>
          <w:lang w:val="en-US"/>
        </w:rPr>
        <w:t>revised/updated GCS</w:t>
      </w:r>
    </w:p>
    <w:p w:rsidR="00B524A5" w:rsidRDefault="002D5D53" w:rsidP="00A47B31">
      <w:pPr>
        <w:rPr>
          <w:lang w:val="en-US"/>
        </w:rPr>
      </w:pPr>
      <w:r w:rsidRPr="0093619F">
        <w:rPr>
          <w:lang w:val="en-US"/>
        </w:rPr>
        <w:t xml:space="preserve">6) </w:t>
      </w:r>
      <w:r w:rsidR="00B077E6" w:rsidRPr="0093619F">
        <w:rPr>
          <w:lang w:val="en-US"/>
        </w:rPr>
        <w:t>Certification B</w:t>
      </w:r>
    </w:p>
    <w:p w:rsidR="001E70D3" w:rsidRPr="0093619F" w:rsidRDefault="001E70D3" w:rsidP="00A47B31">
      <w:pPr>
        <w:rPr>
          <w:lang w:val="en-US"/>
        </w:rPr>
      </w:pPr>
    </w:p>
    <w:p w:rsidR="00D55CA5" w:rsidRDefault="00D55CA5" w:rsidP="00D55CA5">
      <w:pPr>
        <w:pStyle w:val="Heading1"/>
        <w:rPr>
          <w:lang w:val="en-US"/>
        </w:rPr>
      </w:pPr>
      <w:bookmarkStart w:id="40" w:name="OLE_LINK4"/>
      <w:bookmarkEnd w:id="25"/>
      <w:bookmarkEnd w:id="39"/>
      <w:r>
        <w:rPr>
          <w:lang w:val="en-US"/>
        </w:rPr>
        <w:t>4</w:t>
      </w:r>
      <w:r>
        <w:rPr>
          <w:lang w:val="en-US"/>
        </w:rPr>
        <w:tab/>
        <w:t xml:space="preserve">Update Input Documentation Set </w:t>
      </w:r>
    </w:p>
    <w:p w:rsidR="0093619F" w:rsidRPr="009B1696" w:rsidRDefault="0093619F" w:rsidP="0093619F">
      <w:pPr>
        <w:rPr>
          <w:lang w:val="en-US"/>
        </w:rPr>
      </w:pPr>
      <w:r w:rsidRPr="009B1696">
        <w:rPr>
          <w:lang w:val="en-US"/>
        </w:rPr>
        <w:t xml:space="preserve">Based on the list of Meeting Y+2 </w:t>
      </w:r>
      <w:r w:rsidR="00C13546">
        <w:rPr>
          <w:lang w:val="en-US"/>
        </w:rPr>
        <w:t>update input documentation</w:t>
      </w:r>
      <w:r w:rsidRPr="009B1696">
        <w:rPr>
          <w:lang w:val="en-US"/>
        </w:rPr>
        <w:t xml:space="preserve"> itemized </w:t>
      </w:r>
      <w:r w:rsidR="00C13546">
        <w:rPr>
          <w:lang w:val="en-US"/>
        </w:rPr>
        <w:t>above</w:t>
      </w:r>
      <w:r w:rsidRPr="009B1696">
        <w:rPr>
          <w:lang w:val="en-US"/>
        </w:rPr>
        <w:t>, the following materials are submitted for consideration:</w:t>
      </w:r>
    </w:p>
    <w:p w:rsidR="0093619F" w:rsidRPr="009B1696" w:rsidRDefault="0093619F" w:rsidP="0093619F">
      <w:pPr>
        <w:rPr>
          <w:lang w:val="en-US"/>
        </w:rPr>
      </w:pPr>
      <w:r w:rsidRPr="009B1696">
        <w:rPr>
          <w:lang w:val="en-US"/>
        </w:rPr>
        <w:t>1) announcement of a proposed update</w:t>
      </w:r>
    </w:p>
    <w:p w:rsidR="0093619F" w:rsidRPr="00DF187C" w:rsidRDefault="0093619F" w:rsidP="00DF187C">
      <w:pPr>
        <w:pStyle w:val="ListParagraph"/>
        <w:numPr>
          <w:ilvl w:val="0"/>
          <w:numId w:val="14"/>
        </w:numPr>
      </w:pPr>
      <w:bookmarkStart w:id="41" w:name="OLE_LINK32"/>
      <w:r w:rsidRPr="00DF187C">
        <w:t>P</w:t>
      </w:r>
      <w:r w:rsidR="00E96C6B" w:rsidRPr="00DF187C">
        <w:t>reviously p</w:t>
      </w:r>
      <w:r w:rsidRPr="00DF187C">
        <w:t xml:space="preserve">rovided in Meeting Y contribution </w:t>
      </w:r>
      <w:r w:rsidR="00525B89" w:rsidRPr="009B1696">
        <w:t>5D/64</w:t>
      </w:r>
      <w:r w:rsidR="0054796F">
        <w:t>; not repeated herein</w:t>
      </w:r>
      <w:r w:rsidR="00627F5F">
        <w:t>.</w:t>
      </w:r>
    </w:p>
    <w:bookmarkEnd w:id="41"/>
    <w:p w:rsidR="00DF187C" w:rsidRDefault="00DF187C" w:rsidP="0093619F">
      <w:pPr>
        <w:rPr>
          <w:lang w:val="en-US"/>
        </w:rPr>
      </w:pPr>
    </w:p>
    <w:p w:rsidR="00525B89" w:rsidRPr="009B1696" w:rsidRDefault="0093619F" w:rsidP="0093619F">
      <w:pPr>
        <w:rPr>
          <w:lang w:val="en-US"/>
        </w:rPr>
      </w:pPr>
      <w:r w:rsidRPr="009B1696">
        <w:rPr>
          <w:lang w:val="en-US"/>
        </w:rPr>
        <w:t xml:space="preserve">2) </w:t>
      </w:r>
      <w:bookmarkStart w:id="42" w:name="OLE_LINK40"/>
      <w:r w:rsidRPr="009B1696">
        <w:rPr>
          <w:lang w:val="en-US"/>
        </w:rPr>
        <w:t>a summary of the proposed update, including the rationale for the proposed update</w:t>
      </w:r>
      <w:bookmarkEnd w:id="42"/>
    </w:p>
    <w:p w:rsidR="0093619F" w:rsidRPr="009B1696" w:rsidRDefault="00981111" w:rsidP="00DF187C">
      <w:pPr>
        <w:pStyle w:val="ListParagraph"/>
        <w:numPr>
          <w:ilvl w:val="0"/>
          <w:numId w:val="14"/>
        </w:numPr>
      </w:pPr>
      <w:bookmarkStart w:id="43" w:name="OLE_LINK33"/>
      <w:r>
        <w:t xml:space="preserve">Provided in </w:t>
      </w:r>
      <w:bookmarkStart w:id="44" w:name="OLE_LINK103"/>
      <w:r>
        <w:t>Appendix</w:t>
      </w:r>
      <w:r w:rsidR="00525B89" w:rsidRPr="00DF187C">
        <w:t xml:space="preserve"> </w:t>
      </w:r>
      <w:bookmarkEnd w:id="44"/>
      <w:r w:rsidR="00525B89" w:rsidRPr="00DF187C">
        <w:t>A below,</w:t>
      </w:r>
      <w:bookmarkEnd w:id="43"/>
      <w:r w:rsidR="00525B89" w:rsidRPr="00DF187C">
        <w:t xml:space="preserve"> following materials provided in Meeting Y+1 contribution </w:t>
      </w:r>
      <w:r w:rsidR="00525B89" w:rsidRPr="009B1696">
        <w:t>5D/111</w:t>
      </w:r>
      <w:r w:rsidR="00535C43">
        <w:t>.</w:t>
      </w:r>
    </w:p>
    <w:p w:rsidR="00DF187C" w:rsidRDefault="00DF187C" w:rsidP="0093619F">
      <w:pPr>
        <w:rPr>
          <w:lang w:val="en-US"/>
        </w:rPr>
      </w:pPr>
    </w:p>
    <w:p w:rsidR="00525B89" w:rsidRPr="009B1696" w:rsidRDefault="0093619F" w:rsidP="0093619F">
      <w:pPr>
        <w:rPr>
          <w:lang w:val="en-US"/>
        </w:rPr>
      </w:pPr>
      <w:r w:rsidRPr="009B1696">
        <w:rPr>
          <w:lang w:val="en-US"/>
        </w:rPr>
        <w:t xml:space="preserve">3) the </w:t>
      </w:r>
      <w:bookmarkStart w:id="45" w:name="OLE_LINK41"/>
      <w:r w:rsidRPr="009B1696">
        <w:rPr>
          <w:lang w:val="en-US"/>
        </w:rPr>
        <w:t>detailed update</w:t>
      </w:r>
      <w:bookmarkEnd w:id="45"/>
    </w:p>
    <w:p w:rsidR="0093619F" w:rsidRPr="00DF187C" w:rsidRDefault="00525B89" w:rsidP="00DF187C">
      <w:pPr>
        <w:pStyle w:val="ListParagraph"/>
        <w:numPr>
          <w:ilvl w:val="0"/>
          <w:numId w:val="14"/>
        </w:numPr>
      </w:pPr>
      <w:bookmarkStart w:id="46" w:name="OLE_LINK35"/>
      <w:r w:rsidRPr="00DF187C">
        <w:t xml:space="preserve">Provided in </w:t>
      </w:r>
      <w:r w:rsidR="00981111">
        <w:t xml:space="preserve">Appendix </w:t>
      </w:r>
      <w:r w:rsidRPr="00DF187C">
        <w:t xml:space="preserve">B below </w:t>
      </w:r>
      <w:bookmarkStart w:id="47" w:name="OLE_LINK48"/>
      <w:r w:rsidRPr="00DF187C">
        <w:t xml:space="preserve">as edits indicated with respect to Annex 2 </w:t>
      </w:r>
      <w:bookmarkStart w:id="48" w:name="OLE_LINK47"/>
      <w:r w:rsidRPr="00DF187C">
        <w:t>of Rec. ITU-R M.2012</w:t>
      </w:r>
      <w:bookmarkEnd w:id="47"/>
      <w:bookmarkEnd w:id="48"/>
      <w:r w:rsidR="0065219C" w:rsidRPr="00DF187C">
        <w:t>.</w:t>
      </w:r>
    </w:p>
    <w:bookmarkEnd w:id="46"/>
    <w:p w:rsidR="00DF187C" w:rsidRDefault="00DF187C" w:rsidP="0093619F">
      <w:pPr>
        <w:rPr>
          <w:lang w:val="en-US"/>
        </w:rPr>
      </w:pPr>
    </w:p>
    <w:p w:rsidR="0093619F" w:rsidRPr="009B1696" w:rsidRDefault="0093619F" w:rsidP="0093619F">
      <w:pPr>
        <w:rPr>
          <w:lang w:val="en-US"/>
        </w:rPr>
      </w:pPr>
      <w:r w:rsidRPr="009B1696">
        <w:rPr>
          <w:lang w:val="en-US"/>
        </w:rPr>
        <w:t>4) compliance templates from Report ITU-R M.2133 (2008) Section 4.2.4</w:t>
      </w:r>
    </w:p>
    <w:p w:rsidR="00525B89" w:rsidRPr="00DF187C" w:rsidRDefault="00525B89" w:rsidP="00DF187C">
      <w:pPr>
        <w:pStyle w:val="ListParagraph"/>
        <w:numPr>
          <w:ilvl w:val="0"/>
          <w:numId w:val="14"/>
        </w:numPr>
      </w:pPr>
      <w:r w:rsidRPr="00DF187C">
        <w:t xml:space="preserve">Provided in </w:t>
      </w:r>
      <w:r w:rsidR="00981111">
        <w:t xml:space="preserve">Appendix </w:t>
      </w:r>
      <w:r w:rsidRPr="00DF187C">
        <w:t>C below as extracted from Document IMT-ADV/4</w:t>
      </w:r>
      <w:r w:rsidR="00CD53D9" w:rsidRPr="00DF187C">
        <w:t xml:space="preserve">, the content remaining </w:t>
      </w:r>
      <w:r w:rsidR="00022984" w:rsidRPr="00DF187C">
        <w:t>applicable.</w:t>
      </w:r>
    </w:p>
    <w:p w:rsidR="00B524A5" w:rsidRDefault="00B524A5" w:rsidP="0093619F">
      <w:pPr>
        <w:rPr>
          <w:lang w:val="en-US"/>
        </w:rPr>
      </w:pPr>
    </w:p>
    <w:p w:rsidR="00CD53D9" w:rsidRPr="009B1696" w:rsidRDefault="0093619F" w:rsidP="0093619F">
      <w:pPr>
        <w:rPr>
          <w:lang w:val="en-US"/>
        </w:rPr>
      </w:pPr>
      <w:r w:rsidRPr="009B1696">
        <w:rPr>
          <w:lang w:val="en-US"/>
        </w:rPr>
        <w:t xml:space="preserve">5) </w:t>
      </w:r>
      <w:r w:rsidR="00CD53D9" w:rsidRPr="009B1696">
        <w:rPr>
          <w:lang w:val="en-US"/>
        </w:rPr>
        <w:t>revised/updated GCS</w:t>
      </w:r>
    </w:p>
    <w:p w:rsidR="0093619F" w:rsidRPr="00DF187C" w:rsidRDefault="00CD53D9" w:rsidP="00DF187C">
      <w:pPr>
        <w:pStyle w:val="ListParagraph"/>
        <w:numPr>
          <w:ilvl w:val="0"/>
          <w:numId w:val="14"/>
        </w:numPr>
      </w:pPr>
      <w:bookmarkStart w:id="49" w:name="OLE_LINK38"/>
      <w:r w:rsidRPr="00DF187C">
        <w:t xml:space="preserve">To be provided to the </w:t>
      </w:r>
      <w:bookmarkStart w:id="50" w:name="OLE_LINK37"/>
      <w:r w:rsidRPr="00DF187C">
        <w:t>Coun</w:t>
      </w:r>
      <w:r w:rsidR="005E7B2C" w:rsidRPr="00DF187C">
        <w:t xml:space="preserve">sellor </w:t>
      </w:r>
      <w:bookmarkEnd w:id="50"/>
      <w:r w:rsidR="00857303" w:rsidRPr="00DF187C">
        <w:t>by</w:t>
      </w:r>
      <w:r w:rsidR="005E7B2C" w:rsidRPr="00DF187C">
        <w:t xml:space="preserve"> the</w:t>
      </w:r>
      <w:r w:rsidR="00857303" w:rsidRPr="00DF187C">
        <w:t xml:space="preserve"> specified deadline</w:t>
      </w:r>
      <w:r w:rsidR="00390B99" w:rsidRPr="00DF187C">
        <w:t>.</w:t>
      </w:r>
      <w:r w:rsidR="005E7B2C" w:rsidRPr="00DF187C">
        <w:t xml:space="preserve"> </w:t>
      </w:r>
    </w:p>
    <w:bookmarkEnd w:id="49"/>
    <w:p w:rsidR="00DF187C" w:rsidRDefault="00DF187C" w:rsidP="0093619F">
      <w:pPr>
        <w:rPr>
          <w:lang w:val="en-US"/>
        </w:rPr>
      </w:pPr>
    </w:p>
    <w:p w:rsidR="0093619F" w:rsidRPr="009B1696" w:rsidRDefault="0093619F" w:rsidP="0093619F">
      <w:pPr>
        <w:rPr>
          <w:lang w:val="en-US"/>
        </w:rPr>
      </w:pPr>
      <w:r w:rsidRPr="009B1696">
        <w:rPr>
          <w:lang w:val="en-US"/>
        </w:rPr>
        <w:t>6) Certification B</w:t>
      </w:r>
    </w:p>
    <w:p w:rsidR="00D55CA5" w:rsidRPr="00DF187C" w:rsidRDefault="00857303" w:rsidP="00DF187C">
      <w:pPr>
        <w:pStyle w:val="ListParagraph"/>
        <w:numPr>
          <w:ilvl w:val="0"/>
          <w:numId w:val="14"/>
        </w:numPr>
      </w:pPr>
      <w:r w:rsidRPr="00DF187C">
        <w:t xml:space="preserve">To be </w:t>
      </w:r>
      <w:bookmarkStart w:id="51" w:name="OLE_LINK39"/>
      <w:r w:rsidRPr="00DF187C">
        <w:t xml:space="preserve">provided to </w:t>
      </w:r>
      <w:bookmarkEnd w:id="51"/>
      <w:r w:rsidRPr="00DF187C">
        <w:t>the Counsellor by the specified deadline</w:t>
      </w:r>
      <w:r w:rsidR="00390B99" w:rsidRPr="00DF187C">
        <w:t>.</w:t>
      </w:r>
      <w:r w:rsidRPr="00DF187C">
        <w:t xml:space="preserve"> </w:t>
      </w:r>
    </w:p>
    <w:p w:rsidR="00B524A5" w:rsidRDefault="00B524A5" w:rsidP="00214D27">
      <w:pPr>
        <w:pStyle w:val="Heading1"/>
        <w:rPr>
          <w:lang w:val="en-US"/>
        </w:rPr>
      </w:pPr>
    </w:p>
    <w:p w:rsidR="00214D27" w:rsidRDefault="00D55CA5" w:rsidP="00214D27">
      <w:pPr>
        <w:pStyle w:val="Heading1"/>
        <w:rPr>
          <w:lang w:val="en-US"/>
        </w:rPr>
      </w:pPr>
      <w:r>
        <w:rPr>
          <w:lang w:val="en-US"/>
        </w:rPr>
        <w:t>5</w:t>
      </w:r>
      <w:r w:rsidR="00214D27">
        <w:rPr>
          <w:lang w:val="en-US"/>
        </w:rPr>
        <w:tab/>
        <w:t>Proposal</w:t>
      </w:r>
    </w:p>
    <w:p w:rsidR="00130F59" w:rsidRPr="00EF06ED" w:rsidRDefault="00EF06ED" w:rsidP="00EF06ED">
      <w:r w:rsidRPr="00EF06ED">
        <w:t>We propose that the attached and cited documentation set be adopted as a complete “Meeting Y+2B” update</w:t>
      </w:r>
      <w:r w:rsidR="006F1EA9">
        <w:t xml:space="preserve"> of the WirelessMAN-Advanced </w:t>
      </w:r>
      <w:r w:rsidR="005A391A">
        <w:t xml:space="preserve">RIT </w:t>
      </w:r>
      <w:r w:rsidR="00C67FD7">
        <w:rPr>
          <w:lang w:val="en-US"/>
        </w:rPr>
        <w:t xml:space="preserve">toward </w:t>
      </w:r>
      <w:bookmarkStart w:id="52" w:name="OLE_LINK51"/>
      <w:r w:rsidR="00C67FD7">
        <w:rPr>
          <w:lang w:val="en-US"/>
        </w:rPr>
        <w:t>Revision 1 of</w:t>
      </w:r>
      <w:r w:rsidR="00C67FD7" w:rsidRPr="009B1696">
        <w:rPr>
          <w:lang w:val="en-US"/>
        </w:rPr>
        <w:t xml:space="preserve"> Rec. ITU-R M.2012</w:t>
      </w:r>
      <w:bookmarkEnd w:id="52"/>
      <w:r w:rsidR="00C67FD7">
        <w:rPr>
          <w:lang w:val="en-US"/>
        </w:rPr>
        <w:t>.</w:t>
      </w:r>
    </w:p>
    <w:p w:rsidR="00B524A5" w:rsidRDefault="00B524A5" w:rsidP="00214D27">
      <w:pPr>
        <w:pStyle w:val="Heading1"/>
        <w:rPr>
          <w:lang w:val="en-US"/>
        </w:rPr>
      </w:pPr>
    </w:p>
    <w:p w:rsidR="00214D27" w:rsidRDefault="00D55CA5" w:rsidP="00214D27">
      <w:pPr>
        <w:pStyle w:val="Heading1"/>
        <w:rPr>
          <w:lang w:val="en-US"/>
        </w:rPr>
      </w:pPr>
      <w:r>
        <w:rPr>
          <w:lang w:val="en-US"/>
        </w:rPr>
        <w:t>6</w:t>
      </w:r>
      <w:r w:rsidR="00214D27">
        <w:rPr>
          <w:lang w:val="en-US"/>
        </w:rPr>
        <w:tab/>
      </w:r>
      <w:bookmarkStart w:id="53" w:name="OLE_LINK104"/>
      <w:r w:rsidR="00981111">
        <w:t>Appendic</w:t>
      </w:r>
      <w:r w:rsidR="00214D27">
        <w:rPr>
          <w:lang w:val="en-US"/>
        </w:rPr>
        <w:t>es</w:t>
      </w:r>
      <w:bookmarkEnd w:id="53"/>
    </w:p>
    <w:p w:rsidR="00785CA3" w:rsidRDefault="00981111" w:rsidP="00214D27">
      <w:bookmarkStart w:id="54" w:name="OLE_LINK105"/>
      <w:bookmarkStart w:id="55" w:name="OLE_LINK43"/>
      <w:r>
        <w:t xml:space="preserve">Appendix </w:t>
      </w:r>
      <w:bookmarkEnd w:id="54"/>
      <w:r w:rsidR="00BF61E1">
        <w:t>A</w:t>
      </w:r>
      <w:r w:rsidR="00785CA3">
        <w:t>:</w:t>
      </w:r>
      <w:r w:rsidR="0098533A">
        <w:t xml:space="preserve"> </w:t>
      </w:r>
      <w:r w:rsidR="00EC25AB" w:rsidRPr="00AA2371">
        <w:rPr>
          <w:i/>
          <w:lang w:val="en-US"/>
        </w:rPr>
        <w:t>S</w:t>
      </w:r>
      <w:r w:rsidR="00F742A7" w:rsidRPr="00AA2371">
        <w:rPr>
          <w:i/>
          <w:lang w:val="en-US"/>
        </w:rPr>
        <w:t>ummary of the proposed update, including the rationale for the proposed update</w:t>
      </w:r>
      <w:r w:rsidR="00936F5D">
        <w:rPr>
          <w:lang w:val="en-US"/>
        </w:rPr>
        <w:t xml:space="preserve"> (below)</w:t>
      </w:r>
    </w:p>
    <w:bookmarkEnd w:id="55"/>
    <w:p w:rsidR="00936F5D" w:rsidRDefault="00936F5D" w:rsidP="00214D27"/>
    <w:p w:rsidR="00785CA3" w:rsidRDefault="00981111" w:rsidP="00214D27">
      <w:r>
        <w:t xml:space="preserve">Appendix </w:t>
      </w:r>
      <w:r w:rsidR="00BF61E1">
        <w:t>B</w:t>
      </w:r>
      <w:r w:rsidR="00785CA3">
        <w:t>:</w:t>
      </w:r>
      <w:r w:rsidR="0098533A">
        <w:t xml:space="preserve"> </w:t>
      </w:r>
      <w:r w:rsidR="00EC25AB" w:rsidRPr="00AA2371">
        <w:rPr>
          <w:i/>
          <w:lang w:val="en-US"/>
        </w:rPr>
        <w:t>Detailed update</w:t>
      </w:r>
      <w:r w:rsidR="00F6356F" w:rsidRPr="00AA2371">
        <w:rPr>
          <w:i/>
          <w:lang w:val="en-US"/>
        </w:rPr>
        <w:t xml:space="preserve"> as edits indicated with respect to Annex 2 of Rec. ITU-R M.2012</w:t>
      </w:r>
      <w:r w:rsidR="00936F5D">
        <w:rPr>
          <w:lang w:val="en-US"/>
        </w:rPr>
        <w:t xml:space="preserve"> </w:t>
      </w:r>
      <w:bookmarkStart w:id="56" w:name="OLE_LINK50"/>
      <w:r w:rsidR="00936F5D">
        <w:rPr>
          <w:lang w:val="en-US"/>
        </w:rPr>
        <w:t>(attached)</w:t>
      </w:r>
      <w:bookmarkEnd w:id="56"/>
      <w:r w:rsidR="00DA15D7">
        <w:rPr>
          <w:lang w:val="en-US"/>
        </w:rPr>
        <w:t xml:space="preserve"> </w:t>
      </w:r>
    </w:p>
    <w:p w:rsidR="00936F5D" w:rsidRDefault="00936F5D" w:rsidP="00214D27"/>
    <w:p w:rsidR="00214D27" w:rsidRDefault="00981111" w:rsidP="00214D27">
      <w:r>
        <w:t xml:space="preserve">Appendix </w:t>
      </w:r>
      <w:r w:rsidR="00BF61E1">
        <w:t>C</w:t>
      </w:r>
      <w:r w:rsidR="00785CA3">
        <w:t>:</w:t>
      </w:r>
      <w:r w:rsidR="00BF61E1">
        <w:t xml:space="preserve"> </w:t>
      </w:r>
      <w:r w:rsidR="00BF61E1" w:rsidRPr="00AA2371">
        <w:rPr>
          <w:i/>
        </w:rPr>
        <w:t>Compliance templates</w:t>
      </w:r>
      <w:r w:rsidR="008B7AC6" w:rsidRPr="00AA2371">
        <w:rPr>
          <w:i/>
        </w:rPr>
        <w:t xml:space="preserve">, </w:t>
      </w:r>
      <w:bookmarkStart w:id="57" w:name="OLE_LINK36"/>
      <w:r w:rsidR="008B7AC6" w:rsidRPr="00AA2371">
        <w:rPr>
          <w:i/>
        </w:rPr>
        <w:t>as extracted from Document IMT-ADV/4</w:t>
      </w:r>
      <w:bookmarkEnd w:id="57"/>
      <w:r w:rsidR="00936F5D">
        <w:t xml:space="preserve"> </w:t>
      </w:r>
      <w:r w:rsidR="00936F5D">
        <w:rPr>
          <w:lang w:val="en-US"/>
        </w:rPr>
        <w:t>(attached)</w:t>
      </w:r>
    </w:p>
    <w:bookmarkEnd w:id="40"/>
    <w:p w:rsidR="00CA4C02" w:rsidRDefault="00CA4C02" w:rsidP="008A5A7E"/>
    <w:p w:rsidR="00CA4C02" w:rsidRDefault="00CA4C02" w:rsidP="008A5A7E"/>
    <w:p w:rsidR="00CA4C02" w:rsidRDefault="00CA4C02" w:rsidP="008A5A7E">
      <w:pPr>
        <w:rPr>
          <w:lang w:val="en-US"/>
        </w:rPr>
      </w:pPr>
      <w:r w:rsidRPr="000B7819">
        <w:rPr>
          <w:b/>
          <w:bCs/>
          <w:lang w:val="en-US"/>
        </w:rPr>
        <w:t>Contact:</w:t>
      </w:r>
      <w:r>
        <w:rPr>
          <w:lang w:val="en-US"/>
        </w:rPr>
        <w:tab/>
        <w:t>Michael Lynch</w:t>
      </w:r>
      <w:r>
        <w:rPr>
          <w:lang w:val="en-US"/>
        </w:rPr>
        <w:br/>
      </w:r>
      <w:r w:rsidRPr="003A102C">
        <w:rPr>
          <w:b/>
          <w:bCs/>
          <w:lang w:val="en-US"/>
        </w:rPr>
        <w:t>E-mail:</w:t>
      </w:r>
      <w:r>
        <w:rPr>
          <w:lang w:val="en-US"/>
        </w:rPr>
        <w:t xml:space="preserve"> </w:t>
      </w:r>
      <w:r>
        <w:rPr>
          <w:lang w:val="en-US"/>
        </w:rPr>
        <w:tab/>
      </w:r>
      <w:hyperlink r:id="rId14" w:history="1">
        <w:r w:rsidRPr="00910360">
          <w:rPr>
            <w:rStyle w:val="Hyperlink"/>
            <w:lang w:val="en-US"/>
          </w:rPr>
          <w:t>freqmgr@ieee.org</w:t>
        </w:r>
      </w:hyperlink>
    </w:p>
    <w:p w:rsidR="00CA4C02" w:rsidRPr="00A00004" w:rsidRDefault="00CA4C02" w:rsidP="008A5A7E">
      <w:pPr>
        <w:rPr>
          <w:lang w:val="en-US"/>
        </w:rPr>
      </w:pPr>
    </w:p>
    <w:p w:rsidR="00CA4C02" w:rsidRPr="00351DA5" w:rsidRDefault="00CA4C02" w:rsidP="008A5A7E">
      <w:pPr>
        <w:jc w:val="center"/>
      </w:pPr>
      <w:r>
        <w:t>_______________</w:t>
      </w:r>
    </w:p>
    <w:p w:rsidR="00EC3B25" w:rsidRDefault="00EC3B25">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rsidR="00EC3B25" w:rsidRDefault="00941523" w:rsidP="00EC3B25">
      <w:r>
        <w:t xml:space="preserve">Appendix </w:t>
      </w:r>
      <w:r w:rsidR="00EC3B25">
        <w:t xml:space="preserve">A: </w:t>
      </w:r>
      <w:r w:rsidR="00EC3B25" w:rsidRPr="00DD5ACB">
        <w:rPr>
          <w:i/>
          <w:lang w:val="en-US"/>
        </w:rPr>
        <w:t>Summary of the proposed update, including the rationale for the proposed update</w:t>
      </w:r>
    </w:p>
    <w:p w:rsidR="00936F5D" w:rsidRPr="00246D04" w:rsidRDefault="00936F5D" w:rsidP="00936F5D">
      <w:pPr>
        <w:rPr>
          <w:lang w:eastAsia="ja-JP"/>
        </w:rPr>
      </w:pPr>
      <w:r w:rsidRPr="00246D04">
        <w:rPr>
          <w:lang w:eastAsia="ja-JP"/>
        </w:rPr>
        <w:t>On 8 June 2012, the IEEE-SA Standards Board approved IEEE Std 802.16.1 (</w:t>
      </w:r>
      <w:r w:rsidRPr="00554BCC">
        <w:rPr>
          <w:i/>
          <w:lang w:eastAsia="ja-JP"/>
        </w:rPr>
        <w:t>WirelessMAN-Advanced Air Interface for Broadband Wireless Access Systems</w:t>
      </w:r>
      <w:r w:rsidRPr="00246D04">
        <w:rPr>
          <w:lang w:eastAsia="ja-JP"/>
        </w:rPr>
        <w:t>) as a new IEEE standard. IEEE Std 802.16.1 encompasses the WirelessMAN-Advanced air interface, with some minor improvements. On the same date, the Standards Board approved IEEE Std 802.16-2012 as a new revision of IEEE Std 802.16, which now excludes the WirelessMAN-Advanced air interface.</w:t>
      </w:r>
    </w:p>
    <w:p w:rsidR="00936F5D" w:rsidRPr="00246D04" w:rsidRDefault="00D33DFB" w:rsidP="00936F5D">
      <w:pPr>
        <w:rPr>
          <w:lang w:eastAsia="ja-JP"/>
        </w:rPr>
      </w:pPr>
      <w:r>
        <w:rPr>
          <w:lang w:eastAsia="ja-JP"/>
        </w:rPr>
        <w:t xml:space="preserve">Accordingly, the material </w:t>
      </w:r>
      <w:r w:rsidR="00936F5D" w:rsidRPr="00246D04">
        <w:rPr>
          <w:lang w:eastAsia="ja-JP"/>
        </w:rPr>
        <w:t>proposed for this update reflect</w:t>
      </w:r>
      <w:r>
        <w:rPr>
          <w:lang w:eastAsia="ja-JP"/>
        </w:rPr>
        <w:t>s</w:t>
      </w:r>
      <w:r w:rsidR="00936F5D" w:rsidRPr="00246D04">
        <w:rPr>
          <w:lang w:eastAsia="ja-JP"/>
        </w:rPr>
        <w:t xml:space="preserve"> IEEE’s transfer of the WirelessMAN-Advanced air interface specification to IEEE Std 802.16.1. The WirelessMAN-Advanced GCS </w:t>
      </w:r>
      <w:r w:rsidR="004C3BD6">
        <w:rPr>
          <w:lang w:eastAsia="ja-JP"/>
        </w:rPr>
        <w:t xml:space="preserve">proposed for </w:t>
      </w:r>
      <w:r w:rsidR="004C3BD6">
        <w:rPr>
          <w:lang w:val="en-US"/>
        </w:rPr>
        <w:t>Revision 1 of</w:t>
      </w:r>
      <w:r w:rsidR="004C3BD6" w:rsidRPr="009B1696">
        <w:rPr>
          <w:lang w:val="en-US"/>
        </w:rPr>
        <w:t xml:space="preserve"> Rec. ITU-R M.2012</w:t>
      </w:r>
      <w:r w:rsidR="00562DE9">
        <w:rPr>
          <w:lang w:val="en-US"/>
        </w:rPr>
        <w:t xml:space="preserve"> </w:t>
      </w:r>
      <w:r w:rsidR="00936F5D" w:rsidRPr="00246D04">
        <w:rPr>
          <w:lang w:eastAsia="ja-JP"/>
        </w:rPr>
        <w:t>include</w:t>
      </w:r>
      <w:r w:rsidR="003D7309">
        <w:rPr>
          <w:lang w:eastAsia="ja-JP"/>
        </w:rPr>
        <w:t>s</w:t>
      </w:r>
      <w:r w:rsidR="00936F5D" w:rsidRPr="00246D04">
        <w:rPr>
          <w:lang w:eastAsia="ja-JP"/>
        </w:rPr>
        <w:t xml:space="preserve"> IEEE Std 802.16.1 but not IEEE Std 802.16.</w:t>
      </w:r>
    </w:p>
    <w:p w:rsidR="00936F5D" w:rsidRPr="00246D04" w:rsidRDefault="00936F5D" w:rsidP="00936F5D">
      <w:pPr>
        <w:rPr>
          <w:lang w:eastAsia="ja-JP"/>
        </w:rPr>
      </w:pPr>
      <w:r w:rsidRPr="00246D04">
        <w:rPr>
          <w:lang w:eastAsia="ja-JP"/>
        </w:rPr>
        <w:t xml:space="preserve">IEEE </w:t>
      </w:r>
      <w:r w:rsidR="001813A3">
        <w:rPr>
          <w:lang w:eastAsia="ja-JP"/>
        </w:rPr>
        <w:t>has further enhanced</w:t>
      </w:r>
      <w:r w:rsidRPr="00246D04">
        <w:rPr>
          <w:lang w:eastAsia="ja-JP"/>
        </w:rPr>
        <w:t xml:space="preserve"> IEEE Std 802.16.1 with two amendments:</w:t>
      </w:r>
    </w:p>
    <w:p w:rsidR="00936F5D" w:rsidRPr="00246D04" w:rsidRDefault="00936F5D" w:rsidP="00936F5D">
      <w:pPr>
        <w:pStyle w:val="enumlev1"/>
        <w:rPr>
          <w:lang w:eastAsia="ja-JP"/>
        </w:rPr>
      </w:pPr>
      <w:r w:rsidRPr="00246D04">
        <w:rPr>
          <w:lang w:eastAsia="ja-JP"/>
        </w:rPr>
        <w:t>•</w:t>
      </w:r>
      <w:r>
        <w:rPr>
          <w:lang w:eastAsia="ja-JP"/>
        </w:rPr>
        <w:tab/>
      </w:r>
      <w:r w:rsidRPr="00246D04">
        <w:rPr>
          <w:lang w:eastAsia="ja-JP"/>
        </w:rPr>
        <w:t xml:space="preserve">IEEE </w:t>
      </w:r>
      <w:r w:rsidR="00973D3D">
        <w:rPr>
          <w:lang w:eastAsia="ja-JP"/>
        </w:rPr>
        <w:t>Std</w:t>
      </w:r>
      <w:r w:rsidRPr="00246D04">
        <w:rPr>
          <w:lang w:eastAsia="ja-JP"/>
        </w:rPr>
        <w:t xml:space="preserve"> 802.16.1a: WirelessMAN-Advanced Air Interface for Broadband Wireless Access Systems - Amendment: Higher Reliability Networks</w:t>
      </w:r>
    </w:p>
    <w:p w:rsidR="00936F5D" w:rsidRPr="00246D04" w:rsidRDefault="00936F5D" w:rsidP="00936F5D">
      <w:pPr>
        <w:pStyle w:val="enumlev1"/>
        <w:rPr>
          <w:lang w:eastAsia="ja-JP"/>
        </w:rPr>
      </w:pPr>
      <w:r>
        <w:rPr>
          <w:lang w:eastAsia="ja-JP"/>
        </w:rPr>
        <w:t>•</w:t>
      </w:r>
      <w:r>
        <w:rPr>
          <w:lang w:eastAsia="ja-JP"/>
        </w:rPr>
        <w:tab/>
      </w:r>
      <w:r w:rsidRPr="00246D04">
        <w:rPr>
          <w:lang w:eastAsia="ja-JP"/>
        </w:rPr>
        <w:t xml:space="preserve">IEEE </w:t>
      </w:r>
      <w:r w:rsidR="00973D3D">
        <w:rPr>
          <w:lang w:eastAsia="ja-JP"/>
        </w:rPr>
        <w:t>Std</w:t>
      </w:r>
      <w:r w:rsidRPr="00246D04">
        <w:rPr>
          <w:lang w:eastAsia="ja-JP"/>
        </w:rPr>
        <w:t xml:space="preserve"> 802.16.1b: WirelessMAN-Advanced Air Interface for Broadband Wireless Access Systems - Amendment: Enhancements to Support Machine-to-Machine Applications</w:t>
      </w:r>
    </w:p>
    <w:p w:rsidR="000069D4" w:rsidRPr="00D8032B" w:rsidRDefault="005157C7" w:rsidP="006B3E20">
      <w:pPr>
        <w:spacing w:afterLines="50"/>
        <w:rPr>
          <w:lang w:val="fr-FR" w:eastAsia="zh-CN"/>
        </w:rPr>
      </w:pPr>
      <w:r>
        <w:rPr>
          <w:lang w:val="fr-FR" w:eastAsia="zh-CN"/>
        </w:rPr>
        <w:t xml:space="preserve">The content of these two standards is also proposed for incorporation in </w:t>
      </w:r>
      <w:bookmarkStart w:id="58" w:name="OLE_LINK53"/>
      <w:r w:rsidR="00AA7666">
        <w:rPr>
          <w:lang w:val="en-US"/>
        </w:rPr>
        <w:t>Revision 1 of</w:t>
      </w:r>
      <w:r w:rsidR="00AA7666" w:rsidRPr="009B1696">
        <w:rPr>
          <w:lang w:val="en-US"/>
        </w:rPr>
        <w:t xml:space="preserve"> Rec. ITU-R M.2012</w:t>
      </w:r>
      <w:bookmarkEnd w:id="58"/>
      <w:r w:rsidR="004C3BD6">
        <w:rPr>
          <w:lang w:val="en-US"/>
        </w:rPr>
        <w:t>.</w:t>
      </w:r>
    </w:p>
    <w:sectPr w:rsidR="000069D4" w:rsidRPr="00D8032B" w:rsidSect="00D02712">
      <w:headerReference w:type="default" r:id="rId15"/>
      <w:headerReference w:type="first" r:id="rId16"/>
      <w:pgSz w:w="11907" w:h="16834"/>
      <w:pgMar w:top="1418" w:right="1134" w:bottom="1418" w:left="1134" w:gutter="0"/>
      <w:paperSrc w:first="15" w:other="15"/>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F8B" w:rsidRDefault="00304F8B">
      <w:r>
        <w:separator/>
      </w:r>
    </w:p>
  </w:endnote>
  <w:endnote w:type="continuationSeparator" w:id="0">
    <w:p w:rsidR="00304F8B" w:rsidRDefault="00304F8B">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Batang">
    <w:altName w:val="?媊"/>
    <w:charset w:val="81"/>
    <w:family w:val="roman"/>
    <w:pitch w:val="variable"/>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Bold">
    <w:panose1 w:val="0202080307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Helvetica">
    <w:panose1 w:val="00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Verdan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080E0000" w:usb2="00000010" w:usb3="00000000" w:csb0="0004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F8B" w:rsidRDefault="00304F8B">
      <w:r>
        <w:t>____________________</w:t>
      </w:r>
    </w:p>
  </w:footnote>
  <w:footnote w:type="continuationSeparator" w:id="0">
    <w:p w:rsidR="00304F8B" w:rsidRDefault="00304F8B">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D53" w:rsidRPr="005F6508" w:rsidRDefault="002D5D53" w:rsidP="00EA1099">
    <w:pPr>
      <w:pStyle w:val="Header"/>
      <w:rPr>
        <w:color w:val="FF0000"/>
        <w:sz w:val="36"/>
      </w:rPr>
    </w:pPr>
    <w:r w:rsidRPr="005F6508">
      <w:rPr>
        <w:color w:val="FF0000"/>
        <w:sz w:val="36"/>
      </w:rPr>
      <w:t>PROPOSED DRAFT</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D53" w:rsidRPr="003F71F1" w:rsidRDefault="002D5D53" w:rsidP="001F1326">
    <w:pPr>
      <w:pStyle w:val="Header"/>
      <w:tabs>
        <w:tab w:val="left" w:pos="3677"/>
        <w:tab w:val="center" w:pos="5400"/>
        <w:tab w:val="right" w:pos="9639"/>
        <w:tab w:val="right" w:pos="10800"/>
      </w:tabs>
      <w:jc w:val="left"/>
      <w:rPr>
        <w:sz w:val="24"/>
      </w:rPr>
    </w:pPr>
    <w:bookmarkStart w:id="59" w:name="OLE_LINK123"/>
    <w:bookmarkStart w:id="60" w:name="OLE_LINK82"/>
    <w:bookmarkStart w:id="61" w:name="OLE_LINK81"/>
    <w:r>
      <w:rPr>
        <w:sz w:val="24"/>
      </w:rPr>
      <w:tab/>
    </w:r>
    <w:r>
      <w:rPr>
        <w:sz w:val="24"/>
      </w:rPr>
      <w:tab/>
    </w:r>
    <w:r>
      <w:rPr>
        <w:sz w:val="24"/>
      </w:rPr>
      <w:tab/>
    </w:r>
    <w:r>
      <w:rPr>
        <w:sz w:val="24"/>
      </w:rPr>
      <w:tab/>
    </w:r>
    <w:r>
      <w:rPr>
        <w:sz w:val="24"/>
      </w:rPr>
      <w:tab/>
    </w:r>
    <w:r>
      <w:rPr>
        <w:sz w:val="24"/>
      </w:rPr>
      <w:tab/>
    </w:r>
    <w:bookmarkStart w:id="62" w:name="OLE_LINK54"/>
    <w:r w:rsidRPr="003F71F1">
      <w:rPr>
        <w:sz w:val="24"/>
      </w:rPr>
      <w:t>IEEE 802.</w:t>
    </w:r>
    <w:bookmarkStart w:id="63" w:name="OLE_LINK3"/>
    <w:r w:rsidRPr="003F71F1">
      <w:rPr>
        <w:sz w:val="24"/>
      </w:rPr>
      <w:t>16-1</w:t>
    </w:r>
    <w:r>
      <w:rPr>
        <w:sz w:val="24"/>
      </w:rPr>
      <w:t>3</w:t>
    </w:r>
    <w:r w:rsidRPr="003F71F1">
      <w:rPr>
        <w:sz w:val="24"/>
      </w:rPr>
      <w:t>-</w:t>
    </w:r>
    <w:r>
      <w:rPr>
        <w:sz w:val="24"/>
      </w:rPr>
      <w:t>0056</w:t>
    </w:r>
    <w:r w:rsidRPr="003F71F1">
      <w:rPr>
        <w:sz w:val="24"/>
      </w:rPr>
      <w:t>-0</w:t>
    </w:r>
    <w:r w:rsidR="00200297">
      <w:rPr>
        <w:sz w:val="24"/>
        <w:lang w:eastAsia="ja-JP"/>
      </w:rPr>
      <w:t>7</w:t>
    </w:r>
    <w:r w:rsidRPr="003F71F1">
      <w:rPr>
        <w:sz w:val="24"/>
      </w:rPr>
      <w:t>-</w:t>
    </w:r>
    <w:bookmarkEnd w:id="59"/>
    <w:bookmarkEnd w:id="63"/>
    <w:r w:rsidRPr="003F71F1">
      <w:rPr>
        <w:sz w:val="24"/>
      </w:rPr>
      <w:t>G</w:t>
    </w:r>
    <w:bookmarkEnd w:id="60"/>
    <w:r>
      <w:rPr>
        <w:sz w:val="24"/>
      </w:rPr>
      <w:t>con</w:t>
    </w:r>
    <w:bookmarkEnd w:id="62"/>
  </w:p>
  <w:bookmarkEnd w:id="61"/>
  <w:p w:rsidR="002D5D53" w:rsidRPr="003F71F1" w:rsidRDefault="002D5D53" w:rsidP="003F71F1">
    <w:pPr>
      <w:pStyle w:val="Header"/>
      <w:rPr>
        <w:sz w:val="24"/>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116B7780"/>
    <w:multiLevelType w:val="hybridMultilevel"/>
    <w:tmpl w:val="67F22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E13224"/>
    <w:multiLevelType w:val="hybridMultilevel"/>
    <w:tmpl w:val="0CB01ED4"/>
    <w:lvl w:ilvl="0" w:tplc="04090003">
      <w:start w:val="1"/>
      <w:numFmt w:val="bullet"/>
      <w:lvlText w:val="o"/>
      <w:lvlJc w:val="left"/>
      <w:pPr>
        <w:ind w:left="360" w:hanging="360"/>
      </w:pPr>
      <w:rPr>
        <w:rFonts w:ascii="Courier New" w:hAnsi="Courier New" w:cs="Symbol" w:hint="default"/>
      </w:rPr>
    </w:lvl>
    <w:lvl w:ilvl="1" w:tplc="04090003">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5">
    <w:nsid w:val="1F054C6B"/>
    <w:multiLevelType w:val="hybridMultilevel"/>
    <w:tmpl w:val="200821F2"/>
    <w:lvl w:ilvl="0" w:tplc="D9D0B2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2B3639"/>
    <w:multiLevelType w:val="multilevel"/>
    <w:tmpl w:val="1EBA9DA0"/>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E63805"/>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382A6333"/>
    <w:multiLevelType w:val="hybridMultilevel"/>
    <w:tmpl w:val="1C1A5DC6"/>
    <w:lvl w:ilvl="0" w:tplc="2248663C">
      <w:start w:val="1"/>
      <w:numFmt w:val="decimal"/>
      <w:lvlText w:val="%1"/>
      <w:lvlJc w:val="left"/>
      <w:pPr>
        <w:ind w:left="1140" w:hanging="1140"/>
      </w:pPr>
      <w:rPr>
        <w:rFonts w:eastAsia="Batang"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nsid w:val="3CF964F1"/>
    <w:multiLevelType w:val="multilevel"/>
    <w:tmpl w:val="67F22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ECD530F"/>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9A14CA8"/>
    <w:multiLevelType w:val="hybridMultilevel"/>
    <w:tmpl w:val="33EA0758"/>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093EDB"/>
    <w:multiLevelType w:val="hybridMultilevel"/>
    <w:tmpl w:val="74346034"/>
    <w:lvl w:ilvl="0" w:tplc="3604A898">
      <w:start w:val="3"/>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EF7525"/>
    <w:multiLevelType w:val="hybridMultilevel"/>
    <w:tmpl w:val="D20A7732"/>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
  </w:num>
  <w:num w:numId="4">
    <w:abstractNumId w:val="2"/>
  </w:num>
  <w:num w:numId="5">
    <w:abstractNumId w:val="6"/>
  </w:num>
  <w:num w:numId="6">
    <w:abstractNumId w:val="5"/>
  </w:num>
  <w:num w:numId="7">
    <w:abstractNumId w:val="11"/>
  </w:num>
  <w:num w:numId="8">
    <w:abstractNumId w:val="13"/>
  </w:num>
  <w:num w:numId="9">
    <w:abstractNumId w:val="12"/>
  </w:num>
  <w:num w:numId="10">
    <w:abstractNumId w:val="3"/>
  </w:num>
  <w:num w:numId="11">
    <w:abstractNumId w:val="9"/>
  </w:num>
  <w:num w:numId="12">
    <w:abstractNumId w:val="10"/>
  </w:num>
  <w:num w:numId="13">
    <w:abstractNumId w:val="7"/>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2"/>
  <w:embedSystemFonts/>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attachedTemplate r:id="rId1"/>
  <w:stylePaneFormatFilter w:val="3001"/>
  <w:doNotTrackMoves/>
  <w:defaultTabStop w:val="720"/>
  <w:doNotHyphenateCaps/>
  <w:displayHorizontalDrawingGridEvery w:val="0"/>
  <w:displayVerticalDrawingGridEvery w:val="0"/>
  <w:doNotUseMarginsForDrawingGridOrigin/>
  <w:doNotShadeFormData/>
  <w:noPunctuationKerning/>
  <w:characterSpacingControl w:val="doNotCompress"/>
  <w:savePreviewPicture/>
  <w:footnotePr>
    <w:footnote w:id="-1"/>
    <w:footnote w:id="0"/>
  </w:footnotePr>
  <w:endnotePr>
    <w:endnote w:id="-1"/>
    <w:endnote w:id="0"/>
  </w:endnotePr>
  <w:compat>
    <w:useFELayout/>
  </w:compat>
  <w:rsids>
    <w:rsidRoot w:val="00483553"/>
    <w:rsid w:val="000065EC"/>
    <w:rsid w:val="000069D4"/>
    <w:rsid w:val="000174AD"/>
    <w:rsid w:val="00022984"/>
    <w:rsid w:val="00041383"/>
    <w:rsid w:val="00042300"/>
    <w:rsid w:val="000522D1"/>
    <w:rsid w:val="000724C0"/>
    <w:rsid w:val="00073483"/>
    <w:rsid w:val="000813E7"/>
    <w:rsid w:val="000A48F3"/>
    <w:rsid w:val="000A7D55"/>
    <w:rsid w:val="000C2E8E"/>
    <w:rsid w:val="000D557D"/>
    <w:rsid w:val="000E0E7C"/>
    <w:rsid w:val="000E4C90"/>
    <w:rsid w:val="000F0D7F"/>
    <w:rsid w:val="000F1B4B"/>
    <w:rsid w:val="000F7406"/>
    <w:rsid w:val="001044C2"/>
    <w:rsid w:val="00112658"/>
    <w:rsid w:val="00112D0D"/>
    <w:rsid w:val="00114ED4"/>
    <w:rsid w:val="001177F6"/>
    <w:rsid w:val="0012744F"/>
    <w:rsid w:val="00130F59"/>
    <w:rsid w:val="001376E0"/>
    <w:rsid w:val="00144BF9"/>
    <w:rsid w:val="00153528"/>
    <w:rsid w:val="00154062"/>
    <w:rsid w:val="00156F66"/>
    <w:rsid w:val="001624E5"/>
    <w:rsid w:val="00171AE1"/>
    <w:rsid w:val="001813A3"/>
    <w:rsid w:val="00181440"/>
    <w:rsid w:val="00182528"/>
    <w:rsid w:val="0018500B"/>
    <w:rsid w:val="001854F5"/>
    <w:rsid w:val="00186ED4"/>
    <w:rsid w:val="00192277"/>
    <w:rsid w:val="001926A1"/>
    <w:rsid w:val="00194077"/>
    <w:rsid w:val="001942C4"/>
    <w:rsid w:val="00196632"/>
    <w:rsid w:val="00196A19"/>
    <w:rsid w:val="001A231E"/>
    <w:rsid w:val="001A286F"/>
    <w:rsid w:val="001B3560"/>
    <w:rsid w:val="001C1A77"/>
    <w:rsid w:val="001C4615"/>
    <w:rsid w:val="001C7769"/>
    <w:rsid w:val="001D5CEE"/>
    <w:rsid w:val="001E23C0"/>
    <w:rsid w:val="001E70D3"/>
    <w:rsid w:val="001F1326"/>
    <w:rsid w:val="001F535D"/>
    <w:rsid w:val="00200297"/>
    <w:rsid w:val="00202DC1"/>
    <w:rsid w:val="0020324F"/>
    <w:rsid w:val="002116EE"/>
    <w:rsid w:val="00214D27"/>
    <w:rsid w:val="00214DD4"/>
    <w:rsid w:val="00215336"/>
    <w:rsid w:val="002156CE"/>
    <w:rsid w:val="002174DC"/>
    <w:rsid w:val="002309D8"/>
    <w:rsid w:val="00235052"/>
    <w:rsid w:val="00235AA3"/>
    <w:rsid w:val="002371B9"/>
    <w:rsid w:val="002511C8"/>
    <w:rsid w:val="00251F0D"/>
    <w:rsid w:val="0025260F"/>
    <w:rsid w:val="002527A8"/>
    <w:rsid w:val="00253067"/>
    <w:rsid w:val="0025448D"/>
    <w:rsid w:val="00265635"/>
    <w:rsid w:val="0026608D"/>
    <w:rsid w:val="002A26C1"/>
    <w:rsid w:val="002A3372"/>
    <w:rsid w:val="002A3BA3"/>
    <w:rsid w:val="002A420E"/>
    <w:rsid w:val="002A7FE2"/>
    <w:rsid w:val="002B572D"/>
    <w:rsid w:val="002B7656"/>
    <w:rsid w:val="002C462C"/>
    <w:rsid w:val="002D0D04"/>
    <w:rsid w:val="002D5D53"/>
    <w:rsid w:val="002E02C2"/>
    <w:rsid w:val="002E1B4F"/>
    <w:rsid w:val="002E57EF"/>
    <w:rsid w:val="002F2E67"/>
    <w:rsid w:val="002F5695"/>
    <w:rsid w:val="00304F8B"/>
    <w:rsid w:val="0031277B"/>
    <w:rsid w:val="00315546"/>
    <w:rsid w:val="003173C5"/>
    <w:rsid w:val="00330567"/>
    <w:rsid w:val="003317F3"/>
    <w:rsid w:val="00333A36"/>
    <w:rsid w:val="00337EC7"/>
    <w:rsid w:val="00344FEB"/>
    <w:rsid w:val="00353D5C"/>
    <w:rsid w:val="00355AB6"/>
    <w:rsid w:val="003578EF"/>
    <w:rsid w:val="00363F5F"/>
    <w:rsid w:val="00374854"/>
    <w:rsid w:val="00384067"/>
    <w:rsid w:val="00386A9D"/>
    <w:rsid w:val="00390B95"/>
    <w:rsid w:val="00390B99"/>
    <w:rsid w:val="00391081"/>
    <w:rsid w:val="00391E5A"/>
    <w:rsid w:val="003925B6"/>
    <w:rsid w:val="003A0780"/>
    <w:rsid w:val="003A0E5F"/>
    <w:rsid w:val="003B2789"/>
    <w:rsid w:val="003C13CE"/>
    <w:rsid w:val="003C56CF"/>
    <w:rsid w:val="003C6D94"/>
    <w:rsid w:val="003D1689"/>
    <w:rsid w:val="003D7309"/>
    <w:rsid w:val="003E2518"/>
    <w:rsid w:val="003F2D76"/>
    <w:rsid w:val="003F71F1"/>
    <w:rsid w:val="004016F7"/>
    <w:rsid w:val="00402766"/>
    <w:rsid w:val="00403E70"/>
    <w:rsid w:val="00422A88"/>
    <w:rsid w:val="004240DA"/>
    <w:rsid w:val="00430424"/>
    <w:rsid w:val="004334EE"/>
    <w:rsid w:val="0045155C"/>
    <w:rsid w:val="00456473"/>
    <w:rsid w:val="004577F5"/>
    <w:rsid w:val="0046181B"/>
    <w:rsid w:val="00462099"/>
    <w:rsid w:val="0046565C"/>
    <w:rsid w:val="004662B6"/>
    <w:rsid w:val="00471760"/>
    <w:rsid w:val="0047304A"/>
    <w:rsid w:val="004736FA"/>
    <w:rsid w:val="00473AEC"/>
    <w:rsid w:val="00481349"/>
    <w:rsid w:val="00483553"/>
    <w:rsid w:val="00494931"/>
    <w:rsid w:val="00494F01"/>
    <w:rsid w:val="0049641D"/>
    <w:rsid w:val="004A02DB"/>
    <w:rsid w:val="004A1391"/>
    <w:rsid w:val="004A526C"/>
    <w:rsid w:val="004A71ED"/>
    <w:rsid w:val="004B1EF7"/>
    <w:rsid w:val="004B2441"/>
    <w:rsid w:val="004B35BE"/>
    <w:rsid w:val="004B3FAD"/>
    <w:rsid w:val="004C3BD6"/>
    <w:rsid w:val="004D16D8"/>
    <w:rsid w:val="004D20B4"/>
    <w:rsid w:val="004D59D8"/>
    <w:rsid w:val="004E4247"/>
    <w:rsid w:val="004E439A"/>
    <w:rsid w:val="004E4594"/>
    <w:rsid w:val="004F0A1E"/>
    <w:rsid w:val="004F1EAC"/>
    <w:rsid w:val="00501DCA"/>
    <w:rsid w:val="005117F7"/>
    <w:rsid w:val="0051376E"/>
    <w:rsid w:val="00513A47"/>
    <w:rsid w:val="005157C7"/>
    <w:rsid w:val="00522B92"/>
    <w:rsid w:val="00523D61"/>
    <w:rsid w:val="00525B89"/>
    <w:rsid w:val="00531748"/>
    <w:rsid w:val="00534A58"/>
    <w:rsid w:val="00535C43"/>
    <w:rsid w:val="0053630E"/>
    <w:rsid w:val="00540601"/>
    <w:rsid w:val="005408DF"/>
    <w:rsid w:val="0054796F"/>
    <w:rsid w:val="00551050"/>
    <w:rsid w:val="005540DF"/>
    <w:rsid w:val="00554BCC"/>
    <w:rsid w:val="00557598"/>
    <w:rsid w:val="00562DE9"/>
    <w:rsid w:val="00570AB9"/>
    <w:rsid w:val="00573344"/>
    <w:rsid w:val="00573EE8"/>
    <w:rsid w:val="0058134D"/>
    <w:rsid w:val="0058279C"/>
    <w:rsid w:val="005834BD"/>
    <w:rsid w:val="0058355A"/>
    <w:rsid w:val="00583F9B"/>
    <w:rsid w:val="0059003B"/>
    <w:rsid w:val="005A391A"/>
    <w:rsid w:val="005A6C58"/>
    <w:rsid w:val="005B14CE"/>
    <w:rsid w:val="005B1DB6"/>
    <w:rsid w:val="005C651B"/>
    <w:rsid w:val="005D6336"/>
    <w:rsid w:val="005E07EA"/>
    <w:rsid w:val="005E5C10"/>
    <w:rsid w:val="005E7B2C"/>
    <w:rsid w:val="005F2C78"/>
    <w:rsid w:val="005F5EF0"/>
    <w:rsid w:val="005F6508"/>
    <w:rsid w:val="005F7555"/>
    <w:rsid w:val="006144E4"/>
    <w:rsid w:val="00620C9D"/>
    <w:rsid w:val="00622067"/>
    <w:rsid w:val="00626EFC"/>
    <w:rsid w:val="00627F5F"/>
    <w:rsid w:val="00645A7C"/>
    <w:rsid w:val="00650299"/>
    <w:rsid w:val="00651D78"/>
    <w:rsid w:val="0065219C"/>
    <w:rsid w:val="00652E5A"/>
    <w:rsid w:val="00655FC5"/>
    <w:rsid w:val="006660D8"/>
    <w:rsid w:val="0066660E"/>
    <w:rsid w:val="00682504"/>
    <w:rsid w:val="00687E42"/>
    <w:rsid w:val="00691088"/>
    <w:rsid w:val="006B3E20"/>
    <w:rsid w:val="006C1AAA"/>
    <w:rsid w:val="006D43A2"/>
    <w:rsid w:val="006D55F5"/>
    <w:rsid w:val="006D6864"/>
    <w:rsid w:val="006E5769"/>
    <w:rsid w:val="006F1EA9"/>
    <w:rsid w:val="006F5B5C"/>
    <w:rsid w:val="006F67C2"/>
    <w:rsid w:val="00702883"/>
    <w:rsid w:val="00710851"/>
    <w:rsid w:val="00715216"/>
    <w:rsid w:val="00734DA9"/>
    <w:rsid w:val="007439C3"/>
    <w:rsid w:val="00744FF3"/>
    <w:rsid w:val="00750C59"/>
    <w:rsid w:val="00752BDA"/>
    <w:rsid w:val="00754E53"/>
    <w:rsid w:val="007577CF"/>
    <w:rsid w:val="007579C0"/>
    <w:rsid w:val="0077371F"/>
    <w:rsid w:val="00785CA3"/>
    <w:rsid w:val="00785FC8"/>
    <w:rsid w:val="00792311"/>
    <w:rsid w:val="00793E91"/>
    <w:rsid w:val="00796E37"/>
    <w:rsid w:val="00797857"/>
    <w:rsid w:val="007C5169"/>
    <w:rsid w:val="007C7D19"/>
    <w:rsid w:val="007D0C19"/>
    <w:rsid w:val="007D2D0D"/>
    <w:rsid w:val="007E17CA"/>
    <w:rsid w:val="007F1C7B"/>
    <w:rsid w:val="007F4598"/>
    <w:rsid w:val="007F633F"/>
    <w:rsid w:val="008118F8"/>
    <w:rsid w:val="00814F2D"/>
    <w:rsid w:val="00822581"/>
    <w:rsid w:val="00823222"/>
    <w:rsid w:val="008235BD"/>
    <w:rsid w:val="008309DD"/>
    <w:rsid w:val="00831D59"/>
    <w:rsid w:val="0083227A"/>
    <w:rsid w:val="00833459"/>
    <w:rsid w:val="0083546F"/>
    <w:rsid w:val="00843E7B"/>
    <w:rsid w:val="00857303"/>
    <w:rsid w:val="00866900"/>
    <w:rsid w:val="0087447A"/>
    <w:rsid w:val="008772D1"/>
    <w:rsid w:val="00881BA1"/>
    <w:rsid w:val="008913D6"/>
    <w:rsid w:val="008A1880"/>
    <w:rsid w:val="008A5A7E"/>
    <w:rsid w:val="008B1240"/>
    <w:rsid w:val="008B7AC6"/>
    <w:rsid w:val="008C26B8"/>
    <w:rsid w:val="008C4579"/>
    <w:rsid w:val="008C5252"/>
    <w:rsid w:val="008C6E43"/>
    <w:rsid w:val="008D24A0"/>
    <w:rsid w:val="008E2937"/>
    <w:rsid w:val="008E5D27"/>
    <w:rsid w:val="008E753F"/>
    <w:rsid w:val="00902699"/>
    <w:rsid w:val="00902D01"/>
    <w:rsid w:val="0090561D"/>
    <w:rsid w:val="00916290"/>
    <w:rsid w:val="00923016"/>
    <w:rsid w:val="0093619F"/>
    <w:rsid w:val="00936F5D"/>
    <w:rsid w:val="00941523"/>
    <w:rsid w:val="009613E1"/>
    <w:rsid w:val="00973D3D"/>
    <w:rsid w:val="00975B5F"/>
    <w:rsid w:val="009806D3"/>
    <w:rsid w:val="00981111"/>
    <w:rsid w:val="00982084"/>
    <w:rsid w:val="009837D3"/>
    <w:rsid w:val="0098533A"/>
    <w:rsid w:val="0099196C"/>
    <w:rsid w:val="00992CD3"/>
    <w:rsid w:val="00995963"/>
    <w:rsid w:val="009A272D"/>
    <w:rsid w:val="009B12D8"/>
    <w:rsid w:val="009B1696"/>
    <w:rsid w:val="009B251D"/>
    <w:rsid w:val="009B3A0D"/>
    <w:rsid w:val="009B3E3B"/>
    <w:rsid w:val="009B61EB"/>
    <w:rsid w:val="009B6A6D"/>
    <w:rsid w:val="009C2064"/>
    <w:rsid w:val="009C6770"/>
    <w:rsid w:val="009D1697"/>
    <w:rsid w:val="009D29CD"/>
    <w:rsid w:val="009D6FDE"/>
    <w:rsid w:val="009F6D0F"/>
    <w:rsid w:val="00A014F8"/>
    <w:rsid w:val="00A02548"/>
    <w:rsid w:val="00A0507A"/>
    <w:rsid w:val="00A071E3"/>
    <w:rsid w:val="00A10D27"/>
    <w:rsid w:val="00A11AE3"/>
    <w:rsid w:val="00A30144"/>
    <w:rsid w:val="00A350D0"/>
    <w:rsid w:val="00A35850"/>
    <w:rsid w:val="00A35996"/>
    <w:rsid w:val="00A43200"/>
    <w:rsid w:val="00A45EF7"/>
    <w:rsid w:val="00A47B31"/>
    <w:rsid w:val="00A5173C"/>
    <w:rsid w:val="00A55CC4"/>
    <w:rsid w:val="00A5764E"/>
    <w:rsid w:val="00A6022D"/>
    <w:rsid w:val="00A613BF"/>
    <w:rsid w:val="00A617C6"/>
    <w:rsid w:val="00A61AEF"/>
    <w:rsid w:val="00A64404"/>
    <w:rsid w:val="00A65BEB"/>
    <w:rsid w:val="00A734D2"/>
    <w:rsid w:val="00A75047"/>
    <w:rsid w:val="00A770C8"/>
    <w:rsid w:val="00A86405"/>
    <w:rsid w:val="00A94EC6"/>
    <w:rsid w:val="00AA2371"/>
    <w:rsid w:val="00AA7666"/>
    <w:rsid w:val="00AC0240"/>
    <w:rsid w:val="00AC66FE"/>
    <w:rsid w:val="00AD4F8A"/>
    <w:rsid w:val="00AD7E09"/>
    <w:rsid w:val="00AE00B9"/>
    <w:rsid w:val="00AE742E"/>
    <w:rsid w:val="00AF0A3A"/>
    <w:rsid w:val="00AF173A"/>
    <w:rsid w:val="00AF4F61"/>
    <w:rsid w:val="00AF78AD"/>
    <w:rsid w:val="00AF7DBB"/>
    <w:rsid w:val="00B066A4"/>
    <w:rsid w:val="00B077E6"/>
    <w:rsid w:val="00B07A13"/>
    <w:rsid w:val="00B13C01"/>
    <w:rsid w:val="00B14305"/>
    <w:rsid w:val="00B220F5"/>
    <w:rsid w:val="00B24485"/>
    <w:rsid w:val="00B2717A"/>
    <w:rsid w:val="00B31D17"/>
    <w:rsid w:val="00B32BF5"/>
    <w:rsid w:val="00B36908"/>
    <w:rsid w:val="00B40EC9"/>
    <w:rsid w:val="00B4279B"/>
    <w:rsid w:val="00B459C6"/>
    <w:rsid w:val="00B45FC9"/>
    <w:rsid w:val="00B467CD"/>
    <w:rsid w:val="00B47513"/>
    <w:rsid w:val="00B524A5"/>
    <w:rsid w:val="00B609C0"/>
    <w:rsid w:val="00B77E09"/>
    <w:rsid w:val="00B80ED8"/>
    <w:rsid w:val="00B80F29"/>
    <w:rsid w:val="00B941F6"/>
    <w:rsid w:val="00BB72C2"/>
    <w:rsid w:val="00BC1CE8"/>
    <w:rsid w:val="00BC3850"/>
    <w:rsid w:val="00BC7CCF"/>
    <w:rsid w:val="00BD2B86"/>
    <w:rsid w:val="00BE470B"/>
    <w:rsid w:val="00BF342A"/>
    <w:rsid w:val="00BF4F7D"/>
    <w:rsid w:val="00BF5D96"/>
    <w:rsid w:val="00BF61E1"/>
    <w:rsid w:val="00C03D50"/>
    <w:rsid w:val="00C13546"/>
    <w:rsid w:val="00C2205C"/>
    <w:rsid w:val="00C318AE"/>
    <w:rsid w:val="00C4762D"/>
    <w:rsid w:val="00C55219"/>
    <w:rsid w:val="00C57A91"/>
    <w:rsid w:val="00C64198"/>
    <w:rsid w:val="00C67FD7"/>
    <w:rsid w:val="00C74DBD"/>
    <w:rsid w:val="00C75CF9"/>
    <w:rsid w:val="00C93269"/>
    <w:rsid w:val="00C9347F"/>
    <w:rsid w:val="00CA40F5"/>
    <w:rsid w:val="00CA4C02"/>
    <w:rsid w:val="00CB1A9A"/>
    <w:rsid w:val="00CB6CD8"/>
    <w:rsid w:val="00CC01C2"/>
    <w:rsid w:val="00CC0C72"/>
    <w:rsid w:val="00CD1DFA"/>
    <w:rsid w:val="00CD53D9"/>
    <w:rsid w:val="00CE20F1"/>
    <w:rsid w:val="00CE74EC"/>
    <w:rsid w:val="00CF21F2"/>
    <w:rsid w:val="00CF50F4"/>
    <w:rsid w:val="00CF64D1"/>
    <w:rsid w:val="00D02712"/>
    <w:rsid w:val="00D10834"/>
    <w:rsid w:val="00D1201D"/>
    <w:rsid w:val="00D214D0"/>
    <w:rsid w:val="00D24BE4"/>
    <w:rsid w:val="00D32D2E"/>
    <w:rsid w:val="00D33DFB"/>
    <w:rsid w:val="00D373C9"/>
    <w:rsid w:val="00D51CCB"/>
    <w:rsid w:val="00D53B46"/>
    <w:rsid w:val="00D54ECF"/>
    <w:rsid w:val="00D55CA5"/>
    <w:rsid w:val="00D6546B"/>
    <w:rsid w:val="00D67EC8"/>
    <w:rsid w:val="00D777C0"/>
    <w:rsid w:val="00D8197C"/>
    <w:rsid w:val="00D84474"/>
    <w:rsid w:val="00D93A84"/>
    <w:rsid w:val="00D93E23"/>
    <w:rsid w:val="00DA15D7"/>
    <w:rsid w:val="00DB557E"/>
    <w:rsid w:val="00DC1B72"/>
    <w:rsid w:val="00DD000D"/>
    <w:rsid w:val="00DD4BED"/>
    <w:rsid w:val="00DD5ACB"/>
    <w:rsid w:val="00DE1C2B"/>
    <w:rsid w:val="00DE39F0"/>
    <w:rsid w:val="00DE5FBA"/>
    <w:rsid w:val="00DF0AF3"/>
    <w:rsid w:val="00DF187C"/>
    <w:rsid w:val="00DF3BBA"/>
    <w:rsid w:val="00DF507D"/>
    <w:rsid w:val="00E166A3"/>
    <w:rsid w:val="00E2328B"/>
    <w:rsid w:val="00E24DE8"/>
    <w:rsid w:val="00E25A7F"/>
    <w:rsid w:val="00E27D7E"/>
    <w:rsid w:val="00E42E13"/>
    <w:rsid w:val="00E45696"/>
    <w:rsid w:val="00E46508"/>
    <w:rsid w:val="00E50FC4"/>
    <w:rsid w:val="00E5329B"/>
    <w:rsid w:val="00E6257C"/>
    <w:rsid w:val="00E63C59"/>
    <w:rsid w:val="00E65DCC"/>
    <w:rsid w:val="00E66D31"/>
    <w:rsid w:val="00E673EE"/>
    <w:rsid w:val="00E73B0B"/>
    <w:rsid w:val="00E9049B"/>
    <w:rsid w:val="00E967AD"/>
    <w:rsid w:val="00E96C6B"/>
    <w:rsid w:val="00EA1099"/>
    <w:rsid w:val="00EA2069"/>
    <w:rsid w:val="00EB64A1"/>
    <w:rsid w:val="00EC15E8"/>
    <w:rsid w:val="00EC25AB"/>
    <w:rsid w:val="00EC3A3B"/>
    <w:rsid w:val="00EC3B25"/>
    <w:rsid w:val="00ED0E05"/>
    <w:rsid w:val="00ED11F5"/>
    <w:rsid w:val="00EE1DC1"/>
    <w:rsid w:val="00EE36D4"/>
    <w:rsid w:val="00EE3DDE"/>
    <w:rsid w:val="00EF06ED"/>
    <w:rsid w:val="00EF2236"/>
    <w:rsid w:val="00F05004"/>
    <w:rsid w:val="00F0763E"/>
    <w:rsid w:val="00F2118A"/>
    <w:rsid w:val="00F23D3C"/>
    <w:rsid w:val="00F32E42"/>
    <w:rsid w:val="00F4015B"/>
    <w:rsid w:val="00F43BF2"/>
    <w:rsid w:val="00F44347"/>
    <w:rsid w:val="00F455A4"/>
    <w:rsid w:val="00F45B71"/>
    <w:rsid w:val="00F500A6"/>
    <w:rsid w:val="00F61731"/>
    <w:rsid w:val="00F6356F"/>
    <w:rsid w:val="00F654BB"/>
    <w:rsid w:val="00F742A7"/>
    <w:rsid w:val="00F74991"/>
    <w:rsid w:val="00F75653"/>
    <w:rsid w:val="00F8543F"/>
    <w:rsid w:val="00F91766"/>
    <w:rsid w:val="00FA124A"/>
    <w:rsid w:val="00FA13C1"/>
    <w:rsid w:val="00FA2AE0"/>
    <w:rsid w:val="00FA4037"/>
    <w:rsid w:val="00FB1047"/>
    <w:rsid w:val="00FC08DD"/>
    <w:rsid w:val="00FC2316"/>
    <w:rsid w:val="00FC2CFD"/>
    <w:rsid w:val="00FC4FAF"/>
    <w:rsid w:val="00FD5234"/>
    <w:rsid w:val="00FE2EEE"/>
    <w:rsid w:val="00FF29CC"/>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ＭＳ 明朝" w:hAnsi="CG Times" w:cs="Times New Roman"/>
        <w:sz w:val="24"/>
        <w:szCs w:val="24"/>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3B2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h153"/>
    <w:basedOn w:val="Normal"/>
    <w:next w:val="Normal"/>
    <w:link w:val="Heading1Char"/>
    <w:qFormat/>
    <w:rsid w:val="00E63C59"/>
    <w:pPr>
      <w:keepNext/>
      <w:keepLines/>
      <w:spacing w:before="280"/>
      <w:ind w:left="1134" w:hanging="1134"/>
      <w:outlineLvl w:val="0"/>
    </w:pPr>
    <w:rPr>
      <w:b/>
      <w:sz w:val="28"/>
    </w:rPr>
  </w:style>
  <w:style w:type="paragraph" w:styleId="Heading2">
    <w:name w:val="heading 2"/>
    <w:basedOn w:val="Heading1"/>
    <w:next w:val="Normal"/>
    <w:link w:val="Heading2Char"/>
    <w:qFormat/>
    <w:rsid w:val="00E63C59"/>
    <w:pPr>
      <w:spacing w:before="200"/>
      <w:outlineLvl w:val="1"/>
    </w:pPr>
    <w:rPr>
      <w:sz w:val="24"/>
    </w:rPr>
  </w:style>
  <w:style w:type="paragraph" w:styleId="Heading3">
    <w:name w:val="heading 3"/>
    <w:basedOn w:val="Heading1"/>
    <w:next w:val="Normal"/>
    <w:link w:val="Heading3Char"/>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
    <w:basedOn w:val="DefaultParagraphFont"/>
    <w:rsid w:val="00E63C59"/>
    <w:rPr>
      <w:position w:val="6"/>
      <w:sz w:val="18"/>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DNV-,footnote text,DNV-FT"/>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rsid w:val="00E63C59"/>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rsid w:val="00483553"/>
    <w:rPr>
      <w:rFonts w:ascii="Times New Roman" w:hAnsi="Times New Roman"/>
      <w:b/>
      <w:sz w:val="28"/>
      <w:lang w:val="en-GB" w:eastAsia="en-US"/>
    </w:rPr>
  </w:style>
  <w:style w:type="character" w:styleId="Hyperlink">
    <w:name w:val="Hyperlink"/>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 w:type="character" w:customStyle="1" w:styleId="Heading2Char">
    <w:name w:val="Heading 2 Char"/>
    <w:basedOn w:val="DefaultParagraphFont"/>
    <w:link w:val="Heading2"/>
    <w:rsid w:val="009B12D8"/>
    <w:rPr>
      <w:rFonts w:ascii="Times New Roman" w:hAnsi="Times New Roman"/>
      <w:b/>
      <w:sz w:val="24"/>
      <w:lang w:val="en-GB" w:eastAsia="en-US"/>
    </w:rPr>
  </w:style>
  <w:style w:type="character" w:customStyle="1" w:styleId="Heading3Char">
    <w:name w:val="Heading 3 Char"/>
    <w:basedOn w:val="DefaultParagraphFont"/>
    <w:link w:val="Heading3"/>
    <w:rsid w:val="009B12D8"/>
    <w:rPr>
      <w:rFonts w:ascii="Times New Roman" w:hAnsi="Times New Roman"/>
      <w:b/>
      <w:sz w:val="24"/>
      <w:lang w:val="en-GB" w:eastAsia="en-US"/>
    </w:rPr>
  </w:style>
  <w:style w:type="paragraph" w:customStyle="1" w:styleId="Default">
    <w:name w:val="Default"/>
    <w:qFormat/>
    <w:rsid w:val="009B12D8"/>
    <w:pPr>
      <w:widowControl w:val="0"/>
      <w:suppressAutoHyphens/>
    </w:pPr>
    <w:rPr>
      <w:rFonts w:ascii="Times" w:hAnsi="Times"/>
      <w:lang w:eastAsia="en-US"/>
    </w:rPr>
  </w:style>
  <w:style w:type="character" w:customStyle="1" w:styleId="Absatz-Standardschriftart">
    <w:name w:val="Absatz-Standardschriftart"/>
    <w:rsid w:val="009B12D8"/>
  </w:style>
  <w:style w:type="character" w:customStyle="1" w:styleId="WW-Absatz-Standardschriftart">
    <w:name w:val="WW-Absatz-Standardschriftart"/>
    <w:rsid w:val="009B12D8"/>
  </w:style>
  <w:style w:type="character" w:customStyle="1" w:styleId="WW8NumSt1z0">
    <w:name w:val="WW8NumSt1z0"/>
    <w:rsid w:val="009B12D8"/>
    <w:rPr>
      <w:rFonts w:ascii="Symbol" w:hAnsi="Symbol"/>
    </w:rPr>
  </w:style>
  <w:style w:type="character" w:customStyle="1" w:styleId="WW8NumSt4z0">
    <w:name w:val="WW8NumSt4z0"/>
    <w:rsid w:val="009B12D8"/>
    <w:rPr>
      <w:rFonts w:ascii="Courier New" w:hAnsi="Courier New"/>
    </w:rPr>
  </w:style>
  <w:style w:type="character" w:customStyle="1" w:styleId="WW8NumSt6z0">
    <w:name w:val="WW8NumSt6z0"/>
    <w:rsid w:val="009B12D8"/>
    <w:rPr>
      <w:rFonts w:ascii="Arial" w:hAnsi="Arial"/>
    </w:rPr>
  </w:style>
  <w:style w:type="character" w:customStyle="1" w:styleId="VisitedInternetLink">
    <w:name w:val="Visited Internet Link"/>
    <w:rsid w:val="009B12D8"/>
    <w:rPr>
      <w:color w:val="0000FF"/>
    </w:rPr>
  </w:style>
  <w:style w:type="character" w:customStyle="1" w:styleId="FootnoteCharacters">
    <w:name w:val="Footnote Characters"/>
    <w:basedOn w:val="DefaultParagraphFont"/>
    <w:rsid w:val="009B12D8"/>
    <w:rPr>
      <w:vertAlign w:val="superscript"/>
    </w:rPr>
  </w:style>
  <w:style w:type="character" w:customStyle="1" w:styleId="InternetLink">
    <w:name w:val="Internet Link"/>
    <w:rsid w:val="009B12D8"/>
    <w:rPr>
      <w:color w:val="0000FF"/>
    </w:rPr>
  </w:style>
  <w:style w:type="paragraph" w:customStyle="1" w:styleId="Heading">
    <w:name w:val="Heading"/>
    <w:basedOn w:val="Default"/>
    <w:next w:val="Textbody"/>
    <w:rsid w:val="009B12D8"/>
    <w:pPr>
      <w:keepNext/>
      <w:spacing w:before="240" w:after="120"/>
    </w:pPr>
    <w:rPr>
      <w:rFonts w:ascii="Arial" w:eastAsia="MS Mincho" w:hAnsi="Arial"/>
      <w:sz w:val="28"/>
    </w:rPr>
  </w:style>
  <w:style w:type="paragraph" w:customStyle="1" w:styleId="Textbody">
    <w:name w:val="Text body"/>
    <w:basedOn w:val="Default"/>
    <w:rsid w:val="009B12D8"/>
    <w:pPr>
      <w:spacing w:after="120"/>
    </w:pPr>
  </w:style>
  <w:style w:type="paragraph" w:styleId="List">
    <w:name w:val="List"/>
    <w:basedOn w:val="Textbody"/>
    <w:rsid w:val="009B12D8"/>
  </w:style>
  <w:style w:type="paragraph" w:styleId="Caption">
    <w:name w:val="caption"/>
    <w:basedOn w:val="Default"/>
    <w:next w:val="Default"/>
    <w:qFormat/>
    <w:rsid w:val="009B12D8"/>
    <w:pPr>
      <w:spacing w:before="240" w:after="120"/>
      <w:jc w:val="center"/>
    </w:pPr>
    <w:rPr>
      <w:rFonts w:ascii="Helvetica" w:hAnsi="Helvetica"/>
    </w:rPr>
  </w:style>
  <w:style w:type="paragraph" w:customStyle="1" w:styleId="Index">
    <w:name w:val="Index"/>
    <w:basedOn w:val="Default"/>
    <w:rsid w:val="009B12D8"/>
    <w:pPr>
      <w:suppressLineNumbers/>
    </w:pPr>
  </w:style>
  <w:style w:type="paragraph" w:customStyle="1" w:styleId="Contents1">
    <w:name w:val="Contents 1"/>
    <w:basedOn w:val="Default"/>
    <w:next w:val="Default"/>
    <w:rsid w:val="009B12D8"/>
    <w:pPr>
      <w:tabs>
        <w:tab w:val="left" w:leader="dot" w:pos="9000"/>
        <w:tab w:val="right" w:pos="9360"/>
      </w:tabs>
      <w:spacing w:before="480"/>
      <w:ind w:left="720" w:right="720" w:hanging="720"/>
    </w:pPr>
  </w:style>
  <w:style w:type="paragraph" w:customStyle="1" w:styleId="Contents2">
    <w:name w:val="Contents 2"/>
    <w:basedOn w:val="Default"/>
    <w:next w:val="Default"/>
    <w:rsid w:val="009B12D8"/>
    <w:pPr>
      <w:tabs>
        <w:tab w:val="left" w:leader="dot" w:pos="9000"/>
        <w:tab w:val="right" w:pos="9360"/>
      </w:tabs>
      <w:ind w:left="1440" w:right="720" w:hanging="720"/>
    </w:pPr>
  </w:style>
  <w:style w:type="paragraph" w:customStyle="1" w:styleId="Contents3">
    <w:name w:val="Contents 3"/>
    <w:basedOn w:val="Default"/>
    <w:next w:val="Default"/>
    <w:rsid w:val="009B12D8"/>
    <w:pPr>
      <w:tabs>
        <w:tab w:val="left" w:leader="dot" w:pos="9000"/>
        <w:tab w:val="right" w:pos="9360"/>
      </w:tabs>
      <w:ind w:left="2160" w:right="720" w:hanging="720"/>
    </w:pPr>
  </w:style>
  <w:style w:type="paragraph" w:customStyle="1" w:styleId="Contents4">
    <w:name w:val="Contents 4"/>
    <w:basedOn w:val="Default"/>
    <w:next w:val="Default"/>
    <w:rsid w:val="009B12D8"/>
    <w:pPr>
      <w:tabs>
        <w:tab w:val="left" w:leader="dot" w:pos="9000"/>
        <w:tab w:val="right" w:pos="9360"/>
      </w:tabs>
      <w:ind w:left="2880" w:right="720" w:hanging="720"/>
    </w:pPr>
  </w:style>
  <w:style w:type="paragraph" w:customStyle="1" w:styleId="Contents5">
    <w:name w:val="Contents 5"/>
    <w:basedOn w:val="Default"/>
    <w:next w:val="Default"/>
    <w:rsid w:val="009B12D8"/>
    <w:pPr>
      <w:tabs>
        <w:tab w:val="left" w:leader="dot" w:pos="9000"/>
        <w:tab w:val="right" w:pos="9360"/>
      </w:tabs>
      <w:ind w:left="3600" w:right="720" w:hanging="720"/>
    </w:pPr>
  </w:style>
  <w:style w:type="paragraph" w:customStyle="1" w:styleId="Contents6">
    <w:name w:val="Contents 6"/>
    <w:basedOn w:val="Default"/>
    <w:next w:val="Default"/>
    <w:rsid w:val="009B12D8"/>
    <w:pPr>
      <w:tabs>
        <w:tab w:val="left" w:pos="9000"/>
        <w:tab w:val="right" w:pos="9360"/>
      </w:tabs>
      <w:ind w:left="720" w:hanging="720"/>
    </w:pPr>
  </w:style>
  <w:style w:type="paragraph" w:customStyle="1" w:styleId="Contents7">
    <w:name w:val="Contents 7"/>
    <w:basedOn w:val="Default"/>
    <w:next w:val="Default"/>
    <w:rsid w:val="009B12D8"/>
    <w:pPr>
      <w:ind w:left="720" w:hanging="720"/>
    </w:pPr>
  </w:style>
  <w:style w:type="paragraph" w:customStyle="1" w:styleId="Contents8">
    <w:name w:val="Contents 8"/>
    <w:basedOn w:val="Default"/>
    <w:next w:val="Default"/>
    <w:rsid w:val="009B12D8"/>
    <w:pPr>
      <w:tabs>
        <w:tab w:val="left" w:pos="9000"/>
        <w:tab w:val="right" w:pos="9360"/>
      </w:tabs>
      <w:ind w:left="720" w:hanging="720"/>
    </w:pPr>
  </w:style>
  <w:style w:type="paragraph" w:customStyle="1" w:styleId="Contents9">
    <w:name w:val="Contents 9"/>
    <w:basedOn w:val="Default"/>
    <w:next w:val="Default"/>
    <w:rsid w:val="009B12D8"/>
    <w:pPr>
      <w:tabs>
        <w:tab w:val="left" w:leader="dot" w:pos="9000"/>
        <w:tab w:val="right" w:pos="9360"/>
      </w:tabs>
      <w:ind w:left="720" w:hanging="720"/>
    </w:pPr>
  </w:style>
  <w:style w:type="paragraph" w:styleId="TOAHeading">
    <w:name w:val="toa heading"/>
    <w:basedOn w:val="Default"/>
    <w:next w:val="Default"/>
    <w:rsid w:val="009B12D8"/>
    <w:pPr>
      <w:tabs>
        <w:tab w:val="left" w:pos="9000"/>
        <w:tab w:val="right" w:pos="9360"/>
      </w:tabs>
    </w:pPr>
  </w:style>
  <w:style w:type="paragraph" w:customStyle="1" w:styleId="ProcAbstract">
    <w:name w:val="ProcAbstract"/>
    <w:basedOn w:val="Default"/>
    <w:rsid w:val="009B12D8"/>
    <w:pPr>
      <w:spacing w:after="240"/>
      <w:jc w:val="both"/>
    </w:pPr>
    <w:rPr>
      <w:b/>
      <w:sz w:val="18"/>
    </w:rPr>
  </w:style>
  <w:style w:type="paragraph" w:customStyle="1" w:styleId="ProcAffiliation">
    <w:name w:val="ProcAffiliation"/>
    <w:basedOn w:val="Default"/>
    <w:rsid w:val="009B12D8"/>
    <w:pPr>
      <w:jc w:val="center"/>
    </w:pPr>
    <w:rPr>
      <w:sz w:val="20"/>
    </w:rPr>
  </w:style>
  <w:style w:type="paragraph" w:customStyle="1" w:styleId="ProcAuthor">
    <w:name w:val="ProcAuthor"/>
    <w:basedOn w:val="Default"/>
    <w:rsid w:val="009B12D8"/>
    <w:pPr>
      <w:jc w:val="center"/>
    </w:pPr>
  </w:style>
  <w:style w:type="paragraph" w:customStyle="1" w:styleId="ProcBody">
    <w:name w:val="ProcBody"/>
    <w:basedOn w:val="Default"/>
    <w:rsid w:val="009B12D8"/>
    <w:pPr>
      <w:spacing w:before="120"/>
      <w:ind w:firstLine="288"/>
      <w:jc w:val="both"/>
    </w:pPr>
    <w:rPr>
      <w:sz w:val="20"/>
    </w:rPr>
  </w:style>
  <w:style w:type="paragraph" w:styleId="ListBullet">
    <w:name w:val="List Bullet"/>
    <w:basedOn w:val="Default"/>
    <w:rsid w:val="009B12D8"/>
    <w:pPr>
      <w:ind w:left="360" w:hanging="360"/>
    </w:pPr>
  </w:style>
  <w:style w:type="paragraph" w:customStyle="1" w:styleId="ProcBullet">
    <w:name w:val="ProcBullet"/>
    <w:basedOn w:val="ListBullet"/>
    <w:rsid w:val="009B12D8"/>
    <w:pPr>
      <w:ind w:left="584" w:right="227" w:hanging="357"/>
      <w:jc w:val="both"/>
    </w:pPr>
    <w:rPr>
      <w:sz w:val="20"/>
    </w:rPr>
  </w:style>
  <w:style w:type="paragraph" w:styleId="ListBullet2">
    <w:name w:val="List Bullet 2"/>
    <w:basedOn w:val="Default"/>
    <w:rsid w:val="009B12D8"/>
    <w:pPr>
      <w:ind w:left="720" w:hanging="360"/>
    </w:pPr>
    <w:rPr>
      <w:sz w:val="20"/>
    </w:rPr>
  </w:style>
  <w:style w:type="paragraph" w:customStyle="1" w:styleId="ProcBullet2">
    <w:name w:val="ProcBullet2"/>
    <w:basedOn w:val="ListBullet2"/>
    <w:rsid w:val="009B12D8"/>
    <w:pPr>
      <w:jc w:val="both"/>
    </w:pPr>
  </w:style>
  <w:style w:type="paragraph" w:customStyle="1" w:styleId="ProcRefs">
    <w:name w:val="ProcRefs"/>
    <w:basedOn w:val="Default"/>
    <w:rsid w:val="009B12D8"/>
    <w:pPr>
      <w:ind w:left="720" w:hanging="720"/>
      <w:jc w:val="both"/>
    </w:pPr>
    <w:rPr>
      <w:sz w:val="16"/>
    </w:rPr>
  </w:style>
  <w:style w:type="paragraph" w:customStyle="1" w:styleId="ProcSectionTitle">
    <w:name w:val="ProcSectionTitle"/>
    <w:basedOn w:val="Default"/>
    <w:rsid w:val="009B12D8"/>
    <w:pPr>
      <w:spacing w:before="240" w:after="120"/>
      <w:jc w:val="center"/>
    </w:pPr>
    <w:rPr>
      <w:b/>
      <w:sz w:val="20"/>
    </w:rPr>
  </w:style>
  <w:style w:type="paragraph" w:customStyle="1" w:styleId="ProcSubHeading">
    <w:name w:val="ProcSubHeading"/>
    <w:basedOn w:val="Default"/>
    <w:rsid w:val="009B12D8"/>
    <w:pPr>
      <w:spacing w:before="240"/>
    </w:pPr>
    <w:rPr>
      <w:i/>
      <w:sz w:val="20"/>
    </w:rPr>
  </w:style>
  <w:style w:type="paragraph" w:customStyle="1" w:styleId="ProcTitle">
    <w:name w:val="ProcTitle"/>
    <w:basedOn w:val="Heading1"/>
    <w:rsid w:val="009B12D8"/>
    <w:pPr>
      <w:keepLines w:val="0"/>
      <w:widowControl w:val="0"/>
      <w:tabs>
        <w:tab w:val="clear" w:pos="1134"/>
        <w:tab w:val="clear" w:pos="1871"/>
        <w:tab w:val="clear" w:pos="2268"/>
      </w:tabs>
      <w:suppressAutoHyphens/>
      <w:overflowPunct/>
      <w:autoSpaceDE/>
      <w:autoSpaceDN/>
      <w:adjustRightInd/>
      <w:spacing w:before="240" w:after="60"/>
      <w:ind w:left="0" w:firstLine="0"/>
      <w:jc w:val="center"/>
      <w:textAlignment w:val="auto"/>
    </w:pPr>
    <w:rPr>
      <w:rFonts w:ascii="Times" w:hAnsi="Times"/>
      <w:kern w:val="1"/>
      <w:lang w:val="en-US"/>
    </w:rPr>
  </w:style>
  <w:style w:type="paragraph" w:styleId="Subtitle">
    <w:name w:val="Subtitle"/>
    <w:basedOn w:val="Default"/>
    <w:next w:val="Textbody"/>
    <w:link w:val="SubtitleChar"/>
    <w:qFormat/>
    <w:rsid w:val="009B12D8"/>
    <w:pPr>
      <w:spacing w:after="60"/>
      <w:jc w:val="center"/>
    </w:pPr>
    <w:rPr>
      <w:rFonts w:ascii="Helvetica" w:hAnsi="Helvetica"/>
      <w:i/>
    </w:rPr>
  </w:style>
  <w:style w:type="character" w:customStyle="1" w:styleId="SubtitleChar">
    <w:name w:val="Subtitle Char"/>
    <w:basedOn w:val="DefaultParagraphFont"/>
    <w:link w:val="Subtitle"/>
    <w:rsid w:val="009B12D8"/>
    <w:rPr>
      <w:rFonts w:ascii="Helvetica" w:hAnsi="Helvetica"/>
      <w:i/>
      <w:sz w:val="24"/>
      <w:szCs w:val="24"/>
      <w:lang w:eastAsia="en-US"/>
    </w:rPr>
  </w:style>
  <w:style w:type="character" w:customStyle="1" w:styleId="HeaderChar">
    <w:name w:val="Header Char"/>
    <w:basedOn w:val="DefaultParagraphFont"/>
    <w:link w:val="Header"/>
    <w:rsid w:val="009B12D8"/>
    <w:rPr>
      <w:rFonts w:ascii="Times New Roman" w:hAnsi="Times New Roman"/>
      <w:sz w:val="18"/>
      <w:lang w:val="en-GB" w:eastAsia="en-US"/>
    </w:rPr>
  </w:style>
  <w:style w:type="character" w:customStyle="1" w:styleId="FooterChar">
    <w:name w:val="Footer Char"/>
    <w:basedOn w:val="DefaultParagraphFont"/>
    <w:link w:val="Footer"/>
    <w:rsid w:val="009B12D8"/>
    <w:rPr>
      <w:rFonts w:ascii="Times New Roman" w:hAnsi="Times New Roman"/>
      <w:caps/>
      <w:noProof/>
      <w:sz w:val="16"/>
      <w:lang w:val="en-GB" w:eastAsia="en-US"/>
    </w:rPr>
  </w:style>
  <w:style w:type="paragraph" w:customStyle="1" w:styleId="FFTitle">
    <w:name w:val="FF Title"/>
    <w:basedOn w:val="Default"/>
    <w:rsid w:val="009B12D8"/>
    <w:pPr>
      <w:spacing w:before="240" w:after="120"/>
      <w:jc w:val="center"/>
    </w:pPr>
    <w:rPr>
      <w:rFonts w:ascii="Helvetica" w:hAnsi="Helvetica"/>
      <w:b/>
      <w:i/>
      <w:sz w:val="16"/>
    </w:rPr>
  </w:style>
  <w:style w:type="paragraph" w:customStyle="1" w:styleId="Body">
    <w:name w:val="Body"/>
    <w:basedOn w:val="Default"/>
    <w:rsid w:val="009B12D8"/>
    <w:pPr>
      <w:spacing w:after="120"/>
    </w:pPr>
    <w:rPr>
      <w:kern w:val="1"/>
    </w:rPr>
  </w:style>
  <w:style w:type="paragraph" w:customStyle="1" w:styleId="Text">
    <w:name w:val="Text"/>
    <w:basedOn w:val="Caption"/>
    <w:rsid w:val="009B12D8"/>
  </w:style>
  <w:style w:type="paragraph" w:customStyle="1" w:styleId="WW-Text">
    <w:name w:val="WW-Text"/>
    <w:basedOn w:val="Body"/>
    <w:rsid w:val="009B12D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9B12D8"/>
    <w:pPr>
      <w:spacing w:after="40"/>
    </w:pPr>
    <w:rPr>
      <w:sz w:val="18"/>
    </w:rPr>
  </w:style>
  <w:style w:type="paragraph" w:styleId="Title">
    <w:name w:val="Title"/>
    <w:basedOn w:val="Default"/>
    <w:next w:val="Subtitle"/>
    <w:link w:val="TitleChar"/>
    <w:qFormat/>
    <w:rsid w:val="009B12D8"/>
    <w:pPr>
      <w:tabs>
        <w:tab w:val="left" w:pos="5040"/>
      </w:tabs>
      <w:spacing w:before="240" w:after="60"/>
      <w:jc w:val="center"/>
    </w:pPr>
    <w:rPr>
      <w:rFonts w:ascii="Arial" w:hAnsi="Arial"/>
      <w:b/>
      <w:kern w:val="1"/>
      <w:sz w:val="32"/>
    </w:rPr>
  </w:style>
  <w:style w:type="character" w:customStyle="1" w:styleId="TitleChar">
    <w:name w:val="Title Char"/>
    <w:basedOn w:val="DefaultParagraphFont"/>
    <w:link w:val="Title"/>
    <w:rsid w:val="009B12D8"/>
    <w:rPr>
      <w:rFonts w:ascii="Arial" w:hAnsi="Arial"/>
      <w:b/>
      <w:kern w:val="1"/>
      <w:sz w:val="32"/>
      <w:szCs w:val="24"/>
      <w:lang w:eastAsia="en-US"/>
    </w:rPr>
  </w:style>
  <w:style w:type="paragraph" w:customStyle="1" w:styleId="covertext">
    <w:name w:val="cover text"/>
    <w:basedOn w:val="Default"/>
    <w:rsid w:val="009B12D8"/>
    <w:pPr>
      <w:spacing w:before="120" w:after="120"/>
    </w:pPr>
  </w:style>
  <w:style w:type="paragraph" w:customStyle="1" w:styleId="TableContents">
    <w:name w:val="Table Contents"/>
    <w:basedOn w:val="Default"/>
    <w:rsid w:val="009B12D8"/>
    <w:pPr>
      <w:suppressLineNumbers/>
    </w:pPr>
  </w:style>
  <w:style w:type="paragraph" w:customStyle="1" w:styleId="TableHeading">
    <w:name w:val="Table Heading"/>
    <w:basedOn w:val="TableContents"/>
    <w:rsid w:val="009B12D8"/>
    <w:pPr>
      <w:jc w:val="center"/>
    </w:pPr>
    <w:rPr>
      <w:b/>
    </w:rPr>
  </w:style>
  <w:style w:type="paragraph" w:customStyle="1" w:styleId="Framecontents">
    <w:name w:val="Frame contents"/>
    <w:basedOn w:val="Textbody"/>
    <w:rsid w:val="009B12D8"/>
  </w:style>
  <w:style w:type="paragraph" w:styleId="ListParagraph">
    <w:name w:val="List Paragraph"/>
    <w:basedOn w:val="Normal"/>
    <w:rsid w:val="009B12D8"/>
    <w:pPr>
      <w:tabs>
        <w:tab w:val="clear" w:pos="1134"/>
        <w:tab w:val="clear" w:pos="1871"/>
        <w:tab w:val="clear" w:pos="2268"/>
      </w:tabs>
      <w:overflowPunct/>
      <w:autoSpaceDE/>
      <w:autoSpaceDN/>
      <w:adjustRightInd/>
      <w:spacing w:before="0"/>
      <w:ind w:left="720"/>
      <w:contextualSpacing/>
      <w:textAlignment w:val="auto"/>
    </w:pPr>
    <w:rPr>
      <w:lang w:val="en-US"/>
    </w:rPr>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rsid w:val="00CF64D1"/>
    <w:rPr>
      <w:rFonts w:ascii="Times New Roman" w:hAnsi="Times New Roman"/>
      <w:lang w:val="en-GB" w:eastAsia="en-US"/>
    </w:rPr>
  </w:style>
  <w:style w:type="paragraph" w:styleId="BalloonText">
    <w:name w:val="Balloon Text"/>
    <w:basedOn w:val="Normal"/>
    <w:link w:val="BalloonTextChar"/>
    <w:rsid w:val="00627F5F"/>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627F5F"/>
    <w:rPr>
      <w:rFonts w:asciiTheme="majorHAnsi" w:eastAsiaTheme="majorEastAsia" w:hAnsiTheme="majorHAnsi" w:cstheme="majorBidi"/>
      <w:sz w:val="18"/>
      <w:szCs w:val="1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uiPriority w:val="99"/>
    <w:rsid w:val="00483553"/>
    <w:rPr>
      <w:rFonts w:ascii="Times New Roman" w:hAnsi="Times New Roman"/>
      <w:b/>
      <w:sz w:val="28"/>
      <w:lang w:val="en-GB" w:eastAsia="en-US"/>
    </w:rPr>
  </w:style>
  <w:style w:type="character" w:styleId="Hyperlink">
    <w:name w:val="Hyperlink"/>
    <w:uiPriority w:val="99"/>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tandards.ieee.org/board/pat/pat-material.html" TargetMode="External"/><Relationship Id="rId12" Type="http://schemas.openxmlformats.org/officeDocument/2006/relationships/hyperlink" Target="http://standards.ieee.org/board/pat" TargetMode="External"/><Relationship Id="rId13" Type="http://schemas.openxmlformats.org/officeDocument/2006/relationships/image" Target="media/image1.png"/><Relationship Id="rId14" Type="http://schemas.openxmlformats.org/officeDocument/2006/relationships/hyperlink" Target="mailto:freqmgr@ieee.org"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ieee802.org/16" TargetMode="External"/><Relationship Id="rId8" Type="http://schemas.openxmlformats.org/officeDocument/2006/relationships/hyperlink" Target="http://standards.ieee.org/faqs/affiliationFAQ.html" TargetMode="External"/><Relationship Id="rId9" Type="http://schemas.openxmlformats.org/officeDocument/2006/relationships/hyperlink" Target="http://standards.ieee.org/guides/bylaws/sect6-7.html" TargetMode="External"/><Relationship Id="rId29" Type="http://schemas.microsoft.com/office/2007/relationships/stylesWithEffects" Target="stylesWithEffects.xml"/><Relationship Id="rId10" Type="http://schemas.openxmlformats.org/officeDocument/2006/relationships/hyperlink" Target="http://standards.ieee.org/guides/opman/sect6.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\TEMPLATE\ITUOffice2007\POOL\POOL E - ITU\PE_BR.dotm</Template>
  <TotalTime>3</TotalTime>
  <Pages>5</Pages>
  <Words>1337</Words>
  <Characters>7224</Characters>
  <Application>Microsoft Macintosh Word</Application>
  <DocSecurity>0</DocSecurity>
  <Lines>258</Lines>
  <Paragraphs>126</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1	Source information</vt:lpstr>
      <vt:lpstr>2	Background</vt:lpstr>
      <vt:lpstr>3	Assessment of Update Input Documentation Set Requirements </vt:lpstr>
      <vt:lpstr>4	Update Input Documentation Set </vt:lpstr>
      <vt:lpstr/>
      <vt:lpstr>5	Proposal</vt:lpstr>
      <vt:lpstr/>
      <vt:lpstr>6	Annexes</vt:lpstr>
    </vt:vector>
  </TitlesOfParts>
  <Manager/>
  <Company/>
  <LinksUpToDate>false</LinksUpToDate>
  <CharactersWithSpaces>9364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mostyn</dc:creator>
  <cp:keywords/>
  <dc:description/>
  <cp:lastModifiedBy>Roger Marks</cp:lastModifiedBy>
  <cp:revision>6</cp:revision>
  <cp:lastPrinted>2012-09-17T23:55:00Z</cp:lastPrinted>
  <dcterms:created xsi:type="dcterms:W3CDTF">2013-03-21T12:58:00Z</dcterms:created>
  <dcterms:modified xsi:type="dcterms:W3CDTF">2013-05-14T17:36:00Z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