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emf" ContentType="image/x-emf"/>
  <Override PartName="/word/stylesWithEffects.xml" ContentType="application/vnd.ms-word.stylesWithEffects+xml"/>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B7C" w:rsidRPr="0000069C" w:rsidRDefault="00F04B7C" w:rsidP="0000069C">
      <w:pPr>
        <w:pStyle w:val="AnnexNoTitle"/>
        <w:rPr>
          <w:lang w:val="en-US"/>
        </w:rPr>
      </w:pPr>
      <w:r w:rsidRPr="0000069C">
        <w:rPr>
          <w:rFonts w:eastAsia="SimSun"/>
          <w:lang w:val="en-US"/>
        </w:rPr>
        <w:t>Annex 2</w:t>
      </w:r>
      <w:r w:rsidR="0000069C" w:rsidRPr="0000069C">
        <w:rPr>
          <w:rFonts w:eastAsia="SimSun"/>
          <w:lang w:val="en-US"/>
        </w:rPr>
        <w:br/>
      </w:r>
      <w:r w:rsidR="0000069C" w:rsidRPr="0000069C">
        <w:rPr>
          <w:rFonts w:eastAsia="SimSun"/>
          <w:lang w:val="en-US"/>
        </w:rPr>
        <w:br/>
      </w:r>
      <w:r w:rsidRPr="0000069C">
        <w:rPr>
          <w:rFonts w:eastAsia="SimSun"/>
          <w:lang w:val="en-US"/>
        </w:rPr>
        <w:t xml:space="preserve">Specification of the </w:t>
      </w:r>
      <w:r w:rsidRPr="0000069C">
        <w:rPr>
          <w:rFonts w:eastAsia="SimSun"/>
          <w:i/>
          <w:iCs/>
          <w:lang w:val="en-US"/>
        </w:rPr>
        <w:t>WirelessMAN-Advanced</w:t>
      </w:r>
      <w:r w:rsidRPr="0000069C">
        <w:rPr>
          <w:rFonts w:eastAsia="SimSun"/>
          <w:sz w:val="10"/>
          <w:szCs w:val="4"/>
          <w:lang w:val="en-US"/>
        </w:rPr>
        <w:t> </w:t>
      </w:r>
      <w:r w:rsidRPr="0010676E">
        <w:rPr>
          <w:rStyle w:val="FootnoteReference"/>
          <w:rFonts w:eastAsia="SimSun"/>
        </w:rPr>
        <w:footnoteReference w:id="1"/>
      </w:r>
      <w:r w:rsidRPr="0000069C">
        <w:rPr>
          <w:rFonts w:eastAsia="SimSun"/>
          <w:lang w:val="en-US"/>
        </w:rPr>
        <w:t xml:space="preserve"> radio interface technology</w:t>
      </w:r>
    </w:p>
    <w:p w:rsidR="00F04B7C" w:rsidRPr="0010676E" w:rsidRDefault="00F04B7C" w:rsidP="00F04B7C">
      <w:pPr>
        <w:pStyle w:val="Headingb"/>
        <w:rPr>
          <w:lang w:val="en-US"/>
        </w:rPr>
      </w:pPr>
      <w:r w:rsidRPr="0010676E">
        <w:rPr>
          <w:lang w:val="en-US"/>
        </w:rPr>
        <w:t>Background</w:t>
      </w:r>
    </w:p>
    <w:p w:rsidR="00F04B7C" w:rsidRPr="0010676E" w:rsidRDefault="00F04B7C" w:rsidP="00F04B7C">
      <w:pPr>
        <w:rPr>
          <w:rFonts w:eastAsia="SimSun"/>
          <w:lang w:val="en-US"/>
        </w:rPr>
      </w:pPr>
      <w:r w:rsidRPr="0010676E">
        <w:rPr>
          <w:rFonts w:eastAsia="SimSun"/>
          <w:lang w:val="en-US"/>
        </w:rPr>
        <w:t xml:space="preserve">IMT-Advanced is a system with global development activity and the IMT-Advanced terrestrial radio interface specifications identified in this Recommendation have been developed by the ITU in collaboration with the </w:t>
      </w:r>
      <w:r w:rsidRPr="0010676E">
        <w:rPr>
          <w:rFonts w:eastAsia="SimSun"/>
          <w:b/>
          <w:bCs/>
          <w:i/>
          <w:iCs/>
          <w:lang w:val="en-US"/>
        </w:rPr>
        <w:t>GCS</w:t>
      </w:r>
      <w:r w:rsidRPr="0010676E">
        <w:rPr>
          <w:rStyle w:val="FootnoteReference"/>
          <w:rFonts w:eastAsia="SimSun"/>
          <w:b/>
          <w:bCs/>
          <w:i/>
          <w:iCs/>
        </w:rPr>
        <w:footnoteReference w:id="2"/>
      </w:r>
      <w:r w:rsidRPr="0010676E">
        <w:rPr>
          <w:rFonts w:eastAsia="SimSun"/>
          <w:b/>
          <w:bCs/>
          <w:i/>
          <w:iCs/>
          <w:lang w:val="en-US"/>
        </w:rPr>
        <w:t xml:space="preserve"> Proponents</w:t>
      </w:r>
      <w:r w:rsidRPr="0010676E">
        <w:rPr>
          <w:rFonts w:eastAsia="SimSun"/>
          <w:lang w:val="en-US"/>
        </w:rPr>
        <w:t xml:space="preserve"> and the </w:t>
      </w:r>
      <w:r w:rsidRPr="0010676E">
        <w:rPr>
          <w:rFonts w:eastAsia="SimSun"/>
          <w:b/>
          <w:bCs/>
          <w:i/>
          <w:iCs/>
          <w:lang w:val="en-US"/>
        </w:rPr>
        <w:t>Transposing Organizations</w:t>
      </w:r>
      <w:r w:rsidRPr="0010676E">
        <w:rPr>
          <w:rFonts w:eastAsia="SimSun"/>
          <w:lang w:val="en-US"/>
        </w:rPr>
        <w:t>. It is noted from Document IMT-ADV/24, that:</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 xml:space="preserve">The </w:t>
      </w:r>
      <w:r w:rsidRPr="0010676E">
        <w:rPr>
          <w:rFonts w:eastAsia="SimSun"/>
          <w:b/>
          <w:bCs/>
          <w:i/>
          <w:iCs/>
          <w:lang w:val="en-US"/>
        </w:rPr>
        <w:t>GCS Proponent</w:t>
      </w:r>
      <w:r w:rsidRPr="0010676E">
        <w:rPr>
          <w:rFonts w:eastAsia="SimSun"/>
          <w:lang w:val="en-US"/>
        </w:rPr>
        <w:t xml:space="preserve"> must be one of the </w:t>
      </w:r>
      <w:r w:rsidRPr="0010676E">
        <w:rPr>
          <w:rFonts w:eastAsia="SimSun"/>
          <w:b/>
          <w:bCs/>
          <w:i/>
          <w:iCs/>
          <w:lang w:val="en-US"/>
        </w:rPr>
        <w:t>RIT</w:t>
      </w:r>
      <w:r w:rsidRPr="0010676E">
        <w:rPr>
          <w:rStyle w:val="FootnoteReference"/>
          <w:rFonts w:eastAsia="SimSun"/>
          <w:b/>
          <w:bCs/>
          <w:i/>
          <w:iCs/>
        </w:rPr>
        <w:footnoteReference w:id="3"/>
      </w:r>
      <w:r w:rsidRPr="0010676E">
        <w:rPr>
          <w:rFonts w:eastAsia="SimSun"/>
          <w:b/>
          <w:bCs/>
          <w:i/>
          <w:iCs/>
          <w:lang w:val="en-US"/>
        </w:rPr>
        <w:t>/SRIT</w:t>
      </w:r>
      <w:r w:rsidRPr="0010676E">
        <w:rPr>
          <w:rStyle w:val="FootnoteReference"/>
          <w:rFonts w:eastAsia="SimSun"/>
          <w:b/>
          <w:bCs/>
          <w:i/>
          <w:iCs/>
        </w:rPr>
        <w:footnoteReference w:id="4"/>
      </w:r>
      <w:r w:rsidRPr="0010676E">
        <w:rPr>
          <w:rFonts w:eastAsia="SimSun"/>
          <w:b/>
          <w:bCs/>
          <w:i/>
          <w:iCs/>
          <w:lang w:val="en-US"/>
        </w:rPr>
        <w:t xml:space="preserve"> Proponents</w:t>
      </w:r>
      <w:r w:rsidRPr="0010676E">
        <w:rPr>
          <w:rFonts w:eastAsia="SimSun"/>
          <w:lang w:val="en-US"/>
        </w:rPr>
        <w:t xml:space="preserve"> for the relevant technology, </w:t>
      </w:r>
      <w:r w:rsidRPr="0010676E">
        <w:rPr>
          <w:rFonts w:eastAsia="SimSun"/>
          <w:b/>
          <w:bCs/>
          <w:lang w:val="en-US"/>
        </w:rPr>
        <w:t>and</w:t>
      </w:r>
      <w:r w:rsidRPr="0010676E">
        <w:rPr>
          <w:rFonts w:eastAsia="SimSun"/>
          <w:lang w:val="en-US"/>
        </w:rPr>
        <w:t xml:space="preserve"> must have legal authority to grant to ITU</w:t>
      </w:r>
      <w:r w:rsidRPr="0010676E">
        <w:rPr>
          <w:rFonts w:eastAsia="SimSun"/>
          <w:lang w:val="en-US"/>
        </w:rPr>
        <w:noBreakHyphen/>
        <w:t>R the relevant legal usage rights to the relevant specifications provided within a GCS corresponding to a technology in Recommendation ITU</w:t>
      </w:r>
      <w:r w:rsidRPr="0010676E">
        <w:rPr>
          <w:rFonts w:eastAsia="SimSun"/>
          <w:lang w:val="en-US"/>
        </w:rPr>
        <w:noBreakHyphen/>
        <w:t>R M.2012</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 xml:space="preserve">A </w:t>
      </w:r>
      <w:r w:rsidRPr="0010676E">
        <w:rPr>
          <w:rFonts w:eastAsia="SimSun"/>
          <w:b/>
          <w:bCs/>
          <w:i/>
          <w:iCs/>
          <w:lang w:val="en-US"/>
        </w:rPr>
        <w:t>Transposing Organization</w:t>
      </w:r>
      <w:r w:rsidRPr="0010676E">
        <w:rPr>
          <w:rFonts w:eastAsia="SimSun"/>
          <w:lang w:val="en-US"/>
        </w:rPr>
        <w:t xml:space="preserve"> must have been authorized by the relevant </w:t>
      </w:r>
      <w:r w:rsidRPr="0010676E">
        <w:rPr>
          <w:rFonts w:eastAsia="SimSun"/>
          <w:b/>
          <w:bCs/>
          <w:i/>
          <w:iCs/>
          <w:lang w:val="en-US"/>
        </w:rPr>
        <w:t>GCS Proponent</w:t>
      </w:r>
      <w:r w:rsidRPr="0010676E">
        <w:rPr>
          <w:rFonts w:eastAsia="SimSun"/>
          <w:lang w:val="en-US"/>
        </w:rPr>
        <w:t xml:space="preserve"> to produce transposed standards for a particular technology, </w:t>
      </w:r>
      <w:r w:rsidRPr="0010676E">
        <w:rPr>
          <w:rFonts w:eastAsia="SimSun"/>
          <w:b/>
          <w:bCs/>
          <w:lang w:val="en-US"/>
        </w:rPr>
        <w:t>and</w:t>
      </w:r>
      <w:r w:rsidRPr="0010676E">
        <w:rPr>
          <w:rFonts w:eastAsia="SimSun"/>
          <w:lang w:val="en-US"/>
        </w:rPr>
        <w:t xml:space="preserve"> must have the relevant legal usage rights.</w:t>
      </w:r>
    </w:p>
    <w:p w:rsidR="00F04B7C" w:rsidRPr="0010676E" w:rsidRDefault="00F04B7C" w:rsidP="00F04B7C">
      <w:pPr>
        <w:rPr>
          <w:rFonts w:eastAsia="SimSun"/>
          <w:lang w:val="en-US"/>
        </w:rPr>
      </w:pPr>
      <w:r w:rsidRPr="0010676E">
        <w:rPr>
          <w:rFonts w:eastAsia="SimSun"/>
          <w:lang w:val="en-US"/>
        </w:rPr>
        <w:t>It is further noted that</w:t>
      </w:r>
      <w:r w:rsidRPr="0010676E">
        <w:rPr>
          <w:rFonts w:eastAsia="SimSun"/>
          <w:b/>
          <w:bCs/>
          <w:i/>
          <w:iCs/>
          <w:lang w:val="en-US"/>
        </w:rPr>
        <w:t xml:space="preserve"> GCS Proponents </w:t>
      </w:r>
      <w:r w:rsidRPr="0010676E">
        <w:rPr>
          <w:rFonts w:eastAsia="SimSun"/>
          <w:lang w:val="en-US"/>
        </w:rPr>
        <w:t xml:space="preserve">and </w:t>
      </w:r>
      <w:r w:rsidRPr="0010676E">
        <w:rPr>
          <w:rFonts w:eastAsia="SimSun"/>
          <w:b/>
          <w:bCs/>
          <w:i/>
          <w:iCs/>
          <w:lang w:val="en-US"/>
        </w:rPr>
        <w:t>Transposing Organizations</w:t>
      </w:r>
      <w:r w:rsidRPr="0010676E">
        <w:rPr>
          <w:rFonts w:eastAsia="SimSun"/>
          <w:lang w:val="en-US"/>
        </w:rPr>
        <w:t xml:space="preserve"> must also qualify appropriately under the auspices of Resolution ITU</w:t>
      </w:r>
      <w:r w:rsidRPr="0010676E">
        <w:rPr>
          <w:rFonts w:eastAsia="SimSun"/>
          <w:lang w:val="en-US"/>
        </w:rPr>
        <w:noBreakHyphen/>
        <w:t>R 9-4 and the ITU</w:t>
      </w:r>
      <w:r w:rsidRPr="0010676E">
        <w:rPr>
          <w:rFonts w:eastAsia="SimSun"/>
          <w:lang w:val="en-US"/>
        </w:rPr>
        <w:noBreakHyphen/>
        <w:t>R “Guidelines for the contribution of material of other organizations to the work of the Study Groups and for inviting other organizations to take part in the study of specific matters (Resolution ITU</w:t>
      </w:r>
      <w:r w:rsidRPr="0010676E">
        <w:rPr>
          <w:rFonts w:eastAsia="SimSun"/>
          <w:lang w:val="en-US"/>
        </w:rPr>
        <w:noBreakHyphen/>
        <w:t>R 9-4)”.</w:t>
      </w:r>
    </w:p>
    <w:p w:rsidR="00F04B7C" w:rsidRPr="0010676E" w:rsidRDefault="00F04B7C" w:rsidP="00F04B7C">
      <w:pPr>
        <w:rPr>
          <w:rFonts w:eastAsia="SimSun"/>
          <w:lang w:val="en-US"/>
        </w:rPr>
      </w:pPr>
      <w:r w:rsidRPr="0010676E">
        <w:rPr>
          <w:rFonts w:eastAsia="SimSun"/>
          <w:lang w:val="en-US"/>
        </w:rPr>
        <w:t xml:space="preserve">The ITU has provided the global and overall framework and requirements, and has developed the Global Core Specification jointly with the </w:t>
      </w:r>
      <w:r w:rsidRPr="0010676E">
        <w:rPr>
          <w:rFonts w:eastAsia="SimSun"/>
          <w:b/>
          <w:bCs/>
          <w:i/>
          <w:iCs/>
          <w:lang w:val="en-US"/>
        </w:rPr>
        <w:t>GCS Proponent</w:t>
      </w:r>
      <w:r w:rsidRPr="0010676E">
        <w:rPr>
          <w:rFonts w:eastAsia="SimSun"/>
          <w:lang w:val="en-US"/>
        </w:rPr>
        <w:t xml:space="preserve">. The detailed standardization has been undertaken within the recognized </w:t>
      </w:r>
      <w:r w:rsidRPr="0010676E">
        <w:rPr>
          <w:rFonts w:eastAsia="SimSun"/>
          <w:b/>
          <w:bCs/>
          <w:i/>
          <w:iCs/>
          <w:lang w:val="en-US"/>
        </w:rPr>
        <w:t>Transposing Organizations</w:t>
      </w:r>
      <w:r w:rsidRPr="0010676E">
        <w:rPr>
          <w:rFonts w:eastAsia="SimSun"/>
          <w:lang w:val="en-US"/>
        </w:rPr>
        <w:t xml:space="preserve"> which operate in concert with the </w:t>
      </w:r>
      <w:r w:rsidRPr="0010676E">
        <w:rPr>
          <w:rFonts w:eastAsia="SimSun"/>
          <w:b/>
          <w:bCs/>
          <w:i/>
          <w:iCs/>
          <w:lang w:val="en-US"/>
        </w:rPr>
        <w:t>GCS Proponent</w:t>
      </w:r>
      <w:r w:rsidRPr="0010676E">
        <w:rPr>
          <w:rFonts w:eastAsia="SimSun"/>
          <w:lang w:val="en-US"/>
        </w:rPr>
        <w:t>. This Recommendation therefore makes extensive use of references to externally developed specifications.</w:t>
      </w:r>
    </w:p>
    <w:p w:rsidR="00F04B7C" w:rsidRPr="0010676E" w:rsidRDefault="00F04B7C" w:rsidP="00F04B7C">
      <w:pPr>
        <w:rPr>
          <w:rFonts w:eastAsia="SimSun"/>
          <w:lang w:val="en-US"/>
        </w:rPr>
      </w:pPr>
      <w:r w:rsidRPr="0010676E">
        <w:rPr>
          <w:rFonts w:eastAsia="SimSun"/>
          <w:lang w:val="en-US"/>
        </w:rPr>
        <w:t>This approach was considered to be the most appropriate solution to enable completion of this Recommendation within the aggressive schedules set by the ITU and by the needs of administrations, operators and manufacturers.</w:t>
      </w:r>
    </w:p>
    <w:p w:rsidR="00F04B7C" w:rsidRPr="0010676E" w:rsidRDefault="00F04B7C" w:rsidP="00F04B7C">
      <w:pPr>
        <w:rPr>
          <w:rFonts w:eastAsia="SimSun"/>
          <w:lang w:val="en-US"/>
        </w:rPr>
      </w:pPr>
      <w:r w:rsidRPr="0010676E">
        <w:rPr>
          <w:rFonts w:eastAsia="SimSun"/>
          <w:lang w:val="en-US"/>
        </w:rPr>
        <w:t>This Recommendation has therefore been constructed to take full advantage of this method of work and to allow the global standardization time</w:t>
      </w:r>
      <w:r w:rsidRPr="0010676E">
        <w:rPr>
          <w:rFonts w:eastAsia="SimSun"/>
          <w:lang w:val="en-US"/>
        </w:rPr>
        <w:noBreakHyphen/>
        <w:t>scales to be maintained. The main body of this Recommendation has been developed by the ITU, with each Annex containing references pointing to the location of the more detailed information.</w:t>
      </w:r>
    </w:p>
    <w:p w:rsidR="00F04B7C" w:rsidRPr="0010676E" w:rsidRDefault="00F04B7C" w:rsidP="00F04B7C">
      <w:pPr>
        <w:rPr>
          <w:rFonts w:eastAsia="SimSun"/>
          <w:lang w:val="en-US"/>
        </w:rPr>
      </w:pPr>
      <w:r w:rsidRPr="0010676E">
        <w:rPr>
          <w:rFonts w:eastAsia="SimSun"/>
          <w:lang w:val="en-US"/>
        </w:rPr>
        <w:t xml:space="preserve">This Annex 2 contains the detailed information developed by the ITU and “IEEE” (the </w:t>
      </w:r>
      <w:r w:rsidRPr="0010676E">
        <w:rPr>
          <w:rFonts w:eastAsia="SimSun"/>
          <w:b/>
          <w:bCs/>
          <w:i/>
          <w:iCs/>
          <w:lang w:val="en-US"/>
        </w:rPr>
        <w:t>GCS Proponent</w:t>
      </w:r>
      <w:r w:rsidRPr="0010676E">
        <w:rPr>
          <w:rFonts w:eastAsia="SimSun"/>
          <w:lang w:val="en-US"/>
        </w:rPr>
        <w:t xml:space="preserve">) and IEEE, ARIB, TTA, and WiMAX Forum (the </w:t>
      </w:r>
      <w:r w:rsidRPr="0010676E">
        <w:rPr>
          <w:rFonts w:eastAsia="SimSun"/>
          <w:b/>
          <w:bCs/>
          <w:i/>
          <w:iCs/>
          <w:lang w:val="en-US"/>
        </w:rPr>
        <w:t>Transposing Organizations</w:t>
      </w:r>
      <w:r w:rsidRPr="0010676E">
        <w:rPr>
          <w:rFonts w:eastAsia="SimSun"/>
          <w:lang w:val="en-US"/>
        </w:rPr>
        <w:t>). Such use of referencing has enabled timely completion of the high-level elements of this Recommendation, with change control procedures, transposition, and public enquiry procedures being undertaken within the external organization. This information has generally been adopted unchanged, recognizing the need to minimize duplication of work, and the need to facilitate and support an ongoing maintenance and update process.</w:t>
      </w:r>
    </w:p>
    <w:p w:rsidR="00F04B7C" w:rsidRPr="0010676E" w:rsidRDefault="00F04B7C" w:rsidP="00F04B7C">
      <w:pPr>
        <w:rPr>
          <w:rFonts w:eastAsia="SimSun"/>
          <w:lang w:val="en-US"/>
        </w:rPr>
      </w:pPr>
      <w:r w:rsidRPr="0010676E">
        <w:rPr>
          <w:rFonts w:eastAsia="SimSun"/>
          <w:lang w:val="en-US"/>
        </w:rPr>
        <w:t>This general agreement, noting that the detailed information of the radio interface should to a large extent be achieved by reference to the work of external organizations, highlights not only the ITU’s significant role as a catalyst in stimulating, coordinating and facilitating the development of advanced telecommunications technologies, but also its forward-looking and flexible approach to the development of this and other telecommunications standards for the 21st century.</w:t>
      </w:r>
    </w:p>
    <w:p w:rsidR="00F04B7C" w:rsidRPr="0010676E" w:rsidRDefault="00F04B7C" w:rsidP="00F04B7C">
      <w:pPr>
        <w:rPr>
          <w:lang w:val="en-US"/>
        </w:rPr>
      </w:pPr>
      <w:r w:rsidRPr="0010676E">
        <w:rPr>
          <w:rFonts w:eastAsia="SimSun"/>
          <w:lang w:val="en-US"/>
        </w:rPr>
        <w:t>A more detailed understanding of the process for the development of this Recommendation may be found in Document IMT-ADV/24.</w:t>
      </w:r>
    </w:p>
    <w:p w:rsidR="00F04B7C" w:rsidRPr="0010676E" w:rsidRDefault="00F04B7C" w:rsidP="00F04B7C">
      <w:pPr>
        <w:pStyle w:val="Heading2"/>
        <w:rPr>
          <w:rFonts w:eastAsia="SimSun"/>
          <w:lang w:val="en-US"/>
        </w:rPr>
      </w:pPr>
      <w:r w:rsidRPr="0010676E">
        <w:rPr>
          <w:rFonts w:eastAsia="SimSun"/>
          <w:lang w:val="en-US"/>
        </w:rPr>
        <w:t>2.1</w:t>
      </w:r>
      <w:r w:rsidRPr="0010676E">
        <w:rPr>
          <w:rFonts w:eastAsia="SimSun"/>
          <w:lang w:val="en-US"/>
        </w:rPr>
        <w:tab/>
        <w:t>Overview of the radio interface technology</w:t>
      </w:r>
    </w:p>
    <w:p w:rsidR="00F04B7C" w:rsidRPr="0010676E" w:rsidRDefault="00F04B7C" w:rsidP="00F04B7C">
      <w:pPr>
        <w:rPr>
          <w:rFonts w:eastAsia="SimSun"/>
          <w:lang w:val="en-US"/>
        </w:rPr>
      </w:pPr>
      <w:r w:rsidRPr="0010676E">
        <w:rPr>
          <w:rFonts w:eastAsia="SimSun"/>
          <w:lang w:val="en-US"/>
        </w:rPr>
        <w:t xml:space="preserve">The </w:t>
      </w:r>
      <w:r w:rsidRPr="0010676E">
        <w:rPr>
          <w:rFonts w:eastAsia="SimSun"/>
          <w:i/>
          <w:iCs/>
          <w:lang w:val="en-US"/>
        </w:rPr>
        <w:t>WirelessMAN-Advanced</w:t>
      </w:r>
      <w:r w:rsidRPr="0010676E">
        <w:rPr>
          <w:rFonts w:eastAsia="SimSun"/>
          <w:lang w:val="en-US"/>
        </w:rPr>
        <w:t xml:space="preserve"> radio interface specification is developed by IEEE. A complete end-to-end system based on </w:t>
      </w:r>
      <w:r w:rsidRPr="0010676E">
        <w:rPr>
          <w:rFonts w:eastAsia="SimSun"/>
          <w:i/>
          <w:iCs/>
          <w:lang w:val="en-US"/>
        </w:rPr>
        <w:t>WirelessMAN-Advanced</w:t>
      </w:r>
      <w:r w:rsidRPr="0010676E">
        <w:rPr>
          <w:rFonts w:eastAsia="SimSun"/>
          <w:lang w:val="en-US"/>
        </w:rPr>
        <w:t xml:space="preserve"> is called WiMAX 2, as developed by the WiMAX Forum.</w:t>
      </w:r>
    </w:p>
    <w:p w:rsidR="00F04B7C" w:rsidRPr="0010676E" w:rsidRDefault="00F04B7C" w:rsidP="00F04B7C">
      <w:pPr>
        <w:pStyle w:val="Heading3"/>
        <w:rPr>
          <w:rFonts w:eastAsia="SimSun"/>
          <w:lang w:val="en-US"/>
        </w:rPr>
      </w:pPr>
      <w:bookmarkStart w:id="0" w:name="_Toc246688698"/>
      <w:r w:rsidRPr="0010676E">
        <w:rPr>
          <w:rFonts w:eastAsia="SimSun"/>
          <w:lang w:val="en-US"/>
        </w:rPr>
        <w:t>2.1.1</w:t>
      </w:r>
      <w:r w:rsidRPr="0010676E">
        <w:rPr>
          <w:rFonts w:eastAsia="SimSun"/>
          <w:lang w:val="en-US"/>
        </w:rPr>
        <w:tab/>
        <w:t>Overview of physical layer</w:t>
      </w:r>
      <w:bookmarkEnd w:id="0"/>
    </w:p>
    <w:p w:rsidR="00F04B7C" w:rsidRPr="0010676E" w:rsidRDefault="00F04B7C" w:rsidP="00F04B7C">
      <w:pPr>
        <w:rPr>
          <w:rFonts w:eastAsia="SimSun"/>
          <w:lang w:val="en-US"/>
        </w:rPr>
      </w:pPr>
      <w:r w:rsidRPr="0010676E">
        <w:rPr>
          <w:rFonts w:eastAsia="SimSun"/>
          <w:lang w:val="en-US"/>
        </w:rPr>
        <w:t>The following sections highlights selected physical layer (PHY) features.</w:t>
      </w:r>
    </w:p>
    <w:p w:rsidR="00F04B7C" w:rsidRPr="0010676E" w:rsidRDefault="00F04B7C" w:rsidP="00F04B7C">
      <w:pPr>
        <w:pStyle w:val="Heading4"/>
        <w:rPr>
          <w:rFonts w:eastAsia="SimSun"/>
          <w:lang w:val="en-US"/>
        </w:rPr>
      </w:pPr>
      <w:bookmarkStart w:id="1" w:name="_Toc246688699"/>
      <w:r w:rsidRPr="0010676E">
        <w:rPr>
          <w:rFonts w:eastAsia="SimSun"/>
          <w:lang w:val="en-US"/>
        </w:rPr>
        <w:t>2.1.1.1</w:t>
      </w:r>
      <w:r w:rsidRPr="0010676E">
        <w:rPr>
          <w:rFonts w:eastAsia="SimSun"/>
          <w:lang w:val="en-US"/>
        </w:rPr>
        <w:tab/>
        <w:t>Multiple access scheme</w:t>
      </w:r>
      <w:bookmarkEnd w:id="1"/>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 xml:space="preserve">uses OFDMA as the multiple-access scheme in downlink (DL) and uplink (UL). It further supports both TDD and FDD duplex schemes including H-FDD operation of the mobile stations (MSs) in the FDD networks. The frame structure attributes and baseband processing are common for both duplex schemes. The OFDMA parameters are summarized in Table 2.1. </w:t>
      </w:r>
      <w:r w:rsidRPr="0010676E">
        <w:rPr>
          <w:rFonts w:eastAsia="SimSun"/>
          <w:i/>
          <w:iCs/>
          <w:lang w:val="en-US"/>
        </w:rPr>
        <w:t xml:space="preserve">WirelessMAN-Advanced </w:t>
      </w:r>
      <w:r w:rsidRPr="0010676E">
        <w:rPr>
          <w:rFonts w:eastAsia="SimSun"/>
          <w:lang w:val="en-US"/>
        </w:rPr>
        <w:t>also supports wider channel bandwidths, up to 1</w:t>
      </w:r>
      <w:r w:rsidRPr="0010676E">
        <w:rPr>
          <w:lang w:val="en-US"/>
        </w:rPr>
        <w:t>6</w:t>
      </w:r>
      <w:r w:rsidRPr="0010676E">
        <w:rPr>
          <w:rFonts w:eastAsia="SimSun"/>
          <w:lang w:val="en-US"/>
        </w:rPr>
        <w:t xml:space="preserve">0 MHz, with </w:t>
      </w:r>
      <w:r w:rsidRPr="0010676E">
        <w:rPr>
          <w:lang w:val="en-US"/>
        </w:rPr>
        <w:t>carrier aggregation</w:t>
      </w:r>
      <w:r w:rsidRPr="0010676E">
        <w:rPr>
          <w:rFonts w:eastAsia="SimSun"/>
          <w:lang w:val="en-US"/>
        </w:rPr>
        <w:t>. In Table 2.1, TTG and RTG denote transmit/receive and receive/transmit transition gaps, respectively.</w:t>
      </w:r>
    </w:p>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2.1</w:t>
      </w:r>
    </w:p>
    <w:p w:rsidR="00F04B7C" w:rsidRPr="0010676E" w:rsidRDefault="00F04B7C" w:rsidP="00F04B7C">
      <w:pPr>
        <w:pStyle w:val="Tabletitle"/>
        <w:rPr>
          <w:rFonts w:eastAsia="SimSun"/>
        </w:rPr>
      </w:pPr>
      <w:r w:rsidRPr="0010676E">
        <w:rPr>
          <w:rFonts w:eastAsia="SimSun"/>
        </w:rPr>
        <w:t>OFDMA parameters</w:t>
      </w:r>
    </w:p>
    <w:tbl>
      <w:tblPr>
        <w:tblW w:w="0" w:type="auto"/>
        <w:jc w:val="center"/>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tblPr>
      <w:tblGrid>
        <w:gridCol w:w="1041"/>
        <w:gridCol w:w="470"/>
        <w:gridCol w:w="1930"/>
        <w:gridCol w:w="711"/>
        <w:gridCol w:w="711"/>
        <w:gridCol w:w="711"/>
        <w:gridCol w:w="711"/>
        <w:gridCol w:w="711"/>
      </w:tblGrid>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Nominal channel bandwidth (MHz)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20</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Sampling factor</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Sampling frequency (MHz)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22.4</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FFT size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2 048</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Subcarrier spacing (kHz)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7.81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Useful symbol time T</w:t>
            </w:r>
            <w:r w:rsidRPr="0010676E">
              <w:rPr>
                <w:rFonts w:eastAsia="SimSun"/>
                <w:sz w:val="18"/>
                <w:szCs w:val="18"/>
                <w:vertAlign w:val="subscript"/>
                <w:lang w:val="en-US"/>
              </w:rPr>
              <w:t>u</w:t>
            </w:r>
            <w:r w:rsidRPr="0010676E">
              <w:rPr>
                <w:rFonts w:eastAsia="SimSun"/>
                <w:sz w:val="18"/>
                <w:szCs w:val="18"/>
                <w:lang w:val="en-US"/>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w:t>
            </w:r>
            <w:r w:rsidRPr="0010676E">
              <w:rPr>
                <w:rFonts w:eastAsia="SimSun"/>
                <w:sz w:val="18"/>
                <w:szCs w:val="18"/>
              </w:rPr>
              <w:t> = 1/8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115.2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r>
      <w:tr w:rsidR="00F04B7C" w:rsidRPr="0010676E">
        <w:trPr>
          <w:trHeight w:val="528"/>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46.40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161.6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w:t>
            </w:r>
            <w:r w:rsidRPr="0010676E">
              <w:rPr>
                <w:rFonts w:eastAsia="SimSun"/>
                <w:sz w:val="18"/>
                <w:szCs w:val="18"/>
              </w:rPr>
              <w:t> = 1/16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136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108.8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 xml:space="preserve">Number of OFDM </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 </w:t>
            </w:r>
            <w:r w:rsidRPr="0010676E">
              <w:rPr>
                <w:rFonts w:eastAsia="SimSun"/>
                <w:sz w:val="18"/>
                <w:szCs w:val="18"/>
              </w:rPr>
              <w:t>= 1/4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rPr>
                <w:rFonts w:eastAsia="SimSun"/>
                <w:sz w:val="18"/>
                <w:szCs w:val="18"/>
              </w:rPr>
            </w:pPr>
          </w:p>
        </w:tc>
        <w:tc>
          <w:tcPr>
            <w:tcW w:w="470" w:type="dxa"/>
            <w:vMerge/>
            <w:shd w:val="clear" w:color="auto" w:fill="D9D9D9"/>
            <w:vAlign w:val="center"/>
          </w:tcPr>
          <w:p w:rsidR="00F04B7C" w:rsidRPr="0010676E" w:rsidRDefault="00F04B7C" w:rsidP="000004A9">
            <w:pPr>
              <w:pStyle w:val="Tabletext"/>
              <w:rPr>
                <w:rFonts w:eastAsia="SimSun"/>
                <w:sz w:val="18"/>
                <w:szCs w:val="18"/>
              </w:rPr>
            </w:pPr>
          </w:p>
        </w:tc>
        <w:tc>
          <w:tcPr>
            <w:tcW w:w="1930" w:type="dxa"/>
            <w:shd w:val="clear" w:color="auto" w:fill="D9D9D9"/>
            <w:vAlign w:val="center"/>
          </w:tcPr>
          <w:p w:rsidR="00F04B7C" w:rsidRPr="0010676E" w:rsidRDefault="00F04B7C" w:rsidP="000004A9">
            <w:pPr>
              <w:pStyle w:val="Tablet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200</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264</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r>
    </w:tbl>
    <w:p w:rsidR="00F04B7C" w:rsidRPr="0010676E" w:rsidRDefault="00F04B7C" w:rsidP="00F04B7C">
      <w:pPr>
        <w:rPr>
          <w:rFonts w:eastAsia="SimSun"/>
        </w:rPr>
      </w:pPr>
      <w:bookmarkStart w:id="2" w:name="_Toc246688700"/>
    </w:p>
    <w:p w:rsidR="00F04B7C" w:rsidRPr="0010676E" w:rsidRDefault="00F04B7C" w:rsidP="00F04B7C">
      <w:pPr>
        <w:pStyle w:val="Heading4"/>
        <w:rPr>
          <w:rFonts w:eastAsia="SimSun"/>
        </w:rPr>
      </w:pPr>
      <w:r w:rsidRPr="0010676E">
        <w:rPr>
          <w:rFonts w:eastAsia="SimSun"/>
        </w:rPr>
        <w:t>2.1.1.2</w:t>
      </w:r>
      <w:r w:rsidRPr="0010676E">
        <w:rPr>
          <w:rFonts w:eastAsia="SimSun"/>
        </w:rPr>
        <w:tab/>
        <w:t>Frame structure</w:t>
      </w:r>
      <w:bookmarkEnd w:id="2"/>
    </w:p>
    <w:p w:rsidR="00F04B7C" w:rsidRPr="0010676E" w:rsidRDefault="00F04B7C" w:rsidP="00F04B7C">
      <w:pPr>
        <w:rPr>
          <w:rFonts w:eastAsia="SimSun"/>
          <w:lang w:val="en-US"/>
        </w:rPr>
      </w:pPr>
      <w:r w:rsidRPr="0010676E">
        <w:rPr>
          <w:rFonts w:eastAsia="SimSun"/>
          <w:lang w:val="en-US"/>
        </w:rPr>
        <w:t xml:space="preserve">A superframe is a collection of consecutive equally-sized radio frames whose beginning is marked with a superframe header (SFH), which carries short-term and long-term system configuration information. </w:t>
      </w:r>
    </w:p>
    <w:p w:rsidR="00F04B7C" w:rsidRPr="0010676E" w:rsidRDefault="00F04B7C" w:rsidP="00F04B7C">
      <w:pPr>
        <w:rPr>
          <w:rFonts w:eastAsia="SimSun"/>
          <w:lang w:val="en-US"/>
        </w:rPr>
      </w:pPr>
      <w:r w:rsidRPr="0010676E">
        <w:rPr>
          <w:rFonts w:eastAsia="SimSun"/>
          <w:lang w:val="en-US"/>
        </w:rPr>
        <w:t>In order to decrease the air-link access latency, the radio frames are further divided into a number of subframes where each subframe comprises of an integer number of OFDM symbols. The transmission time interval (TTI) is defined as the transmission latency over the air-link and is equal to a multiple of subframe length (default is one subframe). T</w:t>
      </w:r>
      <w:r w:rsidRPr="0010676E">
        <w:rPr>
          <w:lang w:val="en-US"/>
        </w:rPr>
        <w:t xml:space="preserve">here are four types of subframes: </w:t>
      </w:r>
      <w:r w:rsidRPr="0010676E">
        <w:rPr>
          <w:lang w:val="en-US"/>
        </w:rPr>
        <w:br/>
        <w:t>1) type-1 subframe, which consists of six OFDM symbols, 2) type-2 subframe, which consists of seven OFDM symbols, 3) type-3 subframe which consists of five OFDM symbols, and 4) type-4 subframe, which consists of nine OFDM symbols</w:t>
      </w:r>
      <w:r w:rsidRPr="0010676E">
        <w:rPr>
          <w:rFonts w:eastAsia="SimSun"/>
          <w:lang w:val="en-US"/>
        </w:rPr>
        <w:t xml:space="preserve"> and can be used only in UL for channel bandwidth of 8.75 MHz when supporting legacy, i.e. OFDMA TDD WMAN, frames</w:t>
      </w:r>
      <w:r w:rsidRPr="0010676E">
        <w:rPr>
          <w:lang w:val="en-US"/>
        </w:rPr>
        <w:t>.</w:t>
      </w:r>
      <w:r w:rsidRPr="0010676E">
        <w:rPr>
          <w:rFonts w:eastAsia="SimSun"/>
          <w:lang w:val="en-US"/>
        </w:rPr>
        <w:t xml:space="preserve"> The basic frame structure is shown in Fig. 2.1, where superframe length is 20 ms (comprised of four radio frames), radio frame size is 5 ms, and subframe length depends on channel bandwidth, length of cyclic prefix, and subframe type, i.e. type-1/2/3/4. The number of subframes per radio frame is predetermined to maximize the spectral efficiency for each frame configuration depending on channel bandwidth, length of cyclic prefix, subframe type, and duplex mode.</w:t>
      </w:r>
    </w:p>
    <w:p w:rsidR="00F04B7C" w:rsidRPr="0010676E" w:rsidRDefault="00F04B7C" w:rsidP="00F04B7C">
      <w:pPr>
        <w:rPr>
          <w:rFonts w:eastAsia="SimSun"/>
          <w:lang w:val="en-US"/>
        </w:rPr>
      </w:pPr>
      <w:r w:rsidRPr="0010676E">
        <w:rPr>
          <w:rFonts w:eastAsia="SimSun"/>
          <w:lang w:val="en-US"/>
        </w:rPr>
        <w:t>The concept of time zones applies to both TDD and FDD systems. These time zones are time-division multiplexed across time domain in the DL to support both new and legacy MSs. For UL transmissions both time and frequency-division multiplexing approaches can be used to support legacy and new terminals. The non-backward compatible improvements and features are restricted to the new zones. All backward compatible features and functions are used in the legacy zones.</w:t>
      </w:r>
    </w:p>
    <w:p w:rsidR="00F04B7C" w:rsidRPr="0010676E" w:rsidRDefault="00F04B7C" w:rsidP="00F04B7C">
      <w:pPr>
        <w:pStyle w:val="FigureNo"/>
        <w:rPr>
          <w:rFonts w:eastAsia="SimSun"/>
        </w:rPr>
      </w:pPr>
      <w:r w:rsidRPr="0010676E">
        <w:rPr>
          <w:rFonts w:eastAsia="SimSun"/>
        </w:rPr>
        <w:t>Figure 2.1</w:t>
      </w:r>
    </w:p>
    <w:p w:rsidR="00F04B7C" w:rsidRPr="0010676E" w:rsidRDefault="00F04B7C" w:rsidP="00F04B7C">
      <w:pPr>
        <w:pStyle w:val="Figuretitle"/>
        <w:rPr>
          <w:rFonts w:eastAsia="SimSun"/>
        </w:rPr>
      </w:pPr>
      <w:r w:rsidRPr="0010676E">
        <w:rPr>
          <w:rFonts w:eastAsia="SimSun"/>
        </w:rPr>
        <w:t>Basic frame structure</w:t>
      </w:r>
    </w:p>
    <w:p w:rsidR="00F04B7C" w:rsidRPr="0010676E" w:rsidRDefault="00F04B7C" w:rsidP="00F04B7C">
      <w:pPr>
        <w:jc w:val="center"/>
        <w:rPr>
          <w:rFonts w:eastAsia="SimSun"/>
        </w:rPr>
      </w:pPr>
      <w:r w:rsidRPr="0010676E">
        <w:object w:dxaOrig="5039" w:dyaOrig="3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75pt;height:152pt" o:ole="" o:allowoverlap="f">
            <v:imagedata r:id="rId7" o:title=""/>
          </v:shape>
          <o:OLEObject Type="Embed" ProgID="CorelDRAW.Graphic.14" ShapeID="_x0000_i1025" DrawAspect="Content" ObjectID="_1299676721" r:id="rId8"/>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3" w:name="_Toc246688701"/>
      <w:r w:rsidRPr="0010676E">
        <w:rPr>
          <w:rFonts w:eastAsia="SimSun"/>
          <w:lang w:val="en-US"/>
        </w:rPr>
        <w:t>2.1.1.3</w:t>
      </w:r>
      <w:r w:rsidRPr="0010676E">
        <w:rPr>
          <w:rFonts w:eastAsia="SimSun"/>
          <w:lang w:val="en-US"/>
        </w:rPr>
        <w:tab/>
        <w:t xml:space="preserve">Physical </w:t>
      </w:r>
      <w:bookmarkEnd w:id="3"/>
      <w:r w:rsidRPr="0010676E">
        <w:rPr>
          <w:rFonts w:eastAsia="SimSun"/>
          <w:lang w:val="en-US"/>
        </w:rPr>
        <w:t>structure and resource unit</w:t>
      </w:r>
    </w:p>
    <w:p w:rsidR="00F04B7C" w:rsidRPr="0010676E" w:rsidRDefault="00F04B7C" w:rsidP="00F04B7C">
      <w:pPr>
        <w:rPr>
          <w:rFonts w:eastAsia="SimSun"/>
        </w:rPr>
      </w:pPr>
      <w:r w:rsidRPr="0010676E">
        <w:rPr>
          <w:rFonts w:eastAsia="SimSun"/>
          <w:lang w:val="en-US"/>
        </w:rPr>
        <w:t>The DL/UL subframes are divided into a number of frequency partitions, where each partition consists of a set of physical resource units (PRUs) over the available number of OFDM symbols in the subframe. Each frequency partition can include localized and/or distributed physical resource units. Frequency partitions can be used for different purposes such as fractional frequency reuse (FFR). The DL/UL resource partitioning and mapping is illustrated in Fig. 2.2. PRU is the basic physical unit for resource allocation that comprises 18 contiguous subcarriers by Nsym contiguous OFDM symbols where N</w:t>
      </w:r>
      <w:r w:rsidRPr="0010676E">
        <w:rPr>
          <w:rFonts w:eastAsia="SimSun"/>
          <w:vertAlign w:val="subscript"/>
          <w:lang w:val="en-US"/>
        </w:rPr>
        <w:t>sym</w:t>
      </w:r>
      <w:r w:rsidRPr="0010676E">
        <w:rPr>
          <w:rFonts w:eastAsia="SimSun"/>
          <w:lang w:val="en-US"/>
        </w:rPr>
        <w:t xml:space="preserve"> is 6, 7, 5 and 9 OFDM symbols for type-1, type-2, type-3 and type-4 subframes, respectively (type-4 is used only for UL). A logical resource unit (LRU) is the basic logical unit for distributed and localized resource allocations. </w:t>
      </w:r>
      <w:r w:rsidRPr="0010676E">
        <w:rPr>
          <w:rFonts w:eastAsia="SimSun"/>
        </w:rPr>
        <w:t>LRU comprises of 18 × N</w:t>
      </w:r>
      <w:r w:rsidRPr="0010676E">
        <w:rPr>
          <w:rFonts w:eastAsia="SimSun"/>
          <w:vertAlign w:val="subscript"/>
        </w:rPr>
        <w:t>sym</w:t>
      </w:r>
      <w:r w:rsidRPr="0010676E">
        <w:rPr>
          <w:rFonts w:eastAsia="SimSun"/>
        </w:rPr>
        <w:t xml:space="preserve"> subcarriers.</w:t>
      </w:r>
    </w:p>
    <w:p w:rsidR="00F04B7C" w:rsidRPr="0010676E" w:rsidRDefault="00F04B7C" w:rsidP="00F04B7C">
      <w:pPr>
        <w:pStyle w:val="FigureNo"/>
        <w:rPr>
          <w:rFonts w:eastAsia="SimSun"/>
        </w:rPr>
      </w:pPr>
      <w:r w:rsidRPr="0010676E">
        <w:rPr>
          <w:rFonts w:eastAsia="SimSun"/>
        </w:rPr>
        <w:t>Figure 2.2</w:t>
      </w:r>
    </w:p>
    <w:p w:rsidR="00F04B7C" w:rsidRPr="0010676E" w:rsidRDefault="00F04B7C" w:rsidP="00F04B7C">
      <w:pPr>
        <w:pStyle w:val="Figuretitle"/>
        <w:rPr>
          <w:rFonts w:eastAsia="SimSun"/>
        </w:rPr>
      </w:pPr>
      <w:r w:rsidRPr="0010676E">
        <w:rPr>
          <w:rFonts w:eastAsia="SimSun"/>
        </w:rPr>
        <w:t>Resource mapping process</w:t>
      </w:r>
    </w:p>
    <w:p w:rsidR="00F04B7C" w:rsidRPr="0010676E" w:rsidRDefault="00F04B7C" w:rsidP="00F04B7C">
      <w:pPr>
        <w:jc w:val="center"/>
        <w:rPr>
          <w:rFonts w:eastAsia="SimSun"/>
        </w:rPr>
      </w:pPr>
      <w:r w:rsidRPr="0010676E">
        <w:object w:dxaOrig="6240" w:dyaOrig="3877">
          <v:shape id="_x0000_i1026" type="#_x0000_t75" style="width:312pt;height:193.05pt" o:ole="" o:allowoverlap="f">
            <v:imagedata r:id="rId9" o:title=""/>
          </v:shape>
          <o:OLEObject Type="Embed" ProgID="CorelDRAW.Graphic.14" ShapeID="_x0000_i1026" DrawAspect="Content" ObjectID="_1299676722" r:id="rId10"/>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r w:rsidRPr="0010676E">
        <w:rPr>
          <w:rFonts w:eastAsia="SimSun"/>
          <w:lang w:val="en-US"/>
        </w:rPr>
        <w:t>2.1.1.4</w:t>
      </w:r>
      <w:r w:rsidRPr="0010676E">
        <w:rPr>
          <w:rFonts w:eastAsia="SimSun"/>
          <w:lang w:val="en-US"/>
        </w:rPr>
        <w:tab/>
        <w:t>Resource mapping</w:t>
      </w:r>
    </w:p>
    <w:p w:rsidR="00F04B7C" w:rsidRPr="0010676E" w:rsidRDefault="00F04B7C" w:rsidP="00F04B7C">
      <w:pPr>
        <w:rPr>
          <w:rFonts w:eastAsia="SimSun"/>
          <w:lang w:val="en-US"/>
        </w:rPr>
      </w:pPr>
      <w:r w:rsidRPr="0010676E">
        <w:rPr>
          <w:rFonts w:eastAsia="SimSun"/>
          <w:lang w:val="en-US"/>
        </w:rPr>
        <w:t>The resource mapping process is defined as follows as illustrated in Fig. 2.2, where Pi denotes the i</w:t>
      </w:r>
      <w:r w:rsidRPr="0010676E">
        <w:rPr>
          <w:rFonts w:eastAsia="SimSun"/>
          <w:lang w:val="en-US"/>
        </w:rPr>
        <w:noBreakHyphen/>
        <w:t>th frequency partition.</w:t>
      </w:r>
    </w:p>
    <w:p w:rsidR="00F04B7C" w:rsidRPr="0010676E" w:rsidRDefault="00F04B7C" w:rsidP="00F04B7C">
      <w:pPr>
        <w:rPr>
          <w:lang w:val="en-US"/>
        </w:rPr>
      </w:pPr>
      <w:r w:rsidRPr="0010676E">
        <w:rPr>
          <w:lang w:val="en-US"/>
        </w:rPr>
        <w:t>The PRUs are first subdivided into sub-bands and mini-bands where a sub-band comprises four adjacent PRUs and a mini-band comprises one PRU. The sub-bands are suitable for frequency selective allocations as they provide a contiguous allocation of PRUs in frequency. The mini-bands are suitable for frequency diverse allocations and are permuted in frequency</w:t>
      </w:r>
      <w:r w:rsidRPr="0010676E">
        <w:rPr>
          <w:rFonts w:eastAsia="SimSun"/>
          <w:lang w:val="en-US"/>
        </w:rPr>
        <w:t xml:space="preserve"> (outer permutation in Fig. 2.2)</w:t>
      </w:r>
      <w:r w:rsidRPr="0010676E">
        <w:rPr>
          <w:lang w:val="en-US"/>
        </w:rPr>
        <w:t>.</w:t>
      </w:r>
    </w:p>
    <w:p w:rsidR="00F04B7C" w:rsidRPr="0010676E" w:rsidRDefault="00F04B7C" w:rsidP="00F04B7C">
      <w:pPr>
        <w:rPr>
          <w:rFonts w:eastAsia="SimSun"/>
          <w:lang w:val="en-US"/>
        </w:rPr>
      </w:pPr>
      <w:r w:rsidRPr="0010676E">
        <w:rPr>
          <w:rFonts w:eastAsia="SimSun"/>
          <w:lang w:val="en-US"/>
        </w:rPr>
        <w:t>After frequency partitioning, the partition between localized or contiguous resource units (CRUs) and distributed resource units (DRUs) is done on a sector specific basis. All sub-bands are categorized into CRU, while mini-bands are categorized into either CRU or DRU. CRUs are used to achieve frequency-selective scheduling gain. A CRU comprises a group of subcarriers which are contiguous across frequency. DRUs are used to achieve frequency diversity gain. A DRU contains a group of subcarriers which are spread across a frequency partition. The sizes of the CRU and DRU are equal to that of PRU.</w:t>
      </w:r>
    </w:p>
    <w:p w:rsidR="00F04B7C" w:rsidRPr="0010676E" w:rsidRDefault="00F04B7C" w:rsidP="00F04B7C">
      <w:pPr>
        <w:rPr>
          <w:rFonts w:eastAsia="SimSun"/>
          <w:lang w:val="en-US"/>
        </w:rPr>
      </w:pPr>
      <w:r w:rsidRPr="0010676E">
        <w:rPr>
          <w:rFonts w:eastAsia="SimSun"/>
          <w:lang w:val="en-US"/>
        </w:rPr>
        <w:t>To form CRUs and DRUs, the subcarriers over the OFDM symbols of a sub-frame are partitioned into guard and used subcarriers. The DC subcarrier is not used. The used subcarriers are divided into PRUs. Each PRU contains pilot and data subcarriers. The number of used pilot and data subcarriers depends on MIMO mode, rank and number of multiplexed MS, as well as the number of OFDM symbols within a sub-frame.</w:t>
      </w:r>
    </w:p>
    <w:p w:rsidR="00F04B7C" w:rsidRPr="0010676E" w:rsidRDefault="00F04B7C" w:rsidP="00F04B7C">
      <w:pPr>
        <w:rPr>
          <w:rFonts w:eastAsia="SimSun"/>
          <w:lang w:val="en-US"/>
        </w:rPr>
      </w:pPr>
      <w:r w:rsidRPr="0010676E">
        <w:rPr>
          <w:rFonts w:eastAsia="SimSun"/>
          <w:lang w:val="en-US"/>
        </w:rPr>
        <w:t>The subcarrier (tone-pair) permutation defined for DRU of a DL frequency partition spreads the subcarriers across all the distributed resource allocations within a frequency partition. After mapping all pilots, the remaining used subcarriers are paired into contiguous subcarrier-pairs (tone</w:t>
      </w:r>
      <w:r w:rsidRPr="0010676E">
        <w:rPr>
          <w:rFonts w:eastAsia="SimSun"/>
          <w:lang w:val="en-US"/>
        </w:rPr>
        <w:noBreakHyphen/>
        <w:t>pairs), and then are permuted to define the distributed logical resource units (DLRUs). The DL subcarrier permutation is performed per OFDM symbol within a sub-frame. Each of the DRUs of an UL frequency partition is divided into 3 tiles of 6 adjacent subcarriers over N</w:t>
      </w:r>
      <w:r w:rsidRPr="0010676E">
        <w:rPr>
          <w:rFonts w:eastAsia="SimSun"/>
          <w:vertAlign w:val="subscript"/>
          <w:lang w:val="en-US"/>
        </w:rPr>
        <w:t>sym</w:t>
      </w:r>
      <w:r w:rsidRPr="0010676E">
        <w:rPr>
          <w:rFonts w:eastAsia="SimSun"/>
          <w:lang w:val="en-US"/>
        </w:rPr>
        <w:t xml:space="preserve"> symbols. The tiles are collectively permuted across all the distributed resource allocations within a frequency partition to define DLRUs. The contiguous logical resource unit (CLRU) are obtained from direct mapping of CRUs. CLRUs are categorized into sub-band-based LRUs, so called sub-band logical resource unit (SLRU), and mini-band-based LRUs, so called mini-band logical resource unit (NLRU).</w:t>
      </w:r>
    </w:p>
    <w:p w:rsidR="00F04B7C" w:rsidRPr="0010676E" w:rsidRDefault="00F04B7C" w:rsidP="00F04B7C">
      <w:pPr>
        <w:pStyle w:val="Heading4"/>
        <w:rPr>
          <w:rFonts w:eastAsia="SimSun"/>
          <w:lang w:val="en-US"/>
        </w:rPr>
      </w:pPr>
      <w:bookmarkStart w:id="4" w:name="_Toc246688702"/>
      <w:r w:rsidRPr="0010676E">
        <w:rPr>
          <w:rFonts w:eastAsia="SimSun"/>
          <w:lang w:val="en-US"/>
        </w:rPr>
        <w:t>2.1.1.5</w:t>
      </w:r>
      <w:r w:rsidRPr="0010676E">
        <w:rPr>
          <w:rFonts w:eastAsia="SimSun"/>
          <w:lang w:val="en-US"/>
        </w:rPr>
        <w:tab/>
        <w:t>Modulation and coding</w:t>
      </w:r>
      <w:bookmarkEnd w:id="4"/>
    </w:p>
    <w:p w:rsidR="00F04B7C" w:rsidRPr="0010676E" w:rsidRDefault="00F04B7C" w:rsidP="00F04B7C">
      <w:pPr>
        <w:pStyle w:val="FigureNo"/>
        <w:rPr>
          <w:rFonts w:eastAsia="SimSun"/>
          <w:lang w:val="en-US"/>
        </w:rPr>
      </w:pPr>
      <w:r w:rsidRPr="0010676E">
        <w:rPr>
          <w:rFonts w:eastAsia="SimSun"/>
          <w:lang w:val="en-US"/>
        </w:rPr>
        <w:t>Figure 2.3</w:t>
      </w:r>
    </w:p>
    <w:p w:rsidR="00F04B7C" w:rsidRPr="0010676E" w:rsidRDefault="00F04B7C" w:rsidP="00F04B7C">
      <w:pPr>
        <w:pStyle w:val="Figuretitle"/>
        <w:rPr>
          <w:rFonts w:eastAsia="SimSun"/>
          <w:lang w:val="en-US"/>
        </w:rPr>
      </w:pPr>
      <w:r w:rsidRPr="0010676E">
        <w:rPr>
          <w:rFonts w:eastAsia="SimSun"/>
          <w:lang w:val="en-US"/>
        </w:rPr>
        <w:t>Coding and modulation procedures</w:t>
      </w:r>
    </w:p>
    <w:p w:rsidR="00F04B7C" w:rsidRPr="0010676E" w:rsidRDefault="00F04B7C" w:rsidP="00F04B7C">
      <w:pPr>
        <w:jc w:val="center"/>
        <w:rPr>
          <w:rFonts w:eastAsia="SimSun"/>
        </w:rPr>
      </w:pPr>
      <w:r w:rsidRPr="0010676E">
        <w:object w:dxaOrig="9214" w:dyaOrig="1282">
          <v:shape id="_x0000_i1027" type="#_x0000_t75" style="width:460.8pt;height:64pt" o:ole="" o:allowoverlap="f">
            <v:imagedata r:id="rId11" o:title=""/>
          </v:shape>
          <o:OLEObject Type="Embed" ProgID="CorelDRAW.Graphic.14" ShapeID="_x0000_i1027" DrawAspect="Content" ObjectID="_1299676723" r:id="rId12"/>
        </w:object>
      </w:r>
    </w:p>
    <w:p w:rsidR="00F04B7C" w:rsidRPr="0010676E" w:rsidRDefault="00F04B7C" w:rsidP="00F04B7C"/>
    <w:p w:rsidR="00F04B7C" w:rsidRPr="0010676E" w:rsidRDefault="00F04B7C" w:rsidP="00F04B7C">
      <w:pPr>
        <w:rPr>
          <w:lang w:val="en-US"/>
        </w:rPr>
      </w:pPr>
      <w:r w:rsidRPr="0010676E">
        <w:rPr>
          <w:lang w:val="en-US"/>
        </w:rPr>
        <w:t xml:space="preserve">Figure 2.3 shows the channel coding and modulation procedures. A cyclic redundancy check (CRC) is appended to a burst (i.e. a physical layer data unit) prior to partitioning. The 16-bit CRC is calculated over the entire bits in the burst. If the burst size including burst CRC exceeds the maximum FEC block size, the burst is partitioned into KFB FEC blocks, each of which is encoded separately. If a burst is partitioned into more than one forward error correction (FEC) blocks, a FEC block CRC is appended to each FEC block before the FEC encoding. The FEC block CRC of a FEC block is calculated based on the entire bits in that FEC block. Each partitioned FEC block including 16-bit FEC block CRC has the same length. The maximum FEC block size is 4800 bits. Concatenation rules are based on the number of information bits and do not depend on the structure of the resource allocation (number of logical resource units and their size). </w:t>
      </w:r>
      <w:r w:rsidRPr="0010676E">
        <w:rPr>
          <w:i/>
          <w:iCs/>
          <w:lang w:val="en-US"/>
        </w:rPr>
        <w:t>WirelessMAN-Advanced</w:t>
      </w:r>
      <w:r w:rsidRPr="0010676E">
        <w:rPr>
          <w:lang w:val="en-US"/>
        </w:rPr>
        <w:t xml:space="preserve"> utilizes the convolutional turbo code (CTC) with code rate of 1/3. The CTC scheme is extended to support additional FEC block sizes. Furthermore, the FEC block sizes can be regularly increased with predetermined block size resolutions. The FEC block sizes which are multiple of seven are removed for the tail-biting encoding structure. The encoder block depicted in Fig. 2.3 includes the interleaver. </w:t>
      </w:r>
    </w:p>
    <w:p w:rsidR="00F04B7C" w:rsidRPr="0010676E" w:rsidRDefault="00F04B7C" w:rsidP="00F04B7C">
      <w:pPr>
        <w:rPr>
          <w:lang w:val="en-US"/>
        </w:rPr>
      </w:pPr>
      <w:r w:rsidRPr="0010676E">
        <w:rPr>
          <w:lang w:val="en-US"/>
        </w:rPr>
        <w:t xml:space="preserve">Bit selection and repetition are used in </w:t>
      </w:r>
      <w:r w:rsidRPr="0010676E">
        <w:rPr>
          <w:rFonts w:eastAsia="SimSun"/>
          <w:i/>
          <w:iCs/>
          <w:lang w:val="en-US"/>
        </w:rPr>
        <w:t>WirelessMAN-Advanced</w:t>
      </w:r>
      <w:r w:rsidRPr="0010676E">
        <w:rPr>
          <w:lang w:val="en-US"/>
        </w:rPr>
        <w:t xml:space="preserve"> to achieve rate matching. Bit selection adapts the number of coded-bits to the size of the resource allocation which may vary depending on the resource unit size and sub-frame type. The total subcarriers in the allocated resource unit are segmented to each FEC block. The total number of information and parity bits generated by FEC encoder are considered as the maximum size of circular buffer. Repetition is performed when the number of transmitted bits is larger than the number of selected bits. The selection of coded bits is done cyclically over the buffer. The mother-code bits, the total number of information and parity bits generated by FEC encoder, are considered as a maximum size of circular buffer. In case that the size of the circular buffer N</w:t>
      </w:r>
      <w:r w:rsidRPr="0010676E">
        <w:rPr>
          <w:vertAlign w:val="subscript"/>
          <w:lang w:val="en-US"/>
        </w:rPr>
        <w:t>buffer</w:t>
      </w:r>
      <w:r w:rsidRPr="0010676E">
        <w:rPr>
          <w:lang w:val="en-US"/>
        </w:rPr>
        <w:t xml:space="preserve"> is smaller than the number of mother-code bits, the first N</w:t>
      </w:r>
      <w:r w:rsidRPr="0010676E">
        <w:rPr>
          <w:vertAlign w:val="subscript"/>
          <w:lang w:val="en-US"/>
        </w:rPr>
        <w:t>buffer</w:t>
      </w:r>
      <w:r w:rsidRPr="0010676E">
        <w:rPr>
          <w:lang w:val="en-US"/>
        </w:rPr>
        <w:t xml:space="preserve"> bits of mother-code bits are considered as selected bits. </w:t>
      </w:r>
    </w:p>
    <w:p w:rsidR="00F04B7C" w:rsidRPr="0010676E" w:rsidRDefault="00F04B7C" w:rsidP="00F04B7C">
      <w:pPr>
        <w:rPr>
          <w:rFonts w:eastAsia="SimSun"/>
          <w:lang w:val="en-US"/>
        </w:rPr>
      </w:pPr>
      <w:r w:rsidRPr="0010676E">
        <w:rPr>
          <w:lang w:val="en-US"/>
        </w:rPr>
        <w:t>Modulation constellations of QPSK, 16QAM, and 64QAM are supported. The mapping of bits to the constellation point depends on the constellation-rearrangement (CoRe) version used for HARQ retransmission as described and further depends on the MIMO scheme. The QAM symbols are mapped into the input of the MIMO encoder.</w:t>
      </w:r>
      <w:bookmarkStart w:id="5" w:name="_Toc235847233"/>
      <w:bookmarkStart w:id="6" w:name="_Toc235847695"/>
      <w:r w:rsidRPr="0010676E">
        <w:rPr>
          <w:lang w:val="en-US"/>
        </w:rPr>
        <w:t xml:space="preserve"> The sizes include the addition of CRC (per burst and per FEC block), if applicable. Other sizes require padding to the next burst size. The code rate and modulation depend on the burst size and the resource allocation.</w:t>
      </w:r>
    </w:p>
    <w:bookmarkEnd w:id="5"/>
    <w:bookmarkEnd w:id="6"/>
    <w:p w:rsidR="00F04B7C" w:rsidRPr="0010676E" w:rsidRDefault="00F04B7C" w:rsidP="00F04B7C">
      <w:pPr>
        <w:rPr>
          <w:rFonts w:eastAsia="SimSun"/>
          <w:lang w:val="en-US"/>
        </w:rPr>
      </w:pPr>
      <w:r w:rsidRPr="0010676E">
        <w:rPr>
          <w:lang w:val="en-US"/>
        </w:rPr>
        <w:t xml:space="preserve">Incremental redundancy HARQ (HARQ-IR) is used in </w:t>
      </w:r>
      <w:r w:rsidRPr="0010676E">
        <w:rPr>
          <w:rFonts w:eastAsia="SimSun"/>
          <w:i/>
          <w:iCs/>
          <w:lang w:val="en-US"/>
        </w:rPr>
        <w:t>WirelessMAN-Advanced</w:t>
      </w:r>
      <w:r w:rsidRPr="0010676E">
        <w:rPr>
          <w:i/>
          <w:iCs/>
          <w:lang w:val="en-US"/>
        </w:rPr>
        <w:t xml:space="preserve"> </w:t>
      </w:r>
      <w:r w:rsidRPr="0010676E">
        <w:rPr>
          <w:lang w:val="en-US"/>
        </w:rPr>
        <w:t>by determining the starting position of the bit selection for HARQ retransmissions. Chase combining HARQ (HARQ</w:t>
      </w:r>
      <w:r w:rsidRPr="0010676E">
        <w:rPr>
          <w:lang w:val="en-US"/>
        </w:rPr>
        <w:noBreakHyphen/>
        <w:t xml:space="preserve">CC) is also supported and considered as a special case of HARQ-IR. The 2-bit sub-packet identifier (SPID) is used to identify the starting position. The CoRe scheme can be expressed by a bit-level interleaver. The resource allocation and transmission formats in each retransmission in </w:t>
      </w:r>
      <w:r w:rsidRPr="0010676E">
        <w:rPr>
          <w:rFonts w:eastAsia="SimSun"/>
          <w:lang w:val="en-US"/>
        </w:rPr>
        <w:t xml:space="preserve">DL </w:t>
      </w:r>
      <w:r w:rsidRPr="0010676E">
        <w:rPr>
          <w:lang w:val="en-US"/>
        </w:rPr>
        <w:t xml:space="preserve">can be adapted with control signalling. The resource allocation in each retransmission in </w:t>
      </w:r>
      <w:r w:rsidRPr="0010676E">
        <w:rPr>
          <w:rFonts w:eastAsia="SimSun"/>
          <w:lang w:val="en-US"/>
        </w:rPr>
        <w:t>UL</w:t>
      </w:r>
      <w:r w:rsidRPr="0010676E">
        <w:rPr>
          <w:lang w:val="en-US"/>
        </w:rPr>
        <w:t xml:space="preserve"> can be fixed or adaptive according to control signalling. In HARQ re-transmissions, the bits or symbols can be transmitted in a different order to exploit the frequency diversity of the channel. For HARQ retransmission, the mapping of bits or modulated symbols to spatial streams may be applied to exploit spatial diversity with given mapping pattern, depending on the type of HARQ-IR. In this case, the predefined set of mapping patterns should be known to the transmitter and receiver. In </w:t>
      </w:r>
      <w:r w:rsidRPr="0010676E">
        <w:rPr>
          <w:rFonts w:eastAsia="SimSun"/>
          <w:lang w:val="en-US"/>
        </w:rPr>
        <w:t>DL</w:t>
      </w:r>
      <w:r w:rsidRPr="0010676E">
        <w:rPr>
          <w:lang w:val="en-US"/>
        </w:rPr>
        <w:t xml:space="preserve"> HARQ, the </w:t>
      </w:r>
      <w:r w:rsidRPr="0010676E">
        <w:rPr>
          <w:rFonts w:eastAsia="SimSun"/>
          <w:lang w:val="en-US"/>
        </w:rPr>
        <w:t>base station (</w:t>
      </w:r>
      <w:r w:rsidRPr="0010676E">
        <w:rPr>
          <w:lang w:val="en-US"/>
        </w:rPr>
        <w:t>BS</w:t>
      </w:r>
      <w:r w:rsidRPr="0010676E">
        <w:rPr>
          <w:rFonts w:eastAsia="SimSun"/>
          <w:lang w:val="en-US"/>
        </w:rPr>
        <w:t xml:space="preserve">) </w:t>
      </w:r>
      <w:r w:rsidRPr="0010676E">
        <w:rPr>
          <w:lang w:val="en-US"/>
        </w:rPr>
        <w:t>may transmit coded bits exceeding current available soft buffer capacity.</w:t>
      </w:r>
    </w:p>
    <w:p w:rsidR="00F04B7C" w:rsidRPr="0010676E" w:rsidRDefault="00F04B7C" w:rsidP="00F04B7C">
      <w:pPr>
        <w:pStyle w:val="Heading4"/>
        <w:rPr>
          <w:rFonts w:eastAsia="SimSun"/>
          <w:lang w:val="en-US"/>
        </w:rPr>
      </w:pPr>
      <w:bookmarkStart w:id="7" w:name="_Toc246688703"/>
      <w:r w:rsidRPr="0010676E">
        <w:rPr>
          <w:rFonts w:eastAsia="SimSun"/>
          <w:lang w:val="en-US"/>
        </w:rPr>
        <w:t>2.1.1.6</w:t>
      </w:r>
      <w:r w:rsidRPr="0010676E">
        <w:rPr>
          <w:rFonts w:eastAsia="SimSun"/>
          <w:lang w:val="en-US"/>
        </w:rPr>
        <w:tab/>
        <w:t>Pilot structure</w:t>
      </w:r>
      <w:bookmarkEnd w:id="7"/>
    </w:p>
    <w:p w:rsidR="00F04B7C" w:rsidRPr="0010676E" w:rsidRDefault="00F04B7C" w:rsidP="00F04B7C">
      <w:pPr>
        <w:rPr>
          <w:rFonts w:eastAsia="SimSun"/>
          <w:lang w:val="en-US"/>
        </w:rPr>
      </w:pPr>
      <w:r w:rsidRPr="0010676E">
        <w:rPr>
          <w:rFonts w:eastAsia="SimSun"/>
          <w:lang w:val="en-US"/>
        </w:rPr>
        <w:t xml:space="preserve">Transmission of pilot subcarriers in DL is necessary to allow channel estimation, channel quality measurement (e.g. channel quality indicator, CQI), frequency offset estimation, etc. To optimize the system performance in different propagation environments, </w:t>
      </w:r>
      <w:r w:rsidRPr="0010676E">
        <w:rPr>
          <w:rFonts w:eastAsia="SimSun"/>
          <w:i/>
          <w:iCs/>
          <w:lang w:val="en-US"/>
        </w:rPr>
        <w:t>WirelessMAN-Advanced</w:t>
      </w:r>
      <w:r w:rsidRPr="0010676E">
        <w:rPr>
          <w:rFonts w:eastAsia="SimSun"/>
          <w:lang w:val="en-US"/>
        </w:rPr>
        <w:t xml:space="preserve"> supports both common and dedicated pilot structures. The classification of pilots into common and dedicated is done based on their usage. The common pilots can be used in distributed allocation by all MSs. Dedicated pilots can be used with both localized and distributed allocations. They are associated with user specific pilot index.</w:t>
      </w:r>
      <w:r w:rsidRPr="0010676E">
        <w:rPr>
          <w:rFonts w:eastAsia="Malgun Gothic"/>
          <w:lang w:val="en-US"/>
        </w:rPr>
        <w:t xml:space="preserve"> The dedicated pilots are associated with a specific resource allocation, are intended to be used by the MSs allocated to specific resource allocation, and therefore shall be precoded or beamformed in the same way as the data subcarriers of the resource allocation. </w:t>
      </w:r>
      <w:r w:rsidRPr="0010676E">
        <w:rPr>
          <w:rFonts w:eastAsia="SimSun"/>
          <w:lang w:val="en-US"/>
        </w:rPr>
        <w:t>The pilot structure is defined for up to eight streams and there is a unified design for common and dedicated pilots. There is equal pilot density per spatial stream; however, there is not necessarily equal pilot density per OFDM symbols.</w:t>
      </w:r>
    </w:p>
    <w:p w:rsidR="00F04B7C" w:rsidRPr="0010676E" w:rsidRDefault="00F04B7C" w:rsidP="00F04B7C">
      <w:pPr>
        <w:pStyle w:val="FigureNo"/>
        <w:rPr>
          <w:rFonts w:eastAsia="SimSun"/>
          <w:lang w:val="en-US"/>
        </w:rPr>
      </w:pPr>
      <w:r w:rsidRPr="0010676E">
        <w:rPr>
          <w:rFonts w:eastAsia="SimSun"/>
          <w:lang w:val="en-US"/>
        </w:rPr>
        <w:t>Figure 2.4</w:t>
      </w:r>
    </w:p>
    <w:p w:rsidR="00F04B7C" w:rsidRPr="0010676E" w:rsidRDefault="00F04B7C" w:rsidP="00F04B7C">
      <w:pPr>
        <w:pStyle w:val="Figuretitle"/>
        <w:rPr>
          <w:rFonts w:eastAsia="SimSun"/>
          <w:lang w:val="en-US"/>
        </w:rPr>
      </w:pPr>
      <w:r w:rsidRPr="0010676E">
        <w:rPr>
          <w:rFonts w:eastAsia="SimSun"/>
          <w:lang w:val="en-US"/>
        </w:rPr>
        <w:t>Pilot structures for 1, 2, 4, and 8 streams for Type-1 sub-frame</w:t>
      </w:r>
    </w:p>
    <w:p w:rsidR="00F04B7C" w:rsidRPr="0010676E" w:rsidRDefault="00F04B7C" w:rsidP="00F04B7C">
      <w:pPr>
        <w:jc w:val="center"/>
        <w:rPr>
          <w:rFonts w:eastAsia="SimSun"/>
        </w:rPr>
      </w:pPr>
      <w:r w:rsidRPr="0010676E">
        <w:object w:dxaOrig="5232" w:dyaOrig="4363">
          <v:shape id="_x0000_i1028" type="#_x0000_t75" style="width:261.85pt;height:218.15pt" o:ole="" o:allowoverlap="f">
            <v:imagedata r:id="rId13" o:title=""/>
          </v:shape>
          <o:OLEObject Type="Embed" ProgID="CorelDRAW.Graphic.14" ShapeID="_x0000_i1028" DrawAspect="Content" ObjectID="_1299676724" r:id="rId14"/>
        </w:object>
      </w:r>
    </w:p>
    <w:p w:rsidR="00F04B7C" w:rsidRPr="0010676E" w:rsidRDefault="00F04B7C" w:rsidP="00F04B7C">
      <w:pPr>
        <w:rPr>
          <w:rFonts w:eastAsia="Batang"/>
        </w:rPr>
      </w:pPr>
    </w:p>
    <w:p w:rsidR="00F04B7C" w:rsidRPr="0010676E" w:rsidRDefault="00F04B7C" w:rsidP="00F04B7C">
      <w:pPr>
        <w:rPr>
          <w:rFonts w:eastAsia="SimSun"/>
          <w:lang w:val="en-US"/>
        </w:rPr>
      </w:pPr>
      <w:r w:rsidRPr="0010676E">
        <w:rPr>
          <w:rFonts w:eastAsia="Batang"/>
          <w:lang w:val="en-US"/>
        </w:rPr>
        <w:t>For the sub-frame consisting of 5 OFDM symbols, the last OFDM symbol is deleted. For the sub</w:t>
      </w:r>
      <w:r w:rsidRPr="0010676E">
        <w:rPr>
          <w:rFonts w:eastAsia="Batang"/>
          <w:lang w:val="en-US"/>
        </w:rPr>
        <w:noBreakHyphen/>
        <w:t xml:space="preserve">frame consisting of 7 OFDM symbols, the first OFDM symbol is added as the 7th OFDM symbol. </w:t>
      </w:r>
      <w:r w:rsidRPr="0010676E">
        <w:rPr>
          <w:rFonts w:eastAsia="SimSun"/>
          <w:lang w:val="en-US"/>
        </w:rPr>
        <w:t>To overcome the effects of pilot interference among the neighbouring sectors or BSs, an interlaced pilot structure is utilized by cyclically shifting the base pilot pattern such that the pilots of neighbouring cells do not overlap.</w:t>
      </w:r>
    </w:p>
    <w:p w:rsidR="00F04B7C" w:rsidRPr="0010676E" w:rsidRDefault="00F04B7C" w:rsidP="00F04B7C">
      <w:pPr>
        <w:rPr>
          <w:rFonts w:eastAsia="Batang"/>
          <w:lang w:val="en-US"/>
        </w:rPr>
      </w:pPr>
      <w:r w:rsidRPr="0010676E">
        <w:rPr>
          <w:rFonts w:eastAsia="SimSun"/>
          <w:lang w:val="en-US"/>
        </w:rPr>
        <w:t xml:space="preserve">The UL pilots are dedicated to localized and distributed resource units and are precoded using the same precoding as the data subcarriers of the resource allocation. The pilot structure is defined for up to 4 transmit streams </w:t>
      </w:r>
      <w:r w:rsidRPr="0010676E">
        <w:rPr>
          <w:rFonts w:eastAsia="Malgun Gothic"/>
          <w:lang w:val="en-US"/>
        </w:rPr>
        <w:t>for SU-MIMO and up to 8 streams for CSM</w:t>
      </w:r>
      <w:r w:rsidRPr="0010676E">
        <w:rPr>
          <w:rFonts w:eastAsia="SimSun"/>
          <w:lang w:val="en-US"/>
        </w:rPr>
        <w:t>. When pilots are power-boosted, each data subcarrier should have the same transmission power across all OFDM symbols in a resource block. The 18 × 6 UL resource blocks use the same pilot patterns as the DL counterpart. The pilot pattern for 6 × 6 tile structure is used for DLRU only in case the number of streams is one or two and it is also shown in Fig. 2.4.</w:t>
      </w:r>
    </w:p>
    <w:p w:rsidR="00F04B7C" w:rsidRPr="0010676E" w:rsidRDefault="00F04B7C" w:rsidP="00F04B7C">
      <w:pPr>
        <w:pStyle w:val="Heading4"/>
        <w:rPr>
          <w:rFonts w:eastAsia="SimSun"/>
          <w:lang w:val="en-US"/>
        </w:rPr>
      </w:pPr>
      <w:bookmarkStart w:id="8" w:name="_Toc246688704"/>
      <w:r w:rsidRPr="0010676E">
        <w:rPr>
          <w:rFonts w:eastAsia="SimSun"/>
          <w:lang w:val="en-US"/>
        </w:rPr>
        <w:t>2.1.1.7</w:t>
      </w:r>
      <w:r w:rsidRPr="0010676E">
        <w:rPr>
          <w:rFonts w:eastAsia="SimSun"/>
          <w:lang w:val="en-US"/>
        </w:rPr>
        <w:tab/>
        <w:t>Control channels</w:t>
      </w:r>
      <w:bookmarkEnd w:id="8"/>
    </w:p>
    <w:p w:rsidR="00F04B7C" w:rsidRPr="0010676E" w:rsidRDefault="00F04B7C" w:rsidP="00F04B7C">
      <w:pPr>
        <w:rPr>
          <w:rFonts w:eastAsia="Batang"/>
          <w:lang w:val="en-US"/>
        </w:rPr>
      </w:pPr>
      <w:r w:rsidRPr="0010676E">
        <w:rPr>
          <w:rFonts w:eastAsia="SimSun"/>
          <w:lang w:val="en-US"/>
        </w:rPr>
        <w:t>DL</w:t>
      </w:r>
      <w:r w:rsidRPr="0010676E">
        <w:rPr>
          <w:rFonts w:eastAsia="Batang"/>
          <w:lang w:val="en-US"/>
        </w:rPr>
        <w:t xml:space="preserve"> control channels carry essential information for system operation. Depending on the type of control signalling, information is transmitted over different time intervals (i.e. from superframe to sub-frame intervals). The system configuration parameters are transmitted at the superframe intervals, whereas control signalling related to user data allocations is transmitted at the frame/sub-frame intervals.  </w:t>
      </w:r>
    </w:p>
    <w:p w:rsidR="00F04B7C" w:rsidRPr="0010676E" w:rsidRDefault="00F04B7C" w:rsidP="00F04B7C">
      <w:pPr>
        <w:pStyle w:val="Heading5"/>
        <w:rPr>
          <w:rFonts w:eastAsia="SimSun"/>
          <w:lang w:val="en-US"/>
        </w:rPr>
      </w:pPr>
      <w:r w:rsidRPr="0010676E">
        <w:rPr>
          <w:rFonts w:eastAsia="SimSun"/>
          <w:lang w:val="en-US"/>
        </w:rPr>
        <w:t>2.1.1.7.1</w:t>
      </w:r>
      <w:r w:rsidRPr="0010676E">
        <w:rPr>
          <w:rFonts w:eastAsia="SimSun"/>
          <w:lang w:val="en-US"/>
        </w:rPr>
        <w:tab/>
        <w:t>Downlink control channels</w:t>
      </w:r>
    </w:p>
    <w:p w:rsidR="00F04B7C" w:rsidRPr="0010676E" w:rsidRDefault="00F04B7C" w:rsidP="00F04B7C">
      <w:pPr>
        <w:pStyle w:val="Headingb"/>
        <w:rPr>
          <w:lang w:val="en-US"/>
        </w:rPr>
      </w:pPr>
      <w:r w:rsidRPr="0010676E">
        <w:rPr>
          <w:lang w:val="en-US"/>
        </w:rPr>
        <w:t>Superframe Header (SFH)</w:t>
      </w:r>
    </w:p>
    <w:p w:rsidR="00F04B7C" w:rsidRPr="0010676E" w:rsidRDefault="00F04B7C" w:rsidP="00F04B7C">
      <w:pPr>
        <w:rPr>
          <w:rFonts w:eastAsia="Batang"/>
          <w:lang w:val="en-US"/>
        </w:rPr>
      </w:pPr>
      <w:r w:rsidRPr="0010676E">
        <w:rPr>
          <w:rFonts w:eastAsia="Batang"/>
          <w:lang w:val="en-US"/>
        </w:rPr>
        <w:t xml:space="preserve">The superframe header </w:t>
      </w:r>
      <w:r w:rsidRPr="0010676E">
        <w:rPr>
          <w:rFonts w:eastAsia="SimSun"/>
          <w:lang w:val="en-US"/>
        </w:rPr>
        <w:t xml:space="preserve">(SFH) </w:t>
      </w:r>
      <w:r w:rsidRPr="0010676E">
        <w:rPr>
          <w:rFonts w:eastAsia="Batang"/>
          <w:lang w:val="en-US"/>
        </w:rPr>
        <w:t>carries essential system parameters and configuration information. The content of SFH is divided into two segments; i.e. primary and secondary SFHs. The primary SFH is transmitted every superframe, whereas the secondary SFH is transmitted over one or more superframes. The primary and secondary SFHs are located in the first sub-frame within a superframe and are time-division-multiplexed with the advanced preamble. The SFH occupies no more than 5 MHz bandwidth. The primary SFH is transmitted using predetermined modulation and coding scheme. The secondary SFH is transmitted using predetermined modulation scheme while its repetition coding factor is signalled in the primary SFH. The primary and secondary SFHs are transmitted using two spatial streams and space-frequency block coding to improve coverage and reliability. The MS is not required to know the antenna configuration prior to decoding the primary SFH. The information transmitted in the secondary SFH is divided into different sub-packets. The secondary SFH sub-packet 1 (SP1) includes information needed for network re-entry. The secondary SFH sub-packet 2 (SP2) contains information for initial network entry. The secondary SFH sub-packet 3 (SP3) contains remaining system information for maintaining communication with the BS.</w:t>
      </w:r>
    </w:p>
    <w:p w:rsidR="00F04B7C" w:rsidRPr="0010676E" w:rsidRDefault="00F04B7C" w:rsidP="00F04B7C">
      <w:pPr>
        <w:pStyle w:val="Headingb"/>
        <w:rPr>
          <w:lang w:val="en-US"/>
        </w:rPr>
      </w:pPr>
      <w:r w:rsidRPr="0010676E">
        <w:rPr>
          <w:lang w:val="en-US"/>
        </w:rPr>
        <w:t>Advanced MAP (A-MAP)</w:t>
      </w:r>
    </w:p>
    <w:p w:rsidR="00F04B7C" w:rsidRPr="0010676E" w:rsidRDefault="00F04B7C" w:rsidP="00F04B7C">
      <w:pPr>
        <w:rPr>
          <w:rFonts w:eastAsia="Batang"/>
          <w:lang w:val="en-US"/>
        </w:rPr>
      </w:pPr>
      <w:r w:rsidRPr="0010676E">
        <w:rPr>
          <w:rFonts w:eastAsia="Batang"/>
          <w:lang w:val="en-US"/>
        </w:rPr>
        <w:t>The advanced MAP</w:t>
      </w:r>
      <w:r w:rsidRPr="0010676E">
        <w:rPr>
          <w:rFonts w:eastAsia="SimSun"/>
          <w:lang w:val="en-US"/>
        </w:rPr>
        <w:t xml:space="preserve"> (A-MAP)</w:t>
      </w:r>
      <w:r w:rsidRPr="0010676E">
        <w:rPr>
          <w:rFonts w:eastAsia="Batang"/>
          <w:lang w:val="en-US"/>
        </w:rPr>
        <w:t xml:space="preserve"> consists of both user-specific and non-user-specific control information. Non-user-specific control information includes information that is not dedicated to a specific user or a specific group of users. It contains information required to decode user-specific control signalling. User specific control information consists of information intended for one or more users. It includes scheduling assignment, power control information, and HARQ feedback. Resources can be allocated persistently to the MSs. Group control information is used to allocate resources and/or configure resources to one or multiple MSs within a user group. Within a subframe, control and data channels are frequency-division-multiplexed. Both control and data channels are transmitted on logical resource units that span over all OFDM symbols within a subframe.</w:t>
      </w:r>
    </w:p>
    <w:p w:rsidR="00F04B7C" w:rsidRPr="0010676E" w:rsidRDefault="00F04B7C" w:rsidP="00F04B7C">
      <w:pPr>
        <w:rPr>
          <w:rFonts w:eastAsia="Batang"/>
          <w:lang w:val="en-US"/>
        </w:rPr>
      </w:pPr>
      <w:r w:rsidRPr="0010676E">
        <w:rPr>
          <w:rFonts w:eastAsia="Batang"/>
          <w:lang w:val="en-US"/>
        </w:rPr>
        <w:t xml:space="preserve">Each DL subframe contains a control region including both non-user-specific and user-specific control information. All </w:t>
      </w:r>
      <w:r w:rsidRPr="0010676E">
        <w:rPr>
          <w:rFonts w:eastAsia="SimSun"/>
          <w:lang w:val="en-US"/>
        </w:rPr>
        <w:t>A-</w:t>
      </w:r>
      <w:r w:rsidRPr="0010676E">
        <w:rPr>
          <w:rFonts w:eastAsia="Batang"/>
          <w:lang w:val="en-US"/>
        </w:rPr>
        <w:t xml:space="preserve">MAPs share a time-frequency region known as A-MAP region. The control regions are located in every subframe. The corresponding UL allocations occurs L subframes later, where L is determined by A-MAP relevance. </w:t>
      </w:r>
      <w:r w:rsidRPr="0010676E">
        <w:rPr>
          <w:rFonts w:eastAsia="SimSun"/>
          <w:lang w:val="en-US"/>
        </w:rPr>
        <w:t>The coding rate is predetermined for non-user-specific information while it is indicated by SFH for user-specific control information.</w:t>
      </w:r>
    </w:p>
    <w:p w:rsidR="00F04B7C" w:rsidRPr="0010676E" w:rsidRDefault="00F04B7C" w:rsidP="00F04B7C">
      <w:pPr>
        <w:rPr>
          <w:rFonts w:eastAsia="Batang"/>
          <w:lang w:val="en-US"/>
        </w:rPr>
      </w:pPr>
      <w:r w:rsidRPr="0010676E">
        <w:rPr>
          <w:rFonts w:eastAsia="Batang"/>
          <w:lang w:val="en-US"/>
        </w:rPr>
        <w:t xml:space="preserve">An A-MAP allocation Information Element (IE) is defined as the basic element of unicast service control. A unicast control IE may be addressed to one user using a unicast identifier or to multiple users using a multicast/broadcast identifier. </w:t>
      </w:r>
      <w:r w:rsidRPr="0010676E">
        <w:rPr>
          <w:rFonts w:eastAsia="PMingLiU"/>
          <w:lang w:val="en-US"/>
        </w:rPr>
        <w:t xml:space="preserve">The identifier is masked with CRC in the </w:t>
      </w:r>
      <w:r w:rsidRPr="0010676E">
        <w:rPr>
          <w:rFonts w:eastAsia="SimSun"/>
          <w:lang w:val="en-US"/>
        </w:rPr>
        <w:t>A-</w:t>
      </w:r>
      <w:r w:rsidRPr="0010676E">
        <w:rPr>
          <w:rFonts w:eastAsia="PMingLiU"/>
          <w:lang w:val="en-US"/>
        </w:rPr>
        <w:t xml:space="preserve">MAP allocation </w:t>
      </w:r>
      <w:r w:rsidRPr="0010676E">
        <w:rPr>
          <w:rFonts w:eastAsia="SimSun"/>
          <w:lang w:val="en-US"/>
        </w:rPr>
        <w:t>IE</w:t>
      </w:r>
      <w:r w:rsidRPr="0010676E">
        <w:rPr>
          <w:rFonts w:eastAsia="Batang"/>
          <w:lang w:val="en-US"/>
        </w:rPr>
        <w:t xml:space="preserve">. It may contain information related to resource allocation, HARQ, MIMO transmission mode, etc. Each A-MAP </w:t>
      </w:r>
      <w:r w:rsidRPr="0010676E">
        <w:rPr>
          <w:rFonts w:eastAsia="SimSun"/>
          <w:lang w:val="en-US"/>
        </w:rPr>
        <w:t>IE</w:t>
      </w:r>
      <w:r w:rsidRPr="0010676E">
        <w:rPr>
          <w:rFonts w:eastAsia="Batang"/>
          <w:lang w:val="en-US"/>
        </w:rPr>
        <w:t xml:space="preserve"> is coded separately. Non-user-specific control information is encoded separately from the user-specific control information. In the DL subframes, frequency partition </w:t>
      </w:r>
      <w:r w:rsidRPr="0010676E">
        <w:rPr>
          <w:rFonts w:eastAsia="SimSun"/>
          <w:lang w:val="en-US"/>
        </w:rPr>
        <w:t xml:space="preserve">for reuse-1 and/or frequency partition for power-boosted reuse-3 </w:t>
      </w:r>
      <w:r w:rsidRPr="0010676E">
        <w:rPr>
          <w:rFonts w:eastAsia="Batang"/>
          <w:lang w:val="en-US"/>
        </w:rPr>
        <w:t xml:space="preserve">may contain an A-MAP region. The A-MAP region occupies the first few </w:t>
      </w:r>
      <w:r w:rsidRPr="0010676E">
        <w:rPr>
          <w:rFonts w:eastAsia="SimSun"/>
          <w:lang w:val="en-US"/>
        </w:rPr>
        <w:t>DLRU</w:t>
      </w:r>
      <w:r w:rsidRPr="0010676E">
        <w:rPr>
          <w:rFonts w:eastAsia="Batang"/>
          <w:lang w:val="en-US"/>
        </w:rPr>
        <w:t xml:space="preserve">s in a frequency partition. The structure of an A-MAP region is illustrated in Fig. 2.5. The resource occupied by each A-MAP physical channel may vary depending on the system configuration and scheduler operation. There are different types of A-MAPs as follows: </w:t>
      </w:r>
    </w:p>
    <w:p w:rsidR="00F04B7C" w:rsidRPr="0010676E" w:rsidRDefault="00F04B7C" w:rsidP="00F04B7C">
      <w:pPr>
        <w:pStyle w:val="enumlev1"/>
        <w:rPr>
          <w:rFonts w:eastAsia="SimSun"/>
          <w:lang w:val="en-US"/>
        </w:rPr>
      </w:pPr>
      <w:r w:rsidRPr="0010676E">
        <w:rPr>
          <w:rFonts w:eastAsia="Batang"/>
          <w:lang w:val="en-US"/>
        </w:rPr>
        <w:t>–</w:t>
      </w:r>
      <w:r w:rsidRPr="0010676E">
        <w:rPr>
          <w:rFonts w:eastAsia="Batang"/>
          <w:lang w:val="en-US"/>
        </w:rPr>
        <w:tab/>
      </w:r>
      <w:r w:rsidRPr="0010676E">
        <w:rPr>
          <w:rFonts w:eastAsia="Batang"/>
          <w:b/>
          <w:bCs/>
          <w:lang w:val="en-US"/>
        </w:rPr>
        <w:t>Assignment A-MAP</w:t>
      </w:r>
      <w:r w:rsidRPr="0010676E">
        <w:rPr>
          <w:rFonts w:eastAsia="Batang"/>
          <w:lang w:val="en-US"/>
        </w:rPr>
        <w:t xml:space="preserve"> </w:t>
      </w:r>
      <w:r w:rsidRPr="0010676E">
        <w:rPr>
          <w:rFonts w:eastAsia="SimSun"/>
          <w:lang w:val="en-US"/>
        </w:rPr>
        <w:t>contains resource assignment information which is categorized into multiple types of resource assignment IEs (assignment A-MAP IE).</w:t>
      </w:r>
    </w:p>
    <w:p w:rsidR="00F04B7C" w:rsidRPr="0010676E" w:rsidRDefault="00F04B7C" w:rsidP="00F04B7C">
      <w:pPr>
        <w:pStyle w:val="enumlev1"/>
        <w:rPr>
          <w:rFonts w:eastAsia="Batang"/>
          <w:lang w:val="en-US"/>
        </w:rPr>
      </w:pPr>
      <w:r w:rsidRPr="0010676E">
        <w:rPr>
          <w:rFonts w:eastAsia="Batang"/>
          <w:lang w:val="en-US"/>
        </w:rPr>
        <w:t>–</w:t>
      </w:r>
      <w:r w:rsidRPr="0010676E">
        <w:rPr>
          <w:rFonts w:eastAsia="Batang"/>
          <w:lang w:val="en-US"/>
        </w:rPr>
        <w:tab/>
      </w:r>
      <w:r w:rsidRPr="0010676E">
        <w:rPr>
          <w:rFonts w:eastAsia="Batang"/>
          <w:b/>
          <w:bCs/>
          <w:lang w:val="en-US"/>
        </w:rPr>
        <w:t xml:space="preserve">HARQ Feedback A-MAP </w:t>
      </w:r>
      <w:r w:rsidRPr="0010676E">
        <w:rPr>
          <w:rFonts w:eastAsia="Batang"/>
          <w:lang w:val="en-US"/>
        </w:rPr>
        <w:t>contains HARQ ACK/NACK information for UL data transmission.</w:t>
      </w:r>
    </w:p>
    <w:p w:rsidR="00F04B7C" w:rsidRPr="0010676E" w:rsidRDefault="00F04B7C" w:rsidP="00F04B7C">
      <w:pPr>
        <w:pStyle w:val="enumlev1"/>
        <w:rPr>
          <w:rFonts w:eastAsia="Batang"/>
          <w:lang w:val="en-US"/>
        </w:rPr>
      </w:pPr>
      <w:r w:rsidRPr="0010676E">
        <w:rPr>
          <w:rFonts w:eastAsia="Batang"/>
          <w:lang w:val="en-US"/>
        </w:rPr>
        <w:t>–</w:t>
      </w:r>
      <w:r w:rsidRPr="0010676E">
        <w:rPr>
          <w:rFonts w:eastAsia="Batang"/>
          <w:lang w:val="en-US"/>
        </w:rPr>
        <w:tab/>
      </w:r>
      <w:r w:rsidRPr="0010676E">
        <w:rPr>
          <w:rFonts w:eastAsia="Batang"/>
          <w:b/>
          <w:bCs/>
          <w:lang w:val="en-US"/>
        </w:rPr>
        <w:t>Power Control A-MAP</w:t>
      </w:r>
      <w:r w:rsidRPr="0010676E">
        <w:rPr>
          <w:rFonts w:eastAsia="Batang"/>
          <w:lang w:val="en-US"/>
        </w:rPr>
        <w:t xml:space="preserve"> includes fast power control command to MSs.</w:t>
      </w:r>
    </w:p>
    <w:p w:rsidR="00F04B7C" w:rsidRPr="0010676E" w:rsidRDefault="00F04B7C" w:rsidP="00F04B7C">
      <w:pPr>
        <w:rPr>
          <w:rFonts w:eastAsia="Batang"/>
          <w:lang w:val="en-US"/>
        </w:rPr>
      </w:pPr>
      <w:r w:rsidRPr="0010676E">
        <w:rPr>
          <w:rFonts w:eastAsia="Batang"/>
          <w:lang w:val="en-US"/>
        </w:rPr>
        <w:t>There are different assignment A-MAP IE types that distinguish between DL/UL, persistent/non-persistent, single user/group resource allocation, basic/extended IE scenarios.</w:t>
      </w:r>
    </w:p>
    <w:p w:rsidR="00F04B7C" w:rsidRPr="0010676E" w:rsidRDefault="00F04B7C" w:rsidP="00F04B7C">
      <w:pPr>
        <w:pStyle w:val="FigureNo"/>
        <w:rPr>
          <w:rFonts w:eastAsia="SimSun"/>
          <w:lang w:val="en-US"/>
        </w:rPr>
      </w:pPr>
      <w:r w:rsidRPr="0010676E">
        <w:rPr>
          <w:rFonts w:eastAsia="SimSun"/>
          <w:lang w:val="en-US"/>
        </w:rPr>
        <w:t>Figure 2.5</w:t>
      </w:r>
    </w:p>
    <w:p w:rsidR="00F04B7C" w:rsidRPr="0010676E" w:rsidRDefault="00F04B7C" w:rsidP="00F04B7C">
      <w:pPr>
        <w:pStyle w:val="Figuretitle"/>
        <w:rPr>
          <w:rFonts w:eastAsia="SimSun"/>
          <w:lang w:val="en-US"/>
        </w:rPr>
      </w:pPr>
      <w:r w:rsidRPr="0010676E">
        <w:rPr>
          <w:rFonts w:eastAsia="SimSun"/>
          <w:lang w:val="en-US"/>
        </w:rPr>
        <w:t>A-MAP location and structure (example)</w:t>
      </w:r>
    </w:p>
    <w:p w:rsidR="00F04B7C" w:rsidRPr="0010676E" w:rsidRDefault="00F04B7C" w:rsidP="00F04B7C">
      <w:pPr>
        <w:jc w:val="center"/>
        <w:rPr>
          <w:rFonts w:eastAsia="SimSun"/>
        </w:rPr>
      </w:pPr>
      <w:r w:rsidRPr="0010676E">
        <w:object w:dxaOrig="4934" w:dyaOrig="5211">
          <v:shape id="_x0000_i1029" type="#_x0000_t75" style="width:246.4pt;height:260.25pt" o:ole="" o:allowoverlap="f">
            <v:imagedata r:id="rId15" o:title=""/>
          </v:shape>
          <o:OLEObject Type="Embed" ProgID="CorelDRAW.Graphic.14" ShapeID="_x0000_i1029" DrawAspect="Content" ObjectID="_1299676725" r:id="rId16"/>
        </w:object>
      </w:r>
    </w:p>
    <w:p w:rsidR="00F04B7C" w:rsidRPr="0010676E" w:rsidRDefault="00F04B7C" w:rsidP="00F04B7C">
      <w:pPr>
        <w:rPr>
          <w:rFonts w:eastAsia="SimSun"/>
        </w:rPr>
      </w:pPr>
    </w:p>
    <w:p w:rsidR="00F04B7C" w:rsidRPr="0010676E" w:rsidRDefault="00F04B7C" w:rsidP="00F04B7C">
      <w:pPr>
        <w:pStyle w:val="Heading5"/>
        <w:rPr>
          <w:rFonts w:eastAsia="SimSun"/>
          <w:lang w:val="en-US"/>
        </w:rPr>
      </w:pPr>
      <w:r w:rsidRPr="0010676E">
        <w:rPr>
          <w:rFonts w:eastAsia="SimSun"/>
          <w:lang w:val="en-US"/>
        </w:rPr>
        <w:t>2.1.1.7.2</w:t>
      </w:r>
      <w:r w:rsidRPr="0010676E">
        <w:rPr>
          <w:rFonts w:eastAsia="SimSun"/>
          <w:lang w:val="en-US"/>
        </w:rPr>
        <w:tab/>
        <w:t>Uplink control channels</w:t>
      </w:r>
    </w:p>
    <w:p w:rsidR="00F04B7C" w:rsidRPr="0010676E" w:rsidRDefault="00F04B7C" w:rsidP="00F04B7C">
      <w:pPr>
        <w:pStyle w:val="Headingb"/>
        <w:rPr>
          <w:lang w:val="en-US"/>
        </w:rPr>
      </w:pPr>
      <w:r w:rsidRPr="0010676E">
        <w:rPr>
          <w:lang w:val="en-US"/>
        </w:rPr>
        <w:t>Fast Feedback Channel (FBCH)</w:t>
      </w:r>
    </w:p>
    <w:p w:rsidR="00F04B7C" w:rsidRPr="0010676E" w:rsidRDefault="00F04B7C" w:rsidP="00F04B7C">
      <w:pPr>
        <w:rPr>
          <w:rFonts w:eastAsia="SimSun"/>
          <w:lang w:val="en-US"/>
        </w:rPr>
      </w:pPr>
      <w:r w:rsidRPr="0010676E">
        <w:rPr>
          <w:rFonts w:eastAsia="SimSun"/>
          <w:lang w:val="en-US"/>
        </w:rPr>
        <w:t>The UL fast feedback channel (FBCH) carries CQI and MIMO feedback.</w:t>
      </w:r>
    </w:p>
    <w:p w:rsidR="00F04B7C" w:rsidRPr="0010676E" w:rsidRDefault="00F04B7C" w:rsidP="00F04B7C">
      <w:pPr>
        <w:rPr>
          <w:rFonts w:eastAsia="SimSun"/>
          <w:lang w:val="en-US"/>
        </w:rPr>
      </w:pPr>
      <w:r w:rsidRPr="0010676E">
        <w:rPr>
          <w:rFonts w:eastAsia="SimSun"/>
          <w:lang w:val="en-US"/>
        </w:rPr>
        <w:t>CQI feedback provides information about channel conditions as seen by the MS. This information is used by the BS for link adaptation, resource allocation, power control, etc. The channel quality measurement includes both narrowband and wideband measurements. The CQI feedback overhead can be reduced through differential feedback or other compression techniques. Examples of CQI include effective carrier to interference plus noise ratio (CINR), band selection, etc.</w:t>
      </w:r>
    </w:p>
    <w:p w:rsidR="00F04B7C" w:rsidRPr="0010676E" w:rsidRDefault="00F04B7C" w:rsidP="00F04B7C">
      <w:pPr>
        <w:rPr>
          <w:rFonts w:eastAsia="SimSun"/>
          <w:lang w:val="en-US"/>
        </w:rPr>
      </w:pPr>
      <w:r w:rsidRPr="0010676E">
        <w:rPr>
          <w:rFonts w:eastAsia="SimSun"/>
          <w:lang w:val="en-US"/>
        </w:rPr>
        <w:t>MIMO feedback provides wideband and/or narrowband spatial characteristics of the channel that are required for MIMO operation. The MIMO mode, preferred matrix index (PMI), rank adaptation information, channel covariance matrix elements, and best sub-band index are examples of MIMO feedback information.</w:t>
      </w:r>
    </w:p>
    <w:p w:rsidR="00F04B7C" w:rsidRPr="0010676E" w:rsidRDefault="00F04B7C" w:rsidP="00F04B7C">
      <w:pPr>
        <w:rPr>
          <w:rFonts w:eastAsia="SimSun"/>
          <w:lang w:val="en-US"/>
        </w:rPr>
      </w:pPr>
      <w:r w:rsidRPr="0010676E">
        <w:rPr>
          <w:rFonts w:eastAsia="Batang"/>
          <w:lang w:val="en-US"/>
        </w:rPr>
        <w:t xml:space="preserve">There are two types of </w:t>
      </w:r>
      <w:r w:rsidRPr="0010676E">
        <w:rPr>
          <w:rFonts w:eastAsia="SimSun"/>
          <w:lang w:val="en-US"/>
        </w:rPr>
        <w:t>UL FBCH</w:t>
      </w:r>
      <w:r w:rsidRPr="0010676E">
        <w:rPr>
          <w:rFonts w:eastAsia="Batang"/>
          <w:lang w:val="en-US"/>
        </w:rPr>
        <w:t xml:space="preserve">s: a) </w:t>
      </w:r>
      <w:r w:rsidRPr="0010676E">
        <w:rPr>
          <w:rFonts w:eastAsia="SimSun"/>
          <w:lang w:val="en-US"/>
        </w:rPr>
        <w:t>primary fast feedback channel (P-FBCH) and b) secondary fast feedback channel (S-FBCH).S-FBCH</w:t>
      </w:r>
      <w:r w:rsidRPr="0010676E">
        <w:rPr>
          <w:rFonts w:eastAsia="Batang"/>
          <w:lang w:val="en-US"/>
        </w:rPr>
        <w:t xml:space="preserve"> can be used to support CQI reporting at higher code rate and thus more CQI information bits. </w:t>
      </w:r>
      <w:r w:rsidRPr="0010676E">
        <w:rPr>
          <w:rFonts w:eastAsia="SimSun"/>
          <w:lang w:val="en-US"/>
        </w:rPr>
        <w:t>FBCH is frequency-division-multiplexed with other UL control and data channels.</w:t>
      </w:r>
    </w:p>
    <w:p w:rsidR="00F04B7C" w:rsidRPr="0010676E" w:rsidRDefault="00F04B7C" w:rsidP="00F04B7C">
      <w:pPr>
        <w:rPr>
          <w:rFonts w:eastAsia="SimSun"/>
          <w:lang w:val="en-US"/>
        </w:rPr>
      </w:pPr>
      <w:r w:rsidRPr="0010676E">
        <w:rPr>
          <w:rFonts w:eastAsia="SimSun"/>
          <w:lang w:val="en-US"/>
        </w:rPr>
        <w:t xml:space="preserve">FBCH starts at a predetermined location, with the size defined in a DL broadcast control message. Fast feedback allocations to an MS can be periodic and the allocations are configurable. The specific type of feedback information carried on each fast feedback opportunity can be different. </w:t>
      </w:r>
      <w:r w:rsidRPr="0010676E">
        <w:rPr>
          <w:rFonts w:eastAsia="Batang"/>
          <w:lang w:val="en-US"/>
        </w:rPr>
        <w:t xml:space="preserve">The number of bits carried in the fast feedback channel can be adaptive. </w:t>
      </w:r>
      <w:r w:rsidRPr="0010676E">
        <w:rPr>
          <w:rFonts w:eastAsia="MalgunGothicRegular"/>
          <w:lang w:val="en-US"/>
        </w:rPr>
        <w:t xml:space="preserve">For efficient transmission of feedback channels a mini-tile is defined comprising 2 subcarriers by 6 OFDM symbols. One </w:t>
      </w:r>
      <w:r w:rsidRPr="0010676E">
        <w:rPr>
          <w:rFonts w:eastAsia="SimSun"/>
          <w:lang w:val="en-US"/>
        </w:rPr>
        <w:t>LRU</w:t>
      </w:r>
      <w:r w:rsidRPr="0010676E">
        <w:rPr>
          <w:rFonts w:eastAsia="MalgunGothicRegular"/>
          <w:lang w:val="en-US"/>
        </w:rPr>
        <w:t xml:space="preserve"> consists of 9 mini-tiles and can be shared by multiple </w:t>
      </w:r>
      <w:r w:rsidRPr="0010676E">
        <w:rPr>
          <w:rFonts w:eastAsia="SimSun"/>
          <w:lang w:val="en-US"/>
        </w:rPr>
        <w:t>FBCH</w:t>
      </w:r>
      <w:r w:rsidRPr="0010676E">
        <w:rPr>
          <w:rFonts w:eastAsia="MalgunGothicRegular"/>
          <w:lang w:val="en-US"/>
        </w:rPr>
        <w:t>s.</w:t>
      </w:r>
    </w:p>
    <w:p w:rsidR="00F04B7C" w:rsidRPr="0010676E" w:rsidRDefault="00F04B7C" w:rsidP="00F04B7C">
      <w:pPr>
        <w:pStyle w:val="Headingb"/>
        <w:rPr>
          <w:lang w:val="en-US"/>
        </w:rPr>
      </w:pPr>
      <w:r w:rsidRPr="0010676E">
        <w:rPr>
          <w:lang w:val="en-US"/>
        </w:rPr>
        <w:t>HARQ feedback channel</w:t>
      </w:r>
    </w:p>
    <w:p w:rsidR="00F04B7C" w:rsidRPr="0010676E" w:rsidRDefault="00F04B7C" w:rsidP="00F04B7C">
      <w:pPr>
        <w:rPr>
          <w:rFonts w:eastAsia="SimSun"/>
          <w:lang w:val="en-US"/>
        </w:rPr>
      </w:pPr>
      <w:r w:rsidRPr="0010676E">
        <w:rPr>
          <w:rFonts w:eastAsia="SimSun"/>
          <w:lang w:val="en-US"/>
        </w:rPr>
        <w:t xml:space="preserve">HARQ feedback (ACK/NACK) is used to acknowledge DL data transmissions. The UL HARQ feedback channel starts at a predetermined offset with respect to the corresponding DL transmission. The HARQ feedback channel is frequency-division-multiplexed with other control and data channels. </w:t>
      </w:r>
      <w:r w:rsidRPr="0010676E">
        <w:rPr>
          <w:rFonts w:eastAsia="Batang"/>
          <w:lang w:val="en-US"/>
        </w:rPr>
        <w:t xml:space="preserve">Orthogonal codes are used to multiplex multiple HARQ feedback channels. </w:t>
      </w:r>
      <w:r w:rsidRPr="0010676E">
        <w:rPr>
          <w:rFonts w:eastAsia="MalgunGothicRegular"/>
          <w:lang w:val="en-US"/>
        </w:rPr>
        <w:t>The HARQ feedback channel comprises three distributed mini-tiles.</w:t>
      </w:r>
    </w:p>
    <w:p w:rsidR="00F04B7C" w:rsidRPr="0010676E" w:rsidRDefault="00F04B7C" w:rsidP="00F04B7C">
      <w:pPr>
        <w:pStyle w:val="Headingb"/>
        <w:rPr>
          <w:lang w:val="en-US"/>
        </w:rPr>
      </w:pPr>
      <w:r w:rsidRPr="0010676E">
        <w:rPr>
          <w:lang w:val="en-US"/>
        </w:rPr>
        <w:t>Sounding channel</w:t>
      </w:r>
    </w:p>
    <w:p w:rsidR="00F04B7C" w:rsidRPr="0010676E" w:rsidRDefault="00F04B7C" w:rsidP="00F04B7C">
      <w:pPr>
        <w:rPr>
          <w:rFonts w:eastAsia="SimSun"/>
          <w:lang w:val="en-US"/>
        </w:rPr>
      </w:pPr>
      <w:r w:rsidRPr="0010676E">
        <w:rPr>
          <w:rFonts w:eastAsia="SimSun"/>
          <w:lang w:val="en-US"/>
        </w:rPr>
        <w:t xml:space="preserve">The sounding channel is used by an MS to transmit sounding reference signals to enable the BS to measure UL channel conditions. </w:t>
      </w:r>
      <w:r w:rsidRPr="0010676E">
        <w:rPr>
          <w:rFonts w:eastAsia="Batang"/>
          <w:lang w:val="en-US"/>
        </w:rPr>
        <w:t xml:space="preserve">The sounding channel may occupy either specific </w:t>
      </w:r>
      <w:r w:rsidRPr="0010676E">
        <w:rPr>
          <w:rFonts w:eastAsia="SimSun"/>
          <w:lang w:val="en-US"/>
        </w:rPr>
        <w:t>UL</w:t>
      </w:r>
      <w:r w:rsidRPr="0010676E">
        <w:rPr>
          <w:rFonts w:eastAsia="Batang"/>
          <w:lang w:val="en-US"/>
        </w:rPr>
        <w:t xml:space="preserve"> sub-bands or the entire bandwidth over an OFDM symbol. </w:t>
      </w:r>
      <w:r w:rsidRPr="0010676E">
        <w:rPr>
          <w:rFonts w:eastAsia="SimSun"/>
          <w:lang w:val="en-US"/>
        </w:rPr>
        <w:t xml:space="preserve">The BS can configure an MS to transmit the UL sounding signal over predefined subcarriers within specific sub-bands </w:t>
      </w:r>
      <w:r w:rsidRPr="0010676E">
        <w:rPr>
          <w:rFonts w:eastAsia="Batang"/>
          <w:lang w:val="en-US"/>
        </w:rPr>
        <w:t>or the entire bandwidth</w:t>
      </w:r>
      <w:r w:rsidRPr="0010676E">
        <w:rPr>
          <w:rFonts w:eastAsia="SimSun"/>
          <w:lang w:val="en-US"/>
        </w:rPr>
        <w:t xml:space="preserve">. The sounding channel is orthogonally multiplexed (in time or frequency) with other control and data channels. Furthermore, the BS can configure multiple user terminals to transmit sounding signals on the corresponding sounding channels using code-, frequency-, or time-division multiplexing. </w:t>
      </w:r>
      <w:r w:rsidRPr="0010676E">
        <w:rPr>
          <w:rFonts w:eastAsia="Batang"/>
          <w:lang w:val="en-US"/>
        </w:rPr>
        <w:t>Power control for the sounding channel can be utilized to adjust the sounding quality. The transmit power from each mobile terminal may be separately controlled according to certain CINR target values.</w:t>
      </w:r>
    </w:p>
    <w:p w:rsidR="00F04B7C" w:rsidRPr="0010676E" w:rsidRDefault="00F04B7C" w:rsidP="00F04B7C">
      <w:pPr>
        <w:pStyle w:val="Headingb"/>
        <w:rPr>
          <w:lang w:val="en-US"/>
        </w:rPr>
      </w:pPr>
      <w:r w:rsidRPr="0010676E">
        <w:rPr>
          <w:lang w:val="en-US"/>
        </w:rPr>
        <w:t>Ranging channel</w:t>
      </w:r>
    </w:p>
    <w:p w:rsidR="00F04B7C" w:rsidRPr="0010676E" w:rsidRDefault="00F04B7C" w:rsidP="00F04B7C">
      <w:pPr>
        <w:rPr>
          <w:rFonts w:eastAsia="Malgun Gothic"/>
          <w:lang w:val="en-US"/>
        </w:rPr>
      </w:pPr>
      <w:r w:rsidRPr="0010676E">
        <w:rPr>
          <w:rFonts w:eastAsia="SimSun"/>
          <w:lang w:val="en-US"/>
        </w:rPr>
        <w:t>The ranging channel is used for UL synchronization. The ranging channel can be further classified into ranging for non-synchronized and synchronized MSs. The ranging channel for non-synchronized MS(NS-RCH) is used for initial network entry and for handover to a target BS. The ranging channel for synchronized MS(S-RCH) is used for periodic ranging. In a femtocell, MSs shall perform initial ranging, handover ranging, and periodic ranging by using the S-RCH.</w:t>
      </w:r>
    </w:p>
    <w:p w:rsidR="00F04B7C" w:rsidRPr="0010676E" w:rsidRDefault="00F04B7C" w:rsidP="00F04B7C">
      <w:pPr>
        <w:pStyle w:val="Headingb"/>
        <w:rPr>
          <w:lang w:val="en-US"/>
        </w:rPr>
      </w:pPr>
      <w:r w:rsidRPr="0010676E">
        <w:rPr>
          <w:lang w:val="en-US"/>
        </w:rPr>
        <w:t>Bandwidth request (BR) channel</w:t>
      </w:r>
    </w:p>
    <w:p w:rsidR="00F04B7C" w:rsidRPr="0010676E" w:rsidRDefault="00F04B7C" w:rsidP="00F04B7C">
      <w:pPr>
        <w:rPr>
          <w:rFonts w:eastAsia="SimSun"/>
          <w:lang w:val="en-US"/>
        </w:rPr>
      </w:pPr>
      <w:r w:rsidRPr="0010676E">
        <w:rPr>
          <w:rFonts w:eastAsia="SimSun"/>
          <w:lang w:val="en-US"/>
        </w:rPr>
        <w:t xml:space="preserve">Bandwidth request (BR) </w:t>
      </w:r>
      <w:r w:rsidRPr="0010676E">
        <w:rPr>
          <w:rFonts w:eastAsia="Malgun Gothic"/>
          <w:lang w:val="en-US"/>
        </w:rPr>
        <w:t xml:space="preserve">channels </w:t>
      </w:r>
      <w:r w:rsidRPr="0010676E">
        <w:rPr>
          <w:rFonts w:eastAsia="SimSun"/>
          <w:lang w:val="en-US"/>
        </w:rPr>
        <w:t xml:space="preserve">are used to </w:t>
      </w:r>
      <w:r w:rsidRPr="0010676E">
        <w:rPr>
          <w:rFonts w:eastAsia="Malgun Gothic"/>
          <w:lang w:val="en-US"/>
        </w:rPr>
        <w:t xml:space="preserve">request </w:t>
      </w:r>
      <w:r w:rsidRPr="0010676E">
        <w:rPr>
          <w:rFonts w:eastAsia="SimSun"/>
          <w:lang w:val="en-US"/>
        </w:rPr>
        <w:t xml:space="preserve">UL grant. </w:t>
      </w:r>
      <w:r w:rsidRPr="0010676E">
        <w:rPr>
          <w:rFonts w:eastAsia="Malgun Gothic"/>
          <w:lang w:val="en-US"/>
        </w:rPr>
        <w:t xml:space="preserve">BRs are transmitted through BR preamble with or without messages. </w:t>
      </w:r>
      <w:r w:rsidRPr="0010676E">
        <w:rPr>
          <w:rFonts w:eastAsia="SimSun"/>
          <w:lang w:val="en-US"/>
        </w:rPr>
        <w:t>BR messages can include information about the status of queued traffic at the MS such as buffer size and quality of service parameters. Contention or non</w:t>
      </w:r>
      <w:r w:rsidRPr="0010676E">
        <w:rPr>
          <w:rFonts w:eastAsia="SimSun"/>
          <w:lang w:val="en-US"/>
        </w:rPr>
        <w:noBreakHyphen/>
        <w:t xml:space="preserve">contention based random access is used to transmit BR information on this control channel. </w:t>
      </w:r>
    </w:p>
    <w:p w:rsidR="00F04B7C" w:rsidRPr="0010676E" w:rsidRDefault="00F04B7C" w:rsidP="00F04B7C">
      <w:pPr>
        <w:rPr>
          <w:rFonts w:eastAsia="SimSun"/>
          <w:lang w:val="en-US"/>
        </w:rPr>
      </w:pPr>
      <w:r w:rsidRPr="0010676E">
        <w:rPr>
          <w:rFonts w:eastAsia="SimSun"/>
          <w:lang w:val="en-US"/>
        </w:rPr>
        <w:t xml:space="preserve">The BR channel starts at a configurable location with the configuration defined in a DL broadcast control message. The </w:t>
      </w:r>
      <w:r w:rsidRPr="0010676E">
        <w:rPr>
          <w:lang w:val="en-US"/>
        </w:rPr>
        <w:t>BR</w:t>
      </w:r>
      <w:r w:rsidRPr="0010676E">
        <w:rPr>
          <w:rFonts w:eastAsia="SimSun"/>
          <w:lang w:val="en-US"/>
        </w:rPr>
        <w:t xml:space="preserve"> channel is frequency-division-multiplexed with other UL control and data channels. A BR tile is defined as six contiguous subcarriers by six OFDMA symbols. Each BR channel consists of 3 distributed BR tiles. Multiple BR </w:t>
      </w:r>
      <w:r w:rsidRPr="0010676E">
        <w:rPr>
          <w:rFonts w:eastAsia="Malgun Gothic"/>
          <w:lang w:val="en-US"/>
        </w:rPr>
        <w:t xml:space="preserve">preamble </w:t>
      </w:r>
      <w:r w:rsidRPr="0010676E">
        <w:rPr>
          <w:rFonts w:eastAsia="SimSun"/>
          <w:lang w:val="en-US"/>
        </w:rPr>
        <w:t>can be transmitted on the same BR channel using code-division multiplexing.</w:t>
      </w:r>
    </w:p>
    <w:p w:rsidR="00F04B7C" w:rsidRPr="0010676E" w:rsidRDefault="00F04B7C" w:rsidP="00F04B7C">
      <w:pPr>
        <w:pStyle w:val="Heading4"/>
        <w:rPr>
          <w:rFonts w:eastAsia="SimSun"/>
          <w:lang w:val="en-US"/>
        </w:rPr>
      </w:pPr>
      <w:r w:rsidRPr="0010676E">
        <w:rPr>
          <w:rFonts w:eastAsia="SimSun"/>
          <w:lang w:val="en-US"/>
        </w:rPr>
        <w:t>2.1.1.8</w:t>
      </w:r>
      <w:r w:rsidRPr="0010676E">
        <w:rPr>
          <w:rFonts w:eastAsia="SimSun"/>
          <w:lang w:val="en-US"/>
        </w:rPr>
        <w:tab/>
        <w:t>Power control</w:t>
      </w:r>
    </w:p>
    <w:p w:rsidR="00F04B7C" w:rsidRPr="0010676E" w:rsidRDefault="00F04B7C" w:rsidP="00F04B7C">
      <w:pPr>
        <w:rPr>
          <w:rFonts w:eastAsia="Batang"/>
          <w:lang w:val="en-US"/>
        </w:rPr>
      </w:pPr>
      <w:r w:rsidRPr="0010676E">
        <w:rPr>
          <w:rFonts w:eastAsia="Batang"/>
          <w:lang w:val="en-US"/>
        </w:rPr>
        <w:t xml:space="preserve">Power control mechanism is supported for </w:t>
      </w:r>
      <w:r w:rsidRPr="0010676E">
        <w:rPr>
          <w:rFonts w:eastAsia="SimSun"/>
          <w:lang w:val="en-US"/>
        </w:rPr>
        <w:t>DL</w:t>
      </w:r>
      <w:r w:rsidRPr="0010676E">
        <w:rPr>
          <w:rFonts w:eastAsia="Batang"/>
          <w:lang w:val="en-US"/>
        </w:rPr>
        <w:t xml:space="preserve"> and </w:t>
      </w:r>
      <w:r w:rsidRPr="0010676E">
        <w:rPr>
          <w:rFonts w:eastAsia="SimSun"/>
          <w:lang w:val="en-US"/>
        </w:rPr>
        <w:t>UL</w:t>
      </w:r>
      <w:r w:rsidRPr="0010676E">
        <w:rPr>
          <w:rFonts w:eastAsia="Batang"/>
          <w:lang w:val="en-US"/>
        </w:rPr>
        <w:t xml:space="preserve">. Using </w:t>
      </w:r>
      <w:r w:rsidRPr="0010676E">
        <w:rPr>
          <w:rFonts w:eastAsia="SimSun"/>
          <w:lang w:val="en-US"/>
        </w:rPr>
        <w:t>DL</w:t>
      </w:r>
      <w:r w:rsidRPr="0010676E">
        <w:rPr>
          <w:rFonts w:eastAsia="Batang"/>
          <w:lang w:val="en-US"/>
        </w:rPr>
        <w:t xml:space="preserve"> power control, user-specific information </w:t>
      </w:r>
      <w:r w:rsidRPr="0010676E">
        <w:rPr>
          <w:rFonts w:eastAsia="SimSun"/>
          <w:lang w:val="en-US"/>
        </w:rPr>
        <w:t>with dedicated pilot</w:t>
      </w:r>
      <w:r w:rsidRPr="0010676E">
        <w:rPr>
          <w:rFonts w:eastAsia="Batang"/>
          <w:lang w:val="en-US"/>
        </w:rPr>
        <w:t xml:space="preserve"> is received by the terminal with the controlled power level. The </w:t>
      </w:r>
      <w:r w:rsidRPr="0010676E">
        <w:rPr>
          <w:rFonts w:eastAsia="SimSun"/>
          <w:lang w:val="en-US"/>
        </w:rPr>
        <w:t>DL</w:t>
      </w:r>
      <w:r w:rsidRPr="0010676E">
        <w:rPr>
          <w:rFonts w:eastAsia="Batang"/>
          <w:lang w:val="en-US"/>
        </w:rPr>
        <w:t xml:space="preserve"> advanced MAPs can be power-controlled based on the terminal </w:t>
      </w:r>
      <w:r w:rsidRPr="0010676E">
        <w:rPr>
          <w:rFonts w:eastAsia="SimSun"/>
          <w:lang w:val="en-US"/>
        </w:rPr>
        <w:t>UL</w:t>
      </w:r>
      <w:r w:rsidRPr="0010676E">
        <w:rPr>
          <w:rFonts w:eastAsia="Batang"/>
          <w:lang w:val="en-US"/>
        </w:rPr>
        <w:t xml:space="preserve"> channel quality feedback. </w:t>
      </w:r>
    </w:p>
    <w:p w:rsidR="00F04B7C" w:rsidRPr="0010676E" w:rsidRDefault="00F04B7C" w:rsidP="00F04B7C">
      <w:pPr>
        <w:rPr>
          <w:rFonts w:eastAsia="Batang"/>
          <w:lang w:val="en-US"/>
        </w:rPr>
      </w:pPr>
      <w:r w:rsidRPr="0010676E">
        <w:rPr>
          <w:rFonts w:eastAsia="Batang"/>
          <w:lang w:val="en-US"/>
        </w:rPr>
        <w:t xml:space="preserve">The </w:t>
      </w:r>
      <w:r w:rsidRPr="0010676E">
        <w:rPr>
          <w:rFonts w:eastAsia="SimSun"/>
          <w:lang w:val="en-US"/>
        </w:rPr>
        <w:t>UL</w:t>
      </w:r>
      <w:r w:rsidRPr="0010676E">
        <w:rPr>
          <w:rFonts w:eastAsia="Batang"/>
          <w:lang w:val="en-US"/>
        </w:rPr>
        <w:t xml:space="preserve"> power control is supported to compensate the path loss, shadowing, fast fading and implementation loss as well as to mitigate inter-cell and intra-cell interference. The BS can transmit necessary information through control channel or message to terminals to support </w:t>
      </w:r>
      <w:r w:rsidRPr="0010676E">
        <w:rPr>
          <w:rFonts w:eastAsia="SimSun"/>
          <w:lang w:val="en-US"/>
        </w:rPr>
        <w:t>UL</w:t>
      </w:r>
      <w:r w:rsidRPr="0010676E">
        <w:rPr>
          <w:rFonts w:eastAsia="Batang"/>
          <w:lang w:val="en-US"/>
        </w:rPr>
        <w:t xml:space="preserve"> power control. The parameters of power control algorithm are optimized on system-wide basis by the BS and broadcasted periodically.</w:t>
      </w:r>
    </w:p>
    <w:p w:rsidR="00F04B7C" w:rsidRPr="0010676E" w:rsidRDefault="00F04B7C" w:rsidP="00F04B7C">
      <w:pPr>
        <w:rPr>
          <w:rFonts w:eastAsia="Batang"/>
          <w:lang w:val="en-US"/>
        </w:rPr>
      </w:pPr>
      <w:r w:rsidRPr="0010676E">
        <w:rPr>
          <w:rFonts w:eastAsia="Batang"/>
          <w:lang w:val="en-US"/>
        </w:rPr>
        <w:t xml:space="preserve">In high-mobility scenarios, power control scheme may not be able to compensate the fast fading channel effect because of the variations of the channel impulse response. As a result, the power control is used to compensate the distance-dependent path loss, shadowing and implementation loss only. </w:t>
      </w:r>
    </w:p>
    <w:p w:rsidR="00F04B7C" w:rsidRPr="0010676E" w:rsidRDefault="00F04B7C" w:rsidP="00F04B7C">
      <w:pPr>
        <w:rPr>
          <w:rFonts w:eastAsia="Batang"/>
          <w:lang w:val="en-US"/>
        </w:rPr>
      </w:pPr>
      <w:r w:rsidRPr="0010676E">
        <w:rPr>
          <w:rFonts w:eastAsia="Batang"/>
          <w:lang w:val="en-US"/>
        </w:rPr>
        <w:t xml:space="preserve">The channel variations and implementation loss are compensated via open-loop power control without frequently interacting with the BS. The terminal can determine the transmit power based on the transmission parameters sent by the serving BS, </w:t>
      </w:r>
      <w:r w:rsidRPr="0010676E">
        <w:rPr>
          <w:rFonts w:eastAsia="SimSun"/>
          <w:lang w:val="en-US"/>
        </w:rPr>
        <w:t>UL</w:t>
      </w:r>
      <w:r w:rsidRPr="0010676E">
        <w:rPr>
          <w:rFonts w:eastAsia="Batang"/>
          <w:lang w:val="en-US"/>
        </w:rPr>
        <w:t xml:space="preserve"> channel transmission quality, </w:t>
      </w:r>
      <w:r w:rsidRPr="0010676E">
        <w:rPr>
          <w:rFonts w:eastAsia="SimSun"/>
          <w:lang w:val="en-US"/>
        </w:rPr>
        <w:t>DL</w:t>
      </w:r>
      <w:r w:rsidRPr="0010676E">
        <w:rPr>
          <w:rFonts w:eastAsia="Batang"/>
          <w:lang w:val="en-US"/>
        </w:rPr>
        <w:t xml:space="preserve"> channel state information, and interference knowledge obtained from </w:t>
      </w:r>
      <w:r w:rsidRPr="0010676E">
        <w:rPr>
          <w:rFonts w:eastAsia="SimSun"/>
          <w:lang w:val="en-US"/>
        </w:rPr>
        <w:t>DL</w:t>
      </w:r>
      <w:r w:rsidRPr="0010676E">
        <w:rPr>
          <w:rFonts w:eastAsia="Batang"/>
          <w:lang w:val="en-US"/>
        </w:rPr>
        <w:t>. Open-loop power control provides a coarse initial power setting of the terminal when an initial connection is established.</w:t>
      </w:r>
    </w:p>
    <w:p w:rsidR="00F04B7C" w:rsidRPr="0010676E" w:rsidRDefault="00F04B7C" w:rsidP="00F04B7C">
      <w:pPr>
        <w:rPr>
          <w:rFonts w:eastAsia="SimSun"/>
          <w:lang w:val="en-US"/>
        </w:rPr>
      </w:pPr>
      <w:r w:rsidRPr="0010676E">
        <w:rPr>
          <w:rFonts w:eastAsia="Batang"/>
          <w:lang w:val="en-US"/>
        </w:rPr>
        <w:t xml:space="preserve">The dynamic channel variations are compensated via closed-loop power control with power control commands from the serving BS. The BS measures </w:t>
      </w:r>
      <w:r w:rsidRPr="0010676E">
        <w:rPr>
          <w:rFonts w:eastAsia="SimSun"/>
          <w:lang w:val="en-US"/>
        </w:rPr>
        <w:t>UL</w:t>
      </w:r>
      <w:r w:rsidRPr="0010676E">
        <w:rPr>
          <w:rFonts w:eastAsia="Batang"/>
          <w:lang w:val="en-US"/>
        </w:rPr>
        <w:t xml:space="preserve"> channel state and interference information using </w:t>
      </w:r>
      <w:r w:rsidRPr="0010676E">
        <w:rPr>
          <w:rFonts w:eastAsia="SimSun"/>
          <w:lang w:val="en-US"/>
        </w:rPr>
        <w:t>UL</w:t>
      </w:r>
      <w:r w:rsidRPr="0010676E">
        <w:rPr>
          <w:rFonts w:eastAsia="Batang"/>
          <w:lang w:val="en-US"/>
        </w:rPr>
        <w:t xml:space="preserve"> data and/or control channel transmissions and sends power control commands to the terminal. The terminal adjusts its transmission power based on the power control commands from the BS.</w:t>
      </w:r>
    </w:p>
    <w:p w:rsidR="00F04B7C" w:rsidRPr="0010676E" w:rsidRDefault="00F04B7C" w:rsidP="00F04B7C">
      <w:pPr>
        <w:pStyle w:val="Heading4"/>
        <w:rPr>
          <w:rFonts w:eastAsia="SimSun"/>
          <w:lang w:val="en-US"/>
        </w:rPr>
      </w:pPr>
      <w:bookmarkStart w:id="9" w:name="_Toc246688705"/>
      <w:r w:rsidRPr="0010676E">
        <w:rPr>
          <w:rFonts w:eastAsia="SimSun"/>
          <w:lang w:val="en-US"/>
        </w:rPr>
        <w:t>2.1.1.9</w:t>
      </w:r>
      <w:r w:rsidRPr="0010676E">
        <w:rPr>
          <w:rFonts w:eastAsia="SimSun"/>
          <w:lang w:val="en-US"/>
        </w:rPr>
        <w:tab/>
        <w:t>Downlink synchronization</w:t>
      </w:r>
      <w:bookmarkEnd w:id="9"/>
    </w:p>
    <w:p w:rsidR="00F04B7C" w:rsidRPr="0010676E" w:rsidRDefault="00F04B7C" w:rsidP="00F04B7C">
      <w:pPr>
        <w:rPr>
          <w:rFonts w:eastAsia="Batang"/>
          <w:lang w:val="en-US"/>
        </w:rPr>
      </w:pPr>
      <w:r w:rsidRPr="0010676E">
        <w:rPr>
          <w:rFonts w:eastAsia="SimSun"/>
          <w:i/>
          <w:iCs/>
          <w:lang w:val="en-US"/>
        </w:rPr>
        <w:t>WirelessMAN-Advanced</w:t>
      </w:r>
      <w:r w:rsidRPr="0010676E">
        <w:rPr>
          <w:rFonts w:eastAsia="SimSun"/>
          <w:lang w:val="en-US"/>
        </w:rPr>
        <w:t xml:space="preserve"> utilizes a new hierarchical structure for the DL synchronization where two types of preambles, a) primary advanced preamble (PA-Preamble) and b) secondary advanced preamble (SA-Preamble), are transmitted (Fig. 2.6). One PA-Preamble symbol and two SA</w:t>
      </w:r>
      <w:r w:rsidRPr="0010676E">
        <w:rPr>
          <w:rFonts w:eastAsia="SimSun"/>
          <w:lang w:val="en-US"/>
        </w:rPr>
        <w:noBreakHyphen/>
        <w:t xml:space="preserve">Preamble symbols exist within the superframe. The location of the A-Preamble symbol is specified as the first symbol of frame except for the last frame. PA-Preamble is located at the first symbol of second frame in a superframe while SA-Preamble is located at the first symbol of the first and the third frames. The PA-Preamble carries information about system bandwidth and carrier configuration. The PA-Preamble has a fixed bandwidth of 5 MHz. A frequency reuse of one is applied to the PA-Preamble in frequency domain. </w:t>
      </w:r>
      <w:r w:rsidRPr="0010676E">
        <w:rPr>
          <w:rFonts w:eastAsia="Malgun Gothic"/>
          <w:lang w:val="en-US"/>
        </w:rPr>
        <w:t>SA-Preamble</w:t>
      </w:r>
      <w:r w:rsidRPr="0010676E">
        <w:rPr>
          <w:rFonts w:eastAsia="SimSun"/>
          <w:lang w:val="en-US"/>
        </w:rPr>
        <w:t xml:space="preserve"> is repeated once every two frames and spans the entire system bandwidth and carries the cell ID. A frequency reuse of three is used for this set of sequences to mitigate inter-cell interference. </w:t>
      </w:r>
      <w:r w:rsidRPr="0010676E">
        <w:rPr>
          <w:rFonts w:eastAsia="Malgun Gothic"/>
          <w:lang w:val="en-US"/>
        </w:rPr>
        <w:t xml:space="preserve">SA-Preamble carries </w:t>
      </w:r>
      <w:r w:rsidRPr="0010676E">
        <w:rPr>
          <w:rFonts w:eastAsia="SimSun"/>
          <w:lang w:val="en-US"/>
        </w:rPr>
        <w:t xml:space="preserve">768 distinct cell IDs. </w:t>
      </w:r>
      <w:r w:rsidRPr="0010676E">
        <w:rPr>
          <w:rFonts w:eastAsia="Malgun Gothic"/>
          <w:lang w:val="en-US"/>
        </w:rPr>
        <w:t>The set of SA-Preamble</w:t>
      </w:r>
      <w:r w:rsidRPr="0010676E">
        <w:rPr>
          <w:rFonts w:eastAsia="PMingLiU"/>
          <w:lang w:val="en-US"/>
        </w:rPr>
        <w:t xml:space="preserve"> sequences is partitioned and each partition is dedicated to specific BS type such as macro BS, femto BS, etc. The </w:t>
      </w:r>
      <w:r w:rsidRPr="0010676E">
        <w:rPr>
          <w:rFonts w:eastAsia="Batang"/>
          <w:lang w:val="en-US"/>
        </w:rPr>
        <w:t xml:space="preserve">partition information is broadest in the secondary SFH and AAI-SCD message. </w:t>
      </w:r>
    </w:p>
    <w:p w:rsidR="00F04B7C" w:rsidRPr="0010676E" w:rsidRDefault="00F04B7C" w:rsidP="00F04B7C">
      <w:pPr>
        <w:pStyle w:val="FigureNo"/>
        <w:rPr>
          <w:rFonts w:eastAsia="SimSun"/>
        </w:rPr>
      </w:pPr>
      <w:r w:rsidRPr="0010676E">
        <w:rPr>
          <w:rFonts w:eastAsia="SimSun"/>
        </w:rPr>
        <w:t>Figure 2.6</w:t>
      </w:r>
    </w:p>
    <w:p w:rsidR="00F04B7C" w:rsidRPr="0010676E" w:rsidRDefault="00F04B7C" w:rsidP="00F04B7C">
      <w:pPr>
        <w:pStyle w:val="Figuretitle"/>
        <w:rPr>
          <w:rFonts w:eastAsia="SimSun"/>
        </w:rPr>
      </w:pPr>
      <w:r w:rsidRPr="0010676E">
        <w:rPr>
          <w:rFonts w:eastAsia="SimSun"/>
        </w:rPr>
        <w:t>Structure of advanced preambles</w:t>
      </w:r>
    </w:p>
    <w:p w:rsidR="00F04B7C" w:rsidRPr="0010676E" w:rsidRDefault="00F04B7C" w:rsidP="00F04B7C">
      <w:pPr>
        <w:jc w:val="center"/>
        <w:rPr>
          <w:rFonts w:eastAsia="SimSun"/>
        </w:rPr>
      </w:pPr>
      <w:r w:rsidRPr="0010676E">
        <w:object w:dxaOrig="9044" w:dyaOrig="2441">
          <v:shape id="_x0000_i1030" type="#_x0000_t75" style="width:452.25pt;height:122.15pt" o:ole="" o:allowoverlap="f">
            <v:imagedata r:id="rId17" o:title=""/>
          </v:shape>
          <o:OLEObject Type="Embed" ProgID="CorelDRAW.Graphic.14" ShapeID="_x0000_i1030" DrawAspect="Content" ObjectID="_1299676726" r:id="rId18"/>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10" w:name="_Toc246688706"/>
      <w:r w:rsidRPr="0010676E">
        <w:rPr>
          <w:rFonts w:eastAsia="SimSun"/>
          <w:lang w:val="en-US"/>
        </w:rPr>
        <w:t>2.1.1.10</w:t>
      </w:r>
      <w:r w:rsidRPr="0010676E">
        <w:rPr>
          <w:rFonts w:eastAsia="SimSun"/>
          <w:lang w:val="en-US"/>
        </w:rPr>
        <w:tab/>
        <w:t>Multi-antenna techniques</w:t>
      </w:r>
      <w:bookmarkEnd w:id="10"/>
    </w:p>
    <w:p w:rsidR="00F04B7C" w:rsidRPr="0010676E" w:rsidRDefault="00F04B7C" w:rsidP="00F04B7C">
      <w:pPr>
        <w:pStyle w:val="Heading5"/>
        <w:rPr>
          <w:rFonts w:eastAsia="SimSun"/>
          <w:lang w:val="en-US"/>
        </w:rPr>
      </w:pPr>
      <w:r w:rsidRPr="0010676E">
        <w:rPr>
          <w:rFonts w:eastAsia="SimSun"/>
          <w:lang w:val="en-US"/>
        </w:rPr>
        <w:t>2.1.1.10.1</w:t>
      </w:r>
      <w:r w:rsidRPr="0010676E">
        <w:rPr>
          <w:rFonts w:eastAsia="SimSun"/>
          <w:lang w:val="en-US"/>
        </w:rPr>
        <w:tab/>
        <w:t>MIMO structure</w:t>
      </w:r>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 xml:space="preserve">supports several advanced multi-antenna techniques including single and multi-user MIMO (spatial multiplexing and beamforming) as well as a number of transmit diversity schemes. In single-user MIMO (SU-MIMO) scheme only one user can be scheduled over one (time, frequency, space) resource unit. In multi-user MIMO (MU-MIMO), on the other hand, multiple users can be scheduled in one resource unit. Vertical encoding utilizes one encoder block (or layer), whereas </w:t>
      </w:r>
      <w:r w:rsidRPr="0010676E">
        <w:rPr>
          <w:rFonts w:eastAsia="Malgun Gothic"/>
          <w:lang w:val="en-US"/>
        </w:rPr>
        <w:t xml:space="preserve">multi-layer </w:t>
      </w:r>
      <w:r w:rsidRPr="0010676E">
        <w:rPr>
          <w:rFonts w:eastAsia="SimSun"/>
          <w:lang w:val="en-US"/>
        </w:rPr>
        <w:t xml:space="preserve">encoding uses multiple encoders (or multiple layers). A layer is defined as a coding and modulation input path to the MIMO encoder. A stream is defined as the output of the MIMO encoder that is further processed through the beamforming or the precoder block. For spatial multiplexing, the rank is defined as the number of streams to be used for the user. </w:t>
      </w:r>
    </w:p>
    <w:p w:rsidR="00F04B7C" w:rsidRPr="0010676E" w:rsidRDefault="00F04B7C" w:rsidP="00F04B7C">
      <w:pPr>
        <w:pStyle w:val="FigureNo"/>
        <w:rPr>
          <w:rFonts w:eastAsia="SimSun"/>
        </w:rPr>
      </w:pPr>
      <w:r w:rsidRPr="0010676E">
        <w:rPr>
          <w:rFonts w:eastAsia="SimSun"/>
        </w:rPr>
        <w:t>Figure 2.7</w:t>
      </w:r>
    </w:p>
    <w:p w:rsidR="00F04B7C" w:rsidRPr="0010676E" w:rsidRDefault="00F04B7C" w:rsidP="00F04B7C">
      <w:pPr>
        <w:pStyle w:val="Figuretitle"/>
        <w:rPr>
          <w:rFonts w:eastAsia="SimSun"/>
        </w:rPr>
      </w:pPr>
      <w:r w:rsidRPr="0010676E">
        <w:rPr>
          <w:rFonts w:eastAsia="SimSun"/>
        </w:rPr>
        <w:t>MIMO structure</w:t>
      </w:r>
    </w:p>
    <w:p w:rsidR="00F04B7C" w:rsidRPr="0010676E" w:rsidRDefault="00F04B7C" w:rsidP="00F04B7C">
      <w:pPr>
        <w:jc w:val="center"/>
        <w:rPr>
          <w:rFonts w:eastAsia="SimSun"/>
        </w:rPr>
      </w:pPr>
      <w:r w:rsidRPr="0010676E">
        <w:object w:dxaOrig="5856" w:dyaOrig="2149">
          <v:shape id="_x0000_i1031" type="#_x0000_t75" style="width:292.8pt;height:107.2pt" o:ole="" o:allowoverlap="f">
            <v:imagedata r:id="rId19" o:title=""/>
          </v:shape>
          <o:OLEObject Type="Embed" ProgID="CorelDRAW.Graphic.14" ShapeID="_x0000_i1031" DrawAspect="Content" ObjectID="_1299676727" r:id="rId20"/>
        </w:object>
      </w:r>
    </w:p>
    <w:p w:rsidR="00F04B7C" w:rsidRPr="0010676E" w:rsidRDefault="00F04B7C" w:rsidP="00F04B7C">
      <w:pPr>
        <w:rPr>
          <w:rFonts w:eastAsia="SimSun"/>
        </w:rPr>
      </w:pPr>
    </w:p>
    <w:p w:rsidR="00F04B7C" w:rsidRPr="0010676E" w:rsidRDefault="00F04B7C" w:rsidP="00F04B7C">
      <w:pPr>
        <w:rPr>
          <w:rFonts w:eastAsia="Malgun Gothic"/>
          <w:lang w:val="en-US"/>
        </w:rPr>
      </w:pPr>
      <w:r w:rsidRPr="0010676E">
        <w:rPr>
          <w:rFonts w:eastAsia="SimSun"/>
          <w:lang w:val="en-US"/>
        </w:rPr>
        <w:t xml:space="preserve">The MIMO transmitter structure is shown in Fig. 2.7. The encoder block contains the channel encoder, interleaving, rate-matching, and modulating blocks per layer. The resource mapping block maps the complex-valued modulation symbols to the corresponding time-frequency resources. The MIMO encoder block maps the </w:t>
      </w:r>
      <w:r w:rsidRPr="0010676E">
        <w:rPr>
          <w:rFonts w:eastAsia="Batang"/>
          <w:lang w:val="en-US"/>
        </w:rPr>
        <w:t xml:space="preserve">layers onto the streams, which are further processed through the precoder block. The precoder block maps the streams to antennas by generating the antenna-specific data symbols according to the selected MIMO mode. </w:t>
      </w:r>
      <w:r w:rsidRPr="0010676E">
        <w:rPr>
          <w:rFonts w:eastAsia="Malgun Gothic"/>
          <w:lang w:val="en-US"/>
        </w:rPr>
        <w:t xml:space="preserve">The OFDM symbol construction block maps antenna-specific data to the OFDM symbols. Table 2.2 contains information on various MIMO modes supported by </w:t>
      </w:r>
      <w:r w:rsidRPr="0010676E">
        <w:rPr>
          <w:rFonts w:eastAsia="SimSun"/>
          <w:i/>
          <w:iCs/>
          <w:lang w:val="en-US"/>
        </w:rPr>
        <w:t>WirelessMAN-Advanced</w:t>
      </w:r>
      <w:r w:rsidRPr="0010676E">
        <w:rPr>
          <w:rFonts w:eastAsia="Malgun Gothic"/>
          <w:lang w:val="en-US"/>
        </w:rPr>
        <w:t>.</w:t>
      </w:r>
    </w:p>
    <w:p w:rsidR="00F04B7C" w:rsidRPr="0010676E" w:rsidRDefault="00DC35C8" w:rsidP="00F04B7C">
      <w:pPr>
        <w:pStyle w:val="TableNo"/>
        <w:rPr>
          <w:rFonts w:eastAsia="SimSun"/>
        </w:rPr>
      </w:pPr>
      <w:bookmarkStart w:id="11" w:name="_GoBack"/>
      <w:r w:rsidRPr="0010676E">
        <w:rPr>
          <w:rFonts w:eastAsia="SimSun"/>
        </w:rPr>
        <w:t>TABLE</w:t>
      </w:r>
      <w:bookmarkEnd w:id="11"/>
      <w:r w:rsidR="00F04B7C" w:rsidRPr="0010676E">
        <w:rPr>
          <w:rFonts w:eastAsia="SimSun"/>
        </w:rPr>
        <w:t xml:space="preserve"> 2.2</w:t>
      </w:r>
    </w:p>
    <w:p w:rsidR="00F04B7C" w:rsidRPr="0010676E" w:rsidRDefault="00F04B7C" w:rsidP="00F04B7C">
      <w:pPr>
        <w:pStyle w:val="Tabletitle"/>
        <w:rPr>
          <w:rFonts w:eastAsia="SimSun"/>
        </w:rPr>
      </w:pPr>
      <w:r w:rsidRPr="0010676E">
        <w:t xml:space="preserve">DL </w:t>
      </w:r>
      <w:r w:rsidRPr="0010676E">
        <w:rPr>
          <w:rFonts w:eastAsia="SimSun"/>
        </w:rPr>
        <w:t>MIMO modes</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1E0"/>
      </w:tblPr>
      <w:tblGrid>
        <w:gridCol w:w="1116"/>
        <w:gridCol w:w="3846"/>
        <w:gridCol w:w="3215"/>
        <w:gridCol w:w="1618"/>
      </w:tblGrid>
      <w:tr w:rsidR="00F04B7C" w:rsidRPr="0010676E">
        <w:trPr>
          <w:trHeight w:val="170"/>
          <w:tblHeader/>
          <w:jc w:val="center"/>
        </w:trPr>
        <w:tc>
          <w:tcPr>
            <w:tcW w:w="1116" w:type="dxa"/>
            <w:shd w:val="clear" w:color="auto" w:fill="auto"/>
            <w:vAlign w:val="center"/>
          </w:tcPr>
          <w:p w:rsidR="00F04B7C" w:rsidRPr="0010676E" w:rsidRDefault="00F04B7C" w:rsidP="000004A9">
            <w:pPr>
              <w:pStyle w:val="Tablehead"/>
              <w:rPr>
                <w:rFonts w:eastAsia="SimSun"/>
              </w:rPr>
            </w:pPr>
            <w:r w:rsidRPr="0010676E">
              <w:rPr>
                <w:rFonts w:eastAsia="SimSun"/>
              </w:rPr>
              <w:t>Mode index</w:t>
            </w:r>
          </w:p>
        </w:tc>
        <w:tc>
          <w:tcPr>
            <w:tcW w:w="3846" w:type="dxa"/>
            <w:shd w:val="clear" w:color="auto" w:fill="auto"/>
            <w:vAlign w:val="center"/>
          </w:tcPr>
          <w:p w:rsidR="00F04B7C" w:rsidRPr="0010676E" w:rsidRDefault="00F04B7C" w:rsidP="000004A9">
            <w:pPr>
              <w:pStyle w:val="Tablehead"/>
              <w:rPr>
                <w:rFonts w:eastAsia="SimSun"/>
              </w:rPr>
            </w:pPr>
            <w:r w:rsidRPr="0010676E">
              <w:rPr>
                <w:rFonts w:eastAsia="SimSun"/>
              </w:rPr>
              <w:t>Description</w:t>
            </w:r>
          </w:p>
        </w:tc>
        <w:tc>
          <w:tcPr>
            <w:tcW w:w="3215" w:type="dxa"/>
            <w:shd w:val="clear" w:color="auto" w:fill="auto"/>
            <w:vAlign w:val="center"/>
          </w:tcPr>
          <w:p w:rsidR="00F04B7C" w:rsidRPr="0010676E" w:rsidRDefault="00F04B7C" w:rsidP="000004A9">
            <w:pPr>
              <w:pStyle w:val="Tablehead"/>
              <w:rPr>
                <w:rFonts w:eastAsia="SimSun"/>
              </w:rPr>
            </w:pPr>
            <w:r w:rsidRPr="0010676E">
              <w:rPr>
                <w:rFonts w:eastAsia="SimSun"/>
              </w:rPr>
              <w:t>MIMO encoding format</w:t>
            </w:r>
          </w:p>
        </w:tc>
        <w:tc>
          <w:tcPr>
            <w:tcW w:w="1618" w:type="dxa"/>
            <w:shd w:val="clear" w:color="auto" w:fill="auto"/>
            <w:vAlign w:val="center"/>
          </w:tcPr>
          <w:p w:rsidR="00F04B7C" w:rsidRPr="0010676E" w:rsidRDefault="00F04B7C" w:rsidP="000004A9">
            <w:pPr>
              <w:pStyle w:val="Tablehead"/>
              <w:rPr>
                <w:rFonts w:eastAsia="SimSun"/>
              </w:rPr>
            </w:pPr>
            <w:r w:rsidRPr="0010676E">
              <w:rPr>
                <w:rFonts w:eastAsia="SimSun"/>
              </w:rPr>
              <w:t>MIMO precoding</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0</w:t>
            </w:r>
          </w:p>
        </w:tc>
        <w:tc>
          <w:tcPr>
            <w:tcW w:w="3846" w:type="dxa"/>
            <w:vAlign w:val="center"/>
          </w:tcPr>
          <w:p w:rsidR="00F04B7C" w:rsidRPr="0010676E" w:rsidRDefault="00F04B7C" w:rsidP="000004A9">
            <w:pPr>
              <w:pStyle w:val="Tabletext"/>
              <w:rPr>
                <w:rFonts w:eastAsia="SimSun"/>
                <w:lang w:val="es-ES_tradnl"/>
              </w:rPr>
            </w:pPr>
            <w:r w:rsidRPr="0010676E">
              <w:rPr>
                <w:rFonts w:eastAsia="SimSun"/>
                <w:lang w:val="es-ES_tradnl"/>
              </w:rPr>
              <w:t xml:space="preserve">Open-Loop SU-MIMO </w:t>
            </w:r>
            <w:r w:rsidRPr="0010676E">
              <w:rPr>
                <w:rFonts w:eastAsia="Malgun Gothic"/>
                <w:lang w:val="es-ES_tradnl"/>
              </w:rPr>
              <w:t>(TX Diversity)</w:t>
            </w:r>
          </w:p>
        </w:tc>
        <w:tc>
          <w:tcPr>
            <w:tcW w:w="3215" w:type="dxa"/>
            <w:vAlign w:val="center"/>
          </w:tcPr>
          <w:p w:rsidR="00F04B7C" w:rsidRPr="0010676E" w:rsidRDefault="00F04B7C" w:rsidP="000004A9">
            <w:pPr>
              <w:pStyle w:val="Tabletext"/>
              <w:rPr>
                <w:rFonts w:eastAsia="SimSun"/>
                <w:lang w:val="en-US"/>
              </w:rPr>
            </w:pPr>
            <w:r w:rsidRPr="0010676E">
              <w:rPr>
                <w:rFonts w:eastAsia="SimSun"/>
                <w:lang w:val="en-US"/>
              </w:rPr>
              <w:t>Space-Frequency Block Coding (SFBC)</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1</w:t>
            </w:r>
          </w:p>
        </w:tc>
        <w:tc>
          <w:tcPr>
            <w:tcW w:w="3846" w:type="dxa"/>
            <w:vAlign w:val="center"/>
          </w:tcPr>
          <w:p w:rsidR="00F04B7C" w:rsidRPr="0010676E" w:rsidRDefault="00F04B7C" w:rsidP="0000069C">
            <w:pPr>
              <w:pStyle w:val="Tabletext"/>
              <w:jc w:val="left"/>
              <w:rPr>
                <w:rFonts w:eastAsia="SimSun"/>
              </w:rPr>
            </w:pPr>
            <w:r w:rsidRPr="0010676E">
              <w:rPr>
                <w:rFonts w:eastAsia="SimSun"/>
              </w:rPr>
              <w:t>Open-Loop SU-MIMO (Spatial Multiplexing)</w:t>
            </w:r>
          </w:p>
        </w:tc>
        <w:tc>
          <w:tcPr>
            <w:tcW w:w="3215" w:type="dxa"/>
            <w:vAlign w:val="center"/>
          </w:tcPr>
          <w:p w:rsidR="00F04B7C" w:rsidRPr="0010676E" w:rsidRDefault="00F04B7C" w:rsidP="000004A9">
            <w:pPr>
              <w:pStyle w:val="Tabletext"/>
              <w:rPr>
                <w:rFonts w:eastAsia="SimSun"/>
              </w:rPr>
            </w:pPr>
            <w:r w:rsidRPr="0010676E">
              <w:rPr>
                <w:rFonts w:eastAsia="SimSun"/>
              </w:rPr>
              <w:t>Vertical Encoding</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2</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Closed-Loop SU-MIMO (Spatial Multiplexing)</w:t>
            </w:r>
          </w:p>
        </w:tc>
        <w:tc>
          <w:tcPr>
            <w:tcW w:w="3215" w:type="dxa"/>
            <w:vAlign w:val="center"/>
          </w:tcPr>
          <w:p w:rsidR="00F04B7C" w:rsidRPr="0010676E" w:rsidRDefault="00F04B7C" w:rsidP="000004A9">
            <w:pPr>
              <w:pStyle w:val="Tabletext"/>
              <w:rPr>
                <w:rFonts w:eastAsia="SimSun"/>
              </w:rPr>
            </w:pPr>
            <w:r w:rsidRPr="0010676E">
              <w:rPr>
                <w:rFonts w:eastAsia="SimSun"/>
              </w:rPr>
              <w:t>Vertical Encoding</w:t>
            </w:r>
          </w:p>
        </w:tc>
        <w:tc>
          <w:tcPr>
            <w:tcW w:w="1618" w:type="dxa"/>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3</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Open-Loop MU-MIMO (Spatial Multiplexing)</w:t>
            </w:r>
          </w:p>
        </w:tc>
        <w:tc>
          <w:tcPr>
            <w:tcW w:w="3215" w:type="dxa"/>
            <w:vAlign w:val="center"/>
          </w:tcPr>
          <w:p w:rsidR="00F04B7C" w:rsidRPr="0010676E" w:rsidRDefault="00F04B7C" w:rsidP="000004A9">
            <w:pPr>
              <w:pStyle w:val="Tabletext"/>
              <w:rPr>
                <w:rFonts w:eastAsia="SimSun"/>
              </w:rPr>
            </w:pPr>
            <w:r w:rsidRPr="0010676E">
              <w:rPr>
                <w:rFonts w:eastAsia="Malgun Gothic"/>
              </w:rPr>
              <w:t xml:space="preserve">Multi-layer </w:t>
            </w:r>
            <w:r w:rsidRPr="0010676E">
              <w:rPr>
                <w:rFonts w:eastAsia="SimSun"/>
              </w:rPr>
              <w:t>Encoding</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4</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Closed-Loop MU-MIMO (Spatial Multiplexing)</w:t>
            </w:r>
          </w:p>
        </w:tc>
        <w:tc>
          <w:tcPr>
            <w:tcW w:w="3215" w:type="dxa"/>
            <w:vAlign w:val="center"/>
          </w:tcPr>
          <w:p w:rsidR="00F04B7C" w:rsidRPr="0010676E" w:rsidRDefault="00F04B7C" w:rsidP="000004A9">
            <w:pPr>
              <w:pStyle w:val="Tabletext"/>
              <w:rPr>
                <w:rFonts w:eastAsia="SimSun"/>
              </w:rPr>
            </w:pPr>
            <w:r w:rsidRPr="0010676E">
              <w:rPr>
                <w:rFonts w:eastAsia="Malgun Gothic"/>
              </w:rPr>
              <w:t xml:space="preserve">Multi-layer </w:t>
            </w:r>
            <w:r w:rsidRPr="0010676E">
              <w:rPr>
                <w:rFonts w:eastAsia="SimSun"/>
              </w:rPr>
              <w:t>Encoding</w:t>
            </w:r>
          </w:p>
        </w:tc>
        <w:tc>
          <w:tcPr>
            <w:tcW w:w="1618" w:type="dxa"/>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5</w:t>
            </w:r>
          </w:p>
        </w:tc>
        <w:tc>
          <w:tcPr>
            <w:tcW w:w="3846" w:type="dxa"/>
            <w:vAlign w:val="center"/>
          </w:tcPr>
          <w:p w:rsidR="00F04B7C" w:rsidRPr="0010676E" w:rsidRDefault="00F04B7C" w:rsidP="000004A9">
            <w:pPr>
              <w:pStyle w:val="Tabletext"/>
              <w:rPr>
                <w:rFonts w:eastAsia="SimSun"/>
                <w:lang w:val="es-ES_tradnl"/>
              </w:rPr>
            </w:pPr>
            <w:r w:rsidRPr="0010676E">
              <w:rPr>
                <w:rFonts w:eastAsia="SimSun"/>
                <w:lang w:val="es-ES_tradnl"/>
              </w:rPr>
              <w:t>Open-Loop SU-MIMO (TX Diversity)</w:t>
            </w:r>
          </w:p>
        </w:tc>
        <w:tc>
          <w:tcPr>
            <w:tcW w:w="3215" w:type="dxa"/>
            <w:vAlign w:val="center"/>
          </w:tcPr>
          <w:p w:rsidR="00F04B7C" w:rsidRPr="0010676E" w:rsidRDefault="00F04B7C" w:rsidP="000004A9">
            <w:pPr>
              <w:pStyle w:val="Tabletext"/>
              <w:rPr>
                <w:rFonts w:eastAsia="SimSun"/>
              </w:rPr>
            </w:pPr>
            <w:r w:rsidRPr="0010676E">
              <w:rPr>
                <w:rFonts w:eastAsia="SimSun"/>
              </w:rPr>
              <w:t>Conjugate Data Repetition (CDR)</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bl>
    <w:p w:rsidR="00F04B7C" w:rsidRPr="0010676E" w:rsidRDefault="00F04B7C" w:rsidP="00F04B7C">
      <w:pPr>
        <w:rPr>
          <w:rFonts w:eastAsia="Malgun Gothic"/>
        </w:rPr>
      </w:pPr>
    </w:p>
    <w:p w:rsidR="00F04B7C" w:rsidRPr="0010676E" w:rsidRDefault="00F04B7C" w:rsidP="00F04B7C">
      <w:pPr>
        <w:rPr>
          <w:rFonts w:eastAsia="SimSun"/>
          <w:lang w:val="en-US"/>
        </w:rPr>
      </w:pPr>
      <w:r w:rsidRPr="0010676E">
        <w:rPr>
          <w:rFonts w:eastAsia="Malgun Gothic"/>
          <w:lang w:val="en-US"/>
        </w:rPr>
        <w:t xml:space="preserve">The minimum antenna configuration in the DL and UL is 2 × 2 and 1 × 2, respectively. </w:t>
      </w:r>
      <w:r w:rsidRPr="0010676E">
        <w:rPr>
          <w:rFonts w:eastAsia="SimSun"/>
          <w:lang w:val="en-US"/>
        </w:rPr>
        <w:t>For open-loop spatial multiplexing and closed-loop SU-MIMO, the number of streams is constrained to the minimum of number of transmit or receive antennas. The MU-MIMO can support up to 2 streams with 2 transmit antennas and up to 4 streams for 4 transmit antennas and up to 8 streams for 8 transmit antennas. Table 2.3 summarized the DL MIMO parameters for various MIMO modes.</w:t>
      </w:r>
    </w:p>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2.3</w:t>
      </w:r>
    </w:p>
    <w:p w:rsidR="00F04B7C" w:rsidRPr="0010676E" w:rsidRDefault="00F04B7C" w:rsidP="00F04B7C">
      <w:pPr>
        <w:pStyle w:val="Tabletitle"/>
      </w:pPr>
      <w:r w:rsidRPr="0010676E">
        <w:t>DL MIMO parameters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1E0"/>
      </w:tblPr>
      <w:tblGrid>
        <w:gridCol w:w="2425"/>
        <w:gridCol w:w="1448"/>
        <w:gridCol w:w="1448"/>
        <w:gridCol w:w="1448"/>
        <w:gridCol w:w="1448"/>
        <w:gridCol w:w="1450"/>
      </w:tblGrid>
      <w:tr w:rsidR="00F04B7C" w:rsidRPr="0010676E">
        <w:trPr>
          <w:trHeight w:val="20"/>
          <w:tblHeader/>
          <w:jc w:val="center"/>
        </w:trPr>
        <w:tc>
          <w:tcPr>
            <w:tcW w:w="1254" w:type="pct"/>
            <w:shd w:val="clear" w:color="auto" w:fill="auto"/>
            <w:vAlign w:val="center"/>
          </w:tcPr>
          <w:p w:rsidR="00F04B7C" w:rsidRPr="0010676E" w:rsidRDefault="00F04B7C" w:rsidP="000004A9">
            <w:pPr>
              <w:pStyle w:val="Tablehead"/>
              <w:ind w:left="84"/>
              <w:rPr>
                <w:rFonts w:eastAsia="SimSun"/>
              </w:rPr>
            </w:pP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transmit antennas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STC rate per layer</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streams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subcarriers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layers</w:t>
            </w:r>
          </w:p>
        </w:tc>
      </w:tr>
      <w:tr w:rsidR="00F04B7C" w:rsidRPr="0010676E">
        <w:trPr>
          <w:cantSplit/>
          <w:jc w:val="center"/>
        </w:trPr>
        <w:tc>
          <w:tcPr>
            <w:tcW w:w="1254" w:type="pct"/>
            <w:vMerge w:val="restart"/>
            <w:vAlign w:val="center"/>
          </w:tcPr>
          <w:p w:rsidR="00F04B7C" w:rsidRPr="0010676E" w:rsidRDefault="00F04B7C" w:rsidP="000004A9">
            <w:pPr>
              <w:pStyle w:val="Tabletext"/>
              <w:keepNext/>
              <w:ind w:left="84"/>
              <w:rPr>
                <w:rFonts w:eastAsia="SimSun"/>
              </w:rPr>
            </w:pPr>
            <w:r w:rsidRPr="0010676E">
              <w:rPr>
                <w:rFonts w:eastAsia="SimSun"/>
              </w:rPr>
              <w:t>MIMO Mode 0</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restart"/>
            <w:vAlign w:val="center"/>
          </w:tcPr>
          <w:p w:rsidR="00F04B7C" w:rsidRPr="0010676E" w:rsidRDefault="00F04B7C" w:rsidP="0000069C">
            <w:pPr>
              <w:pStyle w:val="Tabletext"/>
              <w:keepNext/>
              <w:ind w:left="84"/>
              <w:jc w:val="left"/>
              <w:rPr>
                <w:rFonts w:eastAsia="SimSun"/>
                <w:lang w:val="es-ES_tradnl"/>
              </w:rPr>
            </w:pPr>
            <w:r w:rsidRPr="0010676E">
              <w:rPr>
                <w:rFonts w:eastAsia="SimSun"/>
                <w:lang w:val="es-ES_tradnl"/>
              </w:rPr>
              <w:t xml:space="preserve">MIMO Mode 1 and </w:t>
            </w:r>
            <w:r w:rsidRPr="0010676E">
              <w:rPr>
                <w:rFonts w:eastAsia="SimSun"/>
                <w:lang w:val="es-ES_tradnl"/>
              </w:rPr>
              <w:br/>
              <w:t>MIMO Mode 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5</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5</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6</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6</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7</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7</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val="restart"/>
            <w:vAlign w:val="center"/>
          </w:tcPr>
          <w:p w:rsidR="00F04B7C" w:rsidRPr="0010676E" w:rsidRDefault="00F04B7C" w:rsidP="0000069C">
            <w:pPr>
              <w:pStyle w:val="Tabletext"/>
              <w:ind w:left="84"/>
              <w:jc w:val="left"/>
              <w:rPr>
                <w:rFonts w:eastAsia="SimSun"/>
                <w:lang w:val="es-ES_tradnl"/>
              </w:rPr>
            </w:pPr>
            <w:r w:rsidRPr="0010676E">
              <w:rPr>
                <w:rFonts w:eastAsia="SimSun"/>
                <w:lang w:val="es-ES_tradnl"/>
              </w:rPr>
              <w:t xml:space="preserve">MIMO Mode 3 and </w:t>
            </w:r>
            <w:r w:rsidRPr="0010676E">
              <w:rPr>
                <w:rFonts w:eastAsia="SimSun"/>
                <w:lang w:val="es-ES_tradnl"/>
              </w:rPr>
              <w:br/>
              <w:t>MIMO Mode 4</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restart"/>
            <w:vAlign w:val="center"/>
          </w:tcPr>
          <w:p w:rsidR="00F04B7C" w:rsidRPr="0010676E" w:rsidRDefault="00F04B7C" w:rsidP="000004A9">
            <w:pPr>
              <w:pStyle w:val="Tabletext"/>
              <w:ind w:left="84"/>
              <w:rPr>
                <w:rFonts w:eastAsia="SimSun"/>
              </w:rPr>
            </w:pPr>
            <w:r w:rsidRPr="0010676E">
              <w:rPr>
                <w:rFonts w:eastAsia="SimSun"/>
              </w:rPr>
              <w:t>MIMO Mode 4</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 xml:space="preserve">2 and </w:t>
            </w:r>
            <w:r w:rsidRPr="0010676E">
              <w:rPr>
                <w:rFonts w:eastAsia="Malgun Gothic"/>
              </w:rPr>
              <w:t>1</w:t>
            </w:r>
            <w:r w:rsidRPr="0010676E">
              <w:rPr>
                <w:rFonts w:eastAsia="Malgun Gothic"/>
                <w:vertAlign w:val="superscript"/>
              </w:rPr>
              <w:t>a</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b</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a</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b</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c</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7</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d</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6</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e</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5</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restart"/>
            <w:vAlign w:val="center"/>
          </w:tcPr>
          <w:p w:rsidR="00F04B7C" w:rsidRPr="0010676E" w:rsidRDefault="00F04B7C" w:rsidP="000004A9">
            <w:pPr>
              <w:pStyle w:val="Tabletext"/>
              <w:ind w:left="84"/>
              <w:rPr>
                <w:rFonts w:eastAsia="SimSun"/>
              </w:rPr>
            </w:pPr>
            <w:r w:rsidRPr="0010676E">
              <w:rPr>
                <w:rFonts w:eastAsia="SimSun"/>
              </w:rPr>
              <w:t>MIMO Mode 5</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tcBorders>
              <w:bottom w:val="single" w:sz="4" w:space="0" w:color="auto"/>
            </w:tcBorders>
            <w:vAlign w:val="center"/>
          </w:tcPr>
          <w:p w:rsidR="00F04B7C" w:rsidRPr="0010676E" w:rsidRDefault="00F04B7C" w:rsidP="000004A9">
            <w:pPr>
              <w:pStyle w:val="Tabletext"/>
              <w:ind w:left="84"/>
              <w:rPr>
                <w:rFonts w:eastAsia="SimSun"/>
              </w:rPr>
            </w:pP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7</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5000" w:type="pct"/>
            <w:gridSpan w:val="6"/>
            <w:tcBorders>
              <w:top w:val="single" w:sz="4" w:space="0" w:color="auto"/>
              <w:left w:val="nil"/>
              <w:bottom w:val="nil"/>
              <w:right w:val="nil"/>
            </w:tcBorders>
          </w:tcPr>
          <w:p w:rsidR="00F04B7C" w:rsidRPr="0010676E" w:rsidRDefault="00F04B7C" w:rsidP="000004A9">
            <w:pPr>
              <w:pStyle w:val="Tablelegend"/>
              <w:ind w:left="84"/>
              <w:rPr>
                <w:rFonts w:eastAsia="SimSun"/>
                <w:lang w:val="en-US"/>
              </w:rPr>
            </w:pPr>
            <w:r w:rsidRPr="0010676E">
              <w:rPr>
                <w:rFonts w:eastAsia="Malgun Gothic"/>
                <w:vertAlign w:val="superscript"/>
                <w:lang w:val="en-US"/>
              </w:rPr>
              <w:t>a</w:t>
            </w:r>
            <w:r w:rsidRPr="0010676E">
              <w:rPr>
                <w:rFonts w:eastAsia="Malgun Gothic"/>
                <w:lang w:val="en-US"/>
              </w:rPr>
              <w:t xml:space="preserve">  2 streams to one MS  and 1 stream to another MS, with 1 layer each.</w:t>
            </w:r>
            <w:r w:rsidRPr="0010676E">
              <w:rPr>
                <w:rFonts w:eastAsia="Malgun Gothic"/>
                <w:lang w:val="en-US"/>
              </w:rPr>
              <w:br/>
            </w:r>
            <w:r w:rsidRPr="0010676E">
              <w:rPr>
                <w:rFonts w:eastAsia="Malgun Gothic"/>
                <w:vertAlign w:val="superscript"/>
                <w:lang w:val="en-US"/>
              </w:rPr>
              <w:t>b</w:t>
            </w:r>
            <w:r w:rsidRPr="0010676E">
              <w:rPr>
                <w:rFonts w:eastAsia="Malgun Gothic"/>
                <w:lang w:val="en-US"/>
              </w:rPr>
              <w:t xml:space="preserve">  2 streams to one MS and 1 stream each to the other two MSs, with 1 layer each.</w:t>
            </w:r>
            <w:r w:rsidRPr="0010676E">
              <w:rPr>
                <w:rFonts w:eastAsia="Malgun Gothic"/>
                <w:lang w:val="en-US"/>
              </w:rPr>
              <w:br/>
            </w:r>
            <w:r w:rsidRPr="0010676E">
              <w:rPr>
                <w:rFonts w:eastAsia="Malgun Gothic"/>
                <w:vertAlign w:val="superscript"/>
                <w:lang w:val="en-US"/>
              </w:rPr>
              <w:t xml:space="preserve">c </w:t>
            </w:r>
            <w:r w:rsidRPr="0010676E">
              <w:rPr>
                <w:rFonts w:eastAsia="Malgun Gothic"/>
                <w:lang w:val="en-US"/>
              </w:rPr>
              <w:t xml:space="preserve"> 2 streams to one MS and 1 stream each to the other six MSs, with 1 layer each.</w:t>
            </w:r>
            <w:r w:rsidRPr="0010676E">
              <w:rPr>
                <w:rFonts w:eastAsia="Malgun Gothic"/>
                <w:lang w:val="en-US"/>
              </w:rPr>
              <w:br/>
            </w:r>
            <w:r w:rsidRPr="0010676E">
              <w:rPr>
                <w:rFonts w:eastAsia="Malgun Gothic"/>
                <w:vertAlign w:val="superscript"/>
                <w:lang w:val="en-US"/>
              </w:rPr>
              <w:t>d</w:t>
            </w:r>
            <w:r w:rsidRPr="0010676E">
              <w:rPr>
                <w:rFonts w:eastAsia="Malgun Gothic"/>
                <w:lang w:val="en-US"/>
              </w:rPr>
              <w:t xml:space="preserve">  2 streams each to two MS and 1 stream each to the other four MSs, with 1 layer each.</w:t>
            </w:r>
            <w:r w:rsidRPr="0010676E">
              <w:rPr>
                <w:rFonts w:eastAsia="Malgun Gothic"/>
                <w:lang w:val="en-US"/>
              </w:rPr>
              <w:br/>
            </w:r>
            <w:r w:rsidRPr="0010676E">
              <w:rPr>
                <w:rFonts w:eastAsia="Malgun Gothic"/>
                <w:vertAlign w:val="superscript"/>
                <w:lang w:val="en-US"/>
              </w:rPr>
              <w:t>e</w:t>
            </w:r>
            <w:r w:rsidRPr="0010676E">
              <w:rPr>
                <w:rFonts w:eastAsia="Malgun Gothic"/>
                <w:lang w:val="en-US"/>
              </w:rPr>
              <w:t xml:space="preserve">  2 streams each to three MS and 1 stream each to the other two MSs, with 1 layer each.</w:t>
            </w:r>
          </w:p>
        </w:tc>
      </w:tr>
    </w:tbl>
    <w:p w:rsidR="00F04B7C" w:rsidRPr="0010676E" w:rsidRDefault="00F04B7C" w:rsidP="00F04B7C">
      <w:pPr>
        <w:rPr>
          <w:rFonts w:eastAsia="SimSun"/>
          <w:lang w:val="en-US"/>
        </w:rPr>
      </w:pPr>
    </w:p>
    <w:p w:rsidR="00F04B7C" w:rsidRPr="0010676E" w:rsidRDefault="00F04B7C" w:rsidP="00F04B7C">
      <w:pPr>
        <w:rPr>
          <w:rFonts w:eastAsia="SimSun"/>
          <w:lang w:val="en-US"/>
        </w:rPr>
      </w:pPr>
      <w:r w:rsidRPr="0010676E">
        <w:rPr>
          <w:rFonts w:eastAsia="SimSun"/>
          <w:lang w:val="en-US"/>
        </w:rPr>
        <w:t>The stream to antenna mapping depends on the MIMO scheme. In DL, the CQI and rank feedback are transmitted to assist the BS in rank adaptation, mode switching, and rate adaptation. For spatial multiplexing, the rank is defined as the number of streams to be used for each user. In FDD and TDD systems, unitary codebook based precoding is used for closed-loop SU-MIMO. In DL, an MS may feedback some information to the BS in closed-loop SU-MIMO such as rank, sub-band selection, CQI, precoding matrix index (PMI), and long-term channel state information.</w:t>
      </w:r>
    </w:p>
    <w:p w:rsidR="00F04B7C" w:rsidRPr="0010676E" w:rsidRDefault="00F04B7C" w:rsidP="00F04B7C">
      <w:pPr>
        <w:rPr>
          <w:rFonts w:eastAsia="SimSun"/>
          <w:lang w:val="en-US"/>
        </w:rPr>
      </w:pPr>
      <w:r w:rsidRPr="0010676E">
        <w:rPr>
          <w:rFonts w:eastAsia="SimSun"/>
          <w:lang w:val="en-US"/>
        </w:rPr>
        <w:t xml:space="preserve">In DL, the MU-MIMO transmission with up to two streams per user is supported. </w:t>
      </w:r>
      <w:bookmarkStart w:id="12" w:name="_Toc216683213"/>
      <w:bookmarkStart w:id="13" w:name="_Toc216683286"/>
      <w:bookmarkStart w:id="14" w:name="_Toc217051991"/>
      <w:bookmarkStart w:id="15" w:name="_Toc219206372"/>
      <w:bookmarkStart w:id="16" w:name="_Toc246688707"/>
      <w:bookmarkStart w:id="17" w:name="_Toc216683214"/>
      <w:bookmarkStart w:id="18" w:name="_Toc216683287"/>
      <w:bookmarkStart w:id="19" w:name="_Toc217051992"/>
      <w:bookmarkStart w:id="20" w:name="_Toc219206373"/>
      <w:bookmarkStart w:id="21" w:name="_Toc246688708"/>
      <w:bookmarkStart w:id="22" w:name="_Toc216683215"/>
      <w:bookmarkStart w:id="23" w:name="_Toc216683288"/>
      <w:bookmarkStart w:id="24" w:name="_Toc217051993"/>
      <w:bookmarkStart w:id="25" w:name="_Toc219206374"/>
      <w:bookmarkStart w:id="26" w:name="_Toc246688709"/>
      <w:bookmarkStart w:id="27" w:name="_Toc216683216"/>
      <w:bookmarkStart w:id="28" w:name="_Toc216683289"/>
      <w:bookmarkStart w:id="29" w:name="_Toc217051994"/>
      <w:bookmarkStart w:id="30" w:name="_Toc219206375"/>
      <w:bookmarkStart w:id="31" w:name="_Toc246688710"/>
      <w:bookmarkStart w:id="32" w:name="_Toc216683217"/>
      <w:bookmarkStart w:id="33" w:name="_Toc216683290"/>
      <w:bookmarkStart w:id="34" w:name="_Toc217051995"/>
      <w:bookmarkStart w:id="35" w:name="_Toc219206376"/>
      <w:bookmarkStart w:id="36" w:name="_Toc246688711"/>
      <w:bookmarkStart w:id="37" w:name="_Toc216683218"/>
      <w:bookmarkStart w:id="38" w:name="_Toc216683291"/>
      <w:bookmarkStart w:id="39" w:name="_Toc217051996"/>
      <w:bookmarkStart w:id="40" w:name="_Toc219206377"/>
      <w:bookmarkStart w:id="41" w:name="_Toc246688712"/>
      <w:bookmarkStart w:id="42" w:name="_Toc216683219"/>
      <w:bookmarkStart w:id="43" w:name="_Toc216683292"/>
      <w:bookmarkStart w:id="44" w:name="_Toc217051997"/>
      <w:bookmarkStart w:id="45" w:name="_Toc219206378"/>
      <w:bookmarkStart w:id="46" w:name="_Toc246688713"/>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10676E">
        <w:rPr>
          <w:rFonts w:eastAsia="SimSun"/>
          <w:lang w:val="en-US"/>
        </w:rPr>
        <w:t xml:space="preserve">Beamforming is enabled with this precoding mechanism. </w:t>
      </w:r>
      <w:r w:rsidRPr="0010676E">
        <w:rPr>
          <w:rFonts w:eastAsia="SimSun"/>
          <w:i/>
          <w:iCs/>
          <w:lang w:val="en-US"/>
        </w:rPr>
        <w:t xml:space="preserve">WirelessMAN-Advanced </w:t>
      </w:r>
      <w:r w:rsidRPr="0010676E">
        <w:rPr>
          <w:rFonts w:eastAsia="SimSun"/>
          <w:lang w:val="en-US"/>
        </w:rPr>
        <w:t>has the capability to adapt between SU-MIMO and MU-MIMO in a predefined and flexible manner. Multi-BS MIMO techniques are also supported for improving sector and cell-edge throughput using multi-BS collaborative precoding, network coordinated beamforming, or inter-cell interference cancellation.</w:t>
      </w:r>
    </w:p>
    <w:p w:rsidR="00F04B7C" w:rsidRPr="0010676E" w:rsidRDefault="00F04B7C" w:rsidP="00F04B7C">
      <w:pPr>
        <w:rPr>
          <w:rFonts w:eastAsia="Batang"/>
          <w:lang w:val="en-US"/>
        </w:rPr>
      </w:pPr>
      <w:r w:rsidRPr="0010676E">
        <w:rPr>
          <w:rFonts w:eastAsia="SimSun"/>
          <w:lang w:val="en-US"/>
        </w:rPr>
        <w:t>For UL MIMO, t</w:t>
      </w:r>
      <w:r w:rsidRPr="0010676E">
        <w:rPr>
          <w:rFonts w:eastAsia="Batang"/>
          <w:lang w:val="en-US"/>
        </w:rPr>
        <w:t xml:space="preserve">he BS will schedule users to resource blocks and determines the modulation and coding scheme (MCS) level and MIMO parameters (mode, rank, etc.). The supported antenna configurations include 1, 2, or 4 transmit antennas and more than two receive antennas. </w:t>
      </w:r>
      <w:r w:rsidRPr="0010676E">
        <w:rPr>
          <w:rFonts w:eastAsia="SimSun"/>
          <w:lang w:val="en-US"/>
        </w:rPr>
        <w:t xml:space="preserve">The </w:t>
      </w:r>
      <w:r w:rsidRPr="0010676E">
        <w:rPr>
          <w:rFonts w:eastAsia="Batang"/>
          <w:lang w:val="en-US"/>
        </w:rPr>
        <w:t xml:space="preserve">UL MIMO modes and parameters are </w:t>
      </w:r>
      <w:r w:rsidRPr="0010676E">
        <w:rPr>
          <w:rFonts w:eastAsia="SimSun"/>
          <w:lang w:val="en-US"/>
        </w:rPr>
        <w:t>shown</w:t>
      </w:r>
      <w:r w:rsidRPr="0010676E">
        <w:rPr>
          <w:rFonts w:eastAsia="Batang"/>
          <w:lang w:val="en-US"/>
        </w:rPr>
        <w:t xml:space="preserve"> in Table 2.4 and Table 2.5</w:t>
      </w:r>
      <w:r w:rsidRPr="0010676E">
        <w:rPr>
          <w:rFonts w:eastAsia="SimSun"/>
          <w:lang w:val="en-US"/>
        </w:rPr>
        <w:t>, respectively</w:t>
      </w:r>
      <w:r w:rsidRPr="0010676E">
        <w:rPr>
          <w:rFonts w:eastAsia="Batang"/>
          <w:lang w:val="en-US"/>
        </w:rPr>
        <w:t>.</w:t>
      </w:r>
    </w:p>
    <w:p w:rsidR="00F04B7C" w:rsidRPr="0010676E" w:rsidRDefault="00DC35C8" w:rsidP="00F04B7C">
      <w:pPr>
        <w:pStyle w:val="TableNo"/>
        <w:rPr>
          <w:rFonts w:eastAsia="SimSun"/>
        </w:rPr>
      </w:pPr>
      <w:r w:rsidRPr="0010676E">
        <w:rPr>
          <w:rFonts w:eastAsia="SimSun"/>
        </w:rPr>
        <w:t>TABLE</w:t>
      </w:r>
      <w:r w:rsidR="00F04B7C" w:rsidRPr="0010676E">
        <w:rPr>
          <w:rFonts w:eastAsia="SimSun"/>
        </w:rPr>
        <w:t xml:space="preserve"> 2.4</w:t>
      </w:r>
    </w:p>
    <w:p w:rsidR="00F04B7C" w:rsidRPr="0010676E" w:rsidRDefault="00F04B7C" w:rsidP="00F04B7C">
      <w:pPr>
        <w:pStyle w:val="Tabletitle"/>
        <w:rPr>
          <w:rFonts w:eastAsia="SimSun"/>
        </w:rPr>
      </w:pPr>
      <w:r w:rsidRPr="0010676E">
        <w:t xml:space="preserve">UL </w:t>
      </w:r>
      <w:r w:rsidRPr="0010676E">
        <w:rPr>
          <w:rFonts w:eastAsia="SimSun"/>
        </w:rPr>
        <w:t>MIMO modes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tblPr>
      <w:tblGrid>
        <w:gridCol w:w="1249"/>
        <w:gridCol w:w="4292"/>
        <w:gridCol w:w="2461"/>
        <w:gridCol w:w="1781"/>
      </w:tblGrid>
      <w:tr w:rsidR="00F04B7C" w:rsidRPr="0010676E">
        <w:trPr>
          <w:trHeight w:val="20"/>
          <w:jc w:val="center"/>
        </w:trPr>
        <w:tc>
          <w:tcPr>
            <w:tcW w:w="638" w:type="pct"/>
            <w:shd w:val="clear" w:color="auto" w:fill="auto"/>
            <w:vAlign w:val="center"/>
          </w:tcPr>
          <w:p w:rsidR="00F04B7C" w:rsidRPr="0010676E" w:rsidRDefault="00F04B7C" w:rsidP="000004A9">
            <w:pPr>
              <w:pStyle w:val="Tablehead"/>
              <w:rPr>
                <w:rFonts w:eastAsia="SimSun"/>
              </w:rPr>
            </w:pPr>
            <w:r w:rsidRPr="0010676E">
              <w:rPr>
                <w:rFonts w:eastAsia="SimSun"/>
              </w:rPr>
              <w:t>Mode Index</w:t>
            </w:r>
          </w:p>
        </w:tc>
        <w:tc>
          <w:tcPr>
            <w:tcW w:w="2193" w:type="pct"/>
            <w:shd w:val="clear" w:color="auto" w:fill="auto"/>
            <w:vAlign w:val="center"/>
          </w:tcPr>
          <w:p w:rsidR="00F04B7C" w:rsidRPr="0010676E" w:rsidRDefault="00F04B7C" w:rsidP="000004A9">
            <w:pPr>
              <w:pStyle w:val="Tablehead"/>
              <w:rPr>
                <w:rFonts w:eastAsia="SimSun"/>
              </w:rPr>
            </w:pPr>
            <w:r w:rsidRPr="0010676E">
              <w:rPr>
                <w:rFonts w:eastAsia="SimSun"/>
              </w:rPr>
              <w:t>Description</w:t>
            </w:r>
          </w:p>
        </w:tc>
        <w:tc>
          <w:tcPr>
            <w:tcW w:w="1258" w:type="pct"/>
            <w:shd w:val="clear" w:color="auto" w:fill="auto"/>
            <w:vAlign w:val="center"/>
          </w:tcPr>
          <w:p w:rsidR="00F04B7C" w:rsidRPr="0010676E" w:rsidRDefault="00F04B7C" w:rsidP="000004A9">
            <w:pPr>
              <w:pStyle w:val="Tablehead"/>
              <w:rPr>
                <w:rFonts w:eastAsia="SimSun"/>
              </w:rPr>
            </w:pPr>
            <w:r w:rsidRPr="0010676E">
              <w:rPr>
                <w:rFonts w:eastAsia="SimSun"/>
              </w:rPr>
              <w:t>MIMO Encoding Format</w:t>
            </w:r>
          </w:p>
        </w:tc>
        <w:tc>
          <w:tcPr>
            <w:tcW w:w="910" w:type="pct"/>
            <w:shd w:val="clear" w:color="auto" w:fill="auto"/>
            <w:vAlign w:val="center"/>
          </w:tcPr>
          <w:p w:rsidR="00F04B7C" w:rsidRPr="0010676E" w:rsidRDefault="00F04B7C" w:rsidP="000004A9">
            <w:pPr>
              <w:pStyle w:val="Tablehead"/>
              <w:rPr>
                <w:rFonts w:eastAsia="SimSun"/>
              </w:rPr>
            </w:pPr>
            <w:r w:rsidRPr="0010676E">
              <w:rPr>
                <w:rFonts w:eastAsia="SimSun"/>
              </w:rPr>
              <w:t>MIMO Precoding</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0</w:t>
            </w:r>
          </w:p>
        </w:tc>
        <w:tc>
          <w:tcPr>
            <w:tcW w:w="2193" w:type="pct"/>
            <w:vAlign w:val="center"/>
          </w:tcPr>
          <w:p w:rsidR="00F04B7C" w:rsidRPr="0010676E" w:rsidRDefault="00F04B7C" w:rsidP="000004A9">
            <w:pPr>
              <w:pStyle w:val="Tabletext"/>
              <w:rPr>
                <w:rFonts w:eastAsia="SimSun"/>
                <w:lang w:val="es-ES_tradnl"/>
              </w:rPr>
            </w:pPr>
            <w:r w:rsidRPr="0010676E">
              <w:rPr>
                <w:rFonts w:eastAsia="SimSun"/>
                <w:lang w:val="es-ES_tradnl"/>
              </w:rPr>
              <w:t>Open-Loop SU-MIMO (TX Diversity)</w:t>
            </w:r>
          </w:p>
        </w:tc>
        <w:tc>
          <w:tcPr>
            <w:tcW w:w="1258" w:type="pct"/>
            <w:vAlign w:val="center"/>
          </w:tcPr>
          <w:p w:rsidR="00F04B7C" w:rsidRPr="0010676E" w:rsidRDefault="00F04B7C" w:rsidP="000004A9">
            <w:pPr>
              <w:pStyle w:val="Tabletext"/>
              <w:rPr>
                <w:rFonts w:eastAsia="SimSun"/>
              </w:rPr>
            </w:pPr>
            <w:r w:rsidRPr="0010676E">
              <w:rPr>
                <w:rFonts w:eastAsia="SimSun"/>
              </w:rPr>
              <w:t>SFBC</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1</w:t>
            </w:r>
          </w:p>
        </w:tc>
        <w:tc>
          <w:tcPr>
            <w:tcW w:w="2193" w:type="pct"/>
            <w:vAlign w:val="center"/>
          </w:tcPr>
          <w:p w:rsidR="00F04B7C" w:rsidRPr="0010676E" w:rsidRDefault="00F04B7C" w:rsidP="000004A9">
            <w:pPr>
              <w:pStyle w:val="Tabletext"/>
              <w:rPr>
                <w:rFonts w:eastAsia="SimSun"/>
              </w:rPr>
            </w:pPr>
            <w:r w:rsidRPr="0010676E">
              <w:rPr>
                <w:rFonts w:eastAsia="SimSun"/>
              </w:rPr>
              <w:t>Open-Loop SU-MIMO (Spatial Multiplexing)</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2</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Closed-Loop SU-MIMO (Spatial Multiplexing)</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3</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 xml:space="preserve">Open-Loop Collaborative Spatial Multiplexing </w:t>
            </w:r>
            <w:r w:rsidRPr="0010676E">
              <w:rPr>
                <w:rFonts w:eastAsia="SimSun"/>
                <w:lang w:val="en-US"/>
              </w:rPr>
              <w:br/>
              <w:t>(MU-MIMO)</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4</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 xml:space="preserve">Closed-Loop Collaborative Spatial Multiplexing </w:t>
            </w:r>
            <w:r w:rsidRPr="0010676E">
              <w:rPr>
                <w:rFonts w:eastAsia="SimSun"/>
                <w:lang w:val="en-US"/>
              </w:rPr>
              <w:br/>
              <w:t>(MU-MIMO)</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Adaptive</w:t>
            </w:r>
          </w:p>
        </w:tc>
      </w:tr>
    </w:tbl>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2.5</w:t>
      </w:r>
    </w:p>
    <w:p w:rsidR="00F04B7C" w:rsidRPr="0010676E" w:rsidRDefault="00F04B7C" w:rsidP="00F04B7C">
      <w:pPr>
        <w:pStyle w:val="Tabletitle"/>
      </w:pPr>
      <w:r w:rsidRPr="0010676E">
        <w:t>UL MIMO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1E0"/>
      </w:tblPr>
      <w:tblGrid>
        <w:gridCol w:w="2137"/>
        <w:gridCol w:w="1506"/>
        <w:gridCol w:w="1506"/>
        <w:gridCol w:w="1506"/>
        <w:gridCol w:w="1506"/>
        <w:gridCol w:w="1506"/>
      </w:tblGrid>
      <w:tr w:rsidR="00F04B7C" w:rsidRPr="0010676E">
        <w:trPr>
          <w:trHeight w:val="20"/>
          <w:tblHeader/>
          <w:jc w:val="center"/>
        </w:trPr>
        <w:tc>
          <w:tcPr>
            <w:tcW w:w="0" w:type="auto"/>
            <w:shd w:val="clear" w:color="auto" w:fill="auto"/>
            <w:vAlign w:val="center"/>
          </w:tcPr>
          <w:p w:rsidR="00F04B7C" w:rsidRPr="0010676E" w:rsidRDefault="00F04B7C" w:rsidP="000004A9">
            <w:pPr>
              <w:pStyle w:val="Tablehead"/>
              <w:ind w:left="140"/>
              <w:rPr>
                <w:rFonts w:eastAsia="SimSun"/>
              </w:rPr>
            </w:pP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transmit antennas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STC rate per layer</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streams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subcarriers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layers</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pPr>
            <w:r w:rsidRPr="0010676E">
              <w:t>MIMO Mode 0</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Align w:val="center"/>
          </w:tcPr>
          <w:p w:rsidR="00F04B7C" w:rsidRPr="0010676E" w:rsidRDefault="00F04B7C" w:rsidP="000004A9">
            <w:pPr>
              <w:pStyle w:val="Tabletext"/>
              <w:ind w:left="140"/>
            </w:pPr>
            <w:r w:rsidRPr="0010676E">
              <w:t>MIMO Mode 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rPr>
                <w:lang w:val="es-ES_tradnl"/>
              </w:rPr>
            </w:pPr>
            <w:r w:rsidRPr="0010676E">
              <w:rPr>
                <w:lang w:val="es-ES_tradnl"/>
              </w:rPr>
              <w:t>MIMO Mode 1 and MIMO Mode 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rPr>
                <w:lang w:val="es-ES_tradnl"/>
              </w:rPr>
            </w:pPr>
            <w:r w:rsidRPr="0010676E">
              <w:rPr>
                <w:lang w:val="es-ES_tradnl"/>
              </w:rPr>
              <w:t>MIMO Mode 3 and MIMO Mode 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bl>
    <w:p w:rsidR="00F04B7C" w:rsidRPr="0010676E" w:rsidRDefault="00F04B7C" w:rsidP="00F04B7C">
      <w:pPr>
        <w:rPr>
          <w:rFonts w:eastAsia="Batang"/>
        </w:rPr>
      </w:pPr>
    </w:p>
    <w:p w:rsidR="00F04B7C" w:rsidRPr="0010676E" w:rsidRDefault="00F04B7C" w:rsidP="00F04B7C">
      <w:pPr>
        <w:rPr>
          <w:rFonts w:eastAsia="SimSun"/>
          <w:lang w:val="en-US"/>
        </w:rPr>
      </w:pPr>
      <w:r w:rsidRPr="0010676E">
        <w:rPr>
          <w:rFonts w:eastAsia="Batang"/>
          <w:lang w:val="en-US"/>
        </w:rPr>
        <w:t>The supported UL transmit diversity modes include 2 and 4 transmit antenna schemes with rate 1 such as space frequency block coding (SFBC) and 2 stream precoder. In FDD and TDD systems, unitary codebook-based precoding is supported. In this mode, the MS transmits a sounding reference signal in the UL to assist the UL scheduling and precoder selection in the BS. The BS signals the resource allocation, MCS, rank, preferred precoder index, and packet size to the MS. UL MU-MIMO enables multiple MSs to be spatially multiplexed on the same radio resources. Both open-loop and closed-loop MU-MIMO are supported. The MSs with single transmit antenna can operate in open-loop SU- or MU-MIMO mode.</w:t>
      </w:r>
    </w:p>
    <w:p w:rsidR="00F04B7C" w:rsidRPr="0010676E" w:rsidRDefault="00F04B7C" w:rsidP="00F04B7C">
      <w:pPr>
        <w:pStyle w:val="Heading3"/>
        <w:rPr>
          <w:rFonts w:eastAsia="SimSun"/>
          <w:lang w:val="en-US"/>
        </w:rPr>
      </w:pPr>
      <w:bookmarkStart w:id="47" w:name="_Toc246688714"/>
      <w:r w:rsidRPr="0010676E">
        <w:rPr>
          <w:rFonts w:eastAsia="SimSun"/>
          <w:lang w:val="en-US"/>
        </w:rPr>
        <w:t>2.1.2</w:t>
      </w:r>
      <w:r w:rsidRPr="0010676E">
        <w:rPr>
          <w:rFonts w:eastAsia="SimSun"/>
          <w:lang w:val="en-US"/>
        </w:rPr>
        <w:tab/>
        <w:t>Overview of MAC layer</w:t>
      </w:r>
      <w:bookmarkEnd w:id="47"/>
    </w:p>
    <w:p w:rsidR="00F04B7C" w:rsidRPr="0010676E" w:rsidRDefault="00F04B7C" w:rsidP="00F04B7C">
      <w:pPr>
        <w:rPr>
          <w:rFonts w:eastAsia="SimSun"/>
          <w:lang w:val="en-US"/>
        </w:rPr>
      </w:pPr>
      <w:r w:rsidRPr="0010676E">
        <w:rPr>
          <w:rFonts w:eastAsia="SimSun"/>
          <w:lang w:val="en-US"/>
        </w:rPr>
        <w:t>The following sections describe selected MAC features.</w:t>
      </w:r>
    </w:p>
    <w:p w:rsidR="00F04B7C" w:rsidRPr="0010676E" w:rsidRDefault="00F04B7C" w:rsidP="00F04B7C">
      <w:pPr>
        <w:pStyle w:val="Heading4"/>
        <w:rPr>
          <w:rFonts w:eastAsia="SimSun"/>
          <w:lang w:val="en-US"/>
        </w:rPr>
      </w:pPr>
      <w:bookmarkStart w:id="48" w:name="_Ref216751625"/>
      <w:bookmarkStart w:id="49" w:name="_Toc216769099"/>
      <w:bookmarkStart w:id="50" w:name="_Toc246688715"/>
      <w:r w:rsidRPr="0010676E">
        <w:rPr>
          <w:rFonts w:eastAsia="SimSun"/>
          <w:lang w:val="en-US"/>
        </w:rPr>
        <w:t>2.1.2.1</w:t>
      </w:r>
      <w:r w:rsidRPr="0010676E">
        <w:rPr>
          <w:rFonts w:eastAsia="SimSun"/>
          <w:lang w:val="en-US"/>
        </w:rPr>
        <w:tab/>
        <w:t>MAC addressing</w:t>
      </w:r>
      <w:bookmarkEnd w:id="48"/>
      <w:bookmarkEnd w:id="49"/>
      <w:bookmarkEnd w:id="50"/>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defines global and logical addresses for an MS that identify the user and its connections during a session. The MS is identified by the globally unique 48-bit IEEE extended unique identifier assigned by the IEEE Registration Authority.</w:t>
      </w:r>
      <w:bookmarkStart w:id="51" w:name="_Toc216769101"/>
      <w:bookmarkEnd w:id="51"/>
      <w:r w:rsidRPr="0010676E">
        <w:rPr>
          <w:rFonts w:eastAsia="SimSun"/>
          <w:lang w:val="en-US"/>
        </w:rPr>
        <w:t xml:space="preserve"> The MS is further assigned the following logical identifiers: 1) A station identifier during network entry (or network re-entry), that uniquely identifies the MS within the cell, and 2) a flow identifier (FID) that uniquely identifies the control connections and transport connections with the MS. A temporary station identifier is used to protect the mapping between the actual station identifier during network entry. A deregistration identifier is defined to uniquely identify the MS within the set of paging group identifiers, paging cycle, and paging offset.</w:t>
      </w:r>
    </w:p>
    <w:p w:rsidR="00F04B7C" w:rsidRPr="0010676E" w:rsidRDefault="00F04B7C" w:rsidP="00F04B7C">
      <w:pPr>
        <w:pStyle w:val="Heading4"/>
        <w:rPr>
          <w:rFonts w:eastAsia="SimSun"/>
          <w:lang w:val="en-US"/>
        </w:rPr>
      </w:pPr>
      <w:bookmarkStart w:id="52" w:name="_Toc246688716"/>
      <w:r w:rsidRPr="0010676E">
        <w:rPr>
          <w:rFonts w:eastAsia="SimSun"/>
          <w:lang w:val="en-US"/>
        </w:rPr>
        <w:t>2.1.2.2</w:t>
      </w:r>
      <w:r w:rsidRPr="0010676E">
        <w:rPr>
          <w:rFonts w:eastAsia="SimSun"/>
          <w:lang w:val="en-US"/>
        </w:rPr>
        <w:tab/>
        <w:t>Network entry</w:t>
      </w:r>
      <w:bookmarkEnd w:id="52"/>
    </w:p>
    <w:p w:rsidR="00F04B7C" w:rsidRPr="0010676E" w:rsidRDefault="00F04B7C" w:rsidP="00F04B7C">
      <w:pPr>
        <w:rPr>
          <w:rFonts w:eastAsia="SimSun"/>
          <w:lang w:val="en-US"/>
        </w:rPr>
      </w:pPr>
      <w:r w:rsidRPr="0010676E">
        <w:rPr>
          <w:rFonts w:eastAsia="SimSun"/>
          <w:lang w:val="en-US"/>
        </w:rPr>
        <w:t>Network entry is the procedure through which an MS detects a cellular network and establishes a connection with that network. The network entry has the following steps (see Fig. 2.8):</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synchronization with the BS by acquiring the preambles;</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acquiring necessary system information such as BS and network service provider identifiers for initial network entry and cell selection;</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initial ranging;</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basic capability negotiation;</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authentication</w:t>
      </w:r>
      <w:r w:rsidRPr="0010676E">
        <w:rPr>
          <w:rFonts w:eastAsia="Malgun Gothic"/>
          <w:lang w:val="en-US"/>
        </w:rPr>
        <w:t>/</w:t>
      </w:r>
      <w:r w:rsidRPr="0010676E">
        <w:rPr>
          <w:rFonts w:eastAsia="SimSun"/>
          <w:lang w:val="en-US"/>
        </w:rPr>
        <w:t>a</w:t>
      </w:r>
      <w:r w:rsidRPr="0010676E">
        <w:rPr>
          <w:rFonts w:eastAsia="Malgun Gothic"/>
          <w:lang w:val="en-US"/>
        </w:rPr>
        <w:t>uthorization and key exchange;</w:t>
      </w:r>
    </w:p>
    <w:p w:rsidR="00F04B7C" w:rsidRPr="0010676E" w:rsidRDefault="00F04B7C" w:rsidP="00F04B7C">
      <w:pPr>
        <w:pStyle w:val="enumlev1"/>
        <w:rPr>
          <w:rFonts w:eastAsia="Malgun Gothic"/>
          <w:lang w:val="en-US"/>
        </w:rPr>
      </w:pPr>
      <w:r w:rsidRPr="0010676E">
        <w:rPr>
          <w:rFonts w:eastAsia="SimSun"/>
          <w:lang w:val="en-US"/>
        </w:rPr>
        <w:t>–</w:t>
      </w:r>
      <w:r w:rsidRPr="0010676E">
        <w:rPr>
          <w:rFonts w:eastAsia="SimSun"/>
          <w:lang w:val="en-US"/>
        </w:rPr>
        <w:tab/>
        <w:t xml:space="preserve">registration </w:t>
      </w:r>
      <w:r w:rsidRPr="0010676E">
        <w:rPr>
          <w:rFonts w:eastAsia="Malgun Gothic"/>
          <w:lang w:val="en-US"/>
        </w:rPr>
        <w:t>and service flow setup.</w:t>
      </w:r>
    </w:p>
    <w:p w:rsidR="00F04B7C" w:rsidRPr="0010676E" w:rsidRDefault="00F04B7C" w:rsidP="00F04B7C">
      <w:pPr>
        <w:pStyle w:val="FigureNo"/>
        <w:rPr>
          <w:rFonts w:eastAsia="SimSun"/>
        </w:rPr>
      </w:pPr>
      <w:r w:rsidRPr="0010676E">
        <w:rPr>
          <w:rFonts w:eastAsia="SimSun"/>
        </w:rPr>
        <w:t>Figure 2.8</w:t>
      </w:r>
    </w:p>
    <w:p w:rsidR="00F04B7C" w:rsidRPr="0010676E" w:rsidRDefault="00F04B7C" w:rsidP="00F04B7C">
      <w:pPr>
        <w:pStyle w:val="Figuretitle"/>
        <w:rPr>
          <w:rFonts w:eastAsia="SimSun"/>
        </w:rPr>
      </w:pPr>
      <w:r w:rsidRPr="0010676E">
        <w:rPr>
          <w:rFonts w:eastAsia="SimSun"/>
        </w:rPr>
        <w:t>Network entry procedures</w:t>
      </w:r>
    </w:p>
    <w:p w:rsidR="00F04B7C" w:rsidRPr="0010676E" w:rsidRDefault="00F04B7C" w:rsidP="00F04B7C">
      <w:pPr>
        <w:jc w:val="center"/>
        <w:rPr>
          <w:rFonts w:eastAsia="SimSun"/>
        </w:rPr>
      </w:pPr>
      <w:r w:rsidRPr="0010676E">
        <w:object w:dxaOrig="4054" w:dyaOrig="4364">
          <v:shape id="_x0000_i1032" type="#_x0000_t75" style="width:202.15pt;height:218.15pt" o:ole="" o:allowoverlap="f">
            <v:imagedata r:id="rId21" o:title=""/>
          </v:shape>
          <o:OLEObject Type="Embed" ProgID="CorelDRAW.Graphic.14" ShapeID="_x0000_i1032" DrawAspect="Content" ObjectID="_1299676728" r:id="rId22"/>
        </w:object>
      </w:r>
    </w:p>
    <w:p w:rsidR="00F04B7C" w:rsidRPr="0010676E" w:rsidRDefault="00F04B7C" w:rsidP="00F04B7C">
      <w:pPr>
        <w:rPr>
          <w:rFonts w:eastAsia="SimSun"/>
        </w:rPr>
      </w:pPr>
      <w:bookmarkStart w:id="53" w:name="_Toc246688717"/>
    </w:p>
    <w:p w:rsidR="00F04B7C" w:rsidRPr="0010676E" w:rsidRDefault="00F04B7C" w:rsidP="00F04B7C">
      <w:pPr>
        <w:pStyle w:val="Heading4"/>
        <w:rPr>
          <w:rFonts w:eastAsia="SimSun"/>
          <w:lang w:val="en-US"/>
        </w:rPr>
      </w:pPr>
      <w:r w:rsidRPr="0010676E">
        <w:rPr>
          <w:rFonts w:eastAsia="SimSun"/>
          <w:lang w:val="en-US"/>
        </w:rPr>
        <w:t>2.1.2.3</w:t>
      </w:r>
      <w:r w:rsidRPr="0010676E">
        <w:rPr>
          <w:rFonts w:eastAsia="SimSun"/>
          <w:lang w:val="en-US"/>
        </w:rPr>
        <w:tab/>
        <w:t>Connection management</w:t>
      </w:r>
      <w:bookmarkEnd w:id="53"/>
      <w:r w:rsidRPr="0010676E">
        <w:rPr>
          <w:rFonts w:eastAsia="SimSun"/>
          <w:lang w:val="en-US"/>
        </w:rPr>
        <w:t xml:space="preserve"> and quality of service</w:t>
      </w:r>
    </w:p>
    <w:p w:rsidR="00F04B7C" w:rsidRPr="0010676E" w:rsidRDefault="00F04B7C" w:rsidP="00F04B7C">
      <w:pPr>
        <w:rPr>
          <w:rFonts w:eastAsia="SimSun"/>
          <w:lang w:val="en-US"/>
        </w:rPr>
      </w:pPr>
      <w:r w:rsidRPr="0010676E">
        <w:rPr>
          <w:rFonts w:eastAsia="SimSun"/>
          <w:lang w:val="en-US"/>
        </w:rPr>
        <w:t xml:space="preserve">A connection is defined as a mapping between the MAC layers of a BS and one (or several) MS. If there is a one-to-one mapping between one BS and one MS, the connection is called a unicast connection; otherwise, it is called a multicast or broadcast connection. Two types of connections are specified: control connections and transport connections. Control connections are used to carry MAC control messages. Transport connections are used to carry user data including upper layer signalling messages. A MAC control message is never transferred over transport connection, and user data is never transferred over the control connections. One pair of bi-directional (DL/UL) unicast control connections are automatically established when an MS performs initial network entry. </w:t>
      </w:r>
    </w:p>
    <w:p w:rsidR="00F04B7C" w:rsidRPr="0010676E" w:rsidRDefault="00F04B7C" w:rsidP="00F04B7C">
      <w:pPr>
        <w:rPr>
          <w:rFonts w:eastAsia="SimSun"/>
          <w:lang w:val="en-US"/>
        </w:rPr>
      </w:pPr>
      <w:r w:rsidRPr="0010676E">
        <w:rPr>
          <w:rFonts w:eastAsia="SimSun"/>
          <w:lang w:val="en-US"/>
        </w:rPr>
        <w:t>All the user data communications are in the context of transport connections. A transport connection is unidirectional and established with a unique FID. Each transport connection is associated with an active service flow to provide various levels of QoS required by the service flow. An MS may have multiple transport connections which have different set of QoS parameters, and each transport connection may have one or more sets of QoS parameters. The transport connection is established when the associated active service flow is admitted or activated, and released when the associated service flow becomes inactive. Transport connections can be preprovisioned or dynamically created. Pre-provisioned connections are those established by system for an MS during the MS network entry. On the other hand, the BS or the MS can cre</w:t>
      </w:r>
      <w:r w:rsidRPr="0010676E">
        <w:rPr>
          <w:rFonts w:eastAsia="SimSun"/>
          <w:lang w:val="en-US"/>
        </w:rPr>
        <w:softHyphen/>
        <w:t>ate new connections dynamically if required.</w:t>
      </w:r>
    </w:p>
    <w:p w:rsidR="00F04B7C" w:rsidRPr="0010676E" w:rsidRDefault="00F04B7C" w:rsidP="00F04B7C">
      <w:pPr>
        <w:pStyle w:val="Heading4"/>
        <w:rPr>
          <w:rFonts w:eastAsia="SimSun"/>
          <w:lang w:val="en-US"/>
        </w:rPr>
      </w:pPr>
      <w:bookmarkStart w:id="54" w:name="_Toc246688720"/>
      <w:r w:rsidRPr="0010676E">
        <w:rPr>
          <w:rFonts w:eastAsia="SimSun"/>
          <w:lang w:val="en-US"/>
        </w:rPr>
        <w:t>2.1.2.4</w:t>
      </w:r>
      <w:r w:rsidRPr="0010676E">
        <w:rPr>
          <w:rFonts w:eastAsia="SimSun"/>
          <w:lang w:val="en-US"/>
        </w:rPr>
        <w:tab/>
        <w:t>MAC header</w:t>
      </w:r>
      <w:bookmarkEnd w:id="54"/>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Batang"/>
          <w:lang w:val="en-US"/>
        </w:rPr>
        <w:t xml:space="preserve"> specifies a number of efficient MAC headers for various applications comprising of fewer fields with shorter size compared to </w:t>
      </w:r>
      <w:r w:rsidRPr="0010676E">
        <w:rPr>
          <w:rFonts w:eastAsia="SimSun"/>
          <w:lang w:val="en-US"/>
        </w:rPr>
        <w:t xml:space="preserve">the </w:t>
      </w:r>
      <w:r w:rsidRPr="0010676E">
        <w:rPr>
          <w:rFonts w:eastAsia="Batang"/>
          <w:lang w:val="en-US"/>
        </w:rPr>
        <w:t>generic MAC header</w:t>
      </w:r>
      <w:r w:rsidRPr="0010676E">
        <w:rPr>
          <w:rFonts w:eastAsia="SimSun"/>
          <w:lang w:val="en-US"/>
        </w:rPr>
        <w:t xml:space="preserve"> of OFDMA TDD WMAN</w:t>
      </w:r>
      <w:r w:rsidRPr="0010676E">
        <w:rPr>
          <w:rFonts w:eastAsia="Batang"/>
          <w:lang w:val="en-US"/>
        </w:rPr>
        <w:t xml:space="preserve">. The advanced generic MAC header in Fig. 2.9 consists of Extended Header Indicator, </w:t>
      </w:r>
      <w:r w:rsidRPr="0010676E">
        <w:rPr>
          <w:rFonts w:eastAsia="SimSun"/>
          <w:lang w:val="en-US"/>
        </w:rPr>
        <w:t>FID</w:t>
      </w:r>
      <w:r w:rsidRPr="0010676E">
        <w:rPr>
          <w:rFonts w:eastAsia="Batang"/>
          <w:lang w:val="en-US"/>
        </w:rPr>
        <w:t xml:space="preserve">, and Payload Length fields. Other MAC header types include </w:t>
      </w:r>
      <w:r w:rsidRPr="0010676E">
        <w:rPr>
          <w:lang w:val="en-US"/>
        </w:rPr>
        <w:t>two-byte short-packet MAC header, which is defined to support small-payload applications such as VoIP and is characterized by small data packets and non-ARQ connection</w:t>
      </w:r>
      <w:r w:rsidRPr="0010676E">
        <w:rPr>
          <w:rFonts w:eastAsia="SimSun"/>
          <w:lang w:val="en-US"/>
        </w:rPr>
        <w:t xml:space="preserve">, </w:t>
      </w:r>
      <w:bookmarkStart w:id="55" w:name="_Toc235847484"/>
      <w:bookmarkStart w:id="56" w:name="_Toc236464868"/>
      <w:r w:rsidRPr="0010676E">
        <w:rPr>
          <w:rFonts w:eastAsia="SimSun"/>
          <w:lang w:val="en-US"/>
        </w:rPr>
        <w:t>Fragmentation extended header, Packing extended header for transport connection</w:t>
      </w:r>
      <w:bookmarkEnd w:id="55"/>
      <w:r w:rsidRPr="0010676E">
        <w:rPr>
          <w:rFonts w:eastAsia="SimSun"/>
          <w:lang w:val="en-US"/>
        </w:rPr>
        <w:t>s</w:t>
      </w:r>
      <w:bookmarkEnd w:id="56"/>
      <w:r w:rsidRPr="0010676E">
        <w:rPr>
          <w:rFonts w:eastAsia="SimSun"/>
          <w:lang w:val="en-US"/>
        </w:rPr>
        <w:t xml:space="preserve">, </w:t>
      </w:r>
      <w:bookmarkStart w:id="57" w:name="_Toc235847485"/>
      <w:bookmarkStart w:id="58" w:name="_Toc236464869"/>
      <w:r w:rsidRPr="0010676E">
        <w:rPr>
          <w:rFonts w:eastAsia="SimSun"/>
          <w:lang w:val="en-US"/>
        </w:rPr>
        <w:t>MAC Control extended header for control connection</w:t>
      </w:r>
      <w:bookmarkEnd w:id="57"/>
      <w:r w:rsidRPr="0010676E">
        <w:rPr>
          <w:rFonts w:eastAsia="SimSun"/>
          <w:lang w:val="en-US"/>
        </w:rPr>
        <w:t>s</w:t>
      </w:r>
      <w:bookmarkEnd w:id="58"/>
      <w:r w:rsidRPr="0010676E">
        <w:rPr>
          <w:rFonts w:eastAsia="SimSun"/>
          <w:lang w:val="en-US"/>
        </w:rPr>
        <w:t xml:space="preserve">, and Multiplexing extended header that is used when </w:t>
      </w:r>
      <w:r w:rsidRPr="0010676E">
        <w:rPr>
          <w:lang w:val="en-US"/>
        </w:rPr>
        <w:t xml:space="preserve">data from multiple connections associated with the same security association is present in the payload of the MAC </w:t>
      </w:r>
      <w:r w:rsidRPr="0010676E">
        <w:rPr>
          <w:rFonts w:eastAsia="SimSun"/>
          <w:lang w:val="en-US"/>
        </w:rPr>
        <w:t>protocol data unit (</w:t>
      </w:r>
      <w:r w:rsidRPr="0010676E">
        <w:rPr>
          <w:lang w:val="en-US"/>
        </w:rPr>
        <w:t>PDU</w:t>
      </w:r>
      <w:r w:rsidRPr="0010676E">
        <w:rPr>
          <w:rFonts w:eastAsia="SimSun"/>
          <w:lang w:val="en-US"/>
        </w:rPr>
        <w:t xml:space="preserve">). </w:t>
      </w:r>
    </w:p>
    <w:p w:rsidR="00F04B7C" w:rsidRPr="0010676E" w:rsidRDefault="00F04B7C" w:rsidP="00F04B7C">
      <w:pPr>
        <w:pStyle w:val="FigureNo"/>
        <w:rPr>
          <w:rFonts w:eastAsia="SimSun"/>
        </w:rPr>
      </w:pPr>
      <w:r w:rsidRPr="0010676E">
        <w:rPr>
          <w:rFonts w:eastAsia="SimSun"/>
        </w:rPr>
        <w:t>Figure 2.9</w:t>
      </w:r>
    </w:p>
    <w:p w:rsidR="00F04B7C" w:rsidRPr="0010676E" w:rsidRDefault="00F04B7C" w:rsidP="00F04B7C">
      <w:pPr>
        <w:pStyle w:val="Figuretitle"/>
        <w:rPr>
          <w:rFonts w:eastAsia="Batang"/>
        </w:rPr>
      </w:pPr>
      <w:r w:rsidRPr="0010676E">
        <w:rPr>
          <w:rFonts w:eastAsia="SimSun"/>
        </w:rPr>
        <w:t>Advanced generic MAC headers</w:t>
      </w:r>
    </w:p>
    <w:p w:rsidR="00F04B7C" w:rsidRPr="0010676E" w:rsidRDefault="00F04B7C" w:rsidP="00F04B7C">
      <w:pPr>
        <w:jc w:val="center"/>
        <w:rPr>
          <w:rFonts w:eastAsia="SimSun"/>
        </w:rPr>
      </w:pPr>
      <w:r w:rsidRPr="0010676E">
        <w:object w:dxaOrig="4354" w:dyaOrig="1489">
          <v:shape id="_x0000_i1033" type="#_x0000_t75" style="width:217.05pt;height:74.15pt" o:ole="" o:allowoverlap="f">
            <v:imagedata r:id="rId23" o:title=""/>
          </v:shape>
          <o:OLEObject Type="Embed" ProgID="CorelDRAW.Graphic.14" ShapeID="_x0000_i1033" DrawAspect="Content" ObjectID="_1299676729" r:id="rId24"/>
        </w:object>
      </w:r>
    </w:p>
    <w:p w:rsidR="00F04B7C" w:rsidRPr="0010676E" w:rsidRDefault="00F04B7C" w:rsidP="00F04B7C">
      <w:pPr>
        <w:rPr>
          <w:rFonts w:eastAsia="SimSun"/>
        </w:rPr>
      </w:pPr>
      <w:bookmarkStart w:id="59" w:name="_Toc246688721"/>
    </w:p>
    <w:p w:rsidR="00F04B7C" w:rsidRPr="0010676E" w:rsidRDefault="00F04B7C" w:rsidP="00F04B7C">
      <w:pPr>
        <w:pStyle w:val="Heading4"/>
        <w:rPr>
          <w:rFonts w:eastAsia="SimSun"/>
          <w:lang w:val="en-US"/>
        </w:rPr>
      </w:pPr>
      <w:r w:rsidRPr="0010676E">
        <w:rPr>
          <w:rFonts w:eastAsia="SimSun"/>
          <w:lang w:val="en-US"/>
        </w:rPr>
        <w:t>2.1.2.5</w:t>
      </w:r>
      <w:r w:rsidRPr="0010676E">
        <w:rPr>
          <w:rFonts w:eastAsia="SimSun"/>
          <w:lang w:val="en-US"/>
        </w:rPr>
        <w:tab/>
        <w:t>ARQ and HARQ functions</w:t>
      </w:r>
      <w:bookmarkEnd w:id="59"/>
    </w:p>
    <w:p w:rsidR="00F04B7C" w:rsidRPr="0010676E" w:rsidRDefault="00F04B7C" w:rsidP="00F04B7C">
      <w:pPr>
        <w:rPr>
          <w:rFonts w:eastAsia="SimSun"/>
          <w:lang w:val="en-US"/>
        </w:rPr>
      </w:pPr>
      <w:r w:rsidRPr="0010676E">
        <w:rPr>
          <w:rFonts w:eastAsia="Batang"/>
          <w:lang w:val="en-US"/>
        </w:rPr>
        <w:t xml:space="preserve">An </w:t>
      </w:r>
      <w:r w:rsidRPr="0010676E">
        <w:rPr>
          <w:rFonts w:eastAsia="SimSun"/>
          <w:lang w:val="en-US"/>
        </w:rPr>
        <w:t>ARQ block is generated from one</w:t>
      </w:r>
      <w:r w:rsidRPr="0010676E">
        <w:rPr>
          <w:rFonts w:eastAsia="Batang"/>
          <w:lang w:val="en-US"/>
        </w:rPr>
        <w:t xml:space="preserve"> or multiple </w:t>
      </w:r>
      <w:r w:rsidRPr="0010676E">
        <w:rPr>
          <w:rFonts w:eastAsia="SimSun"/>
          <w:lang w:val="en-US"/>
        </w:rPr>
        <w:t xml:space="preserve">MAC service data units (SDUs) or MAC SDU fragment(s). ARQ blocks </w:t>
      </w:r>
      <w:r w:rsidRPr="0010676E">
        <w:rPr>
          <w:rFonts w:eastAsia="Batang"/>
          <w:lang w:val="en-US"/>
        </w:rPr>
        <w:t xml:space="preserve">can </w:t>
      </w:r>
      <w:r w:rsidRPr="0010676E">
        <w:rPr>
          <w:rFonts w:eastAsia="SimSun"/>
          <w:lang w:val="en-US"/>
        </w:rPr>
        <w:t>be variable in size and</w:t>
      </w:r>
      <w:r w:rsidRPr="0010676E">
        <w:rPr>
          <w:rFonts w:eastAsia="Batang"/>
          <w:lang w:val="en-US"/>
        </w:rPr>
        <w:t xml:space="preserve"> are </w:t>
      </w:r>
      <w:r w:rsidRPr="0010676E">
        <w:rPr>
          <w:rFonts w:eastAsia="SimSun"/>
          <w:lang w:val="en-US"/>
        </w:rPr>
        <w:t>sequentially numbered</w:t>
      </w:r>
      <w:r w:rsidRPr="0010676E">
        <w:rPr>
          <w:rFonts w:eastAsia="Batang"/>
          <w:lang w:val="en-US"/>
        </w:rPr>
        <w:t xml:space="preserve">. </w:t>
      </w:r>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uses adaptive asynchronous and non-adaptive synchronous HARQ schemes in the DL and UL, respectively. The HARQ operation is relying on an N-process (multi-channel) stop-and-wait protocol. In adaptive asynchronous HARQ, the resource allocation and transmission format for the HARQ retransmissions may be different from the initial transmission. In case of retransmission, control signalling is required to indicate the resource allocation and transmission format along with other HARQ necessary parameters. A non-adaptive synchronous HARQ scheme is used in the UL where the parameters and the resource allocation for the retransmission are known</w:t>
      </w:r>
      <w:r w:rsidRPr="0010676E">
        <w:rPr>
          <w:rFonts w:eastAsia="SimSun"/>
          <w:i/>
          <w:iCs/>
          <w:lang w:val="en-US"/>
        </w:rPr>
        <w:t xml:space="preserve"> a priori</w:t>
      </w:r>
      <w:r w:rsidRPr="0010676E">
        <w:rPr>
          <w:rFonts w:eastAsia="SimSun"/>
          <w:lang w:val="en-US"/>
        </w:rPr>
        <w:t>.</w:t>
      </w:r>
    </w:p>
    <w:p w:rsidR="00F04B7C" w:rsidRPr="0010676E" w:rsidRDefault="00F04B7C" w:rsidP="00F04B7C">
      <w:pPr>
        <w:pStyle w:val="Heading4"/>
        <w:rPr>
          <w:rFonts w:eastAsia="SimSun"/>
          <w:lang w:val="en-US"/>
        </w:rPr>
      </w:pPr>
      <w:bookmarkStart w:id="60" w:name="_Toc246688722"/>
      <w:r w:rsidRPr="0010676E">
        <w:rPr>
          <w:rFonts w:eastAsia="SimSun"/>
          <w:lang w:val="en-US"/>
        </w:rPr>
        <w:t>2.1.2.6</w:t>
      </w:r>
      <w:r w:rsidRPr="0010676E">
        <w:rPr>
          <w:rFonts w:eastAsia="SimSun"/>
          <w:lang w:val="en-US"/>
        </w:rPr>
        <w:tab/>
        <w:t>Mobility management and handover</w:t>
      </w:r>
      <w:bookmarkEnd w:id="60"/>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SimSun"/>
          <w:lang w:val="en-US"/>
        </w:rPr>
        <w:t xml:space="preserve"> supports both network-controlled and MS-assisted handover (HO). As illustrated in Fig. 2.10, the handover procedures may be initiated by either MS or BS; the final handover decision and target BS selection may be made either by the serving BS or the MS. The MS executes the handover or cancels the procedure through HO cancellation message. The network re-entry procedures with the target BS, as shown in Fig. 2.10, may be optimized by target BS possession of MS information obtained from serving BS via core network. The MS may also maintain communication with serving BS while performing network re-entry at target BS as directed by serving BS. </w:t>
      </w:r>
    </w:p>
    <w:p w:rsidR="00F04B7C" w:rsidRPr="0010676E" w:rsidRDefault="00F04B7C" w:rsidP="00F04B7C">
      <w:pPr>
        <w:pStyle w:val="FigureNo"/>
        <w:rPr>
          <w:rFonts w:eastAsia="SimSun"/>
        </w:rPr>
      </w:pPr>
      <w:r w:rsidRPr="0010676E">
        <w:rPr>
          <w:rFonts w:eastAsia="SimSun"/>
        </w:rPr>
        <w:t>Figure 2.10</w:t>
      </w:r>
    </w:p>
    <w:p w:rsidR="00F04B7C" w:rsidRPr="0010676E" w:rsidRDefault="00F04B7C" w:rsidP="00F04B7C">
      <w:pPr>
        <w:pStyle w:val="Figuretitle"/>
        <w:rPr>
          <w:rFonts w:eastAsia="SimSun"/>
        </w:rPr>
      </w:pPr>
      <w:r w:rsidRPr="0010676E">
        <w:rPr>
          <w:rFonts w:eastAsia="SimSun"/>
        </w:rPr>
        <w:t>Handover procedures</w:t>
      </w:r>
    </w:p>
    <w:p w:rsidR="00F04B7C" w:rsidRPr="0010676E" w:rsidRDefault="00F04B7C" w:rsidP="00F04B7C">
      <w:pPr>
        <w:jc w:val="center"/>
        <w:rPr>
          <w:rFonts w:eastAsia="SimSun"/>
        </w:rPr>
      </w:pPr>
      <w:r w:rsidRPr="0010676E">
        <w:object w:dxaOrig="4087" w:dyaOrig="4373">
          <v:shape id="_x0000_i1034" type="#_x0000_t75" style="width:203.75pt;height:219.2pt" o:ole="" o:allowoverlap="f">
            <v:imagedata r:id="rId25" o:title=""/>
          </v:shape>
          <o:OLEObject Type="Embed" ProgID="CorelDRAW.Graphic.14" ShapeID="_x0000_i1034" DrawAspect="Content" ObjectID="_1299676730" r:id="rId26"/>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61" w:name="_Toc246688723"/>
      <w:r w:rsidRPr="0010676E">
        <w:rPr>
          <w:rFonts w:eastAsia="SimSun"/>
          <w:lang w:val="en-US"/>
        </w:rPr>
        <w:t>2.1.2.7</w:t>
      </w:r>
      <w:r w:rsidRPr="0010676E">
        <w:rPr>
          <w:rFonts w:eastAsia="SimSun"/>
          <w:lang w:val="en-US"/>
        </w:rPr>
        <w:tab/>
        <w:t>Power management</w:t>
      </w:r>
      <w:bookmarkEnd w:id="61"/>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SimSun"/>
          <w:lang w:val="en-US"/>
        </w:rPr>
        <w:t xml:space="preserve"> provides power management functions including sleep mode and idle mode to mitigate power consumption of the MS. Sleep mode is a state in which an MS performs prenegotiated periods of absence from the serving BS. The sleep mode may be enacted when an MS is in the connected state. Using the sleep mode, the MS is provided with a series of alternative listening and sleep windows. The listening window is the time interval in which MS is available for transmit/receive of control signalling and data. The </w:t>
      </w:r>
      <w:r w:rsidRPr="0010676E">
        <w:rPr>
          <w:rFonts w:eastAsia="SimSun"/>
          <w:i/>
          <w:iCs/>
          <w:lang w:val="en-US"/>
        </w:rPr>
        <w:t>WirelessMAN-Advanced</w:t>
      </w:r>
      <w:r w:rsidRPr="0010676E">
        <w:rPr>
          <w:rFonts w:eastAsia="SimSun"/>
          <w:lang w:val="en-US"/>
        </w:rPr>
        <w:t xml:space="preserve"> has the capability of dynamically adjusting the duration of sleep and listening windows within a sleep cycle based on changing traffic patterns and HARQ operations. When MS is in active mode, sleep parameters are negotiated between MS and BS. The base station instructs the MS to enter sleep mode. MAC management messages can be used for sleep mode request/response. The period of the sleep cycle is measured in units of frames or superframes and is the sum of a sleep and listening windows. During the MS listening window, BS may transmit the traffic indication message intended for one or multiple MSs. The listening window can be extended through explicit or implicit signalling. The maximum length of the extension is to the end of the current sleep cycle. </w:t>
      </w:r>
    </w:p>
    <w:p w:rsidR="00F04B7C" w:rsidRPr="0010676E" w:rsidRDefault="00F04B7C" w:rsidP="00F04B7C">
      <w:pPr>
        <w:rPr>
          <w:rFonts w:eastAsia="SimSun"/>
          <w:lang w:val="en-US"/>
        </w:rPr>
      </w:pPr>
      <w:r w:rsidRPr="0010676E">
        <w:rPr>
          <w:rFonts w:eastAsia="SimSun"/>
          <w:lang w:val="en-US"/>
        </w:rPr>
        <w:t xml:space="preserve">Idle mode allows the MS to become periodically available for DL broadcast traffic messaging such as paging message without registration with the network. The network assigns MSs in the idle mode to a paging group during idle mode entry or location update. </w:t>
      </w:r>
      <w:r w:rsidRPr="0010676E">
        <w:rPr>
          <w:lang w:val="en-US"/>
        </w:rPr>
        <w:t>If an MS is assigned to multiple paging groups, it may also be assigned multiple paging offsets within a paging cycle where each paging offset corresponds to a separate paging group. The assignment of multiple paging offsets to an MS allows monitoring</w:t>
      </w:r>
      <w:r w:rsidRPr="0010676E">
        <w:rPr>
          <w:rFonts w:eastAsia="SimSun"/>
          <w:lang w:val="en-US"/>
        </w:rPr>
        <w:t xml:space="preserve"> of the </w:t>
      </w:r>
      <w:r w:rsidRPr="0010676E">
        <w:rPr>
          <w:lang w:val="en-US"/>
        </w:rPr>
        <w:t>paging message</w:t>
      </w:r>
      <w:r w:rsidRPr="0010676E">
        <w:rPr>
          <w:rFonts w:eastAsia="SimSun"/>
          <w:lang w:val="en-US"/>
        </w:rPr>
        <w:t>s</w:t>
      </w:r>
      <w:r w:rsidRPr="0010676E">
        <w:rPr>
          <w:lang w:val="en-US"/>
        </w:rPr>
        <w:t xml:space="preserve"> at different paging offset when the </w:t>
      </w:r>
      <w:r w:rsidRPr="0010676E">
        <w:rPr>
          <w:rFonts w:eastAsia="SimSun"/>
          <w:lang w:val="en-US"/>
        </w:rPr>
        <w:t xml:space="preserve">MS </w:t>
      </w:r>
      <w:r w:rsidRPr="0010676E">
        <w:rPr>
          <w:lang w:val="en-US"/>
        </w:rPr>
        <w:t xml:space="preserve">is located in one of its paging groups. The distance between two adjacent paging offsets should be long enough so that the MS paged in the first paging offset can inform the network before the next paging offset in the same paging cycle </w:t>
      </w:r>
      <w:r w:rsidRPr="0010676E">
        <w:rPr>
          <w:rFonts w:eastAsia="SimSun"/>
          <w:lang w:val="en-US"/>
        </w:rPr>
        <w:t xml:space="preserve">occurs, thereby avoiding unnecessary paging in the next paging offset. The MS monitors the paging message during listening interval. The paging message contains identification of the MSs to be notified of pending traffic or location update. The start of the paging listening interval is calculated based on paging cycle and paging offset are defined in terms of number of superframes. The serving BS transmits the list of paging group identifiers (PGID) at the predetermined location at the beginning of the paging available interval. During paging available interval, the MS monitors the SFH and if there is an indication of any change in system configuration information, the MS will acquire the latest system information at the next instance of SFH transmission (i.e. next SFH). To provide location privacy, the paging controller assigns Deregistration identifiers to uniquely identify the MSs in the idle mode in a particular paging group.  </w:t>
      </w:r>
    </w:p>
    <w:p w:rsidR="00F04B7C" w:rsidRPr="0010676E" w:rsidRDefault="00F04B7C" w:rsidP="00F04B7C">
      <w:pPr>
        <w:rPr>
          <w:rFonts w:eastAsia="SimSun"/>
          <w:lang w:val="en-US"/>
        </w:rPr>
      </w:pPr>
      <w:r w:rsidRPr="0010676E">
        <w:rPr>
          <w:rFonts w:eastAsia="SimSun"/>
          <w:lang w:val="en-US"/>
        </w:rPr>
        <w:t xml:space="preserve">An MS in idle mode performs location update, if either of these conditions are met, paging group location update, timer based location update, or power down location update. The MS performs the location update when the MS detects a change in paging group by monitoring the PGIDs, which are transmitted by the BS. The MS periodically performs location update procedure prior to the expiration of idle mode timer. At every location update including paging group update, the idle mode timer is reset. </w:t>
      </w:r>
    </w:p>
    <w:p w:rsidR="00F04B7C" w:rsidRPr="0010676E" w:rsidRDefault="00F04B7C" w:rsidP="00F04B7C">
      <w:pPr>
        <w:pStyle w:val="Heading4"/>
        <w:rPr>
          <w:rFonts w:eastAsia="SimSun"/>
          <w:lang w:val="en-US"/>
        </w:rPr>
      </w:pPr>
      <w:bookmarkStart w:id="62" w:name="_Toc246688724"/>
      <w:r w:rsidRPr="0010676E">
        <w:rPr>
          <w:rFonts w:eastAsia="SimSun"/>
          <w:lang w:val="en-US"/>
        </w:rPr>
        <w:t>2.1.2.8</w:t>
      </w:r>
      <w:r w:rsidRPr="0010676E">
        <w:rPr>
          <w:rFonts w:eastAsia="SimSun"/>
          <w:lang w:val="en-US"/>
        </w:rPr>
        <w:tab/>
        <w:t>Security</w:t>
      </w:r>
      <w:bookmarkEnd w:id="62"/>
    </w:p>
    <w:p w:rsidR="00F04B7C" w:rsidRPr="0010676E" w:rsidRDefault="00F04B7C" w:rsidP="00F04B7C">
      <w:pPr>
        <w:rPr>
          <w:lang w:val="en-US"/>
        </w:rPr>
      </w:pPr>
      <w:r w:rsidRPr="0010676E">
        <w:rPr>
          <w:lang w:val="en-US"/>
        </w:rPr>
        <w:t xml:space="preserve">Security functions provide subscribers with privacy, authentication, and confidentiality across </w:t>
      </w:r>
      <w:r w:rsidRPr="0010676E">
        <w:rPr>
          <w:rFonts w:eastAsia="SimSun"/>
          <w:i/>
          <w:iCs/>
          <w:lang w:val="en-US"/>
        </w:rPr>
        <w:t>WirelessMAN-Advanced</w:t>
      </w:r>
      <w:r w:rsidRPr="0010676E">
        <w:rPr>
          <w:i/>
          <w:iCs/>
          <w:lang w:val="en-US"/>
        </w:rPr>
        <w:t xml:space="preserve"> </w:t>
      </w:r>
      <w:r w:rsidRPr="0010676E">
        <w:rPr>
          <w:lang w:val="en-US"/>
        </w:rPr>
        <w:t>network. The PKM protocol provides mutual and unilateral authentication and establishes confidentiality between the MS and the BS</w:t>
      </w:r>
      <w:r w:rsidRPr="0010676E">
        <w:rPr>
          <w:rFonts w:eastAsia="SimSun"/>
          <w:lang w:val="en-US"/>
        </w:rPr>
        <w:t xml:space="preserve"> by supporting </w:t>
      </w:r>
      <w:r w:rsidRPr="0010676E">
        <w:rPr>
          <w:lang w:val="en-US"/>
        </w:rPr>
        <w:t xml:space="preserve">transparent exchange </w:t>
      </w:r>
      <w:r w:rsidRPr="0010676E">
        <w:rPr>
          <w:rFonts w:eastAsia="SimSun"/>
          <w:lang w:val="en-US"/>
        </w:rPr>
        <w:t xml:space="preserve">of </w:t>
      </w:r>
      <w:r w:rsidRPr="0010676E">
        <w:rPr>
          <w:lang w:val="en-US"/>
        </w:rPr>
        <w:t>authentication and authorization (EAP) messages.</w:t>
      </w:r>
    </w:p>
    <w:p w:rsidR="00F04B7C" w:rsidRPr="0010676E" w:rsidRDefault="00F04B7C" w:rsidP="00F04B7C">
      <w:pPr>
        <w:rPr>
          <w:lang w:val="en-US"/>
        </w:rPr>
      </w:pPr>
      <w:r w:rsidRPr="0010676E">
        <w:rPr>
          <w:lang w:val="en-US"/>
        </w:rPr>
        <w:t xml:space="preserve">The </w:t>
      </w:r>
      <w:r w:rsidRPr="0010676E">
        <w:rPr>
          <w:rFonts w:eastAsia="SimSun"/>
          <w:lang w:val="en-US"/>
        </w:rPr>
        <w:t>MS</w:t>
      </w:r>
      <w:r w:rsidRPr="0010676E">
        <w:rPr>
          <w:lang w:val="en-US"/>
        </w:rPr>
        <w:t xml:space="preserve"> and the </w:t>
      </w:r>
      <w:r w:rsidRPr="0010676E">
        <w:rPr>
          <w:rFonts w:eastAsia="SimSun"/>
          <w:lang w:val="en-US"/>
        </w:rPr>
        <w:t>BS</w:t>
      </w:r>
      <w:r w:rsidRPr="0010676E">
        <w:rPr>
          <w:lang w:val="en-US"/>
        </w:rPr>
        <w:t xml:space="preserve"> may support encryption methods and algorithms for secure transmission of MAC PDUs. </w:t>
      </w:r>
      <w:r w:rsidRPr="0010676E">
        <w:rPr>
          <w:rFonts w:eastAsia="SimSun"/>
          <w:i/>
          <w:iCs/>
          <w:lang w:val="en-US"/>
        </w:rPr>
        <w:t>WirelessMAN-Advanced</w:t>
      </w:r>
      <w:r w:rsidRPr="0010676E">
        <w:rPr>
          <w:i/>
          <w:iCs/>
          <w:lang w:val="en-US"/>
        </w:rPr>
        <w:t xml:space="preserve"> </w:t>
      </w:r>
      <w:r w:rsidRPr="0010676E">
        <w:rPr>
          <w:lang w:val="en-US"/>
        </w:rPr>
        <w:t xml:space="preserve">supports </w:t>
      </w:r>
      <w:r w:rsidRPr="0010676E">
        <w:rPr>
          <w:rFonts w:eastAsia="SimSun"/>
          <w:lang w:val="en-US"/>
        </w:rPr>
        <w:t xml:space="preserve">selectively </w:t>
      </w:r>
      <w:r w:rsidRPr="0010676E">
        <w:rPr>
          <w:lang w:val="en-US"/>
        </w:rPr>
        <w:t xml:space="preserve">confidentiality </w:t>
      </w:r>
      <w:r w:rsidRPr="0010676E">
        <w:rPr>
          <w:rFonts w:eastAsia="SimSun"/>
          <w:lang w:val="en-US"/>
        </w:rPr>
        <w:t xml:space="preserve">or integrity </w:t>
      </w:r>
      <w:r w:rsidRPr="0010676E">
        <w:rPr>
          <w:lang w:val="en-US"/>
        </w:rPr>
        <w:t>protection over MAC</w:t>
      </w:r>
      <w:r w:rsidRPr="0010676E">
        <w:rPr>
          <w:rFonts w:eastAsia="SimSun"/>
          <w:lang w:val="en-US"/>
        </w:rPr>
        <w:t xml:space="preserve"> control</w:t>
      </w:r>
      <w:r w:rsidRPr="0010676E">
        <w:rPr>
          <w:lang w:val="en-US"/>
        </w:rPr>
        <w:t xml:space="preserve"> messages. Figure 2.11 shows the functional blocks of security architecture.</w:t>
      </w:r>
    </w:p>
    <w:p w:rsidR="00F04B7C" w:rsidRPr="0010676E" w:rsidRDefault="00F04B7C" w:rsidP="00F04B7C">
      <w:pPr>
        <w:pStyle w:val="FigureNo"/>
        <w:rPr>
          <w:rFonts w:eastAsia="SimSun"/>
          <w:lang w:val="en-US"/>
        </w:rPr>
      </w:pPr>
      <w:r w:rsidRPr="0010676E">
        <w:rPr>
          <w:rFonts w:eastAsia="SimSun"/>
          <w:lang w:val="en-US"/>
        </w:rPr>
        <w:t>Figure 2.11</w:t>
      </w:r>
    </w:p>
    <w:p w:rsidR="00F04B7C" w:rsidRPr="0010676E" w:rsidRDefault="00F04B7C" w:rsidP="00F04B7C">
      <w:pPr>
        <w:pStyle w:val="Figuretitle"/>
        <w:rPr>
          <w:lang w:val="en-US"/>
        </w:rPr>
      </w:pPr>
      <w:r w:rsidRPr="0010676E">
        <w:rPr>
          <w:rFonts w:eastAsia="SimSun"/>
          <w:lang w:val="en-US"/>
        </w:rPr>
        <w:t>Functional blocks of security architecture</w:t>
      </w:r>
    </w:p>
    <w:p w:rsidR="00F04B7C" w:rsidRPr="0010676E" w:rsidRDefault="00F04B7C" w:rsidP="00F04B7C">
      <w:pPr>
        <w:jc w:val="center"/>
        <w:rPr>
          <w:rFonts w:eastAsia="SimSun"/>
        </w:rPr>
      </w:pPr>
      <w:r w:rsidRPr="0010676E">
        <w:object w:dxaOrig="5052" w:dyaOrig="3112">
          <v:shape id="_x0000_i1035" type="#_x0000_t75" style="width:252.8pt;height:155.2pt" o:ole="" o:allowoverlap="f">
            <v:imagedata r:id="rId27" o:title=""/>
          </v:shape>
          <o:OLEObject Type="Embed" ProgID="CorelDRAW.Graphic.14" ShapeID="_x0000_i1035" DrawAspect="Content" ObjectID="_1299676731" r:id="rId28"/>
        </w:object>
      </w:r>
    </w:p>
    <w:p w:rsidR="00F04B7C" w:rsidRPr="0010676E" w:rsidRDefault="00F04B7C" w:rsidP="00F04B7C">
      <w:pPr>
        <w:rPr>
          <w:rFonts w:eastAsia="SimSun"/>
        </w:rPr>
      </w:pPr>
    </w:p>
    <w:p w:rsidR="00F04B7C" w:rsidRPr="0010676E" w:rsidRDefault="00F04B7C" w:rsidP="00F04B7C">
      <w:pPr>
        <w:rPr>
          <w:rFonts w:eastAsia="SimSun"/>
          <w:lang w:val="en-US"/>
        </w:rPr>
      </w:pPr>
      <w:r w:rsidRPr="0010676E">
        <w:rPr>
          <w:lang w:val="en-US"/>
        </w:rPr>
        <w:t xml:space="preserve">The security architecture is divided into security management and encryption and integrity logical entities. The security management functions include overall security management and control, EAP encapsulation/de-encapsulation, privacy key management (PKM) control, security association management, and identity/location privacy. </w:t>
      </w:r>
      <w:r w:rsidRPr="0010676E">
        <w:rPr>
          <w:rFonts w:eastAsia="SimSun"/>
          <w:lang w:val="en-US"/>
        </w:rPr>
        <w:t>To accomplish identity/location privacy, the MSID (i.e. MS MAC address) is not disclosed over the air even during network entry. The BS assigns a station identifier (STID) to the MS which is securely transmitted to the MS so that the MS’s identity and location can be hidden</w:t>
      </w:r>
      <w:r w:rsidRPr="0010676E">
        <w:rPr>
          <w:lang w:val="en-US"/>
        </w:rPr>
        <w:t xml:space="preserve">. The encryption and integrity protection entity functions include encryption of user data and authentication, control message authentication, message confidentiality protection. </w:t>
      </w:r>
    </w:p>
    <w:p w:rsidR="00F04B7C" w:rsidRPr="0010676E" w:rsidRDefault="00F04B7C" w:rsidP="00F04B7C">
      <w:pPr>
        <w:pStyle w:val="Heading2"/>
        <w:rPr>
          <w:rFonts w:eastAsia="SimSun"/>
          <w:lang w:val="en-US"/>
        </w:rPr>
      </w:pPr>
      <w:r w:rsidRPr="0010676E">
        <w:rPr>
          <w:rFonts w:eastAsia="SimSun"/>
          <w:lang w:val="en-US"/>
        </w:rPr>
        <w:t>2.2</w:t>
      </w:r>
      <w:r w:rsidRPr="0010676E">
        <w:rPr>
          <w:rFonts w:eastAsia="SimSun"/>
          <w:lang w:val="en-US"/>
        </w:rPr>
        <w:tab/>
        <w:t>Detailed specification of the radio interface technology</w:t>
      </w:r>
    </w:p>
    <w:p w:rsidR="00F04B7C" w:rsidRPr="0010676E" w:rsidRDefault="00F04B7C" w:rsidP="00F04B7C">
      <w:pPr>
        <w:rPr>
          <w:lang w:val="en-US"/>
        </w:rPr>
      </w:pPr>
      <w:r w:rsidRPr="0010676E">
        <w:rPr>
          <w:lang w:val="en-US"/>
        </w:rPr>
        <w:t xml:space="preserve">Detailed </w:t>
      </w:r>
      <w:r w:rsidRPr="0010676E">
        <w:rPr>
          <w:rFonts w:eastAsia="SimSun"/>
          <w:lang w:val="en-US"/>
        </w:rPr>
        <w:t xml:space="preserve">specifications </w:t>
      </w:r>
      <w:r w:rsidRPr="0010676E">
        <w:rPr>
          <w:lang w:val="en-US"/>
        </w:rPr>
        <w:t>described in this Annex are</w:t>
      </w:r>
      <w:r w:rsidRPr="0010676E">
        <w:rPr>
          <w:rFonts w:eastAsia="SimSun"/>
          <w:lang w:val="en-US"/>
        </w:rPr>
        <w:t xml:space="preserve"> developed around a “Global Core Specification</w:t>
      </w:r>
      <w:r w:rsidRPr="0010676E">
        <w:rPr>
          <w:lang w:val="en-US"/>
        </w:rPr>
        <w:t>”</w:t>
      </w:r>
      <w:r w:rsidRPr="0010676E">
        <w:rPr>
          <w:rFonts w:eastAsia="SimSun"/>
          <w:lang w:val="en-US"/>
        </w:rPr>
        <w:t xml:space="preserve"> (GCS)</w:t>
      </w:r>
      <w:r w:rsidRPr="0010676E">
        <w:rPr>
          <w:rStyle w:val="FootnoteReference"/>
          <w:rFonts w:eastAsia="SimSun"/>
        </w:rPr>
        <w:footnoteReference w:id="5"/>
      </w:r>
      <w:r w:rsidRPr="0010676E">
        <w:rPr>
          <w:rFonts w:eastAsia="SimSun"/>
          <w:lang w:val="en-US"/>
        </w:rPr>
        <w:t>, which is related to externally developed materials incorporated by specific references for a specific technology</w:t>
      </w:r>
      <w:r w:rsidRPr="0010676E">
        <w:rPr>
          <w:lang w:val="en-US"/>
        </w:rPr>
        <w:t>. The p</w:t>
      </w:r>
      <w:r w:rsidRPr="0010676E">
        <w:rPr>
          <w:rFonts w:eastAsia="SimSun"/>
          <w:lang w:val="en-US"/>
        </w:rPr>
        <w:t>rocess and use of the GCS, references, and related notifications and certifications</w:t>
      </w:r>
      <w:r w:rsidRPr="0010676E">
        <w:rPr>
          <w:lang w:val="en-US"/>
        </w:rPr>
        <w:t xml:space="preserve"> are found as Document IMT-ADV/24</w:t>
      </w:r>
      <w:r w:rsidRPr="0010676E">
        <w:rPr>
          <w:rStyle w:val="FootnoteReference"/>
        </w:rPr>
        <w:footnoteReference w:id="6"/>
      </w:r>
      <w:r w:rsidRPr="0010676E">
        <w:rPr>
          <w:lang w:val="en-US"/>
        </w:rPr>
        <w:t>.</w:t>
      </w:r>
    </w:p>
    <w:p w:rsidR="00F04B7C" w:rsidRPr="0010676E" w:rsidRDefault="00F04B7C" w:rsidP="00F04B7C">
      <w:pPr>
        <w:rPr>
          <w:rFonts w:eastAsia="SimSun"/>
          <w:lang w:val="en-US"/>
        </w:rPr>
      </w:pPr>
      <w:r w:rsidRPr="0010676E">
        <w:rPr>
          <w:rFonts w:eastAsia="SimSun"/>
          <w:lang w:val="en-US"/>
        </w:rPr>
        <w:t xml:space="preserve">The IMT-Advanced standards contained in this section are derived from the global core specification for </w:t>
      </w:r>
      <w:r w:rsidRPr="0010676E">
        <w:rPr>
          <w:rFonts w:eastAsia="SimSun"/>
          <w:i/>
          <w:iCs/>
          <w:lang w:val="en-US"/>
        </w:rPr>
        <w:t xml:space="preserve">WirelessMAN-Advanced </w:t>
      </w:r>
      <w:r w:rsidRPr="0010676E">
        <w:rPr>
          <w:rFonts w:eastAsia="SimSun"/>
          <w:lang w:val="en-US"/>
        </w:rPr>
        <w:t xml:space="preserve">contained at </w:t>
      </w:r>
      <w:hyperlink r:id="rId29" w:history="1">
        <w:r w:rsidRPr="0010676E">
          <w:rPr>
            <w:rStyle w:val="Hyperlink"/>
            <w:rFonts w:eastAsia="SimSun"/>
            <w:lang w:val="en-US"/>
          </w:rPr>
          <w:t>http://ties.itu.int/u/ITU</w:t>
        </w:r>
        <w:r w:rsidRPr="0010676E">
          <w:rPr>
            <w:rStyle w:val="Hyperlink"/>
            <w:rFonts w:eastAsia="SimSun"/>
            <w:lang w:val="en-US"/>
          </w:rPr>
          <w:noBreakHyphen/>
          <w:t>r/ede/rsg5/IMT-Advanced/GCS/WirelessMAN-Advanced/</w:t>
        </w:r>
      </w:hyperlink>
      <w:r w:rsidRPr="0010676E">
        <w:rPr>
          <w:rFonts w:eastAsia="SimSun"/>
          <w:lang w:val="en-US"/>
        </w:rPr>
        <w:t xml:space="preserve">. The following notes apply to the sections below: </w:t>
      </w:r>
    </w:p>
    <w:p w:rsidR="00F04B7C" w:rsidRPr="0010676E" w:rsidRDefault="00F04B7C" w:rsidP="00F04B7C">
      <w:pPr>
        <w:pStyle w:val="enumlev1"/>
        <w:rPr>
          <w:rFonts w:eastAsia="SimSun"/>
          <w:lang w:val="en-US"/>
        </w:rPr>
      </w:pPr>
      <w:r w:rsidRPr="0010676E">
        <w:rPr>
          <w:rFonts w:eastAsia="SimSun"/>
          <w:lang w:val="en-US"/>
        </w:rPr>
        <w:t>1)</w:t>
      </w:r>
      <w:r w:rsidRPr="0010676E">
        <w:rPr>
          <w:rFonts w:eastAsia="SimSun"/>
          <w:lang w:val="en-US"/>
        </w:rPr>
        <w:tab/>
        <w:t xml:space="preserve">The identified relevant </w:t>
      </w:r>
      <w:r w:rsidRPr="0010676E">
        <w:rPr>
          <w:rFonts w:eastAsia="SimSun"/>
          <w:b/>
          <w:bCs/>
          <w:i/>
          <w:iCs/>
          <w:lang w:val="en-US"/>
        </w:rPr>
        <w:t>Transposing Organizations</w:t>
      </w:r>
      <w:r w:rsidRPr="0010676E">
        <w:rPr>
          <w:rStyle w:val="FootnoteReference"/>
        </w:rPr>
        <w:footnoteReference w:id="7"/>
      </w:r>
      <w:r w:rsidRPr="0010676E">
        <w:rPr>
          <w:rFonts w:eastAsia="SimSun"/>
          <w:lang w:val="en-US"/>
        </w:rPr>
        <w:t xml:space="preserve"> should make their reference material available from their website. </w:t>
      </w:r>
    </w:p>
    <w:p w:rsidR="00F04B7C" w:rsidRPr="0010676E" w:rsidRDefault="00F04B7C" w:rsidP="00F04B7C">
      <w:pPr>
        <w:pStyle w:val="enumlev1"/>
        <w:rPr>
          <w:rFonts w:eastAsia="SimSun"/>
          <w:lang w:val="en-US"/>
        </w:rPr>
      </w:pPr>
      <w:r w:rsidRPr="0010676E">
        <w:rPr>
          <w:rFonts w:eastAsia="SimSun"/>
          <w:lang w:val="en-US"/>
        </w:rPr>
        <w:t>2)</w:t>
      </w:r>
      <w:r w:rsidRPr="0010676E">
        <w:rPr>
          <w:rFonts w:eastAsia="SimSun"/>
          <w:lang w:val="en-US"/>
        </w:rPr>
        <w:tab/>
        <w:t xml:space="preserve">This information was supplied by the </w:t>
      </w:r>
      <w:r w:rsidRPr="0010676E">
        <w:rPr>
          <w:rFonts w:eastAsia="SimSun"/>
          <w:b/>
          <w:bCs/>
          <w:i/>
          <w:iCs/>
          <w:lang w:val="en-US"/>
        </w:rPr>
        <w:t>Transposing Organizations</w:t>
      </w:r>
      <w:r w:rsidRPr="0010676E">
        <w:rPr>
          <w:rFonts w:eastAsia="SimSun"/>
          <w:lang w:val="en-US"/>
        </w:rPr>
        <w:t xml:space="preserve"> and relates to their own deliverables of the transposed global core specification.</w:t>
      </w:r>
    </w:p>
    <w:p w:rsidR="00F04B7C" w:rsidRPr="0010676E" w:rsidRDefault="00F04B7C" w:rsidP="00F04B7C">
      <w:pPr>
        <w:pStyle w:val="Heading3"/>
        <w:rPr>
          <w:rFonts w:eastAsia="SimSun"/>
          <w:lang w:val="en-US"/>
        </w:rPr>
      </w:pPr>
      <w:r w:rsidRPr="0010676E">
        <w:rPr>
          <w:rFonts w:eastAsia="SimSun"/>
          <w:lang w:val="en-US"/>
        </w:rPr>
        <w:t>2.2.1</w:t>
      </w:r>
      <w:r w:rsidRPr="0010676E">
        <w:rPr>
          <w:rFonts w:eastAsia="SimSun"/>
          <w:lang w:val="en-US"/>
        </w:rPr>
        <w:tab/>
        <w:t>Description of the global core specification and the transposed standards</w:t>
      </w:r>
    </w:p>
    <w:p w:rsidR="00F04B7C" w:rsidRPr="0010676E" w:rsidRDefault="00F04B7C" w:rsidP="00F04B7C">
      <w:pPr>
        <w:rPr>
          <w:rFonts w:eastAsia="SimSun"/>
          <w:lang w:val="en-US"/>
        </w:rPr>
      </w:pPr>
      <w:r w:rsidRPr="0010676E">
        <w:rPr>
          <w:rFonts w:eastAsia="SimSun"/>
          <w:lang w:val="en-US"/>
        </w:rPr>
        <w:t>IEEE Std 802.16</w:t>
      </w:r>
      <w:ins w:id="63" w:author="Roger Marks" w:date="2013-03-19T22:41:00Z">
        <w:r w:rsidR="00BA1CED">
          <w:rPr>
            <w:rFonts w:eastAsia="SimSun"/>
            <w:lang w:val="en-US"/>
          </w:rPr>
          <w:t>.1</w:t>
        </w:r>
      </w:ins>
      <w:r w:rsidRPr="0010676E">
        <w:rPr>
          <w:rFonts w:eastAsia="SimSun"/>
          <w:lang w:val="en-US"/>
        </w:rPr>
        <w:t xml:space="preserve"> is composed of IEEE Std 802.16</w:t>
      </w:r>
      <w:ins w:id="64" w:author="Roger Marks" w:date="2013-03-19T15:09:00Z">
        <w:r w:rsidR="0041585F">
          <w:rPr>
            <w:rFonts w:eastAsia="SimSun"/>
            <w:lang w:val="en-US"/>
          </w:rPr>
          <w:t>.1</w:t>
        </w:r>
      </w:ins>
      <w:r w:rsidRPr="0010676E">
        <w:rPr>
          <w:rFonts w:eastAsia="SimSun"/>
          <w:lang w:val="en-US"/>
        </w:rPr>
        <w:t>-20</w:t>
      </w:r>
      <w:del w:id="65" w:author="Roger Marks" w:date="2013-03-19T15:09:00Z">
        <w:r w:rsidRPr="0010676E" w:rsidDel="0041585F">
          <w:rPr>
            <w:rFonts w:eastAsia="SimSun"/>
            <w:lang w:val="en-US"/>
          </w:rPr>
          <w:delText>09</w:delText>
        </w:r>
      </w:del>
      <w:ins w:id="66" w:author="Roger Marks" w:date="2013-03-19T15:09:00Z">
        <w:r w:rsidR="0041585F">
          <w:rPr>
            <w:rFonts w:eastAsia="SimSun"/>
            <w:lang w:val="en-US"/>
          </w:rPr>
          <w:t>12</w:t>
        </w:r>
      </w:ins>
      <w:r w:rsidRPr="0010676E">
        <w:rPr>
          <w:rFonts w:eastAsia="SimSun"/>
          <w:lang w:val="en-US"/>
        </w:rPr>
        <w:t>, as amended, consecutively, by IEEE Std 802.</w:t>
      </w:r>
      <w:del w:id="67" w:author="Roger Marks" w:date="2013-03-19T15:10:00Z">
        <w:r w:rsidRPr="0010676E" w:rsidDel="0041585F">
          <w:rPr>
            <w:rFonts w:eastAsia="SimSun"/>
            <w:lang w:val="en-US"/>
          </w:rPr>
          <w:delText>16j</w:delText>
        </w:r>
      </w:del>
      <w:ins w:id="68" w:author="Roger Marks" w:date="2013-03-19T15:10:00Z">
        <w:r w:rsidR="0041585F" w:rsidRPr="0010676E">
          <w:rPr>
            <w:rFonts w:eastAsia="SimSun"/>
            <w:lang w:val="en-US"/>
          </w:rPr>
          <w:t>16</w:t>
        </w:r>
        <w:r w:rsidR="0041585F">
          <w:rPr>
            <w:rFonts w:eastAsia="SimSun"/>
            <w:lang w:val="en-US"/>
          </w:rPr>
          <w:t>.1b</w:t>
        </w:r>
      </w:ins>
      <w:r w:rsidRPr="0010676E">
        <w:rPr>
          <w:rFonts w:eastAsia="SimSun"/>
          <w:lang w:val="en-US"/>
        </w:rPr>
        <w:t>-20</w:t>
      </w:r>
      <w:del w:id="69" w:author="Roger Marks" w:date="2013-03-19T15:10:00Z">
        <w:r w:rsidRPr="0010676E" w:rsidDel="0041585F">
          <w:rPr>
            <w:rFonts w:eastAsia="SimSun"/>
            <w:lang w:val="en-US"/>
          </w:rPr>
          <w:delText>09</w:delText>
        </w:r>
      </w:del>
      <w:ins w:id="70" w:author="Roger Marks" w:date="2013-03-19T15:10:00Z">
        <w:r w:rsidR="0041585F">
          <w:rPr>
            <w:rFonts w:eastAsia="SimSun"/>
            <w:lang w:val="en-US"/>
          </w:rPr>
          <w:t>12</w:t>
        </w:r>
      </w:ins>
      <w:del w:id="71" w:author="Roger Marks" w:date="2013-03-19T15:10:00Z">
        <w:r w:rsidRPr="0010676E" w:rsidDel="0041585F">
          <w:rPr>
            <w:rFonts w:eastAsia="SimSun"/>
            <w:lang w:val="en-US"/>
          </w:rPr>
          <w:delText>, IEEE Std 802.16h-2010,</w:delText>
        </w:r>
      </w:del>
      <w:r w:rsidRPr="0010676E">
        <w:rPr>
          <w:rFonts w:eastAsia="SimSun"/>
          <w:lang w:val="en-US"/>
        </w:rPr>
        <w:t xml:space="preserve"> and IEEE Std 802.16</w:t>
      </w:r>
      <w:ins w:id="72" w:author="Roger Marks" w:date="2013-03-19T15:10:00Z">
        <w:r w:rsidR="0041585F">
          <w:rPr>
            <w:rFonts w:eastAsia="SimSun"/>
            <w:lang w:val="en-US"/>
          </w:rPr>
          <w:t>.1a</w:t>
        </w:r>
      </w:ins>
      <w:del w:id="73" w:author="Roger Marks" w:date="2013-03-19T15:11:00Z">
        <w:r w:rsidRPr="0010676E" w:rsidDel="0041752B">
          <w:rPr>
            <w:rFonts w:eastAsia="SimSun"/>
            <w:lang w:val="en-US"/>
          </w:rPr>
          <w:delText>m</w:delText>
        </w:r>
      </w:del>
      <w:r w:rsidRPr="0010676E">
        <w:rPr>
          <w:rFonts w:eastAsia="SimSun"/>
          <w:lang w:val="en-US"/>
        </w:rPr>
        <w:t>-20</w:t>
      </w:r>
      <w:del w:id="74" w:author="Roger Marks" w:date="2013-03-19T15:10:00Z">
        <w:r w:rsidRPr="0010676E" w:rsidDel="0041585F">
          <w:rPr>
            <w:rFonts w:eastAsia="SimSun"/>
            <w:lang w:val="en-US"/>
          </w:rPr>
          <w:delText>11</w:delText>
        </w:r>
      </w:del>
      <w:ins w:id="75" w:author="Roger Marks" w:date="2013-03-19T15:10:00Z">
        <w:r w:rsidR="0041585F">
          <w:rPr>
            <w:rFonts w:eastAsia="SimSun"/>
            <w:lang w:val="en-US"/>
          </w:rPr>
          <w:t>13</w:t>
        </w:r>
      </w:ins>
      <w:r w:rsidRPr="0010676E">
        <w:rPr>
          <w:rFonts w:eastAsia="SimSun"/>
          <w:lang w:val="en-US"/>
        </w:rPr>
        <w:t>. IEEE Std 802.16</w:t>
      </w:r>
      <w:ins w:id="76" w:author="Roger Marks" w:date="2013-03-19T15:11:00Z">
        <w:r w:rsidR="0041752B">
          <w:rPr>
            <w:rFonts w:eastAsia="SimSun"/>
            <w:lang w:val="en-US"/>
          </w:rPr>
          <w:t>.1</w:t>
        </w:r>
      </w:ins>
      <w:r w:rsidRPr="0010676E">
        <w:rPr>
          <w:rFonts w:eastAsia="SimSun"/>
          <w:lang w:val="en-US"/>
        </w:rPr>
        <w:t xml:space="preserve"> is described in Section 2.2.1.1. </w:t>
      </w:r>
    </w:p>
    <w:p w:rsidR="00F04B7C" w:rsidRPr="0010676E" w:rsidDel="00802A32" w:rsidRDefault="00F04B7C" w:rsidP="00F04B7C">
      <w:pPr>
        <w:rPr>
          <w:del w:id="77" w:author="Roger Marks" w:date="2013-03-19T15:11:00Z"/>
          <w:rFonts w:eastAsia="SimSun"/>
          <w:lang w:val="en-US"/>
        </w:rPr>
      </w:pPr>
      <w:del w:id="78" w:author="Roger Marks" w:date="2013-03-19T15:11:00Z">
        <w:r w:rsidRPr="0010676E" w:rsidDel="00802A32">
          <w:rPr>
            <w:rFonts w:eastAsia="SimSun"/>
            <w:lang w:val="en-US"/>
          </w:rPr>
          <w:delText xml:space="preserve">In accordance with Clause 16.1.1 of </w:delText>
        </w:r>
        <w:bookmarkStart w:id="79" w:name="OLE_LINK29"/>
        <w:r w:rsidRPr="0010676E" w:rsidDel="00802A32">
          <w:rPr>
            <w:rFonts w:eastAsia="SimSun"/>
            <w:lang w:val="en-US"/>
          </w:rPr>
          <w:delText>IEEE Std 802.16</w:delText>
        </w:r>
        <w:bookmarkEnd w:id="79"/>
        <w:r w:rsidRPr="0010676E" w:rsidDel="00802A32">
          <w:rPr>
            <w:rFonts w:eastAsia="SimSun"/>
            <w:lang w:val="en-US"/>
          </w:rPr>
          <w:delText xml:space="preserve">, the </w:delText>
        </w:r>
        <w:r w:rsidRPr="0010676E" w:rsidDel="00802A32">
          <w:rPr>
            <w:rFonts w:eastAsia="SimSun"/>
            <w:i/>
            <w:iCs/>
            <w:lang w:val="en-US"/>
          </w:rPr>
          <w:delText>WirelessMAN-Advanced</w:delText>
        </w:r>
        <w:r w:rsidRPr="0010676E" w:rsidDel="00802A32">
          <w:rPr>
            <w:rFonts w:eastAsia="SimSun"/>
            <w:lang w:val="en-US"/>
          </w:rPr>
          <w:delText xml:space="preserve"> GCS is specified in the clauses of IEEE Std 802.16 as indicated in Table 2.6. Anything in IEEE Std 802.16 that is not included in Table 2.6 is excluded from the </w:delText>
        </w:r>
        <w:r w:rsidRPr="0010676E" w:rsidDel="00802A32">
          <w:rPr>
            <w:rFonts w:eastAsia="SimSun"/>
            <w:i/>
            <w:iCs/>
            <w:lang w:val="en-US"/>
          </w:rPr>
          <w:delText xml:space="preserve">WirelessMAN-Advanced </w:delText>
        </w:r>
        <w:r w:rsidRPr="0010676E" w:rsidDel="00802A32">
          <w:rPr>
            <w:rFonts w:eastAsia="SimSun"/>
            <w:lang w:val="en-US"/>
          </w:rPr>
          <w:delText>GCS.</w:delText>
        </w:r>
      </w:del>
    </w:p>
    <w:p w:rsidR="00F04B7C" w:rsidRPr="0010676E" w:rsidRDefault="00F04B7C" w:rsidP="00F04B7C">
      <w:pPr>
        <w:pStyle w:val="TableNo"/>
        <w:rPr>
          <w:rFonts w:eastAsia="SimSun"/>
          <w:lang w:val="en-US"/>
        </w:rPr>
      </w:pPr>
      <w:r w:rsidRPr="0010676E">
        <w:rPr>
          <w:rFonts w:eastAsia="SimSun"/>
          <w:lang w:val="en-US"/>
        </w:rPr>
        <w:t>TABLE 2.6</w:t>
      </w:r>
    </w:p>
    <w:p w:rsidR="00F04B7C" w:rsidRDefault="00F04B7C" w:rsidP="00F04B7C">
      <w:pPr>
        <w:pStyle w:val="Tabletitle"/>
        <w:rPr>
          <w:ins w:id="80" w:author="Roger Marks" w:date="2013-03-19T22:31:00Z"/>
          <w:rFonts w:eastAsia="SimSun"/>
          <w:lang w:val="en-US"/>
        </w:rPr>
      </w:pPr>
      <w:r w:rsidRPr="0010676E">
        <w:rPr>
          <w:rFonts w:eastAsia="SimSun"/>
          <w:lang w:val="en-US"/>
        </w:rPr>
        <w:t xml:space="preserve">Description of the </w:t>
      </w:r>
      <w:r w:rsidRPr="0010676E">
        <w:rPr>
          <w:rFonts w:eastAsia="SimSun"/>
          <w:i/>
          <w:iCs/>
          <w:lang w:val="en-US"/>
        </w:rPr>
        <w:t>WirelessMAN-Advanced</w:t>
      </w:r>
      <w:r w:rsidRPr="0010676E">
        <w:rPr>
          <w:rFonts w:eastAsia="SimSun"/>
          <w:lang w:val="en-US"/>
        </w:rPr>
        <w:t xml:space="preserve"> GCS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Change w:id="81" w:author="Roger Marks" w:date="2013-03-19T22:5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PrChange>
      </w:tblPr>
      <w:tblGrid>
        <w:gridCol w:w="4429"/>
        <w:gridCol w:w="1981"/>
        <w:gridCol w:w="1711"/>
        <w:gridCol w:w="1734"/>
        <w:tblGridChange w:id="82">
          <w:tblGrid>
            <w:gridCol w:w="3568"/>
            <w:gridCol w:w="2081"/>
            <w:gridCol w:w="2109"/>
            <w:gridCol w:w="540"/>
            <w:gridCol w:w="1557"/>
          </w:tblGrid>
        </w:tblGridChange>
      </w:tblGrid>
      <w:tr w:rsidR="00DF3ED0" w:rsidRPr="0010676E">
        <w:trPr>
          <w:ins w:id="83" w:author="Roger Marks" w:date="2013-03-19T22:54:00Z"/>
        </w:trPr>
        <w:tc>
          <w:tcPr>
            <w:tcW w:w="2247" w:type="pct"/>
            <w:tcPrChange w:id="84" w:author="Roger Marks" w:date="2013-03-19T22:56:00Z">
              <w:tcPr>
                <w:tcW w:w="3568" w:type="dxa"/>
              </w:tcPr>
            </w:tcPrChange>
          </w:tcPr>
          <w:p w:rsidR="00DF3ED0" w:rsidRPr="0010676E" w:rsidRDefault="00DF3ED0" w:rsidP="000004A9">
            <w:pPr>
              <w:pStyle w:val="Tablehead"/>
              <w:numPr>
                <w:ins w:id="85" w:author="Roger Marks" w:date="2013-03-19T22:54:00Z"/>
              </w:numPr>
              <w:rPr>
                <w:ins w:id="86" w:author="Roger Marks" w:date="2013-03-19T22:54:00Z"/>
                <w:lang w:val="en-US"/>
              </w:rPr>
            </w:pPr>
            <w:bookmarkStart w:id="87" w:name="OLE_LINK97"/>
            <w:ins w:id="88" w:author="Roger Marks" w:date="2013-03-19T22:54:00Z">
              <w:r w:rsidRPr="0010676E">
                <w:rPr>
                  <w:lang w:val="en-US"/>
                </w:rPr>
                <w:t>IEEE Std 802.16</w:t>
              </w:r>
              <w:r>
                <w:rPr>
                  <w:lang w:val="en-US"/>
                </w:rPr>
                <w:t>.1</w:t>
              </w:r>
              <w:r w:rsidRPr="0010676E">
                <w:rPr>
                  <w:lang w:val="en-US"/>
                </w:rPr>
                <w:t xml:space="preserve"> Clause and Subject</w:t>
              </w:r>
            </w:ins>
          </w:p>
        </w:tc>
        <w:tc>
          <w:tcPr>
            <w:tcW w:w="1005" w:type="pct"/>
            <w:tcPrChange w:id="89" w:author="Roger Marks" w:date="2013-03-19T22:56:00Z">
              <w:tcPr>
                <w:tcW w:w="2081" w:type="dxa"/>
              </w:tcPr>
            </w:tcPrChange>
          </w:tcPr>
          <w:p w:rsidR="00DF3ED0" w:rsidRPr="0010676E" w:rsidRDefault="00DF3ED0" w:rsidP="00454788">
            <w:pPr>
              <w:pStyle w:val="Tablehead"/>
              <w:numPr>
                <w:ins w:id="90" w:author="Roger Marks" w:date="2013-03-19T22:54:00Z"/>
              </w:numPr>
              <w:rPr>
                <w:ins w:id="91" w:author="Roger Marks" w:date="2013-03-19T22:54:00Z"/>
              </w:rPr>
            </w:pPr>
            <w:ins w:id="92" w:author="Roger Marks" w:date="2013-03-19T22:54:00Z">
              <w:r w:rsidRPr="0010676E">
                <w:t>IEEE Std 802.16</w:t>
              </w:r>
              <w:r>
                <w:t>.1</w:t>
              </w:r>
              <w:r w:rsidRPr="0010676E">
                <w:t>-20</w:t>
              </w:r>
              <w:r>
                <w:t>12</w:t>
              </w:r>
            </w:ins>
          </w:p>
        </w:tc>
        <w:tc>
          <w:tcPr>
            <w:tcW w:w="868" w:type="pct"/>
            <w:tcPrChange w:id="93" w:author="Roger Marks" w:date="2013-03-19T22:56:00Z">
              <w:tcPr>
                <w:tcW w:w="2109" w:type="dxa"/>
              </w:tcPr>
            </w:tcPrChange>
          </w:tcPr>
          <w:p w:rsidR="00DF3ED0" w:rsidRPr="0010676E" w:rsidRDefault="00DF3ED0" w:rsidP="00454788">
            <w:pPr>
              <w:pStyle w:val="Tablehead"/>
              <w:numPr>
                <w:ins w:id="94" w:author="Roger Marks" w:date="2013-03-19T22:54:00Z"/>
              </w:numPr>
              <w:rPr>
                <w:ins w:id="95" w:author="Roger Marks" w:date="2013-03-19T22:54:00Z"/>
              </w:rPr>
            </w:pPr>
            <w:ins w:id="96" w:author="Roger Marks" w:date="2013-03-19T22:54:00Z">
              <w:r w:rsidRPr="0010676E">
                <w:t>IEEE Std 802.16</w:t>
              </w:r>
              <w:r>
                <w:t>.1b</w:t>
              </w:r>
              <w:r w:rsidRPr="0010676E">
                <w:t>-20</w:t>
              </w:r>
              <w:r>
                <w:t>12</w:t>
              </w:r>
            </w:ins>
          </w:p>
        </w:tc>
        <w:tc>
          <w:tcPr>
            <w:tcW w:w="881" w:type="pct"/>
            <w:tcPrChange w:id="97" w:author="Roger Marks" w:date="2013-03-19T22:56:00Z">
              <w:tcPr>
                <w:tcW w:w="2097" w:type="dxa"/>
                <w:gridSpan w:val="2"/>
              </w:tcPr>
            </w:tcPrChange>
          </w:tcPr>
          <w:p w:rsidR="00DF3ED0" w:rsidRPr="0010676E" w:rsidRDefault="00DF3ED0" w:rsidP="000004A9">
            <w:pPr>
              <w:pStyle w:val="Tablehead"/>
              <w:numPr>
                <w:ins w:id="98" w:author="Roger Marks" w:date="2013-03-19T22:54:00Z"/>
              </w:numPr>
              <w:rPr>
                <w:ins w:id="99" w:author="Roger Marks" w:date="2013-03-19T22:54:00Z"/>
              </w:rPr>
            </w:pPr>
            <w:ins w:id="100" w:author="Roger Marks" w:date="2013-03-19T22:54:00Z">
              <w:r>
                <w:t>IEEE Std 802.16.1a-2013</w:t>
              </w:r>
            </w:ins>
          </w:p>
        </w:tc>
      </w:tr>
      <w:tr w:rsidR="00DF3ED0" w:rsidRPr="0010676E">
        <w:trPr>
          <w:ins w:id="101" w:author="Roger Marks" w:date="2013-03-19T22:54:00Z"/>
        </w:trPr>
        <w:tc>
          <w:tcPr>
            <w:tcW w:w="2247" w:type="pct"/>
            <w:tcPrChange w:id="102" w:author="Roger Marks" w:date="2013-03-19T22:56:00Z">
              <w:tcPr>
                <w:tcW w:w="3568" w:type="dxa"/>
              </w:tcPr>
            </w:tcPrChange>
          </w:tcPr>
          <w:p w:rsidR="0094323D" w:rsidRDefault="00DF3ED0" w:rsidP="0094323D">
            <w:pPr>
              <w:pStyle w:val="Tabletext"/>
              <w:keepNext/>
              <w:numPr>
                <w:ins w:id="103" w:author="Roger Marks" w:date="2013-03-19T22:54:00Z"/>
              </w:numPr>
              <w:jc w:val="left"/>
              <w:rPr>
                <w:ins w:id="104" w:author="Roger Marks" w:date="2013-03-19T22:54:00Z"/>
              </w:rPr>
              <w:pPrChange w:id="105" w:author="Roger Marks" w:date="2013-03-19T22:56:00Z">
                <w:pPr>
                  <w:pStyle w:val="Tabletext"/>
                  <w:keepNext/>
                </w:pPr>
              </w:pPrChange>
            </w:pPr>
            <w:ins w:id="106" w:author="Roger Marks" w:date="2013-03-19T22:54:00Z">
              <w:r>
                <w:t>Clause 1</w:t>
              </w:r>
              <w:r w:rsidRPr="0010676E">
                <w:t xml:space="preserve">: </w:t>
              </w:r>
              <w:r>
                <w:t>Overview</w:t>
              </w:r>
            </w:ins>
          </w:p>
        </w:tc>
        <w:tc>
          <w:tcPr>
            <w:tcW w:w="1005" w:type="pct"/>
            <w:tcPrChange w:id="107" w:author="Roger Marks" w:date="2013-03-19T22:56:00Z">
              <w:tcPr>
                <w:tcW w:w="2081" w:type="dxa"/>
              </w:tcPr>
            </w:tcPrChange>
          </w:tcPr>
          <w:p w:rsidR="00DF3ED0" w:rsidRPr="0010676E" w:rsidRDefault="00DF3ED0" w:rsidP="000004A9">
            <w:pPr>
              <w:pStyle w:val="Tabletext"/>
              <w:keepNext/>
              <w:numPr>
                <w:ins w:id="108" w:author="Roger Marks" w:date="2013-03-19T22:54:00Z"/>
              </w:numPr>
              <w:rPr>
                <w:ins w:id="109" w:author="Roger Marks" w:date="2013-03-19T22:54:00Z"/>
              </w:rPr>
            </w:pPr>
            <w:ins w:id="110" w:author="Roger Marks" w:date="2013-03-19T22:54:00Z">
              <w:r w:rsidRPr="0010676E">
                <w:t>Base specification</w:t>
              </w:r>
            </w:ins>
          </w:p>
        </w:tc>
        <w:tc>
          <w:tcPr>
            <w:tcW w:w="868" w:type="pct"/>
            <w:tcPrChange w:id="111" w:author="Roger Marks" w:date="2013-03-19T22:56:00Z">
              <w:tcPr>
                <w:tcW w:w="2109" w:type="dxa"/>
              </w:tcPr>
            </w:tcPrChange>
          </w:tcPr>
          <w:p w:rsidR="00DF3ED0" w:rsidRPr="0010676E" w:rsidRDefault="00DF3ED0" w:rsidP="000004A9">
            <w:pPr>
              <w:pStyle w:val="Tabletext"/>
              <w:keepNext/>
              <w:numPr>
                <w:ins w:id="112" w:author="Roger Marks" w:date="2013-03-19T22:54:00Z"/>
              </w:numPr>
              <w:rPr>
                <w:ins w:id="113" w:author="Roger Marks" w:date="2013-03-19T22:54:00Z"/>
              </w:rPr>
            </w:pPr>
            <w:ins w:id="114" w:author="Roger Marks" w:date="2013-03-19T22:54:00Z">
              <w:r w:rsidRPr="0010676E">
                <w:t>Amended</w:t>
              </w:r>
            </w:ins>
          </w:p>
        </w:tc>
        <w:tc>
          <w:tcPr>
            <w:tcW w:w="881" w:type="pct"/>
            <w:tcPrChange w:id="115" w:author="Roger Marks" w:date="2013-03-19T22:56:00Z">
              <w:tcPr>
                <w:tcW w:w="2097" w:type="dxa"/>
                <w:gridSpan w:val="2"/>
              </w:tcPr>
            </w:tcPrChange>
          </w:tcPr>
          <w:p w:rsidR="00DF3ED0" w:rsidRPr="0010676E" w:rsidRDefault="00DF3ED0" w:rsidP="000004A9">
            <w:pPr>
              <w:pStyle w:val="Tabletext"/>
              <w:keepNext/>
              <w:numPr>
                <w:ins w:id="116" w:author="Roger Marks" w:date="2013-03-19T22:54:00Z"/>
              </w:numPr>
              <w:rPr>
                <w:ins w:id="117" w:author="Roger Marks" w:date="2013-03-19T22:54:00Z"/>
              </w:rPr>
            </w:pPr>
            <w:ins w:id="118" w:author="Roger Marks" w:date="2013-03-19T22:54:00Z">
              <w:r w:rsidRPr="0010676E">
                <w:t>Amended</w:t>
              </w:r>
            </w:ins>
          </w:p>
        </w:tc>
      </w:tr>
      <w:tr w:rsidR="00DF3ED0" w:rsidRPr="0010676E">
        <w:trPr>
          <w:ins w:id="119" w:author="Roger Marks" w:date="2013-03-19T22:54:00Z"/>
        </w:trPr>
        <w:tc>
          <w:tcPr>
            <w:tcW w:w="2247" w:type="pct"/>
            <w:tcPrChange w:id="120" w:author="Roger Marks" w:date="2013-03-19T22:56:00Z">
              <w:tcPr>
                <w:tcW w:w="3568" w:type="dxa"/>
              </w:tcPr>
            </w:tcPrChange>
          </w:tcPr>
          <w:p w:rsidR="0094323D" w:rsidRDefault="00DF3ED0" w:rsidP="0094323D">
            <w:pPr>
              <w:pStyle w:val="Tabletext"/>
              <w:keepNext/>
              <w:numPr>
                <w:ins w:id="121" w:author="Roger Marks" w:date="2013-03-19T22:54:00Z"/>
              </w:numPr>
              <w:jc w:val="left"/>
              <w:rPr>
                <w:ins w:id="122" w:author="Roger Marks" w:date="2013-03-19T22:54:00Z"/>
              </w:rPr>
              <w:pPrChange w:id="123" w:author="Roger Marks" w:date="2013-03-19T22:56:00Z">
                <w:pPr>
                  <w:pStyle w:val="Tabletext"/>
                  <w:keepNext/>
                </w:pPr>
              </w:pPrChange>
            </w:pPr>
            <w:ins w:id="124" w:author="Roger Marks" w:date="2013-03-19T22:54:00Z">
              <w:r w:rsidRPr="0010676E">
                <w:t>Clause 2: Normative references</w:t>
              </w:r>
            </w:ins>
          </w:p>
        </w:tc>
        <w:tc>
          <w:tcPr>
            <w:tcW w:w="1005" w:type="pct"/>
            <w:tcPrChange w:id="125" w:author="Roger Marks" w:date="2013-03-19T22:56:00Z">
              <w:tcPr>
                <w:tcW w:w="2081" w:type="dxa"/>
              </w:tcPr>
            </w:tcPrChange>
          </w:tcPr>
          <w:p w:rsidR="00DF3ED0" w:rsidRPr="0010676E" w:rsidRDefault="00DF3ED0" w:rsidP="000004A9">
            <w:pPr>
              <w:pStyle w:val="Tabletext"/>
              <w:keepNext/>
              <w:numPr>
                <w:ins w:id="126" w:author="Roger Marks" w:date="2013-03-19T22:54:00Z"/>
              </w:numPr>
              <w:rPr>
                <w:ins w:id="127" w:author="Roger Marks" w:date="2013-03-19T22:54:00Z"/>
              </w:rPr>
            </w:pPr>
            <w:ins w:id="128" w:author="Roger Marks" w:date="2013-03-19T22:54:00Z">
              <w:r w:rsidRPr="0010676E">
                <w:t>Base specification</w:t>
              </w:r>
            </w:ins>
          </w:p>
        </w:tc>
        <w:tc>
          <w:tcPr>
            <w:tcW w:w="868" w:type="pct"/>
            <w:tcPrChange w:id="129" w:author="Roger Marks" w:date="2013-03-19T22:56:00Z">
              <w:tcPr>
                <w:tcW w:w="2109" w:type="dxa"/>
              </w:tcPr>
            </w:tcPrChange>
          </w:tcPr>
          <w:p w:rsidR="00DF3ED0" w:rsidRPr="0010676E" w:rsidRDefault="00DF3ED0" w:rsidP="000004A9">
            <w:pPr>
              <w:pStyle w:val="Tabletext"/>
              <w:keepNext/>
              <w:numPr>
                <w:ins w:id="130" w:author="Roger Marks" w:date="2013-03-19T22:54:00Z"/>
              </w:numPr>
              <w:rPr>
                <w:ins w:id="131" w:author="Roger Marks" w:date="2013-03-19T22:54:00Z"/>
              </w:rPr>
            </w:pPr>
          </w:p>
        </w:tc>
        <w:tc>
          <w:tcPr>
            <w:tcW w:w="881" w:type="pct"/>
            <w:tcPrChange w:id="132" w:author="Roger Marks" w:date="2013-03-19T22:56:00Z">
              <w:tcPr>
                <w:tcW w:w="2097" w:type="dxa"/>
                <w:gridSpan w:val="2"/>
              </w:tcPr>
            </w:tcPrChange>
          </w:tcPr>
          <w:p w:rsidR="00DF3ED0" w:rsidRPr="0010676E" w:rsidRDefault="00DF3ED0" w:rsidP="000004A9">
            <w:pPr>
              <w:pStyle w:val="Tabletext"/>
              <w:keepNext/>
              <w:numPr>
                <w:ins w:id="133" w:author="Roger Marks" w:date="2013-03-19T22:54:00Z"/>
              </w:numPr>
              <w:rPr>
                <w:ins w:id="134" w:author="Roger Marks" w:date="2013-03-19T22:54:00Z"/>
              </w:rPr>
            </w:pPr>
          </w:p>
        </w:tc>
      </w:tr>
      <w:tr w:rsidR="00DF3ED0" w:rsidRPr="0010676E">
        <w:trPr>
          <w:ins w:id="135" w:author="Roger Marks" w:date="2013-03-19T22:54:00Z"/>
        </w:trPr>
        <w:tc>
          <w:tcPr>
            <w:tcW w:w="2247" w:type="pct"/>
            <w:tcPrChange w:id="136" w:author="Roger Marks" w:date="2013-03-19T22:56:00Z">
              <w:tcPr>
                <w:tcW w:w="3568" w:type="dxa"/>
              </w:tcPr>
            </w:tcPrChange>
          </w:tcPr>
          <w:p w:rsidR="0094323D" w:rsidRDefault="00DF3ED0" w:rsidP="0094323D">
            <w:pPr>
              <w:pStyle w:val="Tabletext"/>
              <w:keepNext/>
              <w:numPr>
                <w:ins w:id="137" w:author="Roger Marks" w:date="2013-03-19T22:54:00Z"/>
              </w:numPr>
              <w:jc w:val="left"/>
              <w:rPr>
                <w:ins w:id="138" w:author="Roger Marks" w:date="2013-03-19T22:54:00Z"/>
              </w:rPr>
              <w:pPrChange w:id="139" w:author="Roger Marks" w:date="2013-03-19T22:56:00Z">
                <w:pPr>
                  <w:pStyle w:val="Tabletext"/>
                  <w:keepNext/>
                </w:pPr>
              </w:pPrChange>
            </w:pPr>
            <w:ins w:id="140" w:author="Roger Marks" w:date="2013-03-19T22:54:00Z">
              <w:r w:rsidRPr="0010676E">
                <w:t>Clause 3: Definitions</w:t>
              </w:r>
            </w:ins>
          </w:p>
        </w:tc>
        <w:tc>
          <w:tcPr>
            <w:tcW w:w="1005" w:type="pct"/>
            <w:tcPrChange w:id="141" w:author="Roger Marks" w:date="2013-03-19T22:56:00Z">
              <w:tcPr>
                <w:tcW w:w="2081" w:type="dxa"/>
              </w:tcPr>
            </w:tcPrChange>
          </w:tcPr>
          <w:p w:rsidR="00DF3ED0" w:rsidRPr="0010676E" w:rsidRDefault="00DF3ED0" w:rsidP="000004A9">
            <w:pPr>
              <w:pStyle w:val="Tabletext"/>
              <w:keepNext/>
              <w:numPr>
                <w:ins w:id="142" w:author="Roger Marks" w:date="2013-03-19T22:54:00Z"/>
              </w:numPr>
              <w:rPr>
                <w:ins w:id="143" w:author="Roger Marks" w:date="2013-03-19T22:54:00Z"/>
              </w:rPr>
            </w:pPr>
            <w:ins w:id="144" w:author="Roger Marks" w:date="2013-03-19T22:54:00Z">
              <w:r w:rsidRPr="0010676E">
                <w:t>Base specification</w:t>
              </w:r>
            </w:ins>
          </w:p>
        </w:tc>
        <w:tc>
          <w:tcPr>
            <w:tcW w:w="868" w:type="pct"/>
            <w:tcPrChange w:id="145" w:author="Roger Marks" w:date="2013-03-19T22:56:00Z">
              <w:tcPr>
                <w:tcW w:w="2109" w:type="dxa"/>
              </w:tcPr>
            </w:tcPrChange>
          </w:tcPr>
          <w:p w:rsidR="00DF3ED0" w:rsidRPr="0010676E" w:rsidRDefault="00DF3ED0" w:rsidP="000004A9">
            <w:pPr>
              <w:pStyle w:val="Tabletext"/>
              <w:keepNext/>
              <w:numPr>
                <w:ins w:id="146" w:author="Roger Marks" w:date="2013-03-19T22:54:00Z"/>
              </w:numPr>
              <w:rPr>
                <w:ins w:id="147" w:author="Roger Marks" w:date="2013-03-19T22:54:00Z"/>
              </w:rPr>
            </w:pPr>
            <w:bookmarkStart w:id="148" w:name="OLE_LINK92"/>
            <w:ins w:id="149" w:author="Roger Marks" w:date="2013-03-19T22:54:00Z">
              <w:r w:rsidRPr="0010676E">
                <w:t>Amended</w:t>
              </w:r>
              <w:bookmarkEnd w:id="148"/>
            </w:ins>
          </w:p>
        </w:tc>
        <w:tc>
          <w:tcPr>
            <w:tcW w:w="881" w:type="pct"/>
            <w:tcPrChange w:id="150" w:author="Roger Marks" w:date="2013-03-19T22:56:00Z">
              <w:tcPr>
                <w:tcW w:w="2097" w:type="dxa"/>
                <w:gridSpan w:val="2"/>
              </w:tcPr>
            </w:tcPrChange>
          </w:tcPr>
          <w:p w:rsidR="00DF3ED0" w:rsidRPr="0010676E" w:rsidRDefault="00DF3ED0" w:rsidP="000004A9">
            <w:pPr>
              <w:pStyle w:val="Tabletext"/>
              <w:keepNext/>
              <w:numPr>
                <w:ins w:id="151" w:author="Roger Marks" w:date="2013-03-19T22:54:00Z"/>
              </w:numPr>
              <w:rPr>
                <w:ins w:id="152" w:author="Roger Marks" w:date="2013-03-19T22:54:00Z"/>
              </w:rPr>
            </w:pPr>
            <w:ins w:id="153" w:author="Roger Marks" w:date="2013-03-19T22:54:00Z">
              <w:r w:rsidRPr="0010676E">
                <w:t>Amended</w:t>
              </w:r>
            </w:ins>
          </w:p>
        </w:tc>
      </w:tr>
      <w:tr w:rsidR="00DF3ED0" w:rsidRPr="0010676E">
        <w:trPr>
          <w:ins w:id="154" w:author="Roger Marks" w:date="2013-03-19T22:54:00Z"/>
        </w:trPr>
        <w:tc>
          <w:tcPr>
            <w:tcW w:w="2247" w:type="pct"/>
            <w:tcPrChange w:id="155" w:author="Roger Marks" w:date="2013-03-19T22:56:00Z">
              <w:tcPr>
                <w:tcW w:w="3568" w:type="dxa"/>
              </w:tcPr>
            </w:tcPrChange>
          </w:tcPr>
          <w:p w:rsidR="0094323D" w:rsidRDefault="00DF3ED0" w:rsidP="0094323D">
            <w:pPr>
              <w:pStyle w:val="Tabletext"/>
              <w:numPr>
                <w:ins w:id="156" w:author="Roger Marks" w:date="2013-03-19T22:54:00Z"/>
              </w:numPr>
              <w:jc w:val="left"/>
              <w:rPr>
                <w:ins w:id="157" w:author="Roger Marks" w:date="2013-03-19T22:54:00Z"/>
              </w:rPr>
              <w:pPrChange w:id="158" w:author="Roger Marks" w:date="2013-03-19T22:56:00Z">
                <w:pPr>
                  <w:pStyle w:val="Tabletext"/>
                </w:pPr>
              </w:pPrChange>
            </w:pPr>
            <w:ins w:id="159" w:author="Roger Marks" w:date="2013-03-19T22:54:00Z">
              <w:r w:rsidRPr="0010676E">
                <w:t>Clause 4: Abbreviations and acronyms</w:t>
              </w:r>
            </w:ins>
          </w:p>
        </w:tc>
        <w:tc>
          <w:tcPr>
            <w:tcW w:w="1005" w:type="pct"/>
            <w:tcPrChange w:id="160" w:author="Roger Marks" w:date="2013-03-19T22:56:00Z">
              <w:tcPr>
                <w:tcW w:w="2081" w:type="dxa"/>
              </w:tcPr>
            </w:tcPrChange>
          </w:tcPr>
          <w:p w:rsidR="00DF3ED0" w:rsidRPr="0010676E" w:rsidRDefault="00DF3ED0" w:rsidP="000004A9">
            <w:pPr>
              <w:pStyle w:val="Tabletext"/>
              <w:numPr>
                <w:ins w:id="161" w:author="Roger Marks" w:date="2013-03-19T22:54:00Z"/>
              </w:numPr>
              <w:rPr>
                <w:ins w:id="162" w:author="Roger Marks" w:date="2013-03-19T22:54:00Z"/>
              </w:rPr>
            </w:pPr>
            <w:ins w:id="163" w:author="Roger Marks" w:date="2013-03-19T22:54:00Z">
              <w:r w:rsidRPr="0010676E">
                <w:t>Base specification</w:t>
              </w:r>
            </w:ins>
          </w:p>
        </w:tc>
        <w:tc>
          <w:tcPr>
            <w:tcW w:w="868" w:type="pct"/>
            <w:tcPrChange w:id="164" w:author="Roger Marks" w:date="2013-03-19T22:56:00Z">
              <w:tcPr>
                <w:tcW w:w="2109" w:type="dxa"/>
              </w:tcPr>
            </w:tcPrChange>
          </w:tcPr>
          <w:p w:rsidR="00DF3ED0" w:rsidRPr="0010676E" w:rsidRDefault="00DF3ED0" w:rsidP="000004A9">
            <w:pPr>
              <w:pStyle w:val="Tabletext"/>
              <w:numPr>
                <w:ins w:id="165" w:author="Roger Marks" w:date="2013-03-19T22:54:00Z"/>
              </w:numPr>
              <w:rPr>
                <w:ins w:id="166" w:author="Roger Marks" w:date="2013-03-19T22:54:00Z"/>
              </w:rPr>
            </w:pPr>
          </w:p>
        </w:tc>
        <w:tc>
          <w:tcPr>
            <w:tcW w:w="881" w:type="pct"/>
            <w:tcPrChange w:id="167" w:author="Roger Marks" w:date="2013-03-19T22:56:00Z">
              <w:tcPr>
                <w:tcW w:w="2097" w:type="dxa"/>
                <w:gridSpan w:val="2"/>
              </w:tcPr>
            </w:tcPrChange>
          </w:tcPr>
          <w:p w:rsidR="00DF3ED0" w:rsidRPr="0010676E" w:rsidRDefault="00DF3ED0" w:rsidP="000004A9">
            <w:pPr>
              <w:pStyle w:val="Tabletext"/>
              <w:numPr>
                <w:ins w:id="168" w:author="Roger Marks" w:date="2013-03-19T22:54:00Z"/>
              </w:numPr>
              <w:rPr>
                <w:ins w:id="169" w:author="Roger Marks" w:date="2013-03-19T22:54:00Z"/>
              </w:rPr>
            </w:pPr>
            <w:ins w:id="170" w:author="Roger Marks" w:date="2013-03-19T22:54:00Z">
              <w:r w:rsidRPr="0010676E">
                <w:t>Amended</w:t>
              </w:r>
            </w:ins>
          </w:p>
        </w:tc>
      </w:tr>
      <w:tr w:rsidR="00DF3ED0" w:rsidRPr="0010676E">
        <w:trPr>
          <w:ins w:id="171" w:author="Roger Marks" w:date="2013-03-19T22:54:00Z"/>
        </w:trPr>
        <w:tc>
          <w:tcPr>
            <w:tcW w:w="2247" w:type="pct"/>
            <w:tcPrChange w:id="172" w:author="Roger Marks" w:date="2013-03-19T22:56:00Z">
              <w:tcPr>
                <w:tcW w:w="3568" w:type="dxa"/>
              </w:tcPr>
            </w:tcPrChange>
          </w:tcPr>
          <w:p w:rsidR="0094323D" w:rsidRDefault="00DF3ED0" w:rsidP="0094323D">
            <w:pPr>
              <w:pStyle w:val="Tabletext"/>
              <w:numPr>
                <w:ins w:id="173" w:author="Roger Marks" w:date="2013-03-19T22:54:00Z"/>
              </w:numPr>
              <w:jc w:val="left"/>
              <w:rPr>
                <w:ins w:id="174" w:author="Roger Marks" w:date="2013-03-19T22:54:00Z"/>
              </w:rPr>
              <w:pPrChange w:id="175" w:author="Roger Marks" w:date="2013-03-19T22:56:00Z">
                <w:pPr>
                  <w:pStyle w:val="Tabletext"/>
                </w:pPr>
              </w:pPrChange>
            </w:pPr>
            <w:ins w:id="176" w:author="Roger Marks" w:date="2013-03-19T22:54:00Z">
              <w:r>
                <w:t>Clause 5</w:t>
              </w:r>
              <w:r w:rsidRPr="0010676E">
                <w:t xml:space="preserve">: </w:t>
              </w:r>
              <w:r>
                <w:t>Service-Specific C</w:t>
              </w:r>
              <w:r w:rsidRPr="0010676E">
                <w:t xml:space="preserve">onvergence </w:t>
              </w:r>
              <w:r>
                <w:t>S</w:t>
              </w:r>
              <w:r w:rsidRPr="0010676E">
                <w:t>ublayer</w:t>
              </w:r>
            </w:ins>
          </w:p>
        </w:tc>
        <w:tc>
          <w:tcPr>
            <w:tcW w:w="1005" w:type="pct"/>
            <w:tcPrChange w:id="177" w:author="Roger Marks" w:date="2013-03-19T22:56:00Z">
              <w:tcPr>
                <w:tcW w:w="2081" w:type="dxa"/>
              </w:tcPr>
            </w:tcPrChange>
          </w:tcPr>
          <w:p w:rsidR="00DF3ED0" w:rsidRPr="0010676E" w:rsidRDefault="00DF3ED0" w:rsidP="000004A9">
            <w:pPr>
              <w:pStyle w:val="Tabletext"/>
              <w:numPr>
                <w:ins w:id="178" w:author="Roger Marks" w:date="2013-03-19T22:54:00Z"/>
              </w:numPr>
              <w:rPr>
                <w:ins w:id="179" w:author="Roger Marks" w:date="2013-03-19T22:54:00Z"/>
              </w:rPr>
            </w:pPr>
            <w:bookmarkStart w:id="180" w:name="OLE_LINK93"/>
            <w:ins w:id="181" w:author="Roger Marks" w:date="2013-03-19T22:54:00Z">
              <w:r w:rsidRPr="0010676E">
                <w:t>Base specification</w:t>
              </w:r>
              <w:bookmarkEnd w:id="180"/>
            </w:ins>
          </w:p>
        </w:tc>
        <w:tc>
          <w:tcPr>
            <w:tcW w:w="868" w:type="pct"/>
            <w:tcPrChange w:id="182" w:author="Roger Marks" w:date="2013-03-19T22:56:00Z">
              <w:tcPr>
                <w:tcW w:w="2109" w:type="dxa"/>
              </w:tcPr>
            </w:tcPrChange>
          </w:tcPr>
          <w:p w:rsidR="00DF3ED0" w:rsidRPr="0010676E" w:rsidRDefault="00DF3ED0" w:rsidP="000004A9">
            <w:pPr>
              <w:pStyle w:val="Tabletext"/>
              <w:numPr>
                <w:ins w:id="183" w:author="Roger Marks" w:date="2013-03-19T22:54:00Z"/>
              </w:numPr>
              <w:rPr>
                <w:ins w:id="184" w:author="Roger Marks" w:date="2013-03-19T22:54:00Z"/>
              </w:rPr>
            </w:pPr>
          </w:p>
        </w:tc>
        <w:tc>
          <w:tcPr>
            <w:tcW w:w="881" w:type="pct"/>
            <w:tcPrChange w:id="185" w:author="Roger Marks" w:date="2013-03-19T22:56:00Z">
              <w:tcPr>
                <w:tcW w:w="2097" w:type="dxa"/>
                <w:gridSpan w:val="2"/>
              </w:tcPr>
            </w:tcPrChange>
          </w:tcPr>
          <w:p w:rsidR="00DF3ED0" w:rsidRPr="0010676E" w:rsidRDefault="00DF3ED0" w:rsidP="000004A9">
            <w:pPr>
              <w:pStyle w:val="Tabletext"/>
              <w:numPr>
                <w:ins w:id="186" w:author="Roger Marks" w:date="2013-03-19T22:54:00Z"/>
              </w:numPr>
              <w:rPr>
                <w:ins w:id="187" w:author="Roger Marks" w:date="2013-03-19T22:54:00Z"/>
              </w:rPr>
            </w:pPr>
            <w:ins w:id="188" w:author="Roger Marks" w:date="2013-03-19T22:54:00Z">
              <w:r w:rsidRPr="0010676E">
                <w:t>Amended</w:t>
              </w:r>
            </w:ins>
          </w:p>
        </w:tc>
      </w:tr>
      <w:tr w:rsidR="00DF3ED0" w:rsidRPr="0010676E">
        <w:trPr>
          <w:ins w:id="189" w:author="Roger Marks" w:date="2013-03-19T22:54:00Z"/>
        </w:trPr>
        <w:tc>
          <w:tcPr>
            <w:tcW w:w="2247" w:type="pct"/>
            <w:tcPrChange w:id="190" w:author="Roger Marks" w:date="2013-03-19T22:56:00Z">
              <w:tcPr>
                <w:tcW w:w="3568" w:type="dxa"/>
              </w:tcPr>
            </w:tcPrChange>
          </w:tcPr>
          <w:p w:rsidR="0094323D" w:rsidRDefault="00DF3ED0" w:rsidP="0094323D">
            <w:pPr>
              <w:pStyle w:val="Tabletext"/>
              <w:numPr>
                <w:ins w:id="191" w:author="Roger Marks" w:date="2013-03-19T22:54:00Z"/>
              </w:numPr>
              <w:jc w:val="left"/>
              <w:rPr>
                <w:ins w:id="192" w:author="Roger Marks" w:date="2013-03-19T22:54:00Z"/>
                <w:lang w:val="en-US"/>
              </w:rPr>
              <w:pPrChange w:id="193" w:author="Roger Marks" w:date="2013-03-19T22:56:00Z">
                <w:pPr>
                  <w:pStyle w:val="Tabletext"/>
                </w:pPr>
              </w:pPrChange>
            </w:pPr>
            <w:ins w:id="194" w:author="Roger Marks" w:date="2013-03-19T22:54:00Z">
              <w:r>
                <w:rPr>
                  <w:lang w:val="en-US"/>
                </w:rPr>
                <w:t xml:space="preserve">Clause </w:t>
              </w:r>
              <w:r w:rsidRPr="0010676E">
                <w:rPr>
                  <w:lang w:val="en-US"/>
                </w:rPr>
                <w:t xml:space="preserve">6: </w:t>
              </w:r>
              <w:r w:rsidRPr="0010676E">
                <w:rPr>
                  <w:i/>
                  <w:iCs/>
                  <w:lang w:val="en-US"/>
                </w:rPr>
                <w:t>WirelessMAN-Advanced</w:t>
              </w:r>
              <w:r w:rsidRPr="0010676E">
                <w:rPr>
                  <w:lang w:val="en-US"/>
                </w:rPr>
                <w:t xml:space="preserve"> </w:t>
              </w:r>
              <w:r>
                <w:rPr>
                  <w:lang w:val="en-US"/>
                </w:rPr>
                <w:t>A</w:t>
              </w:r>
              <w:r w:rsidRPr="0010676E">
                <w:rPr>
                  <w:lang w:val="en-US"/>
                </w:rPr>
                <w:t xml:space="preserve">ir </w:t>
              </w:r>
              <w:r>
                <w:rPr>
                  <w:lang w:val="en-US"/>
                </w:rPr>
                <w:t>I</w:t>
              </w:r>
              <w:r w:rsidRPr="0010676E">
                <w:rPr>
                  <w:lang w:val="en-US"/>
                </w:rPr>
                <w:t>nterface</w:t>
              </w:r>
            </w:ins>
          </w:p>
        </w:tc>
        <w:tc>
          <w:tcPr>
            <w:tcW w:w="1005" w:type="pct"/>
            <w:tcPrChange w:id="195" w:author="Roger Marks" w:date="2013-03-19T22:56:00Z">
              <w:tcPr>
                <w:tcW w:w="2081" w:type="dxa"/>
              </w:tcPr>
            </w:tcPrChange>
          </w:tcPr>
          <w:p w:rsidR="00DF3ED0" w:rsidRPr="0010676E" w:rsidRDefault="00DF3ED0" w:rsidP="000004A9">
            <w:pPr>
              <w:pStyle w:val="Tabletext"/>
              <w:numPr>
                <w:ins w:id="196" w:author="Roger Marks" w:date="2013-03-19T22:54:00Z"/>
              </w:numPr>
              <w:rPr>
                <w:ins w:id="197" w:author="Roger Marks" w:date="2013-03-19T22:54:00Z"/>
                <w:lang w:val="en-US"/>
              </w:rPr>
            </w:pPr>
            <w:ins w:id="198" w:author="Roger Marks" w:date="2013-03-19T22:54:00Z">
              <w:r w:rsidRPr="0010676E">
                <w:t>Base specification</w:t>
              </w:r>
            </w:ins>
          </w:p>
        </w:tc>
        <w:tc>
          <w:tcPr>
            <w:tcW w:w="868" w:type="pct"/>
            <w:tcPrChange w:id="199" w:author="Roger Marks" w:date="2013-03-19T22:56:00Z">
              <w:tcPr>
                <w:tcW w:w="2109" w:type="dxa"/>
              </w:tcPr>
            </w:tcPrChange>
          </w:tcPr>
          <w:p w:rsidR="00DF3ED0" w:rsidRPr="0010676E" w:rsidRDefault="00DF3ED0" w:rsidP="000004A9">
            <w:pPr>
              <w:pStyle w:val="Tabletext"/>
              <w:numPr>
                <w:ins w:id="200" w:author="Roger Marks" w:date="2013-03-19T22:54:00Z"/>
              </w:numPr>
              <w:rPr>
                <w:ins w:id="201" w:author="Roger Marks" w:date="2013-03-19T22:54:00Z"/>
                <w:lang w:val="en-US"/>
              </w:rPr>
            </w:pPr>
            <w:ins w:id="202" w:author="Roger Marks" w:date="2013-03-19T22:54:00Z">
              <w:r w:rsidRPr="0010676E">
                <w:t>Amended</w:t>
              </w:r>
            </w:ins>
          </w:p>
        </w:tc>
        <w:tc>
          <w:tcPr>
            <w:tcW w:w="881" w:type="pct"/>
            <w:tcPrChange w:id="203" w:author="Roger Marks" w:date="2013-03-19T22:56:00Z">
              <w:tcPr>
                <w:tcW w:w="2097" w:type="dxa"/>
                <w:gridSpan w:val="2"/>
              </w:tcPr>
            </w:tcPrChange>
          </w:tcPr>
          <w:p w:rsidR="00DF3ED0" w:rsidRPr="0010676E" w:rsidRDefault="00DF3ED0" w:rsidP="000004A9">
            <w:pPr>
              <w:pStyle w:val="Tabletext"/>
              <w:numPr>
                <w:ins w:id="204" w:author="Roger Marks" w:date="2013-03-19T22:54:00Z"/>
              </w:numPr>
              <w:rPr>
                <w:ins w:id="205" w:author="Roger Marks" w:date="2013-03-19T22:54:00Z"/>
                <w:lang w:val="en-US"/>
              </w:rPr>
            </w:pPr>
            <w:ins w:id="206" w:author="Roger Marks" w:date="2013-03-19T22:54:00Z">
              <w:r w:rsidRPr="0010676E">
                <w:t>Amended</w:t>
              </w:r>
            </w:ins>
          </w:p>
        </w:tc>
      </w:tr>
      <w:tr w:rsidR="00DF3ED0" w:rsidRPr="0010676E">
        <w:trPr>
          <w:ins w:id="207" w:author="Roger Marks" w:date="2013-03-19T22:54:00Z"/>
        </w:trPr>
        <w:tc>
          <w:tcPr>
            <w:tcW w:w="2247" w:type="pct"/>
            <w:tcPrChange w:id="208" w:author="Roger Marks" w:date="2013-03-19T22:56:00Z">
              <w:tcPr>
                <w:tcW w:w="3568" w:type="dxa"/>
              </w:tcPr>
            </w:tcPrChange>
          </w:tcPr>
          <w:p w:rsidR="0094323D" w:rsidRDefault="00DF3ED0" w:rsidP="0094323D">
            <w:pPr>
              <w:pStyle w:val="Tabletext"/>
              <w:numPr>
                <w:ins w:id="209" w:author="Roger Marks" w:date="2013-03-19T22:54:00Z"/>
              </w:numPr>
              <w:jc w:val="left"/>
              <w:rPr>
                <w:ins w:id="210" w:author="Roger Marks" w:date="2013-03-19T22:54:00Z"/>
              </w:rPr>
              <w:pPrChange w:id="211" w:author="Roger Marks" w:date="2013-03-19T22:56:00Z">
                <w:pPr>
                  <w:pStyle w:val="Tabletext"/>
                </w:pPr>
              </w:pPrChange>
            </w:pPr>
            <w:ins w:id="212" w:author="Roger Marks" w:date="2013-03-19T22:54:00Z">
              <w:r w:rsidRPr="0010676E">
                <w:t xml:space="preserve">Annex </w:t>
              </w:r>
              <w:r>
                <w:t>A</w:t>
              </w:r>
              <w:r w:rsidRPr="0010676E">
                <w:t xml:space="preserve">: </w:t>
              </w:r>
              <w:r w:rsidRPr="00986C11">
                <w:t>Bibliography</w:t>
              </w:r>
            </w:ins>
          </w:p>
        </w:tc>
        <w:tc>
          <w:tcPr>
            <w:tcW w:w="1005" w:type="pct"/>
            <w:tcPrChange w:id="213" w:author="Roger Marks" w:date="2013-03-19T22:56:00Z">
              <w:tcPr>
                <w:tcW w:w="2081" w:type="dxa"/>
              </w:tcPr>
            </w:tcPrChange>
          </w:tcPr>
          <w:p w:rsidR="00DF3ED0" w:rsidRPr="0010676E" w:rsidRDefault="00DF3ED0" w:rsidP="000004A9">
            <w:pPr>
              <w:pStyle w:val="Tabletext"/>
              <w:numPr>
                <w:ins w:id="214" w:author="Roger Marks" w:date="2013-03-19T22:54:00Z"/>
              </w:numPr>
              <w:rPr>
                <w:ins w:id="215" w:author="Roger Marks" w:date="2013-03-19T22:54:00Z"/>
              </w:rPr>
            </w:pPr>
            <w:ins w:id="216" w:author="Roger Marks" w:date="2013-03-19T22:54:00Z">
              <w:r w:rsidRPr="0010676E">
                <w:t>Base specification</w:t>
              </w:r>
            </w:ins>
          </w:p>
        </w:tc>
        <w:tc>
          <w:tcPr>
            <w:tcW w:w="868" w:type="pct"/>
            <w:tcPrChange w:id="217" w:author="Roger Marks" w:date="2013-03-19T22:56:00Z">
              <w:tcPr>
                <w:tcW w:w="2109" w:type="dxa"/>
              </w:tcPr>
            </w:tcPrChange>
          </w:tcPr>
          <w:p w:rsidR="00DF3ED0" w:rsidRPr="0010676E" w:rsidRDefault="00DF3ED0" w:rsidP="000004A9">
            <w:pPr>
              <w:pStyle w:val="Tabletext"/>
              <w:numPr>
                <w:ins w:id="218" w:author="Roger Marks" w:date="2013-03-19T22:54:00Z"/>
              </w:numPr>
              <w:rPr>
                <w:ins w:id="219" w:author="Roger Marks" w:date="2013-03-19T22:54:00Z"/>
              </w:rPr>
            </w:pPr>
          </w:p>
        </w:tc>
        <w:tc>
          <w:tcPr>
            <w:tcW w:w="881" w:type="pct"/>
            <w:tcPrChange w:id="220" w:author="Roger Marks" w:date="2013-03-19T22:56:00Z">
              <w:tcPr>
                <w:tcW w:w="2097" w:type="dxa"/>
                <w:gridSpan w:val="2"/>
              </w:tcPr>
            </w:tcPrChange>
          </w:tcPr>
          <w:p w:rsidR="00DF3ED0" w:rsidRPr="0010676E" w:rsidRDefault="00DF3ED0" w:rsidP="000004A9">
            <w:pPr>
              <w:pStyle w:val="Tabletext"/>
              <w:numPr>
                <w:ins w:id="221" w:author="Roger Marks" w:date="2013-03-19T22:54:00Z"/>
              </w:numPr>
              <w:rPr>
                <w:ins w:id="222" w:author="Roger Marks" w:date="2013-03-19T22:54:00Z"/>
              </w:rPr>
            </w:pPr>
          </w:p>
        </w:tc>
      </w:tr>
      <w:tr w:rsidR="00DF3ED0" w:rsidRPr="0010676E">
        <w:trPr>
          <w:ins w:id="223" w:author="Roger Marks" w:date="2013-03-19T22:54:00Z"/>
        </w:trPr>
        <w:tc>
          <w:tcPr>
            <w:tcW w:w="2247" w:type="pct"/>
            <w:tcPrChange w:id="224" w:author="Roger Marks" w:date="2013-03-19T22:56:00Z">
              <w:tcPr>
                <w:tcW w:w="3568" w:type="dxa"/>
              </w:tcPr>
            </w:tcPrChange>
          </w:tcPr>
          <w:p w:rsidR="0094323D" w:rsidRDefault="00DF3ED0" w:rsidP="0094323D">
            <w:pPr>
              <w:pStyle w:val="Tabletext"/>
              <w:numPr>
                <w:ins w:id="225" w:author="Roger Marks" w:date="2013-03-19T22:54:00Z"/>
              </w:numPr>
              <w:jc w:val="left"/>
              <w:rPr>
                <w:ins w:id="226" w:author="Roger Marks" w:date="2013-03-19T22:54:00Z"/>
              </w:rPr>
              <w:pPrChange w:id="227" w:author="Roger Marks" w:date="2013-03-19T22:56:00Z">
                <w:pPr>
                  <w:pStyle w:val="Tabletext"/>
                </w:pPr>
              </w:pPrChange>
            </w:pPr>
            <w:ins w:id="228" w:author="Roger Marks" w:date="2013-03-19T22:54:00Z">
              <w:r>
                <w:t>Annex B</w:t>
              </w:r>
              <w:r w:rsidRPr="0010676E">
                <w:t xml:space="preserve">: </w:t>
              </w:r>
              <w:r>
                <w:t>C</w:t>
              </w:r>
              <w:r w:rsidRPr="00E65846">
                <w:t xml:space="preserve">ontrol </w:t>
              </w:r>
              <w:r>
                <w:t>M</w:t>
              </w:r>
              <w:r w:rsidRPr="00E65846">
                <w:t>essages</w:t>
              </w:r>
            </w:ins>
          </w:p>
        </w:tc>
        <w:tc>
          <w:tcPr>
            <w:tcW w:w="1005" w:type="pct"/>
            <w:tcPrChange w:id="229" w:author="Roger Marks" w:date="2013-03-19T22:56:00Z">
              <w:tcPr>
                <w:tcW w:w="2081" w:type="dxa"/>
              </w:tcPr>
            </w:tcPrChange>
          </w:tcPr>
          <w:p w:rsidR="00DF3ED0" w:rsidRPr="0010676E" w:rsidRDefault="00DF3ED0" w:rsidP="000004A9">
            <w:pPr>
              <w:pStyle w:val="Tabletext"/>
              <w:numPr>
                <w:ins w:id="230" w:author="Roger Marks" w:date="2013-03-19T22:54:00Z"/>
              </w:numPr>
              <w:rPr>
                <w:ins w:id="231" w:author="Roger Marks" w:date="2013-03-19T22:54:00Z"/>
              </w:rPr>
            </w:pPr>
            <w:ins w:id="232" w:author="Roger Marks" w:date="2013-03-19T22:54:00Z">
              <w:r w:rsidRPr="0010676E">
                <w:t>Base specification</w:t>
              </w:r>
            </w:ins>
          </w:p>
        </w:tc>
        <w:tc>
          <w:tcPr>
            <w:tcW w:w="868" w:type="pct"/>
            <w:tcPrChange w:id="233" w:author="Roger Marks" w:date="2013-03-19T22:56:00Z">
              <w:tcPr>
                <w:tcW w:w="2109" w:type="dxa"/>
              </w:tcPr>
            </w:tcPrChange>
          </w:tcPr>
          <w:p w:rsidR="00DF3ED0" w:rsidRPr="0010676E" w:rsidRDefault="00DF3ED0" w:rsidP="000004A9">
            <w:pPr>
              <w:pStyle w:val="Tabletext"/>
              <w:numPr>
                <w:ins w:id="234" w:author="Roger Marks" w:date="2013-03-19T22:54:00Z"/>
              </w:numPr>
              <w:rPr>
                <w:ins w:id="235" w:author="Roger Marks" w:date="2013-03-19T22:54:00Z"/>
              </w:rPr>
            </w:pPr>
            <w:ins w:id="236" w:author="Roger Marks" w:date="2013-03-19T22:54:00Z">
              <w:r w:rsidRPr="0010676E">
                <w:t>Amended</w:t>
              </w:r>
            </w:ins>
          </w:p>
        </w:tc>
        <w:tc>
          <w:tcPr>
            <w:tcW w:w="881" w:type="pct"/>
            <w:tcPrChange w:id="237" w:author="Roger Marks" w:date="2013-03-19T22:56:00Z">
              <w:tcPr>
                <w:tcW w:w="2097" w:type="dxa"/>
                <w:gridSpan w:val="2"/>
              </w:tcPr>
            </w:tcPrChange>
          </w:tcPr>
          <w:p w:rsidR="00DF3ED0" w:rsidRPr="0010676E" w:rsidRDefault="00DF3ED0" w:rsidP="000004A9">
            <w:pPr>
              <w:pStyle w:val="Tabletext"/>
              <w:numPr>
                <w:ins w:id="238" w:author="Roger Marks" w:date="2013-03-19T22:54:00Z"/>
              </w:numPr>
              <w:rPr>
                <w:ins w:id="239" w:author="Roger Marks" w:date="2013-03-19T22:54:00Z"/>
              </w:rPr>
            </w:pPr>
            <w:ins w:id="240" w:author="Roger Marks" w:date="2013-03-19T22:54:00Z">
              <w:r w:rsidRPr="0010676E">
                <w:t>Amended</w:t>
              </w:r>
            </w:ins>
          </w:p>
        </w:tc>
      </w:tr>
      <w:tr w:rsidR="00DF3ED0" w:rsidRPr="0010676E">
        <w:trPr>
          <w:ins w:id="241" w:author="Roger Marks" w:date="2013-03-19T22:54:00Z"/>
        </w:trPr>
        <w:tc>
          <w:tcPr>
            <w:tcW w:w="2247" w:type="pct"/>
            <w:tcPrChange w:id="242" w:author="Roger Marks" w:date="2013-03-19T22:56:00Z">
              <w:tcPr>
                <w:tcW w:w="3568" w:type="dxa"/>
              </w:tcPr>
            </w:tcPrChange>
          </w:tcPr>
          <w:p w:rsidR="0094323D" w:rsidRDefault="00DF3ED0" w:rsidP="0094323D">
            <w:pPr>
              <w:pStyle w:val="Tabletext"/>
              <w:numPr>
                <w:ins w:id="243" w:author="Roger Marks" w:date="2013-03-19T22:54:00Z"/>
              </w:numPr>
              <w:jc w:val="left"/>
              <w:rPr>
                <w:ins w:id="244" w:author="Roger Marks" w:date="2013-03-19T22:54:00Z"/>
                <w:lang w:val="en-US"/>
              </w:rPr>
              <w:pPrChange w:id="245" w:author="Roger Marks" w:date="2013-03-19T22:56:00Z">
                <w:pPr>
                  <w:pStyle w:val="Tabletext"/>
                </w:pPr>
              </w:pPrChange>
            </w:pPr>
            <w:ins w:id="246" w:author="Roger Marks" w:date="2013-03-19T22:54:00Z">
              <w:r>
                <w:rPr>
                  <w:lang w:val="en-US"/>
                </w:rPr>
                <w:t>Annex C</w:t>
              </w:r>
              <w:r w:rsidRPr="0010676E">
                <w:rPr>
                  <w:lang w:val="en-US"/>
                </w:rPr>
                <w:t xml:space="preserve">: </w:t>
              </w:r>
              <w:r>
                <w:rPr>
                  <w:lang w:val="en-US"/>
                </w:rPr>
                <w:t>Test V</w:t>
              </w:r>
              <w:r w:rsidRPr="00107B73">
                <w:rPr>
                  <w:lang w:val="en-US"/>
                </w:rPr>
                <w:t>ectors</w:t>
              </w:r>
            </w:ins>
          </w:p>
        </w:tc>
        <w:tc>
          <w:tcPr>
            <w:tcW w:w="1005" w:type="pct"/>
            <w:tcPrChange w:id="247" w:author="Roger Marks" w:date="2013-03-19T22:56:00Z">
              <w:tcPr>
                <w:tcW w:w="2081" w:type="dxa"/>
              </w:tcPr>
            </w:tcPrChange>
          </w:tcPr>
          <w:p w:rsidR="00DF3ED0" w:rsidRPr="0010676E" w:rsidRDefault="00DF3ED0" w:rsidP="000004A9">
            <w:pPr>
              <w:pStyle w:val="Tabletext"/>
              <w:numPr>
                <w:ins w:id="248" w:author="Roger Marks" w:date="2013-03-19T22:54:00Z"/>
              </w:numPr>
              <w:rPr>
                <w:ins w:id="249" w:author="Roger Marks" w:date="2013-03-19T22:54:00Z"/>
                <w:lang w:val="en-US"/>
              </w:rPr>
            </w:pPr>
            <w:ins w:id="250" w:author="Roger Marks" w:date="2013-03-19T22:54:00Z">
              <w:r w:rsidRPr="0010676E">
                <w:t>Base specification</w:t>
              </w:r>
            </w:ins>
          </w:p>
        </w:tc>
        <w:tc>
          <w:tcPr>
            <w:tcW w:w="868" w:type="pct"/>
            <w:tcPrChange w:id="251" w:author="Roger Marks" w:date="2013-03-19T22:56:00Z">
              <w:tcPr>
                <w:tcW w:w="2109" w:type="dxa"/>
              </w:tcPr>
            </w:tcPrChange>
          </w:tcPr>
          <w:p w:rsidR="00DF3ED0" w:rsidRPr="0010676E" w:rsidRDefault="00DF3ED0" w:rsidP="000004A9">
            <w:pPr>
              <w:pStyle w:val="Tabletext"/>
              <w:numPr>
                <w:ins w:id="252" w:author="Roger Marks" w:date="2013-03-19T22:54:00Z"/>
              </w:numPr>
              <w:rPr>
                <w:ins w:id="253" w:author="Roger Marks" w:date="2013-03-19T22:54:00Z"/>
                <w:lang w:val="en-US"/>
              </w:rPr>
            </w:pPr>
          </w:p>
        </w:tc>
        <w:tc>
          <w:tcPr>
            <w:tcW w:w="881" w:type="pct"/>
            <w:tcPrChange w:id="254" w:author="Roger Marks" w:date="2013-03-19T22:56:00Z">
              <w:tcPr>
                <w:tcW w:w="2097" w:type="dxa"/>
                <w:gridSpan w:val="2"/>
              </w:tcPr>
            </w:tcPrChange>
          </w:tcPr>
          <w:p w:rsidR="00DF3ED0" w:rsidRPr="0010676E" w:rsidRDefault="00DF3ED0" w:rsidP="000004A9">
            <w:pPr>
              <w:pStyle w:val="Tabletext"/>
              <w:numPr>
                <w:ins w:id="255" w:author="Roger Marks" w:date="2013-03-19T22:54:00Z"/>
              </w:numPr>
              <w:rPr>
                <w:ins w:id="256" w:author="Roger Marks" w:date="2013-03-19T22:54:00Z"/>
                <w:lang w:val="en-US"/>
              </w:rPr>
            </w:pPr>
          </w:p>
        </w:tc>
      </w:tr>
      <w:tr w:rsidR="00DF3ED0" w:rsidRPr="0010676E">
        <w:trPr>
          <w:ins w:id="257" w:author="Roger Marks" w:date="2013-03-19T22:54:00Z"/>
        </w:trPr>
        <w:tc>
          <w:tcPr>
            <w:tcW w:w="2247" w:type="pct"/>
            <w:tcPrChange w:id="258" w:author="Roger Marks" w:date="2013-03-19T22:56:00Z">
              <w:tcPr>
                <w:tcW w:w="3568" w:type="dxa"/>
              </w:tcPr>
            </w:tcPrChange>
          </w:tcPr>
          <w:p w:rsidR="0094323D" w:rsidRDefault="00DF3ED0" w:rsidP="0094323D">
            <w:pPr>
              <w:pStyle w:val="Tabletext"/>
              <w:numPr>
                <w:ins w:id="259" w:author="Roger Marks" w:date="2013-03-19T22:54:00Z"/>
              </w:numPr>
              <w:jc w:val="left"/>
              <w:rPr>
                <w:ins w:id="260" w:author="Roger Marks" w:date="2013-03-19T22:54:00Z"/>
              </w:rPr>
              <w:pPrChange w:id="261" w:author="Roger Marks" w:date="2013-03-19T22:56:00Z">
                <w:pPr>
                  <w:pStyle w:val="Tabletext"/>
                </w:pPr>
              </w:pPrChange>
            </w:pPr>
            <w:ins w:id="262" w:author="Roger Marks" w:date="2013-03-19T22:54:00Z">
              <w:r>
                <w:t>Annex D</w:t>
              </w:r>
              <w:r w:rsidRPr="0010676E">
                <w:t xml:space="preserve">: </w:t>
              </w:r>
              <w:r w:rsidRPr="009756D3">
                <w:t>Supported frequency bands</w:t>
              </w:r>
            </w:ins>
          </w:p>
        </w:tc>
        <w:tc>
          <w:tcPr>
            <w:tcW w:w="1005" w:type="pct"/>
            <w:tcPrChange w:id="263" w:author="Roger Marks" w:date="2013-03-19T22:56:00Z">
              <w:tcPr>
                <w:tcW w:w="2081" w:type="dxa"/>
              </w:tcPr>
            </w:tcPrChange>
          </w:tcPr>
          <w:p w:rsidR="00DF3ED0" w:rsidRPr="0010676E" w:rsidRDefault="00DF3ED0" w:rsidP="000004A9">
            <w:pPr>
              <w:pStyle w:val="Tabletext"/>
              <w:numPr>
                <w:ins w:id="264" w:author="Roger Marks" w:date="2013-03-19T22:54:00Z"/>
              </w:numPr>
              <w:rPr>
                <w:ins w:id="265" w:author="Roger Marks" w:date="2013-03-19T22:54:00Z"/>
              </w:rPr>
            </w:pPr>
            <w:ins w:id="266" w:author="Roger Marks" w:date="2013-03-19T22:54:00Z">
              <w:r w:rsidRPr="0010676E">
                <w:t>Base specification</w:t>
              </w:r>
            </w:ins>
          </w:p>
        </w:tc>
        <w:tc>
          <w:tcPr>
            <w:tcW w:w="868" w:type="pct"/>
            <w:tcPrChange w:id="267" w:author="Roger Marks" w:date="2013-03-19T22:56:00Z">
              <w:tcPr>
                <w:tcW w:w="2109" w:type="dxa"/>
              </w:tcPr>
            </w:tcPrChange>
          </w:tcPr>
          <w:p w:rsidR="00DF3ED0" w:rsidRPr="0010676E" w:rsidRDefault="00DF3ED0" w:rsidP="000004A9">
            <w:pPr>
              <w:pStyle w:val="Tabletext"/>
              <w:numPr>
                <w:ins w:id="268" w:author="Roger Marks" w:date="2013-03-19T22:54:00Z"/>
              </w:numPr>
              <w:rPr>
                <w:ins w:id="269" w:author="Roger Marks" w:date="2013-03-19T22:54:00Z"/>
              </w:rPr>
            </w:pPr>
          </w:p>
        </w:tc>
        <w:tc>
          <w:tcPr>
            <w:tcW w:w="881" w:type="pct"/>
            <w:tcPrChange w:id="270" w:author="Roger Marks" w:date="2013-03-19T22:56:00Z">
              <w:tcPr>
                <w:tcW w:w="2097" w:type="dxa"/>
                <w:gridSpan w:val="2"/>
              </w:tcPr>
            </w:tcPrChange>
          </w:tcPr>
          <w:p w:rsidR="00DF3ED0" w:rsidRPr="0010676E" w:rsidRDefault="00DF3ED0" w:rsidP="000004A9">
            <w:pPr>
              <w:pStyle w:val="Tabletext"/>
              <w:numPr>
                <w:ins w:id="271" w:author="Roger Marks" w:date="2013-03-19T22:54:00Z"/>
              </w:numPr>
              <w:rPr>
                <w:ins w:id="272" w:author="Roger Marks" w:date="2013-03-19T22:54:00Z"/>
              </w:rPr>
            </w:pPr>
          </w:p>
        </w:tc>
      </w:tr>
      <w:tr w:rsidR="00DF3ED0" w:rsidRPr="0010676E">
        <w:trPr>
          <w:ins w:id="273" w:author="Roger Marks" w:date="2013-03-19T22:54:00Z"/>
        </w:trPr>
        <w:tc>
          <w:tcPr>
            <w:tcW w:w="2247" w:type="pct"/>
            <w:tcPrChange w:id="274" w:author="Roger Marks" w:date="2013-03-19T22:56:00Z">
              <w:tcPr>
                <w:tcW w:w="3568" w:type="dxa"/>
              </w:tcPr>
            </w:tcPrChange>
          </w:tcPr>
          <w:p w:rsidR="0094323D" w:rsidRDefault="00DF3ED0" w:rsidP="0094323D">
            <w:pPr>
              <w:pStyle w:val="Tabletext"/>
              <w:numPr>
                <w:ins w:id="275" w:author="Roger Marks" w:date="2013-03-19T22:54:00Z"/>
              </w:numPr>
              <w:jc w:val="left"/>
              <w:rPr>
                <w:ins w:id="276" w:author="Roger Marks" w:date="2013-03-19T22:54:00Z"/>
                <w:lang w:val="en-US"/>
              </w:rPr>
              <w:pPrChange w:id="277" w:author="Roger Marks" w:date="2013-03-19T22:56:00Z">
                <w:pPr>
                  <w:pStyle w:val="Tabletext"/>
                </w:pPr>
              </w:pPrChange>
            </w:pPr>
            <w:bookmarkStart w:id="278" w:name="OLE_LINK91"/>
            <w:ins w:id="279" w:author="Roger Marks" w:date="2013-03-19T22:54:00Z">
              <w:r>
                <w:rPr>
                  <w:lang w:val="en-US"/>
                </w:rPr>
                <w:t>Annex E</w:t>
              </w:r>
              <w:r w:rsidRPr="0010676E">
                <w:rPr>
                  <w:lang w:val="en-US"/>
                </w:rPr>
                <w:t xml:space="preserve">: </w:t>
              </w:r>
              <w:bookmarkEnd w:id="278"/>
              <w:r w:rsidRPr="00452041">
                <w:rPr>
                  <w:lang w:val="en-US"/>
                </w:rPr>
                <w:t>Radio specifications</w:t>
              </w:r>
            </w:ins>
          </w:p>
        </w:tc>
        <w:tc>
          <w:tcPr>
            <w:tcW w:w="1005" w:type="pct"/>
            <w:tcPrChange w:id="280" w:author="Roger Marks" w:date="2013-03-19T22:56:00Z">
              <w:tcPr>
                <w:tcW w:w="2081" w:type="dxa"/>
              </w:tcPr>
            </w:tcPrChange>
          </w:tcPr>
          <w:p w:rsidR="00DF3ED0" w:rsidRPr="0010676E" w:rsidRDefault="00DF3ED0" w:rsidP="000004A9">
            <w:pPr>
              <w:pStyle w:val="Tabletext"/>
              <w:numPr>
                <w:ins w:id="281" w:author="Roger Marks" w:date="2013-03-19T22:54:00Z"/>
              </w:numPr>
              <w:rPr>
                <w:ins w:id="282" w:author="Roger Marks" w:date="2013-03-19T22:54:00Z"/>
                <w:lang w:val="en-US"/>
              </w:rPr>
            </w:pPr>
            <w:ins w:id="283" w:author="Roger Marks" w:date="2013-03-19T22:54:00Z">
              <w:r w:rsidRPr="0010676E">
                <w:t>Base specification</w:t>
              </w:r>
            </w:ins>
          </w:p>
        </w:tc>
        <w:tc>
          <w:tcPr>
            <w:tcW w:w="868" w:type="pct"/>
            <w:tcPrChange w:id="284" w:author="Roger Marks" w:date="2013-03-19T22:56:00Z">
              <w:tcPr>
                <w:tcW w:w="2109" w:type="dxa"/>
              </w:tcPr>
            </w:tcPrChange>
          </w:tcPr>
          <w:p w:rsidR="00DF3ED0" w:rsidRPr="0010676E" w:rsidRDefault="00DF3ED0" w:rsidP="000004A9">
            <w:pPr>
              <w:pStyle w:val="Tabletext"/>
              <w:numPr>
                <w:ins w:id="285" w:author="Roger Marks" w:date="2013-03-19T22:54:00Z"/>
              </w:numPr>
              <w:rPr>
                <w:ins w:id="286" w:author="Roger Marks" w:date="2013-03-19T22:54:00Z"/>
                <w:lang w:val="en-US"/>
              </w:rPr>
            </w:pPr>
          </w:p>
        </w:tc>
        <w:tc>
          <w:tcPr>
            <w:tcW w:w="881" w:type="pct"/>
            <w:tcPrChange w:id="287" w:author="Roger Marks" w:date="2013-03-19T22:56:00Z">
              <w:tcPr>
                <w:tcW w:w="2097" w:type="dxa"/>
                <w:gridSpan w:val="2"/>
              </w:tcPr>
            </w:tcPrChange>
          </w:tcPr>
          <w:p w:rsidR="00DF3ED0" w:rsidRPr="0010676E" w:rsidRDefault="00DF3ED0" w:rsidP="000004A9">
            <w:pPr>
              <w:pStyle w:val="Tabletext"/>
              <w:numPr>
                <w:ins w:id="288" w:author="Roger Marks" w:date="2013-03-19T22:54:00Z"/>
              </w:numPr>
              <w:rPr>
                <w:ins w:id="289" w:author="Roger Marks" w:date="2013-03-19T22:54:00Z"/>
                <w:lang w:val="en-US"/>
              </w:rPr>
            </w:pPr>
          </w:p>
        </w:tc>
      </w:tr>
      <w:tr w:rsidR="00DF3ED0" w:rsidRPr="0010676E">
        <w:tblPrEx>
          <w:tblPrExChange w:id="290" w:author="Roger Marks" w:date="2013-03-19T22:56:00Z">
            <w:tblPrEx>
              <w:tblW w:w="5000" w:type="pct"/>
            </w:tblPrEx>
          </w:tblPrExChange>
        </w:tblPrEx>
        <w:trPr>
          <w:ins w:id="291" w:author="Roger Marks" w:date="2013-03-19T22:54:00Z"/>
        </w:trPr>
        <w:tc>
          <w:tcPr>
            <w:tcW w:w="2247" w:type="pct"/>
            <w:tcPrChange w:id="292" w:author="Roger Marks" w:date="2013-03-19T22:56:00Z">
              <w:tcPr>
                <w:tcW w:w="1810" w:type="pct"/>
              </w:tcPr>
            </w:tcPrChange>
          </w:tcPr>
          <w:p w:rsidR="0094323D" w:rsidRDefault="00DF3ED0" w:rsidP="0094323D">
            <w:pPr>
              <w:pStyle w:val="Tabletext"/>
              <w:numPr>
                <w:ins w:id="293" w:author="Roger Marks" w:date="2013-03-19T22:54:00Z"/>
              </w:numPr>
              <w:jc w:val="left"/>
              <w:rPr>
                <w:ins w:id="294" w:author="Roger Marks" w:date="2013-03-19T22:54:00Z"/>
                <w:lang w:val="en-US"/>
              </w:rPr>
              <w:pPrChange w:id="295" w:author="Roger Marks" w:date="2013-03-19T22:56:00Z">
                <w:pPr>
                  <w:pStyle w:val="Tabletext"/>
                </w:pPr>
              </w:pPrChange>
            </w:pPr>
            <w:ins w:id="296" w:author="Roger Marks" w:date="2013-03-19T22:54:00Z">
              <w:r>
                <w:rPr>
                  <w:lang w:val="en-US"/>
                </w:rPr>
                <w:t>Annex F</w:t>
              </w:r>
              <w:r w:rsidRPr="0010676E">
                <w:rPr>
                  <w:lang w:val="en-US"/>
                </w:rPr>
                <w:t>: Default capability class and parameters</w:t>
              </w:r>
            </w:ins>
          </w:p>
        </w:tc>
        <w:tc>
          <w:tcPr>
            <w:tcW w:w="1005" w:type="pct"/>
            <w:tcPrChange w:id="297" w:author="Roger Marks" w:date="2013-03-19T22:56:00Z">
              <w:tcPr>
                <w:tcW w:w="1056" w:type="pct"/>
              </w:tcPr>
            </w:tcPrChange>
          </w:tcPr>
          <w:p w:rsidR="00DF3ED0" w:rsidRPr="0010676E" w:rsidRDefault="00DF3ED0" w:rsidP="000004A9">
            <w:pPr>
              <w:pStyle w:val="Tabletext"/>
              <w:numPr>
                <w:ins w:id="298" w:author="Roger Marks" w:date="2013-03-19T22:54:00Z"/>
              </w:numPr>
              <w:rPr>
                <w:ins w:id="299" w:author="Roger Marks" w:date="2013-03-19T22:54:00Z"/>
                <w:lang w:val="en-US"/>
              </w:rPr>
            </w:pPr>
            <w:ins w:id="300" w:author="Roger Marks" w:date="2013-03-19T22:54:00Z">
              <w:r w:rsidRPr="0010676E">
                <w:t>Base specification</w:t>
              </w:r>
            </w:ins>
          </w:p>
        </w:tc>
        <w:tc>
          <w:tcPr>
            <w:tcW w:w="868" w:type="pct"/>
            <w:tcPrChange w:id="301" w:author="Roger Marks" w:date="2013-03-19T22:56:00Z">
              <w:tcPr>
                <w:tcW w:w="1344" w:type="pct"/>
                <w:gridSpan w:val="2"/>
              </w:tcPr>
            </w:tcPrChange>
          </w:tcPr>
          <w:p w:rsidR="00DF3ED0" w:rsidRPr="0010676E" w:rsidRDefault="00DF3ED0" w:rsidP="000004A9">
            <w:pPr>
              <w:pStyle w:val="Tabletext"/>
              <w:numPr>
                <w:ins w:id="302" w:author="Roger Marks" w:date="2013-03-19T22:54:00Z"/>
              </w:numPr>
              <w:rPr>
                <w:ins w:id="303" w:author="Roger Marks" w:date="2013-03-19T22:54:00Z"/>
                <w:lang w:val="en-US"/>
              </w:rPr>
            </w:pPr>
          </w:p>
        </w:tc>
        <w:tc>
          <w:tcPr>
            <w:tcW w:w="881" w:type="pct"/>
            <w:tcPrChange w:id="304" w:author="Roger Marks" w:date="2013-03-19T22:56:00Z">
              <w:tcPr>
                <w:tcW w:w="790" w:type="pct"/>
              </w:tcPr>
            </w:tcPrChange>
          </w:tcPr>
          <w:p w:rsidR="00DF3ED0" w:rsidRPr="0010676E" w:rsidRDefault="00DF3ED0" w:rsidP="000004A9">
            <w:pPr>
              <w:pStyle w:val="Tabletext"/>
              <w:numPr>
                <w:ins w:id="305" w:author="Roger Marks" w:date="2013-03-19T22:54:00Z"/>
              </w:numPr>
              <w:rPr>
                <w:ins w:id="306" w:author="Roger Marks" w:date="2013-03-19T22:54:00Z"/>
                <w:lang w:val="en-US"/>
              </w:rPr>
            </w:pPr>
          </w:p>
        </w:tc>
      </w:tr>
      <w:bookmarkEnd w:id="87"/>
    </w:tbl>
    <w:p w:rsidR="00744C10" w:rsidRDefault="00744C10" w:rsidP="00744C10">
      <w:pPr>
        <w:pStyle w:val="Tablehead"/>
        <w:numPr>
          <w:ins w:id="307" w:author="Roger Marks" w:date="2013-03-19T22:31:00Z"/>
        </w:numPr>
        <w:rPr>
          <w:ins w:id="308" w:author="Roger Marks" w:date="2013-03-19T22:31:00Z"/>
          <w:rFonts w:eastAsia="SimSun"/>
        </w:rPr>
      </w:pPr>
    </w:p>
    <w:p w:rsidR="0094323D" w:rsidRPr="0094323D" w:rsidRDefault="0094323D" w:rsidP="0094323D">
      <w:pPr>
        <w:numPr>
          <w:ins w:id="309" w:author="Roger Marks" w:date="2013-03-19T22:31:00Z"/>
        </w:numPr>
        <w:rPr>
          <w:rFonts w:eastAsia="SimSun"/>
          <w:rPrChange w:id="310" w:author="Roger Marks" w:date="2013-03-19T22:31:00Z">
            <w:rPr>
              <w:rFonts w:eastAsia="SimSun"/>
              <w:lang w:val="en-US"/>
            </w:rPr>
          </w:rPrChange>
        </w:rPr>
        <w:pPrChange w:id="311" w:author="Roger Marks" w:date="2013-03-19T22:31:00Z">
          <w:pPr>
            <w:pStyle w:val="Tabletitle"/>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2"/>
        <w:gridCol w:w="1769"/>
        <w:gridCol w:w="1655"/>
        <w:gridCol w:w="1677"/>
        <w:gridCol w:w="1852"/>
      </w:tblGrid>
      <w:tr w:rsidR="00F04B7C" w:rsidRPr="0010676E" w:rsidDel="000F3F2C">
        <w:trPr>
          <w:del w:id="312" w:author="Roger Marks" w:date="2013-03-19T22:31:00Z"/>
        </w:trPr>
        <w:tc>
          <w:tcPr>
            <w:tcW w:w="0" w:type="auto"/>
          </w:tcPr>
          <w:p w:rsidR="00F04B7C" w:rsidRPr="0010676E" w:rsidDel="000F3F2C" w:rsidRDefault="00F04B7C" w:rsidP="000004A9">
            <w:pPr>
              <w:pStyle w:val="Tablehead"/>
              <w:rPr>
                <w:del w:id="313" w:author="Roger Marks" w:date="2013-03-19T22:31:00Z"/>
                <w:lang w:val="en-US"/>
              </w:rPr>
            </w:pPr>
            <w:bookmarkStart w:id="314" w:name="OLE_LINK90"/>
            <w:del w:id="315" w:author="Roger Marks" w:date="2013-03-19T22:31:00Z">
              <w:r w:rsidRPr="0010676E" w:rsidDel="000F3F2C">
                <w:rPr>
                  <w:lang w:val="en-US"/>
                </w:rPr>
                <w:delText>IEEE Std 802.16 Clause and Subject</w:delText>
              </w:r>
            </w:del>
          </w:p>
        </w:tc>
        <w:tc>
          <w:tcPr>
            <w:tcW w:w="0" w:type="auto"/>
          </w:tcPr>
          <w:p w:rsidR="00F04B7C" w:rsidRPr="0010676E" w:rsidDel="000F3F2C" w:rsidRDefault="00F04B7C" w:rsidP="000004A9">
            <w:pPr>
              <w:pStyle w:val="Tablehead"/>
              <w:rPr>
                <w:del w:id="316" w:author="Roger Marks" w:date="2013-03-19T22:31:00Z"/>
              </w:rPr>
            </w:pPr>
            <w:del w:id="317" w:author="Roger Marks" w:date="2013-03-19T22:31:00Z">
              <w:r w:rsidRPr="0010676E" w:rsidDel="000F3F2C">
                <w:delText>IEEE Std 802.16-2009</w:delText>
              </w:r>
            </w:del>
          </w:p>
        </w:tc>
        <w:tc>
          <w:tcPr>
            <w:tcW w:w="0" w:type="auto"/>
          </w:tcPr>
          <w:p w:rsidR="00F04B7C" w:rsidRPr="0010676E" w:rsidDel="000F3F2C" w:rsidRDefault="00F04B7C" w:rsidP="000004A9">
            <w:pPr>
              <w:pStyle w:val="Tablehead"/>
              <w:rPr>
                <w:del w:id="318" w:author="Roger Marks" w:date="2013-03-19T22:31:00Z"/>
              </w:rPr>
            </w:pPr>
            <w:del w:id="319" w:author="Roger Marks" w:date="2013-03-19T22:31:00Z">
              <w:r w:rsidRPr="0010676E" w:rsidDel="000F3F2C">
                <w:delText>IEEE Std 802.16j-2009</w:delText>
              </w:r>
            </w:del>
          </w:p>
        </w:tc>
        <w:tc>
          <w:tcPr>
            <w:tcW w:w="0" w:type="auto"/>
          </w:tcPr>
          <w:p w:rsidR="00F04B7C" w:rsidRPr="0010676E" w:rsidDel="000F3F2C" w:rsidRDefault="00F04B7C" w:rsidP="000004A9">
            <w:pPr>
              <w:pStyle w:val="Tablehead"/>
              <w:rPr>
                <w:del w:id="320" w:author="Roger Marks" w:date="2013-03-19T22:31:00Z"/>
              </w:rPr>
            </w:pPr>
            <w:del w:id="321" w:author="Roger Marks" w:date="2013-03-19T22:31:00Z">
              <w:r w:rsidRPr="0010676E" w:rsidDel="000F3F2C">
                <w:delText>IEEE Std 802.16h-2010</w:delText>
              </w:r>
            </w:del>
          </w:p>
        </w:tc>
        <w:tc>
          <w:tcPr>
            <w:tcW w:w="0" w:type="auto"/>
          </w:tcPr>
          <w:p w:rsidR="00F04B7C" w:rsidRPr="0010676E" w:rsidDel="000F3F2C" w:rsidRDefault="00F04B7C" w:rsidP="000004A9">
            <w:pPr>
              <w:pStyle w:val="Tablehead"/>
              <w:rPr>
                <w:del w:id="322" w:author="Roger Marks" w:date="2013-03-19T22:31:00Z"/>
              </w:rPr>
            </w:pPr>
            <w:del w:id="323" w:author="Roger Marks" w:date="2013-03-19T22:31:00Z">
              <w:r w:rsidRPr="0010676E" w:rsidDel="000F3F2C">
                <w:delText>IEEE Std 802.16m-2011</w:delText>
              </w:r>
            </w:del>
          </w:p>
        </w:tc>
      </w:tr>
      <w:tr w:rsidR="00F04B7C" w:rsidRPr="0010676E" w:rsidDel="000F3F2C">
        <w:trPr>
          <w:del w:id="324" w:author="Roger Marks" w:date="2013-03-19T22:31:00Z"/>
        </w:trPr>
        <w:tc>
          <w:tcPr>
            <w:tcW w:w="0" w:type="auto"/>
          </w:tcPr>
          <w:p w:rsidR="00F04B7C" w:rsidRPr="0010676E" w:rsidDel="000F3F2C" w:rsidRDefault="00F04B7C" w:rsidP="000004A9">
            <w:pPr>
              <w:pStyle w:val="Tabletext"/>
              <w:keepNext/>
              <w:rPr>
                <w:del w:id="325" w:author="Roger Marks" w:date="2013-03-19T22:31:00Z"/>
              </w:rPr>
            </w:pPr>
            <w:del w:id="326" w:author="Roger Marks" w:date="2013-03-19T22:31:00Z">
              <w:r w:rsidRPr="0010676E" w:rsidDel="000F3F2C">
                <w:delText>Clause 1.4: Reference models</w:delText>
              </w:r>
            </w:del>
          </w:p>
        </w:tc>
        <w:tc>
          <w:tcPr>
            <w:tcW w:w="0" w:type="auto"/>
          </w:tcPr>
          <w:p w:rsidR="00F04B7C" w:rsidRPr="0010676E" w:rsidDel="000F3F2C" w:rsidRDefault="00F04B7C" w:rsidP="000004A9">
            <w:pPr>
              <w:pStyle w:val="Tabletext"/>
              <w:keepNext/>
              <w:rPr>
                <w:del w:id="327" w:author="Roger Marks" w:date="2013-03-19T22:31:00Z"/>
              </w:rPr>
            </w:pPr>
            <w:del w:id="328"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keepNext/>
              <w:rPr>
                <w:del w:id="329" w:author="Roger Marks" w:date="2013-03-19T22:31:00Z"/>
              </w:rPr>
            </w:pPr>
          </w:p>
        </w:tc>
        <w:tc>
          <w:tcPr>
            <w:tcW w:w="0" w:type="auto"/>
          </w:tcPr>
          <w:p w:rsidR="00F04B7C" w:rsidRPr="0010676E" w:rsidDel="000F3F2C" w:rsidRDefault="00F04B7C" w:rsidP="000004A9">
            <w:pPr>
              <w:pStyle w:val="Tabletext"/>
              <w:keepNext/>
              <w:rPr>
                <w:del w:id="330" w:author="Roger Marks" w:date="2013-03-19T22:31:00Z"/>
              </w:rPr>
            </w:pPr>
            <w:del w:id="331"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32" w:author="Roger Marks" w:date="2013-03-19T22:31:00Z"/>
              </w:rPr>
            </w:pPr>
            <w:del w:id="333" w:author="Roger Marks" w:date="2013-03-19T22:31:00Z">
              <w:r w:rsidRPr="0010676E" w:rsidDel="000F3F2C">
                <w:delText>Amended</w:delText>
              </w:r>
            </w:del>
          </w:p>
        </w:tc>
      </w:tr>
      <w:tr w:rsidR="00F04B7C" w:rsidRPr="0010676E" w:rsidDel="000F3F2C">
        <w:trPr>
          <w:del w:id="334" w:author="Roger Marks" w:date="2013-03-19T22:31:00Z"/>
        </w:trPr>
        <w:tc>
          <w:tcPr>
            <w:tcW w:w="0" w:type="auto"/>
          </w:tcPr>
          <w:p w:rsidR="00F04B7C" w:rsidRPr="0010676E" w:rsidDel="000F3F2C" w:rsidRDefault="00F04B7C" w:rsidP="000004A9">
            <w:pPr>
              <w:pStyle w:val="Tabletext"/>
              <w:keepNext/>
              <w:rPr>
                <w:del w:id="335" w:author="Roger Marks" w:date="2013-03-19T22:31:00Z"/>
              </w:rPr>
            </w:pPr>
            <w:del w:id="336" w:author="Roger Marks" w:date="2013-03-19T22:31:00Z">
              <w:r w:rsidRPr="0010676E" w:rsidDel="000F3F2C">
                <w:delText>Clause 2: Normative references</w:delText>
              </w:r>
            </w:del>
          </w:p>
        </w:tc>
        <w:tc>
          <w:tcPr>
            <w:tcW w:w="0" w:type="auto"/>
          </w:tcPr>
          <w:p w:rsidR="00F04B7C" w:rsidRPr="0010676E" w:rsidDel="000F3F2C" w:rsidRDefault="00F04B7C" w:rsidP="000004A9">
            <w:pPr>
              <w:pStyle w:val="Tabletext"/>
              <w:keepNext/>
              <w:rPr>
                <w:del w:id="337" w:author="Roger Marks" w:date="2013-03-19T22:31:00Z"/>
              </w:rPr>
            </w:pPr>
            <w:del w:id="338"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keepNext/>
              <w:rPr>
                <w:del w:id="339" w:author="Roger Marks" w:date="2013-03-19T22:31:00Z"/>
              </w:rPr>
            </w:pPr>
          </w:p>
        </w:tc>
        <w:tc>
          <w:tcPr>
            <w:tcW w:w="0" w:type="auto"/>
          </w:tcPr>
          <w:p w:rsidR="00F04B7C" w:rsidRPr="0010676E" w:rsidDel="000F3F2C" w:rsidRDefault="00F04B7C" w:rsidP="000004A9">
            <w:pPr>
              <w:pStyle w:val="Tabletext"/>
              <w:keepNext/>
              <w:rPr>
                <w:del w:id="340" w:author="Roger Marks" w:date="2013-03-19T22:31:00Z"/>
              </w:rPr>
            </w:pPr>
            <w:del w:id="341"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42" w:author="Roger Marks" w:date="2013-03-19T22:31:00Z"/>
              </w:rPr>
            </w:pPr>
            <w:del w:id="343" w:author="Roger Marks" w:date="2013-03-19T22:31:00Z">
              <w:r w:rsidRPr="0010676E" w:rsidDel="000F3F2C">
                <w:delText>Amended</w:delText>
              </w:r>
            </w:del>
          </w:p>
        </w:tc>
      </w:tr>
      <w:tr w:rsidR="00F04B7C" w:rsidRPr="0010676E" w:rsidDel="000F3F2C">
        <w:trPr>
          <w:del w:id="344" w:author="Roger Marks" w:date="2013-03-19T22:31:00Z"/>
        </w:trPr>
        <w:tc>
          <w:tcPr>
            <w:tcW w:w="0" w:type="auto"/>
          </w:tcPr>
          <w:p w:rsidR="00F04B7C" w:rsidRPr="0010676E" w:rsidDel="000F3F2C" w:rsidRDefault="00F04B7C" w:rsidP="000004A9">
            <w:pPr>
              <w:pStyle w:val="Tabletext"/>
              <w:keepNext/>
              <w:rPr>
                <w:del w:id="345" w:author="Roger Marks" w:date="2013-03-19T22:31:00Z"/>
              </w:rPr>
            </w:pPr>
            <w:del w:id="346" w:author="Roger Marks" w:date="2013-03-19T22:31:00Z">
              <w:r w:rsidRPr="0010676E" w:rsidDel="000F3F2C">
                <w:delText>Clause 3: Definitions</w:delText>
              </w:r>
            </w:del>
          </w:p>
        </w:tc>
        <w:tc>
          <w:tcPr>
            <w:tcW w:w="0" w:type="auto"/>
          </w:tcPr>
          <w:p w:rsidR="00F04B7C" w:rsidRPr="0010676E" w:rsidDel="000F3F2C" w:rsidRDefault="00F04B7C" w:rsidP="000004A9">
            <w:pPr>
              <w:pStyle w:val="Tabletext"/>
              <w:keepNext/>
              <w:rPr>
                <w:del w:id="347" w:author="Roger Marks" w:date="2013-03-19T22:31:00Z"/>
              </w:rPr>
            </w:pPr>
            <w:del w:id="348"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keepNext/>
              <w:rPr>
                <w:del w:id="349" w:author="Roger Marks" w:date="2013-03-19T22:31:00Z"/>
              </w:rPr>
            </w:pPr>
            <w:del w:id="350"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51" w:author="Roger Marks" w:date="2013-03-19T22:31:00Z"/>
              </w:rPr>
            </w:pPr>
            <w:del w:id="352"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53" w:author="Roger Marks" w:date="2013-03-19T22:31:00Z"/>
              </w:rPr>
            </w:pPr>
            <w:del w:id="354" w:author="Roger Marks" w:date="2013-03-19T22:31:00Z">
              <w:r w:rsidRPr="0010676E" w:rsidDel="000F3F2C">
                <w:delText>Amended</w:delText>
              </w:r>
            </w:del>
          </w:p>
        </w:tc>
      </w:tr>
      <w:tr w:rsidR="00F04B7C" w:rsidRPr="0010676E" w:rsidDel="000F3F2C">
        <w:trPr>
          <w:del w:id="355" w:author="Roger Marks" w:date="2013-03-19T22:31:00Z"/>
        </w:trPr>
        <w:tc>
          <w:tcPr>
            <w:tcW w:w="0" w:type="auto"/>
          </w:tcPr>
          <w:p w:rsidR="00F04B7C" w:rsidRPr="0010676E" w:rsidDel="000F3F2C" w:rsidRDefault="00F04B7C" w:rsidP="000004A9">
            <w:pPr>
              <w:pStyle w:val="Tabletext"/>
              <w:rPr>
                <w:del w:id="356" w:author="Roger Marks" w:date="2013-03-19T22:31:00Z"/>
              </w:rPr>
            </w:pPr>
            <w:del w:id="357" w:author="Roger Marks" w:date="2013-03-19T22:31:00Z">
              <w:r w:rsidRPr="0010676E" w:rsidDel="000F3F2C">
                <w:delText>Clause 4: Abbreviations and acronyms</w:delText>
              </w:r>
            </w:del>
          </w:p>
        </w:tc>
        <w:tc>
          <w:tcPr>
            <w:tcW w:w="0" w:type="auto"/>
          </w:tcPr>
          <w:p w:rsidR="00F04B7C" w:rsidRPr="0010676E" w:rsidDel="000F3F2C" w:rsidRDefault="00F04B7C" w:rsidP="000004A9">
            <w:pPr>
              <w:pStyle w:val="Tabletext"/>
              <w:rPr>
                <w:del w:id="358" w:author="Roger Marks" w:date="2013-03-19T22:31:00Z"/>
              </w:rPr>
            </w:pPr>
            <w:del w:id="359"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rPr>
                <w:del w:id="360" w:author="Roger Marks" w:date="2013-03-19T22:31:00Z"/>
              </w:rPr>
            </w:pPr>
            <w:del w:id="361" w:author="Roger Marks" w:date="2013-03-19T22:31:00Z">
              <w:r w:rsidRPr="0010676E" w:rsidDel="000F3F2C">
                <w:delText>Amended</w:delText>
              </w:r>
            </w:del>
          </w:p>
        </w:tc>
        <w:tc>
          <w:tcPr>
            <w:tcW w:w="0" w:type="auto"/>
          </w:tcPr>
          <w:p w:rsidR="00F04B7C" w:rsidRPr="0010676E" w:rsidDel="000F3F2C" w:rsidRDefault="00F04B7C" w:rsidP="000004A9">
            <w:pPr>
              <w:pStyle w:val="Tabletext"/>
              <w:rPr>
                <w:del w:id="362" w:author="Roger Marks" w:date="2013-03-19T22:31:00Z"/>
              </w:rPr>
            </w:pPr>
            <w:del w:id="363" w:author="Roger Marks" w:date="2013-03-19T22:31:00Z">
              <w:r w:rsidRPr="0010676E" w:rsidDel="000F3F2C">
                <w:delText>Amended</w:delText>
              </w:r>
            </w:del>
          </w:p>
        </w:tc>
        <w:tc>
          <w:tcPr>
            <w:tcW w:w="0" w:type="auto"/>
          </w:tcPr>
          <w:p w:rsidR="00F04B7C" w:rsidRPr="0010676E" w:rsidDel="000F3F2C" w:rsidRDefault="00F04B7C" w:rsidP="000004A9">
            <w:pPr>
              <w:pStyle w:val="Tabletext"/>
              <w:rPr>
                <w:del w:id="364" w:author="Roger Marks" w:date="2013-03-19T22:31:00Z"/>
              </w:rPr>
            </w:pPr>
            <w:del w:id="365" w:author="Roger Marks" w:date="2013-03-19T22:31:00Z">
              <w:r w:rsidRPr="0010676E" w:rsidDel="000F3F2C">
                <w:delText>Amended</w:delText>
              </w:r>
            </w:del>
          </w:p>
        </w:tc>
      </w:tr>
      <w:tr w:rsidR="00F04B7C" w:rsidRPr="0010676E" w:rsidDel="000F3F2C">
        <w:trPr>
          <w:del w:id="366" w:author="Roger Marks" w:date="2013-03-19T22:31:00Z"/>
        </w:trPr>
        <w:tc>
          <w:tcPr>
            <w:tcW w:w="0" w:type="auto"/>
          </w:tcPr>
          <w:p w:rsidR="00F04B7C" w:rsidRPr="0010676E" w:rsidDel="000F3F2C" w:rsidRDefault="00F04B7C" w:rsidP="000004A9">
            <w:pPr>
              <w:pStyle w:val="Tabletext"/>
              <w:rPr>
                <w:del w:id="367" w:author="Roger Marks" w:date="2013-03-19T22:31:00Z"/>
              </w:rPr>
            </w:pPr>
            <w:del w:id="368" w:author="Roger Marks" w:date="2013-03-19T22:31:00Z">
              <w:r w:rsidRPr="0010676E" w:rsidDel="000F3F2C">
                <w:delText>Clause 5.2: Packet convergence sublayer</w:delText>
              </w:r>
            </w:del>
          </w:p>
        </w:tc>
        <w:tc>
          <w:tcPr>
            <w:tcW w:w="0" w:type="auto"/>
          </w:tcPr>
          <w:p w:rsidR="00F04B7C" w:rsidRPr="0010676E" w:rsidDel="000F3F2C" w:rsidRDefault="00F04B7C" w:rsidP="000004A9">
            <w:pPr>
              <w:pStyle w:val="Tabletext"/>
              <w:rPr>
                <w:del w:id="369" w:author="Roger Marks" w:date="2013-03-19T22:31:00Z"/>
              </w:rPr>
            </w:pPr>
            <w:del w:id="370"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rPr>
                <w:del w:id="371" w:author="Roger Marks" w:date="2013-03-19T22:31:00Z"/>
              </w:rPr>
            </w:pPr>
          </w:p>
        </w:tc>
        <w:tc>
          <w:tcPr>
            <w:tcW w:w="0" w:type="auto"/>
          </w:tcPr>
          <w:p w:rsidR="00F04B7C" w:rsidRPr="0010676E" w:rsidDel="000F3F2C" w:rsidRDefault="00F04B7C" w:rsidP="000004A9">
            <w:pPr>
              <w:pStyle w:val="Tabletext"/>
              <w:rPr>
                <w:del w:id="372" w:author="Roger Marks" w:date="2013-03-19T22:31:00Z"/>
              </w:rPr>
            </w:pPr>
          </w:p>
        </w:tc>
        <w:tc>
          <w:tcPr>
            <w:tcW w:w="0" w:type="auto"/>
          </w:tcPr>
          <w:p w:rsidR="00F04B7C" w:rsidRPr="0010676E" w:rsidDel="000F3F2C" w:rsidRDefault="00F04B7C" w:rsidP="000004A9">
            <w:pPr>
              <w:pStyle w:val="Tabletext"/>
              <w:rPr>
                <w:del w:id="373" w:author="Roger Marks" w:date="2013-03-19T22:31:00Z"/>
              </w:rPr>
            </w:pPr>
            <w:del w:id="374" w:author="Roger Marks" w:date="2013-03-19T22:31:00Z">
              <w:r w:rsidRPr="0010676E" w:rsidDel="000F3F2C">
                <w:delText>Amended</w:delText>
              </w:r>
            </w:del>
          </w:p>
        </w:tc>
      </w:tr>
      <w:tr w:rsidR="00F04B7C" w:rsidRPr="0010676E" w:rsidDel="000F3F2C">
        <w:trPr>
          <w:del w:id="375" w:author="Roger Marks" w:date="2013-03-19T22:31:00Z"/>
        </w:trPr>
        <w:tc>
          <w:tcPr>
            <w:tcW w:w="0" w:type="auto"/>
          </w:tcPr>
          <w:p w:rsidR="00F04B7C" w:rsidRPr="0010676E" w:rsidDel="000F3F2C" w:rsidRDefault="00F04B7C" w:rsidP="000004A9">
            <w:pPr>
              <w:pStyle w:val="Tabletext"/>
              <w:rPr>
                <w:del w:id="376" w:author="Roger Marks" w:date="2013-03-19T22:31:00Z"/>
                <w:lang w:val="en-US"/>
              </w:rPr>
            </w:pPr>
            <w:del w:id="377" w:author="Roger Marks" w:date="2013-03-19T22:31:00Z">
              <w:r w:rsidRPr="0010676E" w:rsidDel="000F3F2C">
                <w:rPr>
                  <w:lang w:val="en-US"/>
                </w:rPr>
                <w:delText xml:space="preserve">Clause 16: </w:delText>
              </w:r>
              <w:r w:rsidRPr="0010676E" w:rsidDel="000F3F2C">
                <w:rPr>
                  <w:i/>
                  <w:iCs/>
                  <w:lang w:val="en-US"/>
                </w:rPr>
                <w:delText>WirelessMAN-Advanced</w:delText>
              </w:r>
              <w:r w:rsidRPr="0010676E" w:rsidDel="000F3F2C">
                <w:rPr>
                  <w:lang w:val="en-US"/>
                </w:rPr>
                <w:delText xml:space="preserve"> air interface</w:delText>
              </w:r>
            </w:del>
          </w:p>
        </w:tc>
        <w:tc>
          <w:tcPr>
            <w:tcW w:w="0" w:type="auto"/>
          </w:tcPr>
          <w:p w:rsidR="00F04B7C" w:rsidRPr="0010676E" w:rsidDel="000F3F2C" w:rsidRDefault="00F04B7C" w:rsidP="000004A9">
            <w:pPr>
              <w:pStyle w:val="Tabletext"/>
              <w:rPr>
                <w:del w:id="378" w:author="Roger Marks" w:date="2013-03-19T22:31:00Z"/>
                <w:lang w:val="en-US"/>
              </w:rPr>
            </w:pPr>
          </w:p>
        </w:tc>
        <w:tc>
          <w:tcPr>
            <w:tcW w:w="0" w:type="auto"/>
          </w:tcPr>
          <w:p w:rsidR="00F04B7C" w:rsidRPr="0010676E" w:rsidDel="000F3F2C" w:rsidRDefault="00F04B7C" w:rsidP="000004A9">
            <w:pPr>
              <w:pStyle w:val="Tabletext"/>
              <w:rPr>
                <w:del w:id="379" w:author="Roger Marks" w:date="2013-03-19T22:31:00Z"/>
                <w:lang w:val="en-US"/>
              </w:rPr>
            </w:pPr>
          </w:p>
        </w:tc>
        <w:tc>
          <w:tcPr>
            <w:tcW w:w="0" w:type="auto"/>
          </w:tcPr>
          <w:p w:rsidR="00F04B7C" w:rsidRPr="0010676E" w:rsidDel="000F3F2C" w:rsidRDefault="00F04B7C" w:rsidP="000004A9">
            <w:pPr>
              <w:pStyle w:val="Tabletext"/>
              <w:rPr>
                <w:del w:id="380" w:author="Roger Marks" w:date="2013-03-19T22:31:00Z"/>
                <w:lang w:val="en-US"/>
              </w:rPr>
            </w:pPr>
          </w:p>
        </w:tc>
        <w:tc>
          <w:tcPr>
            <w:tcW w:w="0" w:type="auto"/>
          </w:tcPr>
          <w:p w:rsidR="00F04B7C" w:rsidRPr="0010676E" w:rsidDel="000F3F2C" w:rsidRDefault="00F04B7C" w:rsidP="000004A9">
            <w:pPr>
              <w:pStyle w:val="Tabletext"/>
              <w:rPr>
                <w:del w:id="381" w:author="Roger Marks" w:date="2013-03-19T22:31:00Z"/>
              </w:rPr>
            </w:pPr>
            <w:del w:id="382" w:author="Roger Marks" w:date="2013-03-19T22:31:00Z">
              <w:r w:rsidRPr="0010676E" w:rsidDel="000F3F2C">
                <w:delText>Base specification</w:delText>
              </w:r>
            </w:del>
          </w:p>
        </w:tc>
      </w:tr>
      <w:tr w:rsidR="00F04B7C" w:rsidRPr="0010676E" w:rsidDel="000F3F2C">
        <w:trPr>
          <w:del w:id="383" w:author="Roger Marks" w:date="2013-03-19T22:31:00Z"/>
        </w:trPr>
        <w:tc>
          <w:tcPr>
            <w:tcW w:w="0" w:type="auto"/>
          </w:tcPr>
          <w:p w:rsidR="00F04B7C" w:rsidRPr="0010676E" w:rsidDel="000F3F2C" w:rsidRDefault="00F04B7C" w:rsidP="000004A9">
            <w:pPr>
              <w:pStyle w:val="Tabletext"/>
              <w:rPr>
                <w:del w:id="384" w:author="Roger Marks" w:date="2013-03-19T22:31:00Z"/>
              </w:rPr>
            </w:pPr>
            <w:del w:id="385" w:author="Roger Marks" w:date="2013-03-19T22:31:00Z">
              <w:r w:rsidRPr="0010676E" w:rsidDel="000F3F2C">
                <w:delText>Annex R: MAC control messages</w:delText>
              </w:r>
            </w:del>
          </w:p>
        </w:tc>
        <w:tc>
          <w:tcPr>
            <w:tcW w:w="0" w:type="auto"/>
          </w:tcPr>
          <w:p w:rsidR="00F04B7C" w:rsidRPr="0010676E" w:rsidDel="000F3F2C" w:rsidRDefault="00F04B7C" w:rsidP="000004A9">
            <w:pPr>
              <w:pStyle w:val="Tabletext"/>
              <w:rPr>
                <w:del w:id="386" w:author="Roger Marks" w:date="2013-03-19T22:31:00Z"/>
              </w:rPr>
            </w:pPr>
          </w:p>
        </w:tc>
        <w:tc>
          <w:tcPr>
            <w:tcW w:w="0" w:type="auto"/>
          </w:tcPr>
          <w:p w:rsidR="00F04B7C" w:rsidRPr="0010676E" w:rsidDel="000F3F2C" w:rsidRDefault="00F04B7C" w:rsidP="000004A9">
            <w:pPr>
              <w:pStyle w:val="Tabletext"/>
              <w:rPr>
                <w:del w:id="387" w:author="Roger Marks" w:date="2013-03-19T22:31:00Z"/>
              </w:rPr>
            </w:pPr>
          </w:p>
        </w:tc>
        <w:tc>
          <w:tcPr>
            <w:tcW w:w="0" w:type="auto"/>
          </w:tcPr>
          <w:p w:rsidR="00F04B7C" w:rsidRPr="0010676E" w:rsidDel="000F3F2C" w:rsidRDefault="00F04B7C" w:rsidP="000004A9">
            <w:pPr>
              <w:pStyle w:val="Tabletext"/>
              <w:rPr>
                <w:del w:id="388" w:author="Roger Marks" w:date="2013-03-19T22:31:00Z"/>
              </w:rPr>
            </w:pPr>
          </w:p>
        </w:tc>
        <w:tc>
          <w:tcPr>
            <w:tcW w:w="0" w:type="auto"/>
          </w:tcPr>
          <w:p w:rsidR="00F04B7C" w:rsidRPr="0010676E" w:rsidDel="000F3F2C" w:rsidRDefault="00F04B7C" w:rsidP="000004A9">
            <w:pPr>
              <w:pStyle w:val="Tabletext"/>
              <w:rPr>
                <w:del w:id="389" w:author="Roger Marks" w:date="2013-03-19T22:31:00Z"/>
              </w:rPr>
            </w:pPr>
            <w:del w:id="390" w:author="Roger Marks" w:date="2013-03-19T22:31:00Z">
              <w:r w:rsidRPr="0010676E" w:rsidDel="000F3F2C">
                <w:delText>Base specification</w:delText>
              </w:r>
            </w:del>
          </w:p>
        </w:tc>
      </w:tr>
      <w:tr w:rsidR="00F04B7C" w:rsidRPr="0010676E" w:rsidDel="000F3F2C">
        <w:trPr>
          <w:del w:id="391" w:author="Roger Marks" w:date="2013-03-19T22:31:00Z"/>
        </w:trPr>
        <w:tc>
          <w:tcPr>
            <w:tcW w:w="0" w:type="auto"/>
          </w:tcPr>
          <w:p w:rsidR="00F04B7C" w:rsidRPr="0010676E" w:rsidDel="000F3F2C" w:rsidRDefault="00F04B7C" w:rsidP="000004A9">
            <w:pPr>
              <w:pStyle w:val="Tabletext"/>
              <w:rPr>
                <w:del w:id="392" w:author="Roger Marks" w:date="2013-03-19T22:31:00Z"/>
              </w:rPr>
            </w:pPr>
            <w:del w:id="393" w:author="Roger Marks" w:date="2013-03-19T22:31:00Z">
              <w:r w:rsidRPr="0010676E" w:rsidDel="000F3F2C">
                <w:delText>Annex S: Test vectors</w:delText>
              </w:r>
            </w:del>
          </w:p>
        </w:tc>
        <w:tc>
          <w:tcPr>
            <w:tcW w:w="0" w:type="auto"/>
          </w:tcPr>
          <w:p w:rsidR="00F04B7C" w:rsidRPr="0010676E" w:rsidDel="000F3F2C" w:rsidRDefault="00F04B7C" w:rsidP="000004A9">
            <w:pPr>
              <w:pStyle w:val="Tabletext"/>
              <w:rPr>
                <w:del w:id="394" w:author="Roger Marks" w:date="2013-03-19T22:31:00Z"/>
              </w:rPr>
            </w:pPr>
          </w:p>
        </w:tc>
        <w:tc>
          <w:tcPr>
            <w:tcW w:w="0" w:type="auto"/>
          </w:tcPr>
          <w:p w:rsidR="00F04B7C" w:rsidRPr="0010676E" w:rsidDel="000F3F2C" w:rsidRDefault="00F04B7C" w:rsidP="000004A9">
            <w:pPr>
              <w:pStyle w:val="Tabletext"/>
              <w:rPr>
                <w:del w:id="395" w:author="Roger Marks" w:date="2013-03-19T22:31:00Z"/>
              </w:rPr>
            </w:pPr>
          </w:p>
        </w:tc>
        <w:tc>
          <w:tcPr>
            <w:tcW w:w="0" w:type="auto"/>
          </w:tcPr>
          <w:p w:rsidR="00F04B7C" w:rsidRPr="0010676E" w:rsidDel="000F3F2C" w:rsidRDefault="00F04B7C" w:rsidP="000004A9">
            <w:pPr>
              <w:pStyle w:val="Tabletext"/>
              <w:rPr>
                <w:del w:id="396" w:author="Roger Marks" w:date="2013-03-19T22:31:00Z"/>
              </w:rPr>
            </w:pPr>
          </w:p>
        </w:tc>
        <w:tc>
          <w:tcPr>
            <w:tcW w:w="0" w:type="auto"/>
          </w:tcPr>
          <w:p w:rsidR="00F04B7C" w:rsidRPr="0010676E" w:rsidDel="000F3F2C" w:rsidRDefault="00F04B7C" w:rsidP="000004A9">
            <w:pPr>
              <w:pStyle w:val="Tabletext"/>
              <w:rPr>
                <w:del w:id="397" w:author="Roger Marks" w:date="2013-03-19T22:31:00Z"/>
              </w:rPr>
            </w:pPr>
            <w:del w:id="398" w:author="Roger Marks" w:date="2013-03-19T22:31:00Z">
              <w:r w:rsidRPr="0010676E" w:rsidDel="000F3F2C">
                <w:delText>Base specification</w:delText>
              </w:r>
            </w:del>
          </w:p>
        </w:tc>
      </w:tr>
      <w:tr w:rsidR="00F04B7C" w:rsidRPr="0010676E" w:rsidDel="000F3F2C">
        <w:trPr>
          <w:del w:id="399" w:author="Roger Marks" w:date="2013-03-19T22:31:00Z"/>
        </w:trPr>
        <w:tc>
          <w:tcPr>
            <w:tcW w:w="0" w:type="auto"/>
          </w:tcPr>
          <w:p w:rsidR="00F04B7C" w:rsidRPr="0010676E" w:rsidDel="000F3F2C" w:rsidRDefault="00F04B7C" w:rsidP="000004A9">
            <w:pPr>
              <w:pStyle w:val="Tabletext"/>
              <w:rPr>
                <w:del w:id="400" w:author="Roger Marks" w:date="2013-03-19T22:31:00Z"/>
                <w:lang w:val="en-US"/>
              </w:rPr>
            </w:pPr>
            <w:del w:id="401" w:author="Roger Marks" w:date="2013-03-19T22:31:00Z">
              <w:r w:rsidRPr="0010676E" w:rsidDel="000F3F2C">
                <w:rPr>
                  <w:lang w:val="en-US"/>
                </w:rPr>
                <w:delText>Annex T: Supported frequency bands</w:delText>
              </w:r>
            </w:del>
          </w:p>
        </w:tc>
        <w:tc>
          <w:tcPr>
            <w:tcW w:w="0" w:type="auto"/>
          </w:tcPr>
          <w:p w:rsidR="00F04B7C" w:rsidRPr="0010676E" w:rsidDel="000F3F2C" w:rsidRDefault="00F04B7C" w:rsidP="000004A9">
            <w:pPr>
              <w:pStyle w:val="Tabletext"/>
              <w:rPr>
                <w:del w:id="402" w:author="Roger Marks" w:date="2013-03-19T22:31:00Z"/>
                <w:lang w:val="en-US"/>
              </w:rPr>
            </w:pPr>
          </w:p>
        </w:tc>
        <w:tc>
          <w:tcPr>
            <w:tcW w:w="0" w:type="auto"/>
          </w:tcPr>
          <w:p w:rsidR="00F04B7C" w:rsidRPr="0010676E" w:rsidDel="000F3F2C" w:rsidRDefault="00F04B7C" w:rsidP="000004A9">
            <w:pPr>
              <w:pStyle w:val="Tabletext"/>
              <w:rPr>
                <w:del w:id="403" w:author="Roger Marks" w:date="2013-03-19T22:31:00Z"/>
                <w:lang w:val="en-US"/>
              </w:rPr>
            </w:pPr>
          </w:p>
        </w:tc>
        <w:tc>
          <w:tcPr>
            <w:tcW w:w="0" w:type="auto"/>
          </w:tcPr>
          <w:p w:rsidR="00F04B7C" w:rsidRPr="0010676E" w:rsidDel="000F3F2C" w:rsidRDefault="00F04B7C" w:rsidP="000004A9">
            <w:pPr>
              <w:pStyle w:val="Tabletext"/>
              <w:rPr>
                <w:del w:id="404" w:author="Roger Marks" w:date="2013-03-19T22:31:00Z"/>
                <w:lang w:val="en-US"/>
              </w:rPr>
            </w:pPr>
          </w:p>
        </w:tc>
        <w:tc>
          <w:tcPr>
            <w:tcW w:w="0" w:type="auto"/>
          </w:tcPr>
          <w:p w:rsidR="00F04B7C" w:rsidRPr="0010676E" w:rsidDel="000F3F2C" w:rsidRDefault="00F04B7C" w:rsidP="000004A9">
            <w:pPr>
              <w:pStyle w:val="Tabletext"/>
              <w:rPr>
                <w:del w:id="405" w:author="Roger Marks" w:date="2013-03-19T22:31:00Z"/>
              </w:rPr>
            </w:pPr>
            <w:del w:id="406" w:author="Roger Marks" w:date="2013-03-19T22:31:00Z">
              <w:r w:rsidRPr="0010676E" w:rsidDel="000F3F2C">
                <w:delText>Base specification</w:delText>
              </w:r>
            </w:del>
          </w:p>
        </w:tc>
      </w:tr>
      <w:tr w:rsidR="00F04B7C" w:rsidRPr="0010676E" w:rsidDel="000F3F2C">
        <w:trPr>
          <w:del w:id="407" w:author="Roger Marks" w:date="2013-03-19T22:31:00Z"/>
        </w:trPr>
        <w:tc>
          <w:tcPr>
            <w:tcW w:w="0" w:type="auto"/>
          </w:tcPr>
          <w:p w:rsidR="00F04B7C" w:rsidRPr="0010676E" w:rsidDel="000F3F2C" w:rsidRDefault="00F04B7C" w:rsidP="000004A9">
            <w:pPr>
              <w:pStyle w:val="Tabletext"/>
              <w:rPr>
                <w:del w:id="408" w:author="Roger Marks" w:date="2013-03-19T22:31:00Z"/>
              </w:rPr>
            </w:pPr>
            <w:del w:id="409" w:author="Roger Marks" w:date="2013-03-19T22:31:00Z">
              <w:r w:rsidRPr="0010676E" w:rsidDel="000F3F2C">
                <w:delText>Annex U: Radio specifications</w:delText>
              </w:r>
            </w:del>
          </w:p>
        </w:tc>
        <w:tc>
          <w:tcPr>
            <w:tcW w:w="0" w:type="auto"/>
          </w:tcPr>
          <w:p w:rsidR="00F04B7C" w:rsidRPr="0010676E" w:rsidDel="000F3F2C" w:rsidRDefault="00F04B7C" w:rsidP="000004A9">
            <w:pPr>
              <w:pStyle w:val="Tabletext"/>
              <w:rPr>
                <w:del w:id="410" w:author="Roger Marks" w:date="2013-03-19T22:31:00Z"/>
              </w:rPr>
            </w:pPr>
          </w:p>
        </w:tc>
        <w:tc>
          <w:tcPr>
            <w:tcW w:w="0" w:type="auto"/>
          </w:tcPr>
          <w:p w:rsidR="00F04B7C" w:rsidRPr="0010676E" w:rsidDel="000F3F2C" w:rsidRDefault="00F04B7C" w:rsidP="000004A9">
            <w:pPr>
              <w:pStyle w:val="Tabletext"/>
              <w:rPr>
                <w:del w:id="411" w:author="Roger Marks" w:date="2013-03-19T22:31:00Z"/>
              </w:rPr>
            </w:pPr>
          </w:p>
        </w:tc>
        <w:tc>
          <w:tcPr>
            <w:tcW w:w="0" w:type="auto"/>
          </w:tcPr>
          <w:p w:rsidR="00F04B7C" w:rsidRPr="0010676E" w:rsidDel="000F3F2C" w:rsidRDefault="00F04B7C" w:rsidP="000004A9">
            <w:pPr>
              <w:pStyle w:val="Tabletext"/>
              <w:rPr>
                <w:del w:id="412" w:author="Roger Marks" w:date="2013-03-19T22:31:00Z"/>
              </w:rPr>
            </w:pPr>
          </w:p>
        </w:tc>
        <w:tc>
          <w:tcPr>
            <w:tcW w:w="0" w:type="auto"/>
          </w:tcPr>
          <w:p w:rsidR="00F04B7C" w:rsidRPr="0010676E" w:rsidDel="000F3F2C" w:rsidRDefault="00F04B7C" w:rsidP="000004A9">
            <w:pPr>
              <w:pStyle w:val="Tabletext"/>
              <w:rPr>
                <w:del w:id="413" w:author="Roger Marks" w:date="2013-03-19T22:31:00Z"/>
              </w:rPr>
            </w:pPr>
            <w:del w:id="414" w:author="Roger Marks" w:date="2013-03-19T22:31:00Z">
              <w:r w:rsidRPr="0010676E" w:rsidDel="000F3F2C">
                <w:delText>Base specification</w:delText>
              </w:r>
            </w:del>
          </w:p>
        </w:tc>
      </w:tr>
      <w:tr w:rsidR="00F04B7C" w:rsidRPr="0010676E" w:rsidDel="000F3F2C">
        <w:trPr>
          <w:del w:id="415" w:author="Roger Marks" w:date="2013-03-19T22:31:00Z"/>
        </w:trPr>
        <w:tc>
          <w:tcPr>
            <w:tcW w:w="0" w:type="auto"/>
          </w:tcPr>
          <w:p w:rsidR="00F04B7C" w:rsidRPr="0010676E" w:rsidDel="000F3F2C" w:rsidRDefault="00F04B7C" w:rsidP="000004A9">
            <w:pPr>
              <w:pStyle w:val="Tabletext"/>
              <w:rPr>
                <w:del w:id="416" w:author="Roger Marks" w:date="2013-03-19T22:31:00Z"/>
                <w:lang w:val="en-US"/>
              </w:rPr>
            </w:pPr>
            <w:del w:id="417" w:author="Roger Marks" w:date="2013-03-19T22:31:00Z">
              <w:r w:rsidRPr="0010676E" w:rsidDel="000F3F2C">
                <w:rPr>
                  <w:lang w:val="en-US"/>
                </w:rPr>
                <w:delText>Annex V: Default capability class and parameters</w:delText>
              </w:r>
            </w:del>
          </w:p>
        </w:tc>
        <w:tc>
          <w:tcPr>
            <w:tcW w:w="0" w:type="auto"/>
          </w:tcPr>
          <w:p w:rsidR="00F04B7C" w:rsidRPr="0010676E" w:rsidDel="000F3F2C" w:rsidRDefault="00F04B7C" w:rsidP="000004A9">
            <w:pPr>
              <w:pStyle w:val="Tabletext"/>
              <w:rPr>
                <w:del w:id="418" w:author="Roger Marks" w:date="2013-03-19T22:31:00Z"/>
                <w:lang w:val="en-US"/>
              </w:rPr>
            </w:pPr>
          </w:p>
        </w:tc>
        <w:tc>
          <w:tcPr>
            <w:tcW w:w="0" w:type="auto"/>
          </w:tcPr>
          <w:p w:rsidR="00F04B7C" w:rsidRPr="0010676E" w:rsidDel="000F3F2C" w:rsidRDefault="00F04B7C" w:rsidP="000004A9">
            <w:pPr>
              <w:pStyle w:val="Tabletext"/>
              <w:rPr>
                <w:del w:id="419" w:author="Roger Marks" w:date="2013-03-19T22:31:00Z"/>
                <w:lang w:val="en-US"/>
              </w:rPr>
            </w:pPr>
          </w:p>
        </w:tc>
        <w:tc>
          <w:tcPr>
            <w:tcW w:w="0" w:type="auto"/>
          </w:tcPr>
          <w:p w:rsidR="00F04B7C" w:rsidRPr="0010676E" w:rsidDel="000F3F2C" w:rsidRDefault="00F04B7C" w:rsidP="000004A9">
            <w:pPr>
              <w:pStyle w:val="Tabletext"/>
              <w:rPr>
                <w:del w:id="420" w:author="Roger Marks" w:date="2013-03-19T22:31:00Z"/>
                <w:lang w:val="en-US"/>
              </w:rPr>
            </w:pPr>
          </w:p>
        </w:tc>
        <w:tc>
          <w:tcPr>
            <w:tcW w:w="0" w:type="auto"/>
          </w:tcPr>
          <w:p w:rsidR="00F04B7C" w:rsidRPr="0010676E" w:rsidDel="000F3F2C" w:rsidRDefault="00F04B7C" w:rsidP="000004A9">
            <w:pPr>
              <w:pStyle w:val="Tabletext"/>
              <w:rPr>
                <w:del w:id="421" w:author="Roger Marks" w:date="2013-03-19T22:31:00Z"/>
              </w:rPr>
            </w:pPr>
            <w:del w:id="422" w:author="Roger Marks" w:date="2013-03-19T22:31:00Z">
              <w:r w:rsidRPr="0010676E" w:rsidDel="000F3F2C">
                <w:delText>Base specification</w:delText>
              </w:r>
            </w:del>
          </w:p>
        </w:tc>
      </w:tr>
      <w:bookmarkEnd w:id="314"/>
    </w:tbl>
    <w:p w:rsidR="00F04B7C" w:rsidRPr="0010676E" w:rsidRDefault="00F04B7C" w:rsidP="00F04B7C">
      <w:pPr>
        <w:rPr>
          <w:rFonts w:eastAsia="SimSun"/>
        </w:rPr>
      </w:pPr>
    </w:p>
    <w:p w:rsidR="00F04B7C" w:rsidRPr="0010676E" w:rsidRDefault="00F04B7C" w:rsidP="00F04B7C">
      <w:pPr>
        <w:pStyle w:val="Heading4"/>
        <w:rPr>
          <w:rFonts w:eastAsia="SimSun"/>
        </w:rPr>
      </w:pPr>
      <w:r w:rsidRPr="0010676E">
        <w:rPr>
          <w:rFonts w:eastAsia="SimSun"/>
        </w:rPr>
        <w:t>2.2.1.1</w:t>
      </w:r>
      <w:r w:rsidRPr="0010676E">
        <w:rPr>
          <w:rFonts w:eastAsia="SimSun"/>
        </w:rPr>
        <w:tab/>
        <w:t>IEEE Std 802.16</w:t>
      </w:r>
      <w:ins w:id="423" w:author="Roger Marks" w:date="2013-03-19T22:41:00Z">
        <w:r w:rsidR="00FA36AF">
          <w:rPr>
            <w:rFonts w:eastAsia="SimSun"/>
          </w:rPr>
          <w:t>.1</w:t>
        </w:r>
      </w:ins>
    </w:p>
    <w:p w:rsidR="00F04B7C" w:rsidRPr="0010676E" w:rsidRDefault="00F04B7C" w:rsidP="00F04B7C">
      <w:pPr>
        <w:rPr>
          <w:rFonts w:eastAsia="SimSun"/>
          <w:lang w:val="en-US"/>
        </w:rPr>
      </w:pPr>
      <w:r w:rsidRPr="0010676E">
        <w:rPr>
          <w:rFonts w:eastAsia="SimSun"/>
          <w:lang w:val="en-US"/>
        </w:rPr>
        <w:t>IEEE Std 802.16</w:t>
      </w:r>
      <w:ins w:id="424" w:author="Roger Marks" w:date="2013-03-19T22:41:00Z">
        <w:r w:rsidR="00FA36AF">
          <w:rPr>
            <w:rFonts w:eastAsia="SimSun"/>
            <w:lang w:val="en-US"/>
          </w:rPr>
          <w:t>.1</w:t>
        </w:r>
      </w:ins>
      <w:r w:rsidRPr="0010676E">
        <w:rPr>
          <w:rFonts w:eastAsia="SimSun"/>
          <w:lang w:val="en-US"/>
        </w:rPr>
        <w:t xml:space="preserve"> is summarized here.</w:t>
      </w:r>
    </w:p>
    <w:p w:rsidR="00F04B7C" w:rsidRPr="0010676E" w:rsidRDefault="00F04B7C" w:rsidP="00F04B7C">
      <w:pPr>
        <w:pStyle w:val="Headingb"/>
        <w:rPr>
          <w:lang w:val="en-US"/>
        </w:rPr>
      </w:pPr>
      <w:r w:rsidRPr="0010676E">
        <w:rPr>
          <w:lang w:val="en-US"/>
        </w:rPr>
        <w:t>IEEE Std 802.16</w:t>
      </w:r>
      <w:ins w:id="425" w:author="Roger Marks" w:date="2013-03-19T22:41:00Z">
        <w:r w:rsidR="00FA36AF">
          <w:rPr>
            <w:lang w:val="en-US"/>
          </w:rPr>
          <w:t>.1</w:t>
        </w:r>
      </w:ins>
      <w:r w:rsidRPr="0010676E">
        <w:rPr>
          <w:lang w:val="en-US"/>
        </w:rPr>
        <w:t xml:space="preserve">: </w:t>
      </w:r>
      <w:del w:id="426" w:author="Roger Marks" w:date="2013-03-19T22:42:00Z">
        <w:r w:rsidRPr="0010676E" w:rsidDel="00D3516A">
          <w:rPr>
            <w:lang w:val="en-US"/>
          </w:rPr>
          <w:delText>Standard for local and metropolitan area networks – Air interface for broadband wireless access systems</w:delText>
        </w:r>
      </w:del>
      <w:bookmarkStart w:id="427" w:name="OLE_LINK94"/>
      <w:ins w:id="428" w:author="Roger Marks" w:date="2013-03-19T22:42:00Z">
        <w:r w:rsidR="00D3516A" w:rsidRPr="00D3516A">
          <w:rPr>
            <w:lang w:val="en-US"/>
          </w:rPr>
          <w:t>IEEE Standard for WirelessMAN-Advanced Air Interface for Broadband Wireless Access Systems</w:t>
        </w:r>
      </w:ins>
      <w:bookmarkEnd w:id="427"/>
    </w:p>
    <w:p w:rsidR="00F04B7C" w:rsidRPr="0010676E" w:rsidRDefault="00F04B7C" w:rsidP="00F04B7C">
      <w:pPr>
        <w:rPr>
          <w:rFonts w:eastAsia="SimSun"/>
          <w:lang w:val="en-US"/>
        </w:rPr>
      </w:pPr>
      <w:r w:rsidRPr="0010676E">
        <w:rPr>
          <w:rFonts w:eastAsia="SimSun"/>
          <w:lang w:val="en-US"/>
        </w:rPr>
        <w:t xml:space="preserve">This standard specifies the </w:t>
      </w:r>
      <w:bookmarkStart w:id="429" w:name="OLE_LINK95"/>
      <w:ins w:id="430" w:author="Roger Marks" w:date="2013-03-19T22:43:00Z">
        <w:r w:rsidR="00901646" w:rsidRPr="00901646">
          <w:rPr>
            <w:rFonts w:eastAsia="SimSun"/>
            <w:lang w:val="en-US"/>
          </w:rPr>
          <w:t>Wi</w:t>
        </w:r>
        <w:r w:rsidR="00901646">
          <w:rPr>
            <w:rFonts w:eastAsia="SimSun"/>
            <w:lang w:val="en-US"/>
          </w:rPr>
          <w:t>relessMAN-Advanced A</w:t>
        </w:r>
      </w:ins>
      <w:bookmarkEnd w:id="429"/>
      <w:del w:id="431" w:author="Roger Marks" w:date="2013-03-19T22:43:00Z">
        <w:r w:rsidRPr="0010676E" w:rsidDel="00901646">
          <w:rPr>
            <w:rFonts w:eastAsia="SimSun"/>
            <w:lang w:val="en-US"/>
          </w:rPr>
          <w:delText>a</w:delText>
        </w:r>
      </w:del>
      <w:r w:rsidRPr="0010676E">
        <w:rPr>
          <w:rFonts w:eastAsia="SimSun"/>
          <w:lang w:val="en-US"/>
        </w:rPr>
        <w:t xml:space="preserve">ir </w:t>
      </w:r>
      <w:ins w:id="432" w:author="Roger Marks" w:date="2013-03-19T22:43:00Z">
        <w:r w:rsidR="00901646">
          <w:rPr>
            <w:rFonts w:eastAsia="SimSun"/>
            <w:lang w:val="en-US"/>
          </w:rPr>
          <w:t>I</w:t>
        </w:r>
      </w:ins>
      <w:del w:id="433" w:author="Roger Marks" w:date="2013-03-19T22:43:00Z">
        <w:r w:rsidRPr="0010676E" w:rsidDel="00901646">
          <w:rPr>
            <w:rFonts w:eastAsia="SimSun"/>
            <w:lang w:val="en-US"/>
          </w:rPr>
          <w:delText>i</w:delText>
        </w:r>
      </w:del>
      <w:r w:rsidRPr="0010676E">
        <w:rPr>
          <w:rFonts w:eastAsia="SimSun"/>
          <w:lang w:val="en-US"/>
        </w:rPr>
        <w:t xml:space="preserve">nterface, including the medium access control layer (MAC) and physical layer (PHY), of </w:t>
      </w:r>
      <w:del w:id="434" w:author="Roger Marks" w:date="2013-03-19T22:43:00Z">
        <w:r w:rsidRPr="0010676E" w:rsidDel="00687048">
          <w:rPr>
            <w:rFonts w:eastAsia="SimSun"/>
            <w:lang w:val="en-US"/>
          </w:rPr>
          <w:delText>combined fixed and mobile point-to-multipoint</w:delText>
        </w:r>
      </w:del>
      <w:ins w:id="435" w:author="Roger Marks" w:date="2013-03-19T22:43:00Z">
        <w:r w:rsidR="00687048">
          <w:rPr>
            <w:rFonts w:eastAsia="SimSun"/>
            <w:lang w:val="en-US"/>
          </w:rPr>
          <w:t>a</w:t>
        </w:r>
      </w:ins>
      <w:r w:rsidRPr="0010676E">
        <w:rPr>
          <w:rFonts w:eastAsia="SimSun"/>
          <w:lang w:val="en-US"/>
        </w:rPr>
        <w:t xml:space="preserve"> broadband wireless access (BWA) system</w:t>
      </w:r>
      <w:del w:id="436" w:author="Roger Marks" w:date="2013-03-19T22:43:00Z">
        <w:r w:rsidRPr="0010676E" w:rsidDel="00687048">
          <w:rPr>
            <w:rFonts w:eastAsia="SimSun"/>
            <w:lang w:val="en-US"/>
          </w:rPr>
          <w:delText>s</w:delText>
        </w:r>
      </w:del>
      <w:r w:rsidRPr="0010676E">
        <w:rPr>
          <w:rFonts w:eastAsia="SimSun"/>
          <w:lang w:val="en-US"/>
        </w:rPr>
        <w:t xml:space="preserve"> </w:t>
      </w:r>
      <w:del w:id="437" w:author="Roger Marks" w:date="2013-03-19T22:43:00Z">
        <w:r w:rsidRPr="0010676E" w:rsidDel="00687048">
          <w:rPr>
            <w:rFonts w:eastAsia="SimSun"/>
            <w:lang w:val="en-US"/>
          </w:rPr>
          <w:delText xml:space="preserve">providing </w:delText>
        </w:r>
      </w:del>
      <w:ins w:id="438" w:author="Roger Marks" w:date="2013-03-19T22:43:00Z">
        <w:r w:rsidR="00687048">
          <w:rPr>
            <w:rFonts w:eastAsia="SimSun"/>
            <w:lang w:val="en-US"/>
          </w:rPr>
          <w:t>support</w:t>
        </w:r>
        <w:r w:rsidR="00687048" w:rsidRPr="0010676E">
          <w:rPr>
            <w:rFonts w:eastAsia="SimSun"/>
            <w:lang w:val="en-US"/>
          </w:rPr>
          <w:t xml:space="preserve">ing </w:t>
        </w:r>
      </w:ins>
      <w:r w:rsidRPr="0010676E">
        <w:rPr>
          <w:rFonts w:eastAsia="SimSun"/>
          <w:lang w:val="en-US"/>
        </w:rPr>
        <w:t>multiple services</w:t>
      </w:r>
      <w:del w:id="439" w:author="Roger Marks" w:date="2013-03-19T22:44:00Z">
        <w:r w:rsidRPr="0010676E" w:rsidDel="00A9131C">
          <w:rPr>
            <w:rFonts w:eastAsia="SimSun"/>
            <w:lang w:val="en-US"/>
          </w:rPr>
          <w:delText>. The MAC is structured to support multiple PHY specifications, each suited to a particular operational environment.</w:delText>
        </w:r>
      </w:del>
    </w:p>
    <w:p w:rsidR="00F04B7C" w:rsidRPr="0010676E" w:rsidRDefault="00F04B7C" w:rsidP="00F04B7C">
      <w:pPr>
        <w:rPr>
          <w:rFonts w:eastAsia="SimSun"/>
          <w:lang w:val="en-US"/>
        </w:rPr>
      </w:pPr>
      <w:bookmarkStart w:id="440" w:name="OLE_LINK40"/>
      <w:r w:rsidRPr="0010676E">
        <w:rPr>
          <w:rFonts w:eastAsia="SimSun"/>
          <w:lang w:val="en-US"/>
        </w:rPr>
        <w:t>IEEE Std 802.16</w:t>
      </w:r>
      <w:ins w:id="441" w:author="Roger Marks" w:date="2013-03-19T22:44:00Z">
        <w:r w:rsidR="00A9131C">
          <w:rPr>
            <w:rFonts w:eastAsia="SimSun"/>
            <w:lang w:val="en-US"/>
          </w:rPr>
          <w:t>.1</w:t>
        </w:r>
      </w:ins>
      <w:r w:rsidRPr="0010676E">
        <w:rPr>
          <w:rFonts w:eastAsia="SimSun"/>
          <w:lang w:val="en-US"/>
        </w:rPr>
        <w:t xml:space="preserve"> is composed of IEEE Std 802.16</w:t>
      </w:r>
      <w:ins w:id="442" w:author="Roger Marks" w:date="2013-03-19T22:45:00Z">
        <w:r w:rsidR="00A9131C">
          <w:rPr>
            <w:rFonts w:eastAsia="SimSun"/>
            <w:lang w:val="en-US"/>
          </w:rPr>
          <w:t>.1</w:t>
        </w:r>
      </w:ins>
      <w:r w:rsidRPr="0010676E">
        <w:rPr>
          <w:rFonts w:eastAsia="SimSun"/>
          <w:lang w:val="en-US"/>
        </w:rPr>
        <w:t>-20</w:t>
      </w:r>
      <w:ins w:id="443" w:author="Roger Marks" w:date="2013-03-19T22:45:00Z">
        <w:r w:rsidR="00A9131C">
          <w:rPr>
            <w:rFonts w:eastAsia="SimSun"/>
            <w:lang w:val="en-US"/>
          </w:rPr>
          <w:t>12</w:t>
        </w:r>
      </w:ins>
      <w:del w:id="444" w:author="Roger Marks" w:date="2013-03-19T22:45:00Z">
        <w:r w:rsidRPr="0010676E" w:rsidDel="00A9131C">
          <w:rPr>
            <w:rFonts w:eastAsia="SimSun"/>
            <w:lang w:val="en-US"/>
          </w:rPr>
          <w:delText>09</w:delText>
        </w:r>
      </w:del>
      <w:r w:rsidRPr="0010676E">
        <w:rPr>
          <w:rFonts w:eastAsia="SimSun"/>
          <w:lang w:val="en-US"/>
        </w:rPr>
        <w:t>, as amended, consecutively, by IEEE Std 802.</w:t>
      </w:r>
      <w:del w:id="445" w:author="Roger Marks" w:date="2013-03-19T22:45:00Z">
        <w:r w:rsidRPr="0010676E" w:rsidDel="00A9131C">
          <w:rPr>
            <w:rFonts w:eastAsia="SimSun"/>
            <w:lang w:val="en-US"/>
          </w:rPr>
          <w:delText>16j</w:delText>
        </w:r>
      </w:del>
      <w:ins w:id="446" w:author="Roger Marks" w:date="2013-03-19T22:45:00Z">
        <w:r w:rsidR="00A9131C" w:rsidRPr="0010676E">
          <w:rPr>
            <w:rFonts w:eastAsia="SimSun"/>
            <w:lang w:val="en-US"/>
          </w:rPr>
          <w:t>16</w:t>
        </w:r>
        <w:r w:rsidR="00A9131C">
          <w:rPr>
            <w:rFonts w:eastAsia="SimSun"/>
            <w:lang w:val="en-US"/>
          </w:rPr>
          <w:t>.1b</w:t>
        </w:r>
      </w:ins>
      <w:r w:rsidRPr="0010676E">
        <w:rPr>
          <w:rFonts w:eastAsia="SimSun"/>
          <w:lang w:val="en-US"/>
        </w:rPr>
        <w:t>-20</w:t>
      </w:r>
      <w:ins w:id="447" w:author="Roger Marks" w:date="2013-03-19T22:45:00Z">
        <w:r w:rsidR="00A9131C">
          <w:rPr>
            <w:rFonts w:eastAsia="SimSun"/>
            <w:lang w:val="en-US"/>
          </w:rPr>
          <w:t>12</w:t>
        </w:r>
      </w:ins>
      <w:del w:id="448" w:author="Roger Marks" w:date="2013-03-19T22:45:00Z">
        <w:r w:rsidRPr="0010676E" w:rsidDel="00A9131C">
          <w:rPr>
            <w:rFonts w:eastAsia="SimSun"/>
            <w:lang w:val="en-US"/>
          </w:rPr>
          <w:delText>09, IEEE Std 802.16h-2010,</w:delText>
        </w:r>
      </w:del>
      <w:r w:rsidRPr="0010676E">
        <w:rPr>
          <w:rFonts w:eastAsia="SimSun"/>
          <w:lang w:val="en-US"/>
        </w:rPr>
        <w:t xml:space="preserve"> and IEEE Std 802.16</w:t>
      </w:r>
      <w:ins w:id="449" w:author="Roger Marks" w:date="2013-03-19T22:45:00Z">
        <w:r w:rsidR="00A9131C">
          <w:rPr>
            <w:rFonts w:eastAsia="SimSun"/>
            <w:lang w:val="en-US"/>
          </w:rPr>
          <w:t>.1a</w:t>
        </w:r>
      </w:ins>
      <w:del w:id="450" w:author="Roger Marks" w:date="2013-03-19T22:45:00Z">
        <w:r w:rsidRPr="0010676E" w:rsidDel="00A9131C">
          <w:rPr>
            <w:rFonts w:eastAsia="SimSun"/>
            <w:lang w:val="en-US"/>
          </w:rPr>
          <w:delText>m</w:delText>
        </w:r>
      </w:del>
      <w:r w:rsidRPr="0010676E">
        <w:rPr>
          <w:rFonts w:eastAsia="SimSun"/>
          <w:lang w:val="en-US"/>
        </w:rPr>
        <w:t>-</w:t>
      </w:r>
      <w:del w:id="451" w:author="Roger Marks" w:date="2013-03-19T22:45:00Z">
        <w:r w:rsidRPr="0010676E" w:rsidDel="00A9131C">
          <w:rPr>
            <w:rFonts w:eastAsia="SimSun"/>
            <w:lang w:val="en-US"/>
          </w:rPr>
          <w:delText>2011</w:delText>
        </w:r>
      </w:del>
      <w:ins w:id="452" w:author="Roger Marks" w:date="2013-03-19T22:45:00Z">
        <w:r w:rsidR="00A9131C" w:rsidRPr="0010676E">
          <w:rPr>
            <w:rFonts w:eastAsia="SimSun"/>
            <w:lang w:val="en-US"/>
          </w:rPr>
          <w:t>201</w:t>
        </w:r>
        <w:r w:rsidR="00A9131C">
          <w:rPr>
            <w:rFonts w:eastAsia="SimSun"/>
            <w:lang w:val="en-US"/>
          </w:rPr>
          <w:t>3</w:t>
        </w:r>
      </w:ins>
      <w:r w:rsidRPr="0010676E">
        <w:rPr>
          <w:rFonts w:eastAsia="SimSun"/>
          <w:lang w:val="en-US"/>
        </w:rPr>
        <w:t xml:space="preserve">. </w:t>
      </w:r>
    </w:p>
    <w:p w:rsidR="00F04B7C" w:rsidRPr="0010676E" w:rsidRDefault="00F04B7C" w:rsidP="00F04B7C">
      <w:pPr>
        <w:pStyle w:val="Heading5"/>
        <w:rPr>
          <w:rFonts w:eastAsia="SimSun"/>
          <w:lang w:val="en-US"/>
        </w:rPr>
      </w:pPr>
      <w:bookmarkStart w:id="453" w:name="OLE_LINK37"/>
      <w:bookmarkEnd w:id="440"/>
      <w:r w:rsidRPr="0010676E">
        <w:rPr>
          <w:rFonts w:eastAsia="SimSun"/>
          <w:lang w:val="en-US"/>
        </w:rPr>
        <w:t>2.2.1.1.</w:t>
      </w:r>
      <w:bookmarkEnd w:id="453"/>
      <w:r w:rsidRPr="0010676E">
        <w:rPr>
          <w:rFonts w:eastAsia="SimSun"/>
          <w:lang w:val="en-US"/>
        </w:rPr>
        <w:t>1</w:t>
      </w:r>
      <w:r w:rsidRPr="0010676E">
        <w:rPr>
          <w:rFonts w:eastAsia="SimSun"/>
          <w:lang w:val="en-US"/>
        </w:rPr>
        <w:tab/>
        <w:t>IEEE Std 802.16</w:t>
      </w:r>
      <w:ins w:id="454" w:author="Roger Marks" w:date="2013-03-19T22:45:00Z">
        <w:r w:rsidR="00C84C6B">
          <w:rPr>
            <w:rFonts w:eastAsia="SimSun"/>
            <w:lang w:val="en-US"/>
          </w:rPr>
          <w:t>.1</w:t>
        </w:r>
      </w:ins>
      <w:r w:rsidRPr="0010676E">
        <w:rPr>
          <w:rFonts w:eastAsia="SimSun"/>
          <w:lang w:val="en-US"/>
        </w:rPr>
        <w:t>-20</w:t>
      </w:r>
      <w:ins w:id="455" w:author="Roger Marks" w:date="2013-03-19T22:45:00Z">
        <w:r w:rsidR="00C84C6B">
          <w:rPr>
            <w:rFonts w:eastAsia="SimSun"/>
            <w:lang w:val="en-US"/>
          </w:rPr>
          <w:t>12</w:t>
        </w:r>
      </w:ins>
      <w:del w:id="456" w:author="Roger Marks" w:date="2013-03-19T22:45:00Z">
        <w:r w:rsidRPr="0010676E" w:rsidDel="00C84C6B">
          <w:rPr>
            <w:rFonts w:eastAsia="SimSun"/>
            <w:lang w:val="en-US"/>
          </w:rPr>
          <w:delText>09</w:delText>
        </w:r>
      </w:del>
    </w:p>
    <w:p w:rsidR="00F04B7C" w:rsidRPr="001D4161" w:rsidDel="001D4161" w:rsidRDefault="001D4161" w:rsidP="00F04B7C">
      <w:pPr>
        <w:pStyle w:val="Headingb"/>
        <w:rPr>
          <w:del w:id="457" w:author="Unknown"/>
          <w:lang w:val="en-US"/>
        </w:rPr>
      </w:pPr>
      <w:ins w:id="458" w:author="Roger Marks" w:date="2013-03-19T22:46:00Z">
        <w:r w:rsidRPr="001D4161">
          <w:rPr>
            <w:lang w:val="en-US"/>
          </w:rPr>
          <w:t>IEEE Standard for WirelessMAN-Advanced Air Interface for Broadband Wireless Access Systems</w:t>
        </w:r>
      </w:ins>
      <w:del w:id="459" w:author="Unknown">
        <w:r w:rsidR="00F04B7C" w:rsidRPr="001D4161" w:rsidDel="001D4161">
          <w:rPr>
            <w:lang w:val="en-US"/>
          </w:rPr>
          <w:delText>Standard for local and metropolitan area networks – Part 16: Air interface for broadband wireless access systems</w:delText>
        </w:r>
      </w:del>
    </w:p>
    <w:p w:rsidR="00F04B7C" w:rsidRPr="0010676E" w:rsidRDefault="00F04B7C" w:rsidP="00F04B7C">
      <w:pPr>
        <w:rPr>
          <w:rFonts w:eastAsia="SimSun"/>
          <w:lang w:val="en-US"/>
        </w:rPr>
      </w:pPr>
      <w:r w:rsidRPr="0010676E">
        <w:rPr>
          <w:rFonts w:eastAsia="SimSun"/>
          <w:lang w:val="en-US"/>
        </w:rPr>
        <w:t xml:space="preserve">This standard specifies the </w:t>
      </w:r>
      <w:ins w:id="460" w:author="Roger Marks" w:date="2013-03-19T22:46:00Z">
        <w:r w:rsidR="00200B5E" w:rsidRPr="00901646">
          <w:rPr>
            <w:rFonts w:eastAsia="SimSun"/>
            <w:lang w:val="en-US"/>
          </w:rPr>
          <w:t>Wi</w:t>
        </w:r>
        <w:r w:rsidR="00200B5E">
          <w:rPr>
            <w:rFonts w:eastAsia="SimSun"/>
            <w:lang w:val="en-US"/>
          </w:rPr>
          <w:t>relessMAN-Advanced A</w:t>
        </w:r>
      </w:ins>
      <w:del w:id="461" w:author="Roger Marks" w:date="2013-03-19T22:46:00Z">
        <w:r w:rsidRPr="0010676E" w:rsidDel="00200B5E">
          <w:rPr>
            <w:rFonts w:eastAsia="SimSun"/>
            <w:lang w:val="en-US"/>
          </w:rPr>
          <w:delText>a</w:delText>
        </w:r>
      </w:del>
      <w:r w:rsidRPr="0010676E">
        <w:rPr>
          <w:rFonts w:eastAsia="SimSun"/>
          <w:lang w:val="en-US"/>
        </w:rPr>
        <w:t xml:space="preserve">ir </w:t>
      </w:r>
      <w:del w:id="462" w:author="Roger Marks" w:date="2013-03-19T22:46:00Z">
        <w:r w:rsidRPr="0010676E" w:rsidDel="00200B5E">
          <w:rPr>
            <w:rFonts w:eastAsia="SimSun"/>
            <w:lang w:val="en-US"/>
          </w:rPr>
          <w:delText>interface</w:delText>
        </w:r>
      </w:del>
      <w:ins w:id="463" w:author="Roger Marks" w:date="2013-03-19T22:46:00Z">
        <w:r w:rsidR="00200B5E">
          <w:rPr>
            <w:rFonts w:eastAsia="SimSun"/>
            <w:lang w:val="en-US"/>
          </w:rPr>
          <w:t>I</w:t>
        </w:r>
        <w:r w:rsidR="00200B5E" w:rsidRPr="0010676E">
          <w:rPr>
            <w:rFonts w:eastAsia="SimSun"/>
            <w:lang w:val="en-US"/>
          </w:rPr>
          <w:t>nterface</w:t>
        </w:r>
      </w:ins>
      <w:r w:rsidRPr="0010676E">
        <w:rPr>
          <w:rFonts w:eastAsia="SimSun"/>
          <w:lang w:val="en-US"/>
        </w:rPr>
        <w:t xml:space="preserve">, including the medium access control layer (MAC) and physical layer (PHY), of </w:t>
      </w:r>
      <w:del w:id="464" w:author="Roger Marks" w:date="2013-03-19T22:47:00Z">
        <w:r w:rsidRPr="0010676E" w:rsidDel="004F5E75">
          <w:rPr>
            <w:rFonts w:eastAsia="SimSun"/>
            <w:lang w:val="en-US"/>
          </w:rPr>
          <w:delText>combined fixed and mobile point-to-multipoint</w:delText>
        </w:r>
      </w:del>
      <w:ins w:id="465" w:author="Roger Marks" w:date="2013-03-19T22:47:00Z">
        <w:r w:rsidR="004F5E75">
          <w:rPr>
            <w:rFonts w:eastAsia="SimSun"/>
            <w:lang w:val="en-US"/>
          </w:rPr>
          <w:t>a</w:t>
        </w:r>
      </w:ins>
      <w:r w:rsidRPr="0010676E">
        <w:rPr>
          <w:rFonts w:eastAsia="SimSun"/>
          <w:lang w:val="en-US"/>
        </w:rPr>
        <w:t xml:space="preserve"> broadband wireless access (BWA) system</w:t>
      </w:r>
      <w:del w:id="466" w:author="Roger Marks" w:date="2013-03-19T22:47:00Z">
        <w:r w:rsidRPr="0010676E" w:rsidDel="004F5E75">
          <w:rPr>
            <w:rFonts w:eastAsia="SimSun"/>
            <w:lang w:val="en-US"/>
          </w:rPr>
          <w:delText>s</w:delText>
        </w:r>
      </w:del>
      <w:r w:rsidRPr="0010676E">
        <w:rPr>
          <w:rFonts w:eastAsia="SimSun"/>
          <w:lang w:val="en-US"/>
        </w:rPr>
        <w:t xml:space="preserve"> </w:t>
      </w:r>
      <w:ins w:id="467" w:author="Roger Marks" w:date="2013-03-19T22:47:00Z">
        <w:r w:rsidR="004F5E75" w:rsidRPr="004F5E75">
          <w:rPr>
            <w:rFonts w:eastAsia="SimSun"/>
            <w:lang w:val="en-US"/>
          </w:rPr>
          <w:t>support</w:t>
        </w:r>
      </w:ins>
      <w:del w:id="468" w:author="Roger Marks" w:date="2013-03-19T22:47:00Z">
        <w:r w:rsidRPr="0010676E" w:rsidDel="004F5E75">
          <w:rPr>
            <w:rFonts w:eastAsia="SimSun"/>
            <w:lang w:val="en-US"/>
          </w:rPr>
          <w:delText>provid</w:delText>
        </w:r>
      </w:del>
      <w:r w:rsidRPr="0010676E">
        <w:rPr>
          <w:rFonts w:eastAsia="SimSun"/>
          <w:lang w:val="en-US"/>
        </w:rPr>
        <w:t>ing multiple services.</w:t>
      </w:r>
      <w:del w:id="469" w:author="Roger Marks" w:date="2013-03-19T22:47:00Z">
        <w:r w:rsidRPr="0010676E" w:rsidDel="004F5E75">
          <w:rPr>
            <w:rFonts w:eastAsia="SimSun"/>
            <w:lang w:val="en-US"/>
          </w:rPr>
          <w:delText xml:space="preserve"> The MAC is structured to support multiple PHY specifications, each suited to a particular operational environment.</w:delText>
        </w:r>
      </w:del>
    </w:p>
    <w:p w:rsidR="00F04B7C" w:rsidRPr="0010676E" w:rsidRDefault="00F04B7C" w:rsidP="00F04B7C">
      <w:pPr>
        <w:pStyle w:val="Heading5"/>
        <w:rPr>
          <w:rFonts w:eastAsia="SimSun"/>
          <w:lang w:val="en-US"/>
        </w:rPr>
      </w:pPr>
      <w:r w:rsidRPr="0010676E">
        <w:rPr>
          <w:rFonts w:eastAsia="SimSun"/>
          <w:lang w:val="en-US"/>
        </w:rPr>
        <w:t>2.2.1.1.2</w:t>
      </w:r>
      <w:r w:rsidRPr="0010676E">
        <w:rPr>
          <w:rFonts w:eastAsia="SimSun"/>
          <w:lang w:val="en-US"/>
        </w:rPr>
        <w:tab/>
        <w:t>IEEE Std 802.</w:t>
      </w:r>
      <w:del w:id="470" w:author="Roger Marks" w:date="2013-03-19T22:47:00Z">
        <w:r w:rsidRPr="0010676E" w:rsidDel="00955C2E">
          <w:rPr>
            <w:rFonts w:eastAsia="SimSun"/>
            <w:lang w:val="en-US"/>
          </w:rPr>
          <w:delText>16j</w:delText>
        </w:r>
      </w:del>
      <w:ins w:id="471" w:author="Roger Marks" w:date="2013-03-19T22:47:00Z">
        <w:r w:rsidR="00955C2E" w:rsidRPr="0010676E">
          <w:rPr>
            <w:rFonts w:eastAsia="SimSun"/>
            <w:lang w:val="en-US"/>
          </w:rPr>
          <w:t>16</w:t>
        </w:r>
        <w:r w:rsidR="00955C2E">
          <w:rPr>
            <w:rFonts w:eastAsia="SimSun"/>
            <w:lang w:val="en-US"/>
          </w:rPr>
          <w:t>.1b</w:t>
        </w:r>
      </w:ins>
      <w:r w:rsidRPr="0010676E">
        <w:rPr>
          <w:rFonts w:eastAsia="SimSun"/>
          <w:lang w:val="en-US"/>
        </w:rPr>
        <w:t>-20</w:t>
      </w:r>
      <w:ins w:id="472" w:author="Roger Marks" w:date="2013-03-19T22:47:00Z">
        <w:r w:rsidR="00955C2E">
          <w:rPr>
            <w:rFonts w:eastAsia="SimSun"/>
            <w:lang w:val="en-US"/>
          </w:rPr>
          <w:t>12</w:t>
        </w:r>
      </w:ins>
      <w:del w:id="473" w:author="Roger Marks" w:date="2013-03-19T22:47:00Z">
        <w:r w:rsidRPr="0010676E" w:rsidDel="00955C2E">
          <w:rPr>
            <w:rFonts w:eastAsia="SimSun"/>
            <w:lang w:val="en-US"/>
          </w:rPr>
          <w:delText>09</w:delText>
        </w:r>
      </w:del>
    </w:p>
    <w:p w:rsidR="0094323D" w:rsidRDefault="004F2A1C">
      <w:pPr>
        <w:pStyle w:val="Headingb"/>
        <w:rPr>
          <w:lang w:val="en-US"/>
        </w:rPr>
      </w:pPr>
      <w:bookmarkStart w:id="474" w:name="OLE_LINK96"/>
      <w:ins w:id="475" w:author="Roger Marks" w:date="2013-03-19T22:50:00Z">
        <w:r w:rsidRPr="004F2A1C">
          <w:rPr>
            <w:lang w:val="en-US"/>
          </w:rPr>
          <w:t>IEEE Standard for</w:t>
        </w:r>
        <w:r>
          <w:rPr>
            <w:lang w:val="en-US"/>
          </w:rPr>
          <w:t xml:space="preserve"> </w:t>
        </w:r>
        <w:r w:rsidRPr="004F2A1C">
          <w:rPr>
            <w:lang w:val="en-US"/>
          </w:rPr>
          <w:t>WirelessMAN-Advanced Air Interface for Broadband Wireless Access Systems</w:t>
        </w:r>
      </w:ins>
      <w:bookmarkEnd w:id="474"/>
      <w:del w:id="476" w:author="Roger Marks" w:date="2013-03-19T22:50:00Z">
        <w:r w:rsidR="00F04B7C" w:rsidRPr="004F2A1C" w:rsidDel="004F2A1C">
          <w:rPr>
            <w:lang w:val="en-US"/>
          </w:rPr>
          <w:delText>Standard for local and metropolitan area networks – Part 16: Air interface for broadband wireless access systems</w:delText>
        </w:r>
      </w:del>
      <w:r w:rsidR="00F04B7C" w:rsidRPr="0010676E">
        <w:rPr>
          <w:lang w:val="en-US"/>
        </w:rPr>
        <w:t xml:space="preserve"> – Amendment 1: </w:t>
      </w:r>
      <w:ins w:id="477" w:author="Roger Marks" w:date="2013-03-19T22:50:00Z">
        <w:r w:rsidRPr="004F2A1C">
          <w:rPr>
            <w:lang w:val="en-US"/>
          </w:rPr>
          <w:t>Enhancements to Support Machine-to-Machine Applications</w:t>
        </w:r>
      </w:ins>
      <w:del w:id="478" w:author="Unknown">
        <w:r w:rsidR="00F04B7C" w:rsidRPr="004F2A1C" w:rsidDel="004F2A1C">
          <w:rPr>
            <w:lang w:val="en-US"/>
          </w:rPr>
          <w:delText>Multiple relay specification</w:delText>
        </w:r>
      </w:del>
    </w:p>
    <w:p w:rsidR="00F04B7C" w:rsidRPr="0010676E" w:rsidRDefault="00F04B7C" w:rsidP="00F04B7C">
      <w:pPr>
        <w:rPr>
          <w:rFonts w:eastAsia="SimSun"/>
          <w:lang w:val="en-US"/>
        </w:rPr>
      </w:pPr>
      <w:del w:id="479" w:author="Roger Marks" w:date="2013-03-19T22:49:00Z">
        <w:r w:rsidRPr="0010676E" w:rsidDel="00980187">
          <w:rPr>
            <w:rFonts w:eastAsia="SimSun"/>
            <w:lang w:val="en-US"/>
          </w:rPr>
          <w:delText>This amendment updates and expands IEEE Std 802.16-2009, specifying physical layer and medium access control layer enhancements to IEEE Std 802.16 for licensed bands to enable the operation of relay stations. Subscriber station specifications are not changed.</w:delText>
        </w:r>
      </w:del>
      <w:ins w:id="480" w:author="Roger Marks" w:date="2013-03-19T22:49:00Z">
        <w:r w:rsidR="00980187" w:rsidRPr="00980187">
          <w:t xml:space="preserve"> </w:t>
        </w:r>
        <w:r w:rsidR="00980187" w:rsidRPr="00980187">
          <w:rPr>
            <w:rFonts w:eastAsia="SimSun"/>
            <w:lang w:val="en-US"/>
          </w:rPr>
          <w:t>This amendment specifies enhancements to the WirelessMAN-Advanced Air Interface. The enhancements provide improved support for machine-to-machine applications. As of the approval date, the applicable version of IEEE Std 802.16.1 is IEEE Std 802.16.1-2012, as amended by IEEE 802.16.1b-2012.</w:t>
        </w:r>
      </w:ins>
    </w:p>
    <w:p w:rsidR="00F04B7C" w:rsidRPr="0010676E" w:rsidRDefault="00F04B7C" w:rsidP="00F04B7C">
      <w:pPr>
        <w:pStyle w:val="Heading5"/>
        <w:rPr>
          <w:rFonts w:eastAsia="SimSun"/>
          <w:lang w:val="en-US"/>
        </w:rPr>
      </w:pPr>
      <w:r w:rsidRPr="0010676E">
        <w:rPr>
          <w:rFonts w:eastAsia="SimSun"/>
          <w:lang w:val="en-US"/>
        </w:rPr>
        <w:t>2.2.1.1.3</w:t>
      </w:r>
      <w:r w:rsidRPr="0010676E">
        <w:rPr>
          <w:rFonts w:eastAsia="SimSun"/>
          <w:lang w:val="en-US"/>
        </w:rPr>
        <w:tab/>
        <w:t>IEEE Std 802.16</w:t>
      </w:r>
      <w:ins w:id="481" w:author="Roger Marks" w:date="2013-03-19T22:47:00Z">
        <w:r w:rsidR="00716176">
          <w:rPr>
            <w:rFonts w:eastAsia="SimSun"/>
            <w:lang w:val="en-US"/>
          </w:rPr>
          <w:t>.1a</w:t>
        </w:r>
      </w:ins>
      <w:del w:id="482" w:author="Roger Marks" w:date="2013-03-19T22:47:00Z">
        <w:r w:rsidRPr="0010676E" w:rsidDel="00716176">
          <w:rPr>
            <w:rFonts w:eastAsia="SimSun"/>
            <w:lang w:val="en-US"/>
          </w:rPr>
          <w:delText>h</w:delText>
        </w:r>
      </w:del>
      <w:r w:rsidRPr="0010676E">
        <w:rPr>
          <w:rFonts w:eastAsia="SimSun"/>
          <w:lang w:val="en-US"/>
        </w:rPr>
        <w:t>-</w:t>
      </w:r>
      <w:del w:id="483" w:author="Roger Marks" w:date="2013-03-19T22:48:00Z">
        <w:r w:rsidRPr="0010676E" w:rsidDel="00716176">
          <w:rPr>
            <w:rFonts w:eastAsia="SimSun"/>
            <w:lang w:val="en-US"/>
          </w:rPr>
          <w:delText>2010</w:delText>
        </w:r>
      </w:del>
      <w:ins w:id="484" w:author="Roger Marks" w:date="2013-03-19T22:48:00Z">
        <w:r w:rsidR="00716176" w:rsidRPr="0010676E">
          <w:rPr>
            <w:rFonts w:eastAsia="SimSun"/>
            <w:lang w:val="en-US"/>
          </w:rPr>
          <w:t>201</w:t>
        </w:r>
        <w:r w:rsidR="00716176">
          <w:rPr>
            <w:rFonts w:eastAsia="SimSun"/>
            <w:lang w:val="en-US"/>
          </w:rPr>
          <w:t>3</w:t>
        </w:r>
      </w:ins>
    </w:p>
    <w:p w:rsidR="00F04B7C" w:rsidRPr="0010676E" w:rsidRDefault="005F4B2D" w:rsidP="00F04B7C">
      <w:pPr>
        <w:pStyle w:val="Headingb"/>
        <w:rPr>
          <w:lang w:val="en-US"/>
        </w:rPr>
      </w:pPr>
      <w:ins w:id="485" w:author="Roger Marks" w:date="2013-03-19T22:51:00Z">
        <w:r w:rsidRPr="005F4B2D">
          <w:rPr>
            <w:lang w:val="en-US"/>
          </w:rPr>
          <w:t>IEEE Standard for WirelessMAN-Advanced Air Interface for Broadband Wireless Access Systems</w:t>
        </w:r>
      </w:ins>
      <w:del w:id="486" w:author="Unknown">
        <w:r w:rsidR="00F04B7C" w:rsidRPr="005F4B2D" w:rsidDel="005F4B2D">
          <w:rPr>
            <w:lang w:val="en-US"/>
          </w:rPr>
          <w:delText>Standard for local and metropolitan area networks – Part 16: Air interface for broadband wireless access systems</w:delText>
        </w:r>
      </w:del>
      <w:r w:rsidR="00F04B7C" w:rsidRPr="0010676E">
        <w:rPr>
          <w:lang w:val="en-US"/>
        </w:rPr>
        <w:t xml:space="preserve"> – Amendment 2: </w:t>
      </w:r>
      <w:ins w:id="487" w:author="Roger Marks" w:date="2013-03-19T22:51:00Z">
        <w:r w:rsidR="001B3CC1" w:rsidRPr="001B3CC1">
          <w:rPr>
            <w:lang w:val="en-US"/>
          </w:rPr>
          <w:t>Higher Reliability Networks</w:t>
        </w:r>
      </w:ins>
      <w:del w:id="488" w:author="Unknown">
        <w:r w:rsidR="00F04B7C" w:rsidRPr="001B3CC1" w:rsidDel="001B3CC1">
          <w:rPr>
            <w:lang w:val="en-US"/>
          </w:rPr>
          <w:delText>Improved coexistence mechanisms for license-exempt operation</w:delText>
        </w:r>
      </w:del>
    </w:p>
    <w:p w:rsidR="0012421E" w:rsidRPr="0012421E" w:rsidDel="0012421E" w:rsidRDefault="0012421E" w:rsidP="00F04B7C">
      <w:pPr>
        <w:rPr>
          <w:del w:id="489" w:author="Unknown"/>
          <w:rFonts w:eastAsia="SimSun"/>
          <w:lang w:val="en-US"/>
        </w:rPr>
      </w:pPr>
      <w:ins w:id="490" w:author="Roger Marks" w:date="2013-03-19T22:52:00Z">
        <w:r w:rsidRPr="0012421E">
          <w:rPr>
            <w:rFonts w:eastAsia="SimSun"/>
            <w:lang w:val="en-US"/>
          </w:rPr>
          <w:t>This amendment updates and expands IEEE Std 802.16.1, specifying enhanced mechanisms to support Higher Reliability Networks. As of the publication date, the current version of IEEE Std 802.16.1 is IEEE Std 802.16.1-2012, as amended by IEEE Std 802.16.1b-2012 and IEEE Std 802.16.1a-201</w:t>
        </w:r>
        <w:r>
          <w:rPr>
            <w:rFonts w:eastAsia="SimSun"/>
            <w:lang w:val="en-US"/>
          </w:rPr>
          <w:t>3</w:t>
        </w:r>
        <w:r w:rsidRPr="0012421E">
          <w:rPr>
            <w:rFonts w:eastAsia="SimSun"/>
            <w:lang w:val="en-US"/>
          </w:rPr>
          <w:t>.</w:t>
        </w:r>
      </w:ins>
      <w:del w:id="491" w:author="Unknown">
        <w:r w:rsidR="00F04B7C" w:rsidRPr="0012421E" w:rsidDel="0012421E">
          <w:rPr>
            <w:rFonts w:eastAsia="SimSun"/>
            <w:lang w:val="en-US"/>
          </w:rPr>
          <w:delText>This amendment updates and expands IEEE Std 802.16, specifying improved mechanisms, as policies and medium access control enhancements, to enable coexistence among license-exempt systems and to facilitate the coexistence of such systems with primary users.</w:delText>
        </w:r>
      </w:del>
    </w:p>
    <w:p w:rsidR="00F04B7C" w:rsidRPr="0010676E" w:rsidDel="00716176" w:rsidRDefault="00F04B7C" w:rsidP="00F04B7C">
      <w:pPr>
        <w:pStyle w:val="Heading5"/>
        <w:rPr>
          <w:del w:id="492" w:author="Roger Marks" w:date="2013-03-19T22:48:00Z"/>
          <w:rFonts w:eastAsia="SimSun"/>
          <w:lang w:val="en-US"/>
        </w:rPr>
      </w:pPr>
      <w:del w:id="493" w:author="Roger Marks" w:date="2013-03-19T22:48:00Z">
        <w:r w:rsidRPr="0010676E" w:rsidDel="00716176">
          <w:rPr>
            <w:rFonts w:eastAsia="SimSun"/>
            <w:lang w:val="en-US"/>
          </w:rPr>
          <w:delText>2.2.1.1.4</w:delText>
        </w:r>
        <w:r w:rsidRPr="0010676E" w:rsidDel="00716176">
          <w:rPr>
            <w:rFonts w:eastAsia="SimSun"/>
            <w:lang w:val="en-US"/>
          </w:rPr>
          <w:tab/>
          <w:delText>IEEE Std 802.16m-2011</w:delText>
        </w:r>
      </w:del>
    </w:p>
    <w:p w:rsidR="00F04B7C" w:rsidRPr="0010676E" w:rsidDel="00716176" w:rsidRDefault="00F04B7C" w:rsidP="00F04B7C">
      <w:pPr>
        <w:pStyle w:val="Headingb"/>
        <w:rPr>
          <w:del w:id="494" w:author="Roger Marks" w:date="2013-03-19T22:48:00Z"/>
          <w:lang w:val="en-US"/>
        </w:rPr>
      </w:pPr>
      <w:del w:id="495" w:author="Roger Marks" w:date="2013-03-19T22:48:00Z">
        <w:r w:rsidRPr="0010676E" w:rsidDel="00716176">
          <w:rPr>
            <w:lang w:val="en-US"/>
          </w:rPr>
          <w:delText>Standard for local and metropolitan area networks – Part 16: Air interface for broadband wireless access systems – Amendment 3: Advanced air interface</w:delText>
        </w:r>
      </w:del>
    </w:p>
    <w:p w:rsidR="00F04B7C" w:rsidRPr="0010676E" w:rsidDel="00716176" w:rsidRDefault="00F04B7C" w:rsidP="00F04B7C">
      <w:pPr>
        <w:rPr>
          <w:del w:id="496" w:author="Roger Marks" w:date="2013-03-19T22:48:00Z"/>
          <w:rFonts w:eastAsia="SimSun"/>
          <w:lang w:val="en-US"/>
        </w:rPr>
      </w:pPr>
      <w:del w:id="497" w:author="Roger Marks" w:date="2013-03-19T22:48:00Z">
        <w:r w:rsidRPr="0010676E" w:rsidDel="00716176">
          <w:rPr>
            <w:rFonts w:eastAsia="SimSun"/>
            <w:lang w:val="en-US"/>
          </w:rPr>
          <w:delText xml:space="preserve">This amendment specifies the </w:delText>
        </w:r>
        <w:r w:rsidRPr="0010676E" w:rsidDel="00716176">
          <w:rPr>
            <w:rFonts w:eastAsia="SimSun"/>
            <w:i/>
            <w:iCs/>
            <w:lang w:val="en-US"/>
          </w:rPr>
          <w:delText>WirelessMAN-Advanced</w:delText>
        </w:r>
        <w:r w:rsidRPr="0010676E" w:rsidDel="00716176">
          <w:rPr>
            <w:rFonts w:eastAsia="SimSun"/>
            <w:lang w:val="en-US"/>
          </w:rPr>
          <w:delText xml:space="preserve"> air interface, an enhanced air interface designed to meet the requirements of the IMT-Advanced standardization activity conducted by the ITU</w:delText>
        </w:r>
        <w:r w:rsidRPr="0010676E" w:rsidDel="00716176">
          <w:rPr>
            <w:rFonts w:eastAsia="SimSun"/>
            <w:lang w:val="en-US"/>
          </w:rPr>
          <w:noBreakHyphen/>
          <w:delText>R. The amendment is based on the WirelessMAN-OFDMA specification of IEEE Std 802.16 and provides continuing support for WirelessMAN-OFDMA subscriber stations.</w:delText>
        </w:r>
      </w:del>
    </w:p>
    <w:p w:rsidR="00F04B7C" w:rsidRPr="0010676E" w:rsidRDefault="00F04B7C" w:rsidP="00F04B7C">
      <w:pPr>
        <w:pStyle w:val="Heading4"/>
        <w:rPr>
          <w:rFonts w:eastAsia="SimSun"/>
        </w:rPr>
      </w:pPr>
      <w:r w:rsidRPr="0010676E">
        <w:rPr>
          <w:rFonts w:eastAsia="SimSun"/>
        </w:rPr>
        <w:t>2.2.1.2</w:t>
      </w:r>
      <w:r w:rsidRPr="0010676E">
        <w:rPr>
          <w:rFonts w:eastAsia="SimSun"/>
        </w:rPr>
        <w:tab/>
        <w:t>Transposed standards</w:t>
      </w:r>
    </w:p>
    <w:p w:rsidR="00F04B7C" w:rsidRPr="0010676E" w:rsidRDefault="00F04B7C" w:rsidP="00F04B7C">
      <w:pPr>
        <w:pStyle w:val="Heading5"/>
        <w:rPr>
          <w:rFonts w:eastAsia="SimSun"/>
        </w:rPr>
      </w:pPr>
      <w:r w:rsidRPr="0010676E">
        <w:rPr>
          <w:rFonts w:eastAsia="SimSun"/>
        </w:rPr>
        <w:t>2.2.1.2.1</w:t>
      </w:r>
      <w:r w:rsidRPr="0010676E">
        <w:rPr>
          <w:rFonts w:eastAsia="SimSun"/>
        </w:rPr>
        <w:tab/>
        <w:t>Transpositions: IEEE</w:t>
      </w:r>
    </w:p>
    <w:p w:rsidR="00F04B7C" w:rsidRPr="0010676E" w:rsidRDefault="00F04B7C" w:rsidP="00F04B7C">
      <w:pPr>
        <w:rPr>
          <w:rFonts w:eastAsia="SimSun"/>
        </w:rPr>
      </w:pPr>
    </w:p>
    <w:tbl>
      <w:tblPr>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2179"/>
        <w:gridCol w:w="2180"/>
        <w:gridCol w:w="2180"/>
        <w:gridCol w:w="2180"/>
      </w:tblGrid>
      <w:tr w:rsidR="00F04B7C" w:rsidRPr="0010676E" w:rsidDel="000E7FD5">
        <w:trPr>
          <w:cantSplit/>
          <w:trHeight w:val="794"/>
          <w:tblHeader/>
          <w:jc w:val="center"/>
          <w:del w:id="498" w:author="Roger Marks" w:date="2013-03-19T22:48:00Z"/>
        </w:trPr>
        <w:tc>
          <w:tcPr>
            <w:tcW w:w="1384" w:type="dxa"/>
            <w:tcMar>
              <w:left w:w="57" w:type="dxa"/>
              <w:right w:w="57" w:type="dxa"/>
            </w:tcMar>
            <w:vAlign w:val="center"/>
          </w:tcPr>
          <w:p w:rsidR="00F04B7C" w:rsidRPr="0010676E" w:rsidDel="000E7FD5" w:rsidRDefault="00F04B7C" w:rsidP="000004A9">
            <w:pPr>
              <w:pStyle w:val="Tablehead"/>
              <w:rPr>
                <w:del w:id="499" w:author="Roger Marks" w:date="2013-03-19T22:48:00Z"/>
                <w:lang w:eastAsia="ja-JP"/>
              </w:rPr>
            </w:pPr>
          </w:p>
        </w:tc>
        <w:tc>
          <w:tcPr>
            <w:tcW w:w="2179" w:type="dxa"/>
            <w:tcMar>
              <w:left w:w="57" w:type="dxa"/>
              <w:right w:w="57" w:type="dxa"/>
            </w:tcMar>
            <w:vAlign w:val="center"/>
          </w:tcPr>
          <w:p w:rsidR="00F04B7C" w:rsidRPr="0010676E" w:rsidDel="000E7FD5" w:rsidRDefault="00F04B7C" w:rsidP="000004A9">
            <w:pPr>
              <w:pStyle w:val="Tablehead"/>
              <w:rPr>
                <w:del w:id="500" w:author="Roger Marks" w:date="2013-03-19T22:48:00Z"/>
                <w:lang w:val="en-US" w:eastAsia="ja-JP"/>
              </w:rPr>
            </w:pPr>
            <w:del w:id="501" w:author="Roger Marks" w:date="2013-03-19T22:48:00Z">
              <w:r w:rsidRPr="0010676E" w:rsidDel="000E7FD5">
                <w:rPr>
                  <w:lang w:val="en-US" w:eastAsia="ja-JP"/>
                </w:rPr>
                <w:delText>Base specification</w:delText>
              </w:r>
              <w:r w:rsidRPr="0010676E" w:rsidDel="000E7FD5">
                <w:rPr>
                  <w:lang w:val="en-US" w:eastAsia="ja-JP"/>
                </w:rPr>
                <w:br/>
                <w:delText>per</w:delText>
              </w:r>
              <w:r w:rsidRPr="0010676E" w:rsidDel="000E7FD5">
                <w:rPr>
                  <w:lang w:val="en-US" w:eastAsia="ja-JP"/>
                </w:rPr>
                <w:br/>
                <w:delText>IEEE Std 802.16-2009</w:delText>
              </w:r>
            </w:del>
          </w:p>
        </w:tc>
        <w:tc>
          <w:tcPr>
            <w:tcW w:w="2180" w:type="dxa"/>
            <w:tcMar>
              <w:left w:w="57" w:type="dxa"/>
              <w:right w:w="57" w:type="dxa"/>
            </w:tcMar>
            <w:vAlign w:val="center"/>
          </w:tcPr>
          <w:p w:rsidR="00F04B7C" w:rsidRPr="0010676E" w:rsidDel="000E7FD5" w:rsidRDefault="00F04B7C" w:rsidP="000004A9">
            <w:pPr>
              <w:pStyle w:val="Tablehead"/>
              <w:rPr>
                <w:del w:id="502" w:author="Roger Marks" w:date="2013-03-19T22:48:00Z"/>
                <w:lang w:val="en-US" w:eastAsia="ja-JP"/>
              </w:rPr>
            </w:pPr>
            <w:del w:id="503" w:author="Roger Marks" w:date="2013-03-19T22:48:00Z">
              <w:r w:rsidRPr="0010676E" w:rsidDel="000E7FD5">
                <w:rPr>
                  <w:lang w:val="en-US" w:eastAsia="ja-JP"/>
                </w:rPr>
                <w:delText>Amendment</w:delText>
              </w:r>
              <w:r w:rsidRPr="0010676E" w:rsidDel="000E7FD5">
                <w:rPr>
                  <w:lang w:val="en-US" w:eastAsia="ja-JP"/>
                </w:rPr>
                <w:br/>
                <w:delText>per</w:delText>
              </w:r>
              <w:r w:rsidRPr="0010676E" w:rsidDel="000E7FD5">
                <w:rPr>
                  <w:lang w:val="en-US" w:eastAsia="ja-JP"/>
                </w:rPr>
                <w:br/>
                <w:delText>IEEE Std 802.16j-2009</w:delText>
              </w:r>
            </w:del>
          </w:p>
        </w:tc>
        <w:tc>
          <w:tcPr>
            <w:tcW w:w="2180" w:type="dxa"/>
            <w:tcMar>
              <w:left w:w="57" w:type="dxa"/>
              <w:right w:w="57" w:type="dxa"/>
            </w:tcMar>
            <w:vAlign w:val="center"/>
          </w:tcPr>
          <w:p w:rsidR="00F04B7C" w:rsidRPr="0010676E" w:rsidDel="000E7FD5" w:rsidRDefault="00F04B7C" w:rsidP="000004A9">
            <w:pPr>
              <w:pStyle w:val="Tablehead"/>
              <w:rPr>
                <w:del w:id="504" w:author="Roger Marks" w:date="2013-03-19T22:48:00Z"/>
                <w:lang w:val="en-US" w:eastAsia="ja-JP"/>
              </w:rPr>
            </w:pPr>
            <w:del w:id="505" w:author="Roger Marks" w:date="2013-03-19T22:48:00Z">
              <w:r w:rsidRPr="0010676E" w:rsidDel="000E7FD5">
                <w:rPr>
                  <w:lang w:val="en-US" w:eastAsia="ja-JP"/>
                </w:rPr>
                <w:delText>Amendment</w:delText>
              </w:r>
              <w:r w:rsidRPr="0010676E" w:rsidDel="000E7FD5">
                <w:rPr>
                  <w:lang w:val="en-US" w:eastAsia="ja-JP"/>
                </w:rPr>
                <w:br/>
                <w:delText>per</w:delText>
              </w:r>
              <w:r w:rsidRPr="0010676E" w:rsidDel="000E7FD5">
                <w:rPr>
                  <w:lang w:val="en-US" w:eastAsia="ja-JP"/>
                </w:rPr>
                <w:br/>
                <w:delText>IEEE Std 802.16h-2010</w:delText>
              </w:r>
            </w:del>
          </w:p>
        </w:tc>
        <w:tc>
          <w:tcPr>
            <w:tcW w:w="2180" w:type="dxa"/>
            <w:tcMar>
              <w:left w:w="57" w:type="dxa"/>
              <w:right w:w="57" w:type="dxa"/>
            </w:tcMar>
            <w:vAlign w:val="center"/>
          </w:tcPr>
          <w:p w:rsidR="00F04B7C" w:rsidRPr="0010676E" w:rsidDel="000E7FD5" w:rsidRDefault="00F04B7C" w:rsidP="000004A9">
            <w:pPr>
              <w:pStyle w:val="Tablehead"/>
              <w:rPr>
                <w:del w:id="506" w:author="Roger Marks" w:date="2013-03-19T22:48:00Z"/>
                <w:lang w:val="en-US" w:eastAsia="ja-JP"/>
              </w:rPr>
            </w:pPr>
            <w:del w:id="507" w:author="Roger Marks" w:date="2013-03-19T22:48:00Z">
              <w:r w:rsidRPr="0010676E" w:rsidDel="000E7FD5">
                <w:rPr>
                  <w:lang w:val="en-US" w:eastAsia="ja-JP"/>
                </w:rPr>
                <w:delText>Amendment</w:delText>
              </w:r>
              <w:r w:rsidRPr="0010676E" w:rsidDel="000E7FD5">
                <w:rPr>
                  <w:lang w:val="en-US" w:eastAsia="ja-JP"/>
                </w:rPr>
                <w:br/>
                <w:delText>per</w:delText>
              </w:r>
              <w:r w:rsidRPr="0010676E" w:rsidDel="000E7FD5">
                <w:rPr>
                  <w:lang w:val="en-US" w:eastAsia="ja-JP"/>
                </w:rPr>
                <w:br/>
                <w:delText>IEEE Std 802.16m-2011</w:delText>
              </w:r>
            </w:del>
          </w:p>
        </w:tc>
      </w:tr>
      <w:tr w:rsidR="00F04B7C" w:rsidRPr="0010676E" w:rsidDel="000E7FD5">
        <w:trPr>
          <w:cantSplit/>
          <w:jc w:val="center"/>
          <w:del w:id="508"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09" w:author="Roger Marks" w:date="2013-03-19T22:48:00Z"/>
                <w:i/>
                <w:sz w:val="18"/>
                <w:szCs w:val="18"/>
                <w:lang w:eastAsia="ja-JP"/>
              </w:rPr>
            </w:pPr>
            <w:del w:id="510" w:author="Roger Marks" w:date="2013-03-19T22:48:00Z">
              <w:r w:rsidRPr="0010676E" w:rsidDel="000E7FD5">
                <w:rPr>
                  <w:i/>
                  <w:sz w:val="18"/>
                  <w:szCs w:val="18"/>
                  <w:lang w:eastAsia="ja-JP"/>
                </w:rPr>
                <w:delText>Transposing Organization</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11" w:author="Roger Marks" w:date="2013-03-19T22:48:00Z"/>
                <w:sz w:val="18"/>
                <w:szCs w:val="18"/>
                <w:lang w:eastAsia="ja-JP"/>
              </w:rPr>
            </w:pPr>
            <w:del w:id="512" w:author="Roger Marks" w:date="2013-03-19T22:48:00Z">
              <w:r w:rsidRPr="0010676E" w:rsidDel="000E7FD5">
                <w:rPr>
                  <w:sz w:val="18"/>
                  <w:szCs w:val="18"/>
                  <w:lang w:eastAsia="ja-JP"/>
                </w:rPr>
                <w:delText>IEEE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13" w:author="Roger Marks" w:date="2013-03-19T22:48:00Z"/>
                <w:sz w:val="18"/>
                <w:szCs w:val="18"/>
                <w:lang w:eastAsia="ja-JP"/>
              </w:rPr>
            </w:pPr>
            <w:del w:id="514" w:author="Roger Marks" w:date="2013-03-19T22:48:00Z">
              <w:r w:rsidRPr="0010676E" w:rsidDel="000E7FD5">
                <w:rPr>
                  <w:sz w:val="18"/>
                  <w:szCs w:val="18"/>
                  <w:lang w:eastAsia="ja-JP"/>
                </w:rPr>
                <w:delText>IEEE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15" w:author="Roger Marks" w:date="2013-03-19T22:48:00Z"/>
                <w:sz w:val="18"/>
                <w:szCs w:val="18"/>
                <w:lang w:eastAsia="ja-JP"/>
              </w:rPr>
            </w:pPr>
            <w:del w:id="516" w:author="Roger Marks" w:date="2013-03-19T22:48:00Z">
              <w:r w:rsidRPr="0010676E" w:rsidDel="000E7FD5">
                <w:rPr>
                  <w:sz w:val="18"/>
                  <w:szCs w:val="18"/>
                  <w:lang w:eastAsia="ja-JP"/>
                </w:rPr>
                <w:delText>IEEE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17" w:author="Roger Marks" w:date="2013-03-19T22:48:00Z"/>
                <w:sz w:val="18"/>
                <w:szCs w:val="18"/>
                <w:lang w:eastAsia="ja-JP"/>
              </w:rPr>
            </w:pPr>
            <w:del w:id="518" w:author="Roger Marks" w:date="2013-03-19T22:48:00Z">
              <w:r w:rsidRPr="0010676E" w:rsidDel="000E7FD5">
                <w:rPr>
                  <w:sz w:val="18"/>
                  <w:szCs w:val="18"/>
                  <w:lang w:eastAsia="ja-JP"/>
                </w:rPr>
                <w:delText>IEEE</w:delText>
              </w:r>
            </w:del>
          </w:p>
        </w:tc>
      </w:tr>
      <w:tr w:rsidR="00F04B7C" w:rsidRPr="0010676E" w:rsidDel="000E7FD5">
        <w:trPr>
          <w:cantSplit/>
          <w:jc w:val="center"/>
          <w:del w:id="519"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20" w:author="Roger Marks" w:date="2013-03-19T22:48:00Z"/>
                <w:i/>
                <w:sz w:val="18"/>
                <w:szCs w:val="18"/>
                <w:lang w:eastAsia="ja-JP"/>
              </w:rPr>
            </w:pPr>
            <w:del w:id="521" w:author="Roger Marks" w:date="2013-03-19T22:48:00Z">
              <w:r w:rsidRPr="0010676E" w:rsidDel="000E7FD5">
                <w:rPr>
                  <w:i/>
                  <w:sz w:val="18"/>
                  <w:szCs w:val="18"/>
                  <w:lang w:eastAsia="ja-JP"/>
                </w:rPr>
                <w:delText>Document number</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22" w:author="Roger Marks" w:date="2013-03-19T22:48:00Z"/>
                <w:sz w:val="18"/>
                <w:szCs w:val="18"/>
                <w:lang w:eastAsia="ja-JP"/>
              </w:rPr>
            </w:pPr>
            <w:del w:id="523" w:author="Roger Marks" w:date="2013-03-19T22:48:00Z">
              <w:r w:rsidRPr="0010676E" w:rsidDel="000E7FD5">
                <w:rPr>
                  <w:sz w:val="18"/>
                  <w:szCs w:val="18"/>
                  <w:lang w:eastAsia="ja-JP"/>
                </w:rPr>
                <w:delText>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24" w:author="Roger Marks" w:date="2013-03-19T22:48:00Z"/>
                <w:sz w:val="18"/>
                <w:szCs w:val="18"/>
                <w:lang w:eastAsia="ja-JP"/>
              </w:rPr>
            </w:pPr>
            <w:del w:id="525" w:author="Roger Marks" w:date="2013-03-19T22:48:00Z">
              <w:r w:rsidRPr="0010676E" w:rsidDel="000E7FD5">
                <w:rPr>
                  <w:sz w:val="18"/>
                  <w:szCs w:val="18"/>
                  <w:lang w:eastAsia="ja-JP"/>
                </w:rPr>
                <w:delText>IEEE Std 802.16j-2009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26" w:author="Roger Marks" w:date="2013-03-19T22:48:00Z"/>
                <w:sz w:val="18"/>
                <w:szCs w:val="18"/>
                <w:lang w:eastAsia="ja-JP"/>
              </w:rPr>
            </w:pPr>
            <w:del w:id="527" w:author="Roger Marks" w:date="2013-03-19T22:48:00Z">
              <w:r w:rsidRPr="0010676E" w:rsidDel="000E7FD5">
                <w:rPr>
                  <w:sz w:val="18"/>
                  <w:szCs w:val="18"/>
                  <w:lang w:eastAsia="ja-JP"/>
                </w:rPr>
                <w:delText>IEEE Std 802.16h-2010</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28" w:author="Roger Marks" w:date="2013-03-19T22:48:00Z"/>
                <w:sz w:val="18"/>
                <w:szCs w:val="18"/>
                <w:lang w:eastAsia="ja-JP"/>
              </w:rPr>
            </w:pPr>
            <w:del w:id="529" w:author="Roger Marks" w:date="2013-03-19T22:48:00Z">
              <w:r w:rsidRPr="0010676E" w:rsidDel="000E7FD5">
                <w:rPr>
                  <w:sz w:val="18"/>
                  <w:szCs w:val="18"/>
                  <w:lang w:eastAsia="ja-JP"/>
                </w:rPr>
                <w:delText>IEEE Std 802.16m-2011</w:delText>
              </w:r>
            </w:del>
          </w:p>
        </w:tc>
      </w:tr>
      <w:tr w:rsidR="00F04B7C" w:rsidRPr="0010676E" w:rsidDel="000E7FD5">
        <w:trPr>
          <w:cantSplit/>
          <w:jc w:val="center"/>
          <w:del w:id="530"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31" w:author="Roger Marks" w:date="2013-03-19T22:48:00Z"/>
                <w:i/>
                <w:sz w:val="18"/>
                <w:szCs w:val="18"/>
                <w:lang w:eastAsia="ja-JP"/>
              </w:rPr>
            </w:pPr>
            <w:del w:id="532" w:author="Roger Marks" w:date="2013-03-19T22:48:00Z">
              <w:r w:rsidRPr="0010676E" w:rsidDel="000E7FD5">
                <w:rPr>
                  <w:i/>
                  <w:sz w:val="18"/>
                  <w:szCs w:val="18"/>
                  <w:lang w:eastAsia="ja-JP"/>
                </w:rPr>
                <w:delText>Version</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33" w:author="Roger Marks" w:date="2013-03-19T22:48:00Z"/>
                <w:sz w:val="18"/>
                <w:szCs w:val="18"/>
                <w:lang w:eastAsia="ja-JP"/>
              </w:rPr>
            </w:pPr>
            <w:del w:id="534" w:author="Roger Marks" w:date="2013-03-19T22:48:00Z">
              <w:r w:rsidRPr="0010676E" w:rsidDel="000E7FD5">
                <w:rPr>
                  <w:sz w:val="18"/>
                  <w:szCs w:val="18"/>
                  <w:lang w:eastAsia="ja-JP"/>
                </w:rPr>
                <w:delText>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35" w:author="Roger Marks" w:date="2013-03-19T22:48:00Z"/>
                <w:sz w:val="18"/>
                <w:szCs w:val="18"/>
                <w:lang w:eastAsia="ja-JP"/>
              </w:rPr>
            </w:pPr>
            <w:del w:id="536" w:author="Roger Marks" w:date="2013-03-19T22:48:00Z">
              <w:r w:rsidRPr="0010676E" w:rsidDel="000E7FD5">
                <w:rPr>
                  <w:sz w:val="18"/>
                  <w:szCs w:val="18"/>
                  <w:lang w:eastAsia="ja-JP"/>
                </w:rPr>
                <w:delText>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37" w:author="Roger Marks" w:date="2013-03-19T22:48:00Z"/>
                <w:sz w:val="18"/>
                <w:szCs w:val="18"/>
                <w:lang w:eastAsia="ja-JP"/>
              </w:rPr>
            </w:pPr>
            <w:del w:id="538" w:author="Roger Marks" w:date="2013-03-19T22:48:00Z">
              <w:r w:rsidRPr="0010676E" w:rsidDel="000E7FD5">
                <w:rPr>
                  <w:sz w:val="18"/>
                  <w:szCs w:val="18"/>
                  <w:lang w:eastAsia="ja-JP"/>
                </w:rPr>
                <w:delText>2010</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39" w:author="Roger Marks" w:date="2013-03-19T22:48:00Z"/>
                <w:sz w:val="18"/>
                <w:szCs w:val="18"/>
                <w:lang w:eastAsia="ja-JP"/>
              </w:rPr>
            </w:pPr>
            <w:del w:id="540" w:author="Roger Marks" w:date="2013-03-19T22:48:00Z">
              <w:r w:rsidRPr="0010676E" w:rsidDel="000E7FD5">
                <w:rPr>
                  <w:sz w:val="18"/>
                  <w:szCs w:val="18"/>
                  <w:lang w:eastAsia="ja-JP"/>
                </w:rPr>
                <w:delText>2011</w:delText>
              </w:r>
            </w:del>
          </w:p>
        </w:tc>
      </w:tr>
      <w:tr w:rsidR="00F04B7C" w:rsidRPr="0010676E" w:rsidDel="000E7FD5">
        <w:trPr>
          <w:cantSplit/>
          <w:jc w:val="center"/>
          <w:del w:id="541"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42" w:author="Roger Marks" w:date="2013-03-19T22:48:00Z"/>
                <w:i/>
                <w:sz w:val="18"/>
                <w:szCs w:val="18"/>
                <w:lang w:eastAsia="ja-JP"/>
              </w:rPr>
            </w:pPr>
            <w:del w:id="543" w:author="Roger Marks" w:date="2013-03-19T22:48:00Z">
              <w:r w:rsidRPr="0010676E" w:rsidDel="000E7FD5">
                <w:rPr>
                  <w:i/>
                  <w:sz w:val="18"/>
                  <w:szCs w:val="18"/>
                  <w:lang w:eastAsia="ja-JP"/>
                </w:rPr>
                <w:delText>Issued Date</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44" w:author="Roger Marks" w:date="2013-03-19T22:48:00Z"/>
                <w:sz w:val="18"/>
                <w:szCs w:val="18"/>
                <w:lang w:eastAsia="ja-JP"/>
              </w:rPr>
            </w:pPr>
            <w:del w:id="545" w:author="Roger Marks" w:date="2013-03-19T22:48:00Z">
              <w:r w:rsidRPr="0010676E" w:rsidDel="000E7FD5">
                <w:rPr>
                  <w:sz w:val="18"/>
                  <w:szCs w:val="18"/>
                  <w:lang w:eastAsia="ja-JP"/>
                </w:rPr>
                <w:delText>29 May 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46" w:author="Roger Marks" w:date="2013-03-19T22:48:00Z"/>
                <w:sz w:val="18"/>
                <w:szCs w:val="18"/>
                <w:lang w:eastAsia="ja-JP"/>
              </w:rPr>
            </w:pPr>
            <w:del w:id="547" w:author="Roger Marks" w:date="2013-03-19T22:48:00Z">
              <w:r w:rsidRPr="0010676E" w:rsidDel="000E7FD5">
                <w:rPr>
                  <w:sz w:val="18"/>
                  <w:szCs w:val="18"/>
                  <w:lang w:eastAsia="ja-JP"/>
                </w:rPr>
                <w:delText>12 June 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48" w:author="Roger Marks" w:date="2013-03-19T22:48:00Z"/>
                <w:sz w:val="18"/>
                <w:szCs w:val="18"/>
                <w:lang w:eastAsia="ja-JP"/>
              </w:rPr>
            </w:pPr>
            <w:del w:id="549" w:author="Roger Marks" w:date="2013-03-19T22:48:00Z">
              <w:r w:rsidRPr="0010676E" w:rsidDel="000E7FD5">
                <w:rPr>
                  <w:sz w:val="18"/>
                  <w:szCs w:val="18"/>
                  <w:lang w:eastAsia="ja-JP"/>
                </w:rPr>
                <w:delText>30 July 2010</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50" w:author="Roger Marks" w:date="2013-03-19T22:48:00Z"/>
                <w:sz w:val="18"/>
                <w:szCs w:val="18"/>
                <w:lang w:eastAsia="ja-JP"/>
              </w:rPr>
            </w:pPr>
            <w:del w:id="551" w:author="Roger Marks" w:date="2013-03-19T22:48:00Z">
              <w:r w:rsidRPr="0010676E" w:rsidDel="000E7FD5">
                <w:rPr>
                  <w:sz w:val="18"/>
                  <w:szCs w:val="18"/>
                  <w:lang w:eastAsia="ja-JP"/>
                </w:rPr>
                <w:delText>6 May 2011</w:delText>
              </w:r>
            </w:del>
          </w:p>
        </w:tc>
      </w:tr>
      <w:tr w:rsidR="00F04B7C" w:rsidRPr="0010676E" w:rsidDel="000E7FD5">
        <w:trPr>
          <w:cantSplit/>
          <w:jc w:val="center"/>
          <w:del w:id="552"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53" w:author="Roger Marks" w:date="2013-03-19T22:48:00Z"/>
                <w:sz w:val="18"/>
                <w:szCs w:val="18"/>
                <w:lang w:eastAsia="ja-JP"/>
              </w:rPr>
            </w:pPr>
            <w:del w:id="554" w:author="Roger Marks" w:date="2013-03-19T22:48:00Z">
              <w:r w:rsidRPr="0010676E" w:rsidDel="000E7FD5">
                <w:rPr>
                  <w:sz w:val="18"/>
                  <w:szCs w:val="18"/>
                </w:rPr>
                <w:delText>Clause 1.4: Reference models</w:delText>
              </w:r>
            </w:del>
          </w:p>
        </w:tc>
        <w:tc>
          <w:tcPr>
            <w:tcW w:w="2179" w:type="dxa"/>
            <w:tcMar>
              <w:left w:w="57" w:type="dxa"/>
              <w:right w:w="57" w:type="dxa"/>
            </w:tcMar>
            <w:vAlign w:val="center"/>
          </w:tcPr>
          <w:p w:rsidR="00F04B7C" w:rsidRPr="0010676E" w:rsidDel="000E7FD5" w:rsidRDefault="0094323D" w:rsidP="000004A9">
            <w:pPr>
              <w:pStyle w:val="Tabletext"/>
              <w:jc w:val="center"/>
              <w:rPr>
                <w:del w:id="555" w:author="Roger Marks" w:date="2013-03-19T22:48:00Z"/>
                <w:sz w:val="18"/>
                <w:szCs w:val="18"/>
                <w:lang w:eastAsia="ja-JP"/>
              </w:rPr>
            </w:pPr>
            <w:del w:id="556"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557" w:author="Roger Marks" w:date="2013-03-19T22:48:00Z"/>
                <w:sz w:val="18"/>
                <w:szCs w:val="18"/>
                <w:lang w:val="en-US" w:eastAsia="ja-JP"/>
              </w:rPr>
            </w:pPr>
            <w:del w:id="558" w:author="Roger Marks" w:date="2013-03-19T22:48:00Z">
              <w:r w:rsidRPr="0010676E" w:rsidDel="000E7FD5">
                <w:rPr>
                  <w:sz w:val="18"/>
                  <w:szCs w:val="18"/>
                  <w:lang w:val="en-US" w:eastAsia="ja-JP"/>
                </w:rPr>
                <w:delText>(Clause 1.4, IEEE transposition of 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59" w:author="Roger Marks" w:date="2013-03-19T22:48:00Z"/>
                <w:i/>
                <w:sz w:val="18"/>
                <w:szCs w:val="18"/>
                <w:lang w:eastAsia="ja-JP"/>
              </w:rPr>
            </w:pPr>
            <w:del w:id="560"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94323D" w:rsidP="000004A9">
            <w:pPr>
              <w:pStyle w:val="Tabletext"/>
              <w:jc w:val="center"/>
              <w:rPr>
                <w:del w:id="561" w:author="Roger Marks" w:date="2013-03-19T22:48:00Z"/>
                <w:sz w:val="18"/>
                <w:szCs w:val="18"/>
                <w:lang w:eastAsia="ja-JP"/>
              </w:rPr>
            </w:pPr>
            <w:del w:id="562"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eastAsia="ja-JP"/>
                </w:rPr>
                <w:delText>http://ieee802.org/16/pubs/IEEE80216h.html</w:delText>
              </w:r>
              <w:r w:rsidDel="000E7FD5">
                <w:fldChar w:fldCharType="end"/>
              </w:r>
            </w:del>
          </w:p>
          <w:p w:rsidR="00F04B7C" w:rsidRPr="0010676E" w:rsidDel="000E7FD5" w:rsidRDefault="00F04B7C" w:rsidP="000004A9">
            <w:pPr>
              <w:pStyle w:val="Tabletext"/>
              <w:jc w:val="center"/>
              <w:rPr>
                <w:del w:id="563" w:author="Roger Marks" w:date="2013-03-19T22:48:00Z"/>
                <w:sz w:val="18"/>
                <w:szCs w:val="18"/>
                <w:lang w:val="en-US" w:eastAsia="ja-JP"/>
              </w:rPr>
            </w:pPr>
            <w:del w:id="564" w:author="Roger Marks" w:date="2013-03-19T22:48:00Z">
              <w:r w:rsidRPr="0010676E" w:rsidDel="000E7FD5">
                <w:rPr>
                  <w:sz w:val="18"/>
                  <w:szCs w:val="18"/>
                  <w:lang w:val="en-US" w:eastAsia="ja-JP"/>
                </w:rPr>
                <w:delText>(Clause 1.4, IEEE transposition of IEEE Std 802.16h)</w:delText>
              </w:r>
            </w:del>
          </w:p>
        </w:tc>
        <w:tc>
          <w:tcPr>
            <w:tcW w:w="2180" w:type="dxa"/>
            <w:tcMar>
              <w:left w:w="57" w:type="dxa"/>
              <w:right w:w="57" w:type="dxa"/>
            </w:tcMar>
            <w:vAlign w:val="center"/>
          </w:tcPr>
          <w:p w:rsidR="00F04B7C" w:rsidRPr="0010676E" w:rsidDel="000E7FD5" w:rsidRDefault="0094323D" w:rsidP="000004A9">
            <w:pPr>
              <w:pStyle w:val="Tabletext"/>
              <w:jc w:val="center"/>
              <w:rPr>
                <w:del w:id="565" w:author="Roger Marks" w:date="2013-03-19T22:48:00Z"/>
                <w:sz w:val="18"/>
                <w:szCs w:val="18"/>
                <w:lang w:val="en-US" w:eastAsia="ja-JP"/>
              </w:rPr>
            </w:pPr>
            <w:del w:id="566"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567" w:author="Roger Marks" w:date="2013-03-19T22:48:00Z"/>
                <w:sz w:val="18"/>
                <w:szCs w:val="18"/>
                <w:lang w:val="en-US" w:eastAsia="ja-JP"/>
              </w:rPr>
            </w:pPr>
            <w:del w:id="568" w:author="Roger Marks" w:date="2013-03-19T22:48:00Z">
              <w:r w:rsidRPr="0010676E" w:rsidDel="000E7FD5">
                <w:rPr>
                  <w:sz w:val="18"/>
                  <w:szCs w:val="18"/>
                  <w:lang w:val="en-US" w:eastAsia="ja-JP"/>
                </w:rPr>
                <w:delText>(Clause 1.4, IEEE transposition of IEEE Std 802.16m)</w:delText>
              </w:r>
            </w:del>
          </w:p>
        </w:tc>
      </w:tr>
      <w:tr w:rsidR="00F04B7C" w:rsidRPr="0010676E" w:rsidDel="000E7FD5">
        <w:trPr>
          <w:cantSplit/>
          <w:jc w:val="center"/>
          <w:del w:id="569"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70" w:author="Roger Marks" w:date="2013-03-19T22:48:00Z"/>
                <w:sz w:val="18"/>
                <w:szCs w:val="18"/>
                <w:lang w:eastAsia="ja-JP"/>
              </w:rPr>
            </w:pPr>
            <w:del w:id="571" w:author="Roger Marks" w:date="2013-03-19T22:48:00Z">
              <w:r w:rsidRPr="0010676E" w:rsidDel="000E7FD5">
                <w:rPr>
                  <w:sz w:val="18"/>
                  <w:szCs w:val="18"/>
                </w:rPr>
                <w:delText>Clause 2: Normative references</w:delText>
              </w:r>
            </w:del>
          </w:p>
        </w:tc>
        <w:tc>
          <w:tcPr>
            <w:tcW w:w="2179" w:type="dxa"/>
            <w:tcMar>
              <w:left w:w="57" w:type="dxa"/>
              <w:right w:w="57" w:type="dxa"/>
            </w:tcMar>
            <w:vAlign w:val="center"/>
          </w:tcPr>
          <w:p w:rsidR="00F04B7C" w:rsidRPr="0010676E" w:rsidDel="000E7FD5" w:rsidRDefault="0094323D" w:rsidP="000004A9">
            <w:pPr>
              <w:pStyle w:val="Tabletext"/>
              <w:jc w:val="center"/>
              <w:rPr>
                <w:del w:id="572" w:author="Roger Marks" w:date="2013-03-19T22:48:00Z"/>
                <w:sz w:val="18"/>
                <w:szCs w:val="18"/>
                <w:lang w:eastAsia="ja-JP"/>
              </w:rPr>
            </w:pPr>
            <w:del w:id="573"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574" w:author="Roger Marks" w:date="2013-03-19T22:48:00Z"/>
                <w:sz w:val="18"/>
                <w:szCs w:val="18"/>
                <w:lang w:val="en-US" w:eastAsia="ja-JP"/>
              </w:rPr>
            </w:pPr>
            <w:del w:id="575" w:author="Roger Marks" w:date="2013-03-19T22:48:00Z">
              <w:r w:rsidRPr="0010676E" w:rsidDel="000E7FD5">
                <w:rPr>
                  <w:sz w:val="18"/>
                  <w:szCs w:val="18"/>
                  <w:lang w:val="en-US" w:eastAsia="ja-JP"/>
                </w:rPr>
                <w:delText>(Clause 2, IEEE transposition of 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76" w:author="Roger Marks" w:date="2013-03-19T22:48:00Z"/>
                <w:i/>
                <w:sz w:val="18"/>
                <w:szCs w:val="18"/>
                <w:lang w:eastAsia="ja-JP"/>
              </w:rPr>
            </w:pPr>
            <w:del w:id="577"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94323D" w:rsidP="000004A9">
            <w:pPr>
              <w:pStyle w:val="Tabletext"/>
              <w:jc w:val="center"/>
              <w:rPr>
                <w:del w:id="578" w:author="Roger Marks" w:date="2013-03-19T22:48:00Z"/>
                <w:sz w:val="18"/>
                <w:szCs w:val="18"/>
                <w:lang w:eastAsia="ja-JP"/>
              </w:rPr>
            </w:pPr>
            <w:del w:id="579"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eastAsia="ja-JP"/>
                </w:rPr>
                <w:delText>http://ieee802.org/16/pubs/IEEE80216h.html</w:delText>
              </w:r>
              <w:r w:rsidDel="000E7FD5">
                <w:fldChar w:fldCharType="end"/>
              </w:r>
            </w:del>
          </w:p>
          <w:p w:rsidR="00F04B7C" w:rsidRPr="0010676E" w:rsidDel="000E7FD5" w:rsidRDefault="00F04B7C" w:rsidP="000004A9">
            <w:pPr>
              <w:pStyle w:val="Tabletext"/>
              <w:jc w:val="center"/>
              <w:rPr>
                <w:del w:id="580" w:author="Roger Marks" w:date="2013-03-19T22:48:00Z"/>
                <w:sz w:val="18"/>
                <w:szCs w:val="18"/>
                <w:lang w:val="en-US" w:eastAsia="ja-JP"/>
              </w:rPr>
            </w:pPr>
            <w:del w:id="581" w:author="Roger Marks" w:date="2013-03-19T22:48:00Z">
              <w:r w:rsidRPr="0010676E" w:rsidDel="000E7FD5">
                <w:rPr>
                  <w:sz w:val="18"/>
                  <w:szCs w:val="18"/>
                  <w:lang w:val="en-US" w:eastAsia="ja-JP"/>
                </w:rPr>
                <w:delText>(Clause 2, IEEE transposition of IEEE Std 802.16h)</w:delText>
              </w:r>
            </w:del>
          </w:p>
        </w:tc>
        <w:tc>
          <w:tcPr>
            <w:tcW w:w="2180" w:type="dxa"/>
            <w:tcMar>
              <w:left w:w="57" w:type="dxa"/>
              <w:right w:w="57" w:type="dxa"/>
            </w:tcMar>
            <w:vAlign w:val="center"/>
          </w:tcPr>
          <w:p w:rsidR="00F04B7C" w:rsidRPr="0010676E" w:rsidDel="000E7FD5" w:rsidRDefault="0094323D" w:rsidP="000004A9">
            <w:pPr>
              <w:pStyle w:val="Tabletext"/>
              <w:jc w:val="center"/>
              <w:rPr>
                <w:del w:id="582" w:author="Roger Marks" w:date="2013-03-19T22:48:00Z"/>
                <w:sz w:val="18"/>
                <w:szCs w:val="18"/>
                <w:lang w:val="en-US" w:eastAsia="ja-JP"/>
              </w:rPr>
            </w:pPr>
            <w:del w:id="583"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584" w:author="Roger Marks" w:date="2013-03-19T22:48:00Z"/>
                <w:sz w:val="18"/>
                <w:szCs w:val="18"/>
                <w:lang w:val="en-US" w:eastAsia="ja-JP"/>
              </w:rPr>
            </w:pPr>
            <w:del w:id="585" w:author="Roger Marks" w:date="2013-03-19T22:48:00Z">
              <w:r w:rsidRPr="0010676E" w:rsidDel="000E7FD5">
                <w:rPr>
                  <w:sz w:val="18"/>
                  <w:szCs w:val="18"/>
                  <w:lang w:val="en-US" w:eastAsia="ja-JP"/>
                </w:rPr>
                <w:delText>(Clause 2, IEEE transposition of IEEE Std 802.16m)</w:delText>
              </w:r>
            </w:del>
          </w:p>
        </w:tc>
      </w:tr>
      <w:tr w:rsidR="00F04B7C" w:rsidRPr="0010676E" w:rsidDel="000E7FD5">
        <w:trPr>
          <w:cantSplit/>
          <w:jc w:val="center"/>
          <w:del w:id="586"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87" w:author="Roger Marks" w:date="2013-03-19T22:48:00Z"/>
                <w:sz w:val="18"/>
                <w:szCs w:val="18"/>
                <w:lang w:eastAsia="ja-JP"/>
              </w:rPr>
            </w:pPr>
            <w:del w:id="588" w:author="Roger Marks" w:date="2013-03-19T22:48:00Z">
              <w:r w:rsidRPr="0010676E" w:rsidDel="000E7FD5">
                <w:rPr>
                  <w:sz w:val="18"/>
                  <w:szCs w:val="18"/>
                </w:rPr>
                <w:delText>Clause 3: Definitions</w:delText>
              </w:r>
            </w:del>
          </w:p>
        </w:tc>
        <w:tc>
          <w:tcPr>
            <w:tcW w:w="2179" w:type="dxa"/>
            <w:tcMar>
              <w:left w:w="57" w:type="dxa"/>
              <w:right w:w="57" w:type="dxa"/>
            </w:tcMar>
            <w:vAlign w:val="center"/>
          </w:tcPr>
          <w:p w:rsidR="00F04B7C" w:rsidRPr="0010676E" w:rsidDel="000E7FD5" w:rsidRDefault="0094323D" w:rsidP="000004A9">
            <w:pPr>
              <w:pStyle w:val="Tabletext"/>
              <w:jc w:val="center"/>
              <w:rPr>
                <w:del w:id="589" w:author="Roger Marks" w:date="2013-03-19T22:48:00Z"/>
                <w:sz w:val="18"/>
                <w:szCs w:val="18"/>
                <w:lang w:eastAsia="ja-JP"/>
              </w:rPr>
            </w:pPr>
            <w:del w:id="590"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591" w:author="Roger Marks" w:date="2013-03-19T22:48:00Z"/>
                <w:sz w:val="18"/>
                <w:szCs w:val="18"/>
                <w:lang w:val="en-US" w:eastAsia="ja-JP"/>
              </w:rPr>
            </w:pPr>
            <w:del w:id="592" w:author="Roger Marks" w:date="2013-03-19T22:48:00Z">
              <w:r w:rsidRPr="0010676E" w:rsidDel="000E7FD5">
                <w:rPr>
                  <w:sz w:val="18"/>
                  <w:szCs w:val="18"/>
                  <w:lang w:val="en-US" w:eastAsia="ja-JP"/>
                </w:rPr>
                <w:delText>(Clause 3, IEEE transposition of IEEE Std 802.16-2009)</w:delText>
              </w:r>
            </w:del>
          </w:p>
        </w:tc>
        <w:tc>
          <w:tcPr>
            <w:tcW w:w="2180" w:type="dxa"/>
            <w:tcMar>
              <w:left w:w="57" w:type="dxa"/>
              <w:right w:w="57" w:type="dxa"/>
            </w:tcMar>
            <w:vAlign w:val="center"/>
          </w:tcPr>
          <w:p w:rsidR="00F04B7C" w:rsidRPr="0010676E" w:rsidDel="000E7FD5" w:rsidRDefault="0094323D" w:rsidP="000004A9">
            <w:pPr>
              <w:pStyle w:val="Tabletext"/>
              <w:jc w:val="center"/>
              <w:rPr>
                <w:del w:id="593" w:author="Roger Marks" w:date="2013-03-19T22:48:00Z"/>
                <w:sz w:val="18"/>
                <w:szCs w:val="18"/>
                <w:lang w:val="en-US" w:eastAsia="ja-JP"/>
              </w:rPr>
            </w:pPr>
            <w:del w:id="594" w:author="Roger Marks" w:date="2013-03-19T22:48:00Z">
              <w:r w:rsidDel="000E7FD5">
                <w:fldChar w:fldCharType="begin"/>
              </w:r>
              <w:r w:rsidR="00094F10" w:rsidDel="000E7FD5">
                <w:delInstrText>HYPERLINK "http://ieee802.org/16/pubs/IEEE80216j.html"</w:delInstrText>
              </w:r>
              <w:r w:rsidDel="000E7FD5">
                <w:fldChar w:fldCharType="separate"/>
              </w:r>
              <w:r w:rsidR="00F04B7C" w:rsidRPr="0010676E" w:rsidDel="000E7FD5">
                <w:rPr>
                  <w:rStyle w:val="Hyperlink"/>
                  <w:sz w:val="18"/>
                  <w:szCs w:val="18"/>
                  <w:lang w:val="en-US" w:eastAsia="ja-JP"/>
                </w:rPr>
                <w:delText>http://ieee802.org/16/pubs/IEEE80216j.html</w:delText>
              </w:r>
              <w:r w:rsidDel="000E7FD5">
                <w:fldChar w:fldCharType="end"/>
              </w:r>
            </w:del>
          </w:p>
          <w:p w:rsidR="00F04B7C" w:rsidRPr="0010676E" w:rsidDel="000E7FD5" w:rsidRDefault="00F04B7C" w:rsidP="000004A9">
            <w:pPr>
              <w:pStyle w:val="Tabletext"/>
              <w:jc w:val="center"/>
              <w:rPr>
                <w:del w:id="595" w:author="Roger Marks" w:date="2013-03-19T22:48:00Z"/>
                <w:sz w:val="18"/>
                <w:szCs w:val="18"/>
                <w:lang w:val="en-US" w:eastAsia="ja-JP"/>
              </w:rPr>
            </w:pPr>
            <w:del w:id="596" w:author="Roger Marks" w:date="2013-03-19T22:48:00Z">
              <w:r w:rsidRPr="0010676E" w:rsidDel="000E7FD5">
                <w:rPr>
                  <w:sz w:val="18"/>
                  <w:szCs w:val="18"/>
                  <w:lang w:val="en-US" w:eastAsia="ja-JP"/>
                </w:rPr>
                <w:delText>(Clause 3, IEEE transposition of IEEE Std 802.16j)</w:delText>
              </w:r>
            </w:del>
          </w:p>
        </w:tc>
        <w:tc>
          <w:tcPr>
            <w:tcW w:w="2180" w:type="dxa"/>
            <w:tcMar>
              <w:left w:w="57" w:type="dxa"/>
              <w:right w:w="57" w:type="dxa"/>
            </w:tcMar>
            <w:vAlign w:val="center"/>
          </w:tcPr>
          <w:p w:rsidR="00F04B7C" w:rsidRPr="0010676E" w:rsidDel="000E7FD5" w:rsidRDefault="0094323D" w:rsidP="000004A9">
            <w:pPr>
              <w:pStyle w:val="Tabletext"/>
              <w:jc w:val="center"/>
              <w:rPr>
                <w:del w:id="597" w:author="Roger Marks" w:date="2013-03-19T22:48:00Z"/>
                <w:sz w:val="18"/>
                <w:szCs w:val="18"/>
                <w:lang w:val="en-US" w:eastAsia="ja-JP"/>
              </w:rPr>
            </w:pPr>
            <w:del w:id="598"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val="en-US" w:eastAsia="ja-JP"/>
                </w:rPr>
                <w:delText>http://ieee802.org/16/pubs/IEEE80216h.html</w:delText>
              </w:r>
              <w:r w:rsidDel="000E7FD5">
                <w:fldChar w:fldCharType="end"/>
              </w:r>
            </w:del>
          </w:p>
          <w:p w:rsidR="00F04B7C" w:rsidRPr="0010676E" w:rsidDel="000E7FD5" w:rsidRDefault="00F04B7C" w:rsidP="000004A9">
            <w:pPr>
              <w:pStyle w:val="Tabletext"/>
              <w:jc w:val="center"/>
              <w:rPr>
                <w:del w:id="599" w:author="Roger Marks" w:date="2013-03-19T22:48:00Z"/>
                <w:sz w:val="18"/>
                <w:szCs w:val="18"/>
                <w:lang w:val="en-US" w:eastAsia="ja-JP"/>
              </w:rPr>
            </w:pPr>
            <w:del w:id="600" w:author="Roger Marks" w:date="2013-03-19T22:48:00Z">
              <w:r w:rsidRPr="0010676E" w:rsidDel="000E7FD5">
                <w:rPr>
                  <w:sz w:val="18"/>
                  <w:szCs w:val="18"/>
                  <w:lang w:val="en-US" w:eastAsia="ja-JP"/>
                </w:rPr>
                <w:delText>(Clause 3, IEEE transposition of IEEE Std 802.16h)</w:delText>
              </w:r>
            </w:del>
          </w:p>
        </w:tc>
        <w:tc>
          <w:tcPr>
            <w:tcW w:w="2180" w:type="dxa"/>
            <w:tcMar>
              <w:left w:w="57" w:type="dxa"/>
              <w:right w:w="57" w:type="dxa"/>
            </w:tcMar>
            <w:vAlign w:val="center"/>
          </w:tcPr>
          <w:p w:rsidR="00F04B7C" w:rsidRPr="0010676E" w:rsidDel="000E7FD5" w:rsidRDefault="0094323D" w:rsidP="000004A9">
            <w:pPr>
              <w:pStyle w:val="Tabletext"/>
              <w:jc w:val="center"/>
              <w:rPr>
                <w:del w:id="601" w:author="Roger Marks" w:date="2013-03-19T22:48:00Z"/>
                <w:sz w:val="18"/>
                <w:szCs w:val="18"/>
                <w:lang w:val="en-US" w:eastAsia="ja-JP"/>
              </w:rPr>
            </w:pPr>
            <w:del w:id="602"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603" w:author="Roger Marks" w:date="2013-03-19T22:48:00Z"/>
                <w:sz w:val="18"/>
                <w:szCs w:val="18"/>
                <w:lang w:val="en-US" w:eastAsia="ja-JP"/>
              </w:rPr>
            </w:pPr>
            <w:del w:id="604" w:author="Roger Marks" w:date="2013-03-19T22:48:00Z">
              <w:r w:rsidRPr="0010676E" w:rsidDel="000E7FD5">
                <w:rPr>
                  <w:sz w:val="18"/>
                  <w:szCs w:val="18"/>
                  <w:lang w:val="en-US" w:eastAsia="ja-JP"/>
                </w:rPr>
                <w:delText>(Clause 3, IEEE transposition of IEEE Std 802.16m)</w:delText>
              </w:r>
            </w:del>
          </w:p>
        </w:tc>
      </w:tr>
      <w:tr w:rsidR="00F04B7C" w:rsidRPr="0010676E" w:rsidDel="000E7FD5">
        <w:trPr>
          <w:cantSplit/>
          <w:jc w:val="center"/>
          <w:del w:id="605"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06" w:author="Roger Marks" w:date="2013-03-19T22:48:00Z"/>
                <w:sz w:val="18"/>
                <w:szCs w:val="18"/>
                <w:lang w:eastAsia="ja-JP"/>
              </w:rPr>
            </w:pPr>
            <w:del w:id="607" w:author="Roger Marks" w:date="2013-03-19T22:48:00Z">
              <w:r w:rsidRPr="0010676E" w:rsidDel="000E7FD5">
                <w:rPr>
                  <w:sz w:val="18"/>
                  <w:szCs w:val="18"/>
                </w:rPr>
                <w:delText>Clause 4: Abbreviations and acronyms</w:delText>
              </w:r>
            </w:del>
          </w:p>
        </w:tc>
        <w:tc>
          <w:tcPr>
            <w:tcW w:w="2179" w:type="dxa"/>
            <w:tcMar>
              <w:left w:w="57" w:type="dxa"/>
              <w:right w:w="57" w:type="dxa"/>
            </w:tcMar>
            <w:vAlign w:val="center"/>
          </w:tcPr>
          <w:p w:rsidR="00F04B7C" w:rsidRPr="0010676E" w:rsidDel="000E7FD5" w:rsidRDefault="0094323D" w:rsidP="000004A9">
            <w:pPr>
              <w:pStyle w:val="Tabletext"/>
              <w:jc w:val="center"/>
              <w:rPr>
                <w:del w:id="608" w:author="Roger Marks" w:date="2013-03-19T22:48:00Z"/>
                <w:sz w:val="18"/>
                <w:szCs w:val="18"/>
                <w:lang w:eastAsia="ja-JP"/>
              </w:rPr>
            </w:pPr>
            <w:del w:id="609"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610" w:author="Roger Marks" w:date="2013-03-19T22:48:00Z"/>
                <w:sz w:val="18"/>
                <w:szCs w:val="18"/>
                <w:lang w:val="en-US" w:eastAsia="ja-JP"/>
              </w:rPr>
            </w:pPr>
            <w:del w:id="611" w:author="Roger Marks" w:date="2013-03-19T22:48:00Z">
              <w:r w:rsidRPr="0010676E" w:rsidDel="000E7FD5">
                <w:rPr>
                  <w:sz w:val="18"/>
                  <w:szCs w:val="18"/>
                  <w:lang w:val="en-US" w:eastAsia="ja-JP"/>
                </w:rPr>
                <w:delText>(Clause 4, IEEE transposition of IEEE Std 802.16-2009)</w:delText>
              </w:r>
            </w:del>
          </w:p>
        </w:tc>
        <w:tc>
          <w:tcPr>
            <w:tcW w:w="2180" w:type="dxa"/>
            <w:tcMar>
              <w:left w:w="57" w:type="dxa"/>
              <w:right w:w="57" w:type="dxa"/>
            </w:tcMar>
            <w:vAlign w:val="center"/>
          </w:tcPr>
          <w:p w:rsidR="00F04B7C" w:rsidRPr="0010676E" w:rsidDel="000E7FD5" w:rsidRDefault="0094323D" w:rsidP="000004A9">
            <w:pPr>
              <w:pStyle w:val="Tabletext"/>
              <w:jc w:val="center"/>
              <w:rPr>
                <w:del w:id="612" w:author="Roger Marks" w:date="2013-03-19T22:48:00Z"/>
                <w:sz w:val="18"/>
                <w:szCs w:val="18"/>
                <w:lang w:val="en-US" w:eastAsia="ja-JP"/>
              </w:rPr>
            </w:pPr>
            <w:del w:id="613" w:author="Roger Marks" w:date="2013-03-19T22:48:00Z">
              <w:r w:rsidDel="000E7FD5">
                <w:fldChar w:fldCharType="begin"/>
              </w:r>
              <w:r w:rsidR="00094F10" w:rsidDel="000E7FD5">
                <w:delInstrText>HYPERLINK "http://ieee802.org/16/pubs/IEEE80216j.html"</w:delInstrText>
              </w:r>
              <w:r w:rsidDel="000E7FD5">
                <w:fldChar w:fldCharType="separate"/>
              </w:r>
              <w:r w:rsidR="00F04B7C" w:rsidRPr="0010676E" w:rsidDel="000E7FD5">
                <w:rPr>
                  <w:rStyle w:val="Hyperlink"/>
                  <w:sz w:val="18"/>
                  <w:szCs w:val="18"/>
                  <w:lang w:val="en-US" w:eastAsia="ja-JP"/>
                </w:rPr>
                <w:delText>http://ieee802.org/16/pubs/IEEE80216j.html</w:delText>
              </w:r>
              <w:r w:rsidDel="000E7FD5">
                <w:fldChar w:fldCharType="end"/>
              </w:r>
            </w:del>
          </w:p>
          <w:p w:rsidR="00F04B7C" w:rsidRPr="0010676E" w:rsidDel="000E7FD5" w:rsidRDefault="00F04B7C" w:rsidP="000004A9">
            <w:pPr>
              <w:pStyle w:val="Tabletext"/>
              <w:jc w:val="center"/>
              <w:rPr>
                <w:del w:id="614" w:author="Roger Marks" w:date="2013-03-19T22:48:00Z"/>
                <w:sz w:val="18"/>
                <w:szCs w:val="18"/>
                <w:lang w:val="en-US" w:eastAsia="ja-JP"/>
              </w:rPr>
            </w:pPr>
            <w:del w:id="615" w:author="Roger Marks" w:date="2013-03-19T22:48:00Z">
              <w:r w:rsidRPr="0010676E" w:rsidDel="000E7FD5">
                <w:rPr>
                  <w:sz w:val="18"/>
                  <w:szCs w:val="18"/>
                  <w:lang w:val="en-US" w:eastAsia="ja-JP"/>
                </w:rPr>
                <w:delText>(Clause 4, IEEE transposition of IEEE Std 802.16j)</w:delText>
              </w:r>
            </w:del>
          </w:p>
        </w:tc>
        <w:tc>
          <w:tcPr>
            <w:tcW w:w="2180" w:type="dxa"/>
            <w:tcMar>
              <w:left w:w="57" w:type="dxa"/>
              <w:right w:w="57" w:type="dxa"/>
            </w:tcMar>
            <w:vAlign w:val="center"/>
          </w:tcPr>
          <w:p w:rsidR="00F04B7C" w:rsidRPr="0010676E" w:rsidDel="000E7FD5" w:rsidRDefault="0094323D" w:rsidP="000004A9">
            <w:pPr>
              <w:pStyle w:val="Tabletext"/>
              <w:jc w:val="center"/>
              <w:rPr>
                <w:del w:id="616" w:author="Roger Marks" w:date="2013-03-19T22:48:00Z"/>
                <w:sz w:val="18"/>
                <w:szCs w:val="18"/>
                <w:lang w:val="en-US" w:eastAsia="ja-JP"/>
              </w:rPr>
            </w:pPr>
            <w:del w:id="617"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val="en-US" w:eastAsia="ja-JP"/>
                </w:rPr>
                <w:delText>http://ieee802.org/16/pubs/IEEE80216h.html</w:delText>
              </w:r>
              <w:r w:rsidDel="000E7FD5">
                <w:fldChar w:fldCharType="end"/>
              </w:r>
            </w:del>
          </w:p>
          <w:p w:rsidR="00F04B7C" w:rsidRPr="0010676E" w:rsidDel="000E7FD5" w:rsidRDefault="00F04B7C" w:rsidP="000004A9">
            <w:pPr>
              <w:pStyle w:val="Tabletext"/>
              <w:jc w:val="center"/>
              <w:rPr>
                <w:del w:id="618" w:author="Roger Marks" w:date="2013-03-19T22:48:00Z"/>
                <w:sz w:val="18"/>
                <w:szCs w:val="18"/>
                <w:lang w:val="en-US" w:eastAsia="ja-JP"/>
              </w:rPr>
            </w:pPr>
            <w:del w:id="619" w:author="Roger Marks" w:date="2013-03-19T22:48:00Z">
              <w:r w:rsidRPr="0010676E" w:rsidDel="000E7FD5">
                <w:rPr>
                  <w:sz w:val="18"/>
                  <w:szCs w:val="18"/>
                  <w:lang w:val="en-US" w:eastAsia="ja-JP"/>
                </w:rPr>
                <w:delText>(Clause 4, IEEE transposition of IEEE Std 802.16h)</w:delText>
              </w:r>
            </w:del>
          </w:p>
        </w:tc>
        <w:tc>
          <w:tcPr>
            <w:tcW w:w="2180" w:type="dxa"/>
            <w:tcMar>
              <w:left w:w="57" w:type="dxa"/>
              <w:right w:w="57" w:type="dxa"/>
            </w:tcMar>
            <w:vAlign w:val="center"/>
          </w:tcPr>
          <w:p w:rsidR="00F04B7C" w:rsidRPr="0010676E" w:rsidDel="000E7FD5" w:rsidRDefault="0094323D" w:rsidP="000004A9">
            <w:pPr>
              <w:pStyle w:val="Tabletext"/>
              <w:jc w:val="center"/>
              <w:rPr>
                <w:del w:id="620" w:author="Roger Marks" w:date="2013-03-19T22:48:00Z"/>
                <w:sz w:val="18"/>
                <w:szCs w:val="18"/>
                <w:lang w:val="en-US" w:eastAsia="ja-JP"/>
              </w:rPr>
            </w:pPr>
            <w:del w:id="621"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622" w:author="Roger Marks" w:date="2013-03-19T22:48:00Z"/>
                <w:sz w:val="18"/>
                <w:szCs w:val="18"/>
                <w:lang w:val="en-US" w:eastAsia="ja-JP"/>
              </w:rPr>
            </w:pPr>
            <w:del w:id="623" w:author="Roger Marks" w:date="2013-03-19T22:48:00Z">
              <w:r w:rsidRPr="0010676E" w:rsidDel="000E7FD5">
                <w:rPr>
                  <w:sz w:val="18"/>
                  <w:szCs w:val="18"/>
                  <w:lang w:val="en-US" w:eastAsia="ja-JP"/>
                </w:rPr>
                <w:delText>(Clause 4, IEEE transposition of IEEE Std 802.16m)</w:delText>
              </w:r>
            </w:del>
          </w:p>
        </w:tc>
      </w:tr>
      <w:tr w:rsidR="00F04B7C" w:rsidRPr="0010676E" w:rsidDel="000E7FD5">
        <w:trPr>
          <w:cantSplit/>
          <w:jc w:val="center"/>
          <w:del w:id="624"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25" w:author="Roger Marks" w:date="2013-03-19T22:48:00Z"/>
                <w:sz w:val="18"/>
                <w:szCs w:val="18"/>
                <w:lang w:eastAsia="ja-JP"/>
              </w:rPr>
            </w:pPr>
            <w:del w:id="626" w:author="Roger Marks" w:date="2013-03-19T22:48:00Z">
              <w:r w:rsidRPr="0010676E" w:rsidDel="000E7FD5">
                <w:rPr>
                  <w:sz w:val="18"/>
                  <w:szCs w:val="18"/>
                </w:rPr>
                <w:delText>Clause 5.2: Packet convergence sublayer</w:delText>
              </w:r>
            </w:del>
          </w:p>
        </w:tc>
        <w:tc>
          <w:tcPr>
            <w:tcW w:w="2179" w:type="dxa"/>
            <w:tcMar>
              <w:left w:w="57" w:type="dxa"/>
              <w:right w:w="57" w:type="dxa"/>
            </w:tcMar>
            <w:vAlign w:val="center"/>
          </w:tcPr>
          <w:p w:rsidR="00F04B7C" w:rsidRPr="0010676E" w:rsidDel="000E7FD5" w:rsidRDefault="0094323D" w:rsidP="000004A9">
            <w:pPr>
              <w:pStyle w:val="Tabletext"/>
              <w:jc w:val="center"/>
              <w:rPr>
                <w:del w:id="627" w:author="Roger Marks" w:date="2013-03-19T22:48:00Z"/>
                <w:sz w:val="18"/>
                <w:szCs w:val="18"/>
                <w:lang w:eastAsia="ja-JP"/>
              </w:rPr>
            </w:pPr>
            <w:del w:id="628"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629" w:author="Roger Marks" w:date="2013-03-19T22:48:00Z"/>
                <w:sz w:val="18"/>
                <w:szCs w:val="18"/>
                <w:lang w:val="en-US" w:eastAsia="ja-JP"/>
              </w:rPr>
            </w:pPr>
            <w:del w:id="630" w:author="Roger Marks" w:date="2013-03-19T22:48:00Z">
              <w:r w:rsidRPr="0010676E" w:rsidDel="000E7FD5">
                <w:rPr>
                  <w:sz w:val="18"/>
                  <w:szCs w:val="18"/>
                  <w:lang w:val="en-US" w:eastAsia="ja-JP"/>
                </w:rPr>
                <w:delText>(Clause 5.2, IEEE transposition of 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31" w:author="Roger Marks" w:date="2013-03-19T22:48:00Z"/>
                <w:i/>
                <w:sz w:val="18"/>
                <w:szCs w:val="18"/>
                <w:lang w:eastAsia="ja-JP"/>
              </w:rPr>
            </w:pPr>
            <w:del w:id="632"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33" w:author="Roger Marks" w:date="2013-03-19T22:48:00Z"/>
                <w:i/>
                <w:sz w:val="18"/>
                <w:szCs w:val="18"/>
                <w:lang w:eastAsia="ja-JP"/>
              </w:rPr>
            </w:pPr>
            <w:del w:id="634"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94323D" w:rsidP="000004A9">
            <w:pPr>
              <w:pStyle w:val="Tabletext"/>
              <w:jc w:val="center"/>
              <w:rPr>
                <w:del w:id="635" w:author="Roger Marks" w:date="2013-03-19T22:48:00Z"/>
                <w:sz w:val="18"/>
                <w:szCs w:val="18"/>
                <w:lang w:eastAsia="ja-JP"/>
              </w:rPr>
            </w:pPr>
            <w:del w:id="636"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37" w:author="Roger Marks" w:date="2013-03-19T22:48:00Z"/>
                <w:sz w:val="18"/>
                <w:szCs w:val="18"/>
                <w:lang w:val="en-US" w:eastAsia="ja-JP"/>
              </w:rPr>
            </w:pPr>
            <w:del w:id="638" w:author="Roger Marks" w:date="2013-03-19T22:48:00Z">
              <w:r w:rsidRPr="0010676E" w:rsidDel="000E7FD5">
                <w:rPr>
                  <w:sz w:val="18"/>
                  <w:szCs w:val="18"/>
                  <w:lang w:val="en-US" w:eastAsia="ja-JP"/>
                </w:rPr>
                <w:delText>(Clause 5.2, IEEE transposition of IEEE Std 802.16m)</w:delText>
              </w:r>
            </w:del>
          </w:p>
        </w:tc>
      </w:tr>
      <w:tr w:rsidR="00F04B7C" w:rsidRPr="0010676E" w:rsidDel="000E7FD5">
        <w:trPr>
          <w:cantSplit/>
          <w:jc w:val="center"/>
          <w:del w:id="639"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40" w:author="Roger Marks" w:date="2013-03-19T22:48:00Z"/>
                <w:sz w:val="18"/>
                <w:szCs w:val="18"/>
                <w:lang w:val="en-US" w:eastAsia="ja-JP"/>
              </w:rPr>
            </w:pPr>
            <w:del w:id="641" w:author="Roger Marks" w:date="2013-03-19T22:48:00Z">
              <w:r w:rsidRPr="0010676E" w:rsidDel="000E7FD5">
                <w:rPr>
                  <w:sz w:val="18"/>
                  <w:szCs w:val="18"/>
                  <w:lang w:val="en-US"/>
                </w:rPr>
                <w:delText xml:space="preserve">Clause 16: </w:delText>
              </w:r>
              <w:r w:rsidRPr="0010676E" w:rsidDel="000E7FD5">
                <w:rPr>
                  <w:i/>
                  <w:sz w:val="18"/>
                  <w:szCs w:val="18"/>
                  <w:lang w:val="en-US"/>
                </w:rPr>
                <w:delText>WirelessMAN-Advanced</w:delText>
              </w:r>
              <w:r w:rsidRPr="0010676E" w:rsidDel="000E7FD5">
                <w:rPr>
                  <w:sz w:val="18"/>
                  <w:szCs w:val="18"/>
                  <w:lang w:val="en-US"/>
                </w:rPr>
                <w:delText xml:space="preserve"> air interface</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42" w:author="Roger Marks" w:date="2013-03-19T22:48:00Z"/>
                <w:i/>
                <w:sz w:val="18"/>
                <w:szCs w:val="18"/>
                <w:lang w:eastAsia="ja-JP"/>
              </w:rPr>
            </w:pPr>
            <w:del w:id="643"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44" w:author="Roger Marks" w:date="2013-03-19T22:48:00Z"/>
                <w:i/>
                <w:sz w:val="18"/>
                <w:szCs w:val="18"/>
                <w:lang w:eastAsia="ja-JP"/>
              </w:rPr>
            </w:pPr>
            <w:del w:id="645"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46" w:author="Roger Marks" w:date="2013-03-19T22:48:00Z"/>
                <w:i/>
                <w:sz w:val="18"/>
                <w:szCs w:val="18"/>
                <w:lang w:eastAsia="ja-JP"/>
              </w:rPr>
            </w:pPr>
            <w:del w:id="647"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94323D" w:rsidP="000004A9">
            <w:pPr>
              <w:pStyle w:val="Tabletext"/>
              <w:jc w:val="center"/>
              <w:rPr>
                <w:del w:id="648" w:author="Roger Marks" w:date="2013-03-19T22:48:00Z"/>
                <w:sz w:val="18"/>
                <w:szCs w:val="18"/>
                <w:lang w:eastAsia="ja-JP"/>
              </w:rPr>
            </w:pPr>
            <w:del w:id="649"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50" w:author="Roger Marks" w:date="2013-03-19T22:48:00Z"/>
                <w:sz w:val="18"/>
                <w:szCs w:val="18"/>
                <w:lang w:val="en-US" w:eastAsia="ja-JP"/>
              </w:rPr>
            </w:pPr>
            <w:del w:id="651" w:author="Roger Marks" w:date="2013-03-19T22:48:00Z">
              <w:r w:rsidRPr="0010676E" w:rsidDel="000E7FD5">
                <w:rPr>
                  <w:sz w:val="18"/>
                  <w:szCs w:val="18"/>
                  <w:lang w:val="en-US" w:eastAsia="ja-JP"/>
                </w:rPr>
                <w:delText>(Clause 16, IEEE transposition of IEEE Std 802.16m)</w:delText>
              </w:r>
            </w:del>
          </w:p>
        </w:tc>
      </w:tr>
      <w:tr w:rsidR="00F04B7C" w:rsidRPr="0010676E" w:rsidDel="000E7FD5">
        <w:trPr>
          <w:cantSplit/>
          <w:jc w:val="center"/>
          <w:del w:id="652"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53" w:author="Roger Marks" w:date="2013-03-19T22:48:00Z"/>
                <w:sz w:val="18"/>
                <w:szCs w:val="18"/>
                <w:lang w:eastAsia="ja-JP"/>
              </w:rPr>
            </w:pPr>
            <w:del w:id="654" w:author="Roger Marks" w:date="2013-03-19T22:48:00Z">
              <w:r w:rsidRPr="0010676E" w:rsidDel="000E7FD5">
                <w:rPr>
                  <w:sz w:val="18"/>
                  <w:szCs w:val="18"/>
                </w:rPr>
                <w:delText>Annex R: MAC control messages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55" w:author="Roger Marks" w:date="2013-03-19T22:48:00Z"/>
                <w:sz w:val="18"/>
                <w:szCs w:val="18"/>
                <w:lang w:eastAsia="ja-JP"/>
              </w:rPr>
            </w:pPr>
            <w:del w:id="656"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57" w:author="Roger Marks" w:date="2013-03-19T22:48:00Z"/>
                <w:sz w:val="18"/>
                <w:szCs w:val="18"/>
                <w:lang w:eastAsia="ja-JP"/>
              </w:rPr>
            </w:pPr>
            <w:del w:id="658"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59" w:author="Roger Marks" w:date="2013-03-19T22:48:00Z"/>
                <w:sz w:val="18"/>
                <w:szCs w:val="18"/>
                <w:lang w:eastAsia="ja-JP"/>
              </w:rPr>
            </w:pPr>
            <w:del w:id="660"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94323D" w:rsidP="000004A9">
            <w:pPr>
              <w:pStyle w:val="Tabletext"/>
              <w:jc w:val="center"/>
              <w:rPr>
                <w:del w:id="661" w:author="Roger Marks" w:date="2013-03-19T22:48:00Z"/>
                <w:sz w:val="18"/>
                <w:szCs w:val="18"/>
                <w:lang w:eastAsia="ja-JP"/>
              </w:rPr>
            </w:pPr>
            <w:del w:id="662"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63" w:author="Roger Marks" w:date="2013-03-19T22:48:00Z"/>
                <w:sz w:val="18"/>
                <w:szCs w:val="18"/>
                <w:lang w:val="en-US" w:eastAsia="ja-JP"/>
              </w:rPr>
            </w:pPr>
            <w:del w:id="664" w:author="Roger Marks" w:date="2013-03-19T22:48:00Z">
              <w:r w:rsidRPr="0010676E" w:rsidDel="000E7FD5">
                <w:rPr>
                  <w:sz w:val="18"/>
                  <w:szCs w:val="18"/>
                  <w:lang w:val="en-US" w:eastAsia="ja-JP"/>
                </w:rPr>
                <w:delText>(Annex R, IEEE transposition of IEEE Std 802.16m)</w:delText>
              </w:r>
            </w:del>
          </w:p>
        </w:tc>
      </w:tr>
      <w:tr w:rsidR="00F04B7C" w:rsidRPr="0010676E" w:rsidDel="000E7FD5">
        <w:trPr>
          <w:cantSplit/>
          <w:jc w:val="center"/>
          <w:del w:id="665"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66" w:author="Roger Marks" w:date="2013-03-19T22:48:00Z"/>
                <w:sz w:val="18"/>
                <w:szCs w:val="18"/>
                <w:lang w:eastAsia="ja-JP"/>
              </w:rPr>
            </w:pPr>
            <w:del w:id="667" w:author="Roger Marks" w:date="2013-03-19T22:48:00Z">
              <w:r w:rsidRPr="0010676E" w:rsidDel="000E7FD5">
                <w:rPr>
                  <w:sz w:val="18"/>
                  <w:szCs w:val="18"/>
                </w:rPr>
                <w:delText>Annex S: Test vectors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68" w:author="Roger Marks" w:date="2013-03-19T22:48:00Z"/>
                <w:sz w:val="18"/>
                <w:szCs w:val="18"/>
                <w:lang w:eastAsia="ja-JP"/>
              </w:rPr>
            </w:pPr>
            <w:del w:id="669"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70" w:author="Roger Marks" w:date="2013-03-19T22:48:00Z"/>
                <w:sz w:val="18"/>
                <w:szCs w:val="18"/>
                <w:lang w:eastAsia="ja-JP"/>
              </w:rPr>
            </w:pPr>
            <w:del w:id="671"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72" w:author="Roger Marks" w:date="2013-03-19T22:48:00Z"/>
                <w:sz w:val="18"/>
                <w:szCs w:val="18"/>
                <w:lang w:eastAsia="ja-JP"/>
              </w:rPr>
            </w:pPr>
            <w:del w:id="673"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94323D" w:rsidP="000004A9">
            <w:pPr>
              <w:pStyle w:val="Tabletext"/>
              <w:jc w:val="center"/>
              <w:rPr>
                <w:del w:id="674" w:author="Roger Marks" w:date="2013-03-19T22:48:00Z"/>
                <w:sz w:val="18"/>
                <w:szCs w:val="18"/>
                <w:lang w:eastAsia="ja-JP"/>
              </w:rPr>
            </w:pPr>
            <w:del w:id="675"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76" w:author="Roger Marks" w:date="2013-03-19T22:48:00Z"/>
                <w:sz w:val="18"/>
                <w:szCs w:val="18"/>
                <w:lang w:val="en-US" w:eastAsia="ja-JP"/>
              </w:rPr>
            </w:pPr>
            <w:del w:id="677" w:author="Roger Marks" w:date="2013-03-19T22:48:00Z">
              <w:r w:rsidRPr="0010676E" w:rsidDel="000E7FD5">
                <w:rPr>
                  <w:sz w:val="18"/>
                  <w:szCs w:val="18"/>
                  <w:lang w:val="en-US" w:eastAsia="ja-JP"/>
                </w:rPr>
                <w:delText>(Annex S, IEEE transposition of IEEE Std 802.16m)</w:delText>
              </w:r>
            </w:del>
          </w:p>
        </w:tc>
      </w:tr>
      <w:tr w:rsidR="00F04B7C" w:rsidRPr="0010676E" w:rsidDel="000E7FD5">
        <w:trPr>
          <w:cantSplit/>
          <w:jc w:val="center"/>
          <w:del w:id="678"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79" w:author="Roger Marks" w:date="2013-03-19T22:48:00Z"/>
                <w:sz w:val="18"/>
                <w:szCs w:val="18"/>
                <w:lang w:val="en-US" w:eastAsia="ja-JP"/>
              </w:rPr>
            </w:pPr>
            <w:del w:id="680" w:author="Roger Marks" w:date="2013-03-19T22:48:00Z">
              <w:r w:rsidRPr="0010676E" w:rsidDel="000E7FD5">
                <w:rPr>
                  <w:sz w:val="18"/>
                  <w:szCs w:val="18"/>
                  <w:lang w:val="en-US"/>
                </w:rPr>
                <w:delText>Annex T: Supported frequency bands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81" w:author="Roger Marks" w:date="2013-03-19T22:48:00Z"/>
                <w:sz w:val="18"/>
                <w:szCs w:val="18"/>
                <w:lang w:eastAsia="ja-JP"/>
              </w:rPr>
            </w:pPr>
            <w:del w:id="682"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83" w:author="Roger Marks" w:date="2013-03-19T22:48:00Z"/>
                <w:sz w:val="18"/>
                <w:szCs w:val="18"/>
                <w:lang w:eastAsia="ja-JP"/>
              </w:rPr>
            </w:pPr>
            <w:del w:id="684"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85" w:author="Roger Marks" w:date="2013-03-19T22:48:00Z"/>
                <w:sz w:val="18"/>
                <w:szCs w:val="18"/>
                <w:lang w:eastAsia="ja-JP"/>
              </w:rPr>
            </w:pPr>
            <w:del w:id="686"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94323D" w:rsidP="000004A9">
            <w:pPr>
              <w:pStyle w:val="Tabletext"/>
              <w:jc w:val="center"/>
              <w:rPr>
                <w:del w:id="687" w:author="Roger Marks" w:date="2013-03-19T22:48:00Z"/>
                <w:sz w:val="18"/>
                <w:szCs w:val="18"/>
                <w:lang w:eastAsia="ja-JP"/>
              </w:rPr>
            </w:pPr>
            <w:del w:id="688"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89" w:author="Roger Marks" w:date="2013-03-19T22:48:00Z"/>
                <w:sz w:val="18"/>
                <w:szCs w:val="18"/>
                <w:lang w:val="en-US" w:eastAsia="ja-JP"/>
              </w:rPr>
            </w:pPr>
            <w:del w:id="690" w:author="Roger Marks" w:date="2013-03-19T22:48:00Z">
              <w:r w:rsidRPr="0010676E" w:rsidDel="000E7FD5">
                <w:rPr>
                  <w:sz w:val="18"/>
                  <w:szCs w:val="18"/>
                  <w:lang w:val="en-US" w:eastAsia="ja-JP"/>
                </w:rPr>
                <w:delText>(Annex T, IEEE transposition of IEEE Std 802.16m)</w:delText>
              </w:r>
            </w:del>
          </w:p>
        </w:tc>
      </w:tr>
      <w:tr w:rsidR="00F04B7C" w:rsidRPr="0010676E" w:rsidDel="000E7FD5">
        <w:trPr>
          <w:cantSplit/>
          <w:jc w:val="center"/>
          <w:del w:id="691"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92" w:author="Roger Marks" w:date="2013-03-19T22:48:00Z"/>
                <w:sz w:val="18"/>
                <w:szCs w:val="18"/>
                <w:lang w:eastAsia="ja-JP"/>
              </w:rPr>
            </w:pPr>
            <w:del w:id="693" w:author="Roger Marks" w:date="2013-03-19T22:48:00Z">
              <w:r w:rsidRPr="0010676E" w:rsidDel="000E7FD5">
                <w:rPr>
                  <w:sz w:val="18"/>
                  <w:szCs w:val="18"/>
                </w:rPr>
                <w:delText>Annex U: Radio specifications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94" w:author="Roger Marks" w:date="2013-03-19T22:48:00Z"/>
                <w:sz w:val="18"/>
                <w:szCs w:val="18"/>
                <w:lang w:eastAsia="ja-JP"/>
              </w:rPr>
            </w:pPr>
            <w:del w:id="695"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96" w:author="Roger Marks" w:date="2013-03-19T22:48:00Z"/>
                <w:sz w:val="18"/>
                <w:szCs w:val="18"/>
                <w:lang w:eastAsia="ja-JP"/>
              </w:rPr>
            </w:pPr>
            <w:del w:id="697"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98" w:author="Roger Marks" w:date="2013-03-19T22:48:00Z"/>
                <w:sz w:val="18"/>
                <w:szCs w:val="18"/>
                <w:lang w:eastAsia="ja-JP"/>
              </w:rPr>
            </w:pPr>
            <w:del w:id="699"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94323D" w:rsidP="000004A9">
            <w:pPr>
              <w:pStyle w:val="Tabletext"/>
              <w:jc w:val="center"/>
              <w:rPr>
                <w:del w:id="700" w:author="Roger Marks" w:date="2013-03-19T22:48:00Z"/>
                <w:sz w:val="18"/>
                <w:szCs w:val="18"/>
                <w:lang w:eastAsia="ja-JP"/>
              </w:rPr>
            </w:pPr>
            <w:del w:id="701"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702" w:author="Roger Marks" w:date="2013-03-19T22:48:00Z"/>
                <w:sz w:val="18"/>
                <w:szCs w:val="18"/>
                <w:lang w:val="en-US" w:eastAsia="ja-JP"/>
              </w:rPr>
            </w:pPr>
            <w:del w:id="703" w:author="Roger Marks" w:date="2013-03-19T22:48:00Z">
              <w:r w:rsidRPr="0010676E" w:rsidDel="000E7FD5">
                <w:rPr>
                  <w:sz w:val="18"/>
                  <w:szCs w:val="18"/>
                  <w:lang w:val="en-US" w:eastAsia="ja-JP"/>
                </w:rPr>
                <w:delText>(Annex U, IEEE transposition of IEEE Std 802.16m)</w:delText>
              </w:r>
            </w:del>
          </w:p>
        </w:tc>
      </w:tr>
      <w:tr w:rsidR="00F04B7C" w:rsidRPr="0010676E" w:rsidDel="000E7FD5">
        <w:trPr>
          <w:cantSplit/>
          <w:jc w:val="center"/>
          <w:del w:id="704"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705" w:author="Roger Marks" w:date="2013-03-19T22:48:00Z"/>
                <w:sz w:val="18"/>
                <w:szCs w:val="18"/>
                <w:lang w:val="en-US" w:eastAsia="ja-JP"/>
              </w:rPr>
            </w:pPr>
            <w:del w:id="706" w:author="Roger Marks" w:date="2013-03-19T22:48:00Z">
              <w:r w:rsidRPr="0010676E" w:rsidDel="000E7FD5">
                <w:rPr>
                  <w:sz w:val="18"/>
                  <w:szCs w:val="18"/>
                  <w:lang w:val="en-US"/>
                </w:rPr>
                <w:delText>Annex V: Default capability class and parameters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707" w:author="Roger Marks" w:date="2013-03-19T22:48:00Z"/>
                <w:sz w:val="18"/>
                <w:szCs w:val="18"/>
                <w:lang w:eastAsia="ja-JP"/>
              </w:rPr>
            </w:pPr>
            <w:del w:id="708"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709" w:author="Roger Marks" w:date="2013-03-19T22:48:00Z"/>
                <w:sz w:val="18"/>
                <w:szCs w:val="18"/>
                <w:lang w:eastAsia="ja-JP"/>
              </w:rPr>
            </w:pPr>
            <w:del w:id="710"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711" w:author="Roger Marks" w:date="2013-03-19T22:48:00Z"/>
                <w:sz w:val="18"/>
                <w:szCs w:val="18"/>
                <w:lang w:eastAsia="ja-JP"/>
              </w:rPr>
            </w:pPr>
            <w:del w:id="712"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94323D" w:rsidP="000004A9">
            <w:pPr>
              <w:pStyle w:val="Tabletext"/>
              <w:jc w:val="center"/>
              <w:rPr>
                <w:del w:id="713" w:author="Roger Marks" w:date="2013-03-19T22:48:00Z"/>
                <w:sz w:val="18"/>
                <w:szCs w:val="18"/>
                <w:lang w:eastAsia="ja-JP"/>
              </w:rPr>
            </w:pPr>
            <w:del w:id="714"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715" w:author="Roger Marks" w:date="2013-03-19T22:48:00Z"/>
                <w:sz w:val="18"/>
                <w:szCs w:val="18"/>
                <w:lang w:val="en-US" w:eastAsia="ja-JP"/>
              </w:rPr>
            </w:pPr>
            <w:del w:id="716" w:author="Roger Marks" w:date="2013-03-19T22:48:00Z">
              <w:r w:rsidRPr="0010676E" w:rsidDel="000E7FD5">
                <w:rPr>
                  <w:sz w:val="18"/>
                  <w:szCs w:val="18"/>
                  <w:lang w:val="en-US" w:eastAsia="ja-JP"/>
                </w:rPr>
                <w:delText>(Annex V, IEEE transposition of IEEE Std 802.16m)</w:delText>
              </w:r>
            </w:del>
          </w:p>
        </w:tc>
      </w:tr>
    </w:tbl>
    <w:p w:rsidR="00D4354B" w:rsidRDefault="00D4354B" w:rsidP="00F04B7C">
      <w:pPr>
        <w:rPr>
          <w:rFonts w:eastAsia="SimSun"/>
          <w:lang w:val="en-US"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Change w:id="717" w:author="Roger Marks" w:date="2013-03-20T02:39: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PrChange>
      </w:tblPr>
      <w:tblGrid>
        <w:gridCol w:w="4158"/>
        <w:gridCol w:w="2253"/>
        <w:gridCol w:w="1711"/>
        <w:gridCol w:w="1733"/>
        <w:tblGridChange w:id="718">
          <w:tblGrid>
            <w:gridCol w:w="4429"/>
            <w:gridCol w:w="1981"/>
            <w:gridCol w:w="1711"/>
            <w:gridCol w:w="1734"/>
          </w:tblGrid>
        </w:tblGridChange>
      </w:tblGrid>
      <w:tr w:rsidR="00D4354B" w:rsidRPr="0010676E">
        <w:trPr>
          <w:ins w:id="719" w:author="Roger Marks" w:date="2013-03-20T02:35:00Z"/>
        </w:trPr>
        <w:tc>
          <w:tcPr>
            <w:tcW w:w="2110" w:type="pct"/>
            <w:tcPrChange w:id="720" w:author="Roger Marks" w:date="2013-03-20T02:39:00Z">
              <w:tcPr>
                <w:tcW w:w="2247" w:type="pct"/>
              </w:tcPr>
            </w:tcPrChange>
          </w:tcPr>
          <w:p w:rsidR="0094323D" w:rsidRPr="0094323D" w:rsidRDefault="0094323D">
            <w:pPr>
              <w:pStyle w:val="Tablehead"/>
              <w:numPr>
                <w:ins w:id="721" w:author="Roger Marks" w:date="2013-03-20T02:35:00Z"/>
              </w:numPr>
              <w:rPr>
                <w:ins w:id="722" w:author="Roger Marks" w:date="2013-03-20T02:35:00Z"/>
                <w:sz w:val="20"/>
                <w:lang w:val="en-US"/>
                <w:rPrChange w:id="723" w:author="Roger Marks" w:date="2013-03-20T02:38:00Z">
                  <w:rPr>
                    <w:ins w:id="724" w:author="Roger Marks" w:date="2013-03-20T02:35:00Z"/>
                    <w:lang w:val="en-US"/>
                  </w:rPr>
                </w:rPrChange>
              </w:rPr>
              <w:pPrChange w:id="725" w:author="Roger Marks" w:date="2013-03-20T02:35:00Z">
                <w:pPr>
                  <w:pStyle w:val="Tablehead"/>
                </w:pPr>
              </w:pPrChange>
            </w:pPr>
          </w:p>
        </w:tc>
        <w:tc>
          <w:tcPr>
            <w:tcW w:w="1143" w:type="pct"/>
            <w:tcPrChange w:id="726" w:author="Roger Marks" w:date="2013-03-20T02:39:00Z">
              <w:tcPr>
                <w:tcW w:w="1005" w:type="pct"/>
              </w:tcPr>
            </w:tcPrChange>
          </w:tcPr>
          <w:p w:rsidR="00091B20" w:rsidRDefault="00091B20" w:rsidP="00091B20">
            <w:pPr>
              <w:pStyle w:val="Tablehead"/>
              <w:numPr>
                <w:ins w:id="727" w:author="Roger Marks" w:date="2013-03-20T02:39:00Z"/>
              </w:numPr>
              <w:rPr>
                <w:ins w:id="728" w:author="Roger Marks" w:date="2013-03-20T02:39:00Z"/>
                <w:sz w:val="20"/>
              </w:rPr>
            </w:pPr>
            <w:bookmarkStart w:id="729" w:name="OLE_LINK98"/>
            <w:ins w:id="730" w:author="Roger Marks" w:date="2013-03-20T02:38:00Z">
              <w:r>
                <w:rPr>
                  <w:sz w:val="20"/>
                </w:rPr>
                <w:t>Base standard</w:t>
              </w:r>
              <w:r w:rsidRPr="00091B20">
                <w:rPr>
                  <w:sz w:val="20"/>
                </w:rPr>
                <w:t xml:space="preserve"> per</w:t>
              </w:r>
              <w:r>
                <w:rPr>
                  <w:sz w:val="20"/>
                </w:rPr>
                <w:t xml:space="preserve"> </w:t>
              </w:r>
            </w:ins>
          </w:p>
          <w:p w:rsidR="00091B20" w:rsidRDefault="0011738B" w:rsidP="00091B20">
            <w:pPr>
              <w:pStyle w:val="Tablehead"/>
              <w:numPr>
                <w:ins w:id="731" w:author="Roger Marks" w:date="2013-03-20T02:39:00Z"/>
              </w:numPr>
              <w:rPr>
                <w:ins w:id="732" w:author="Roger Marks" w:date="2013-03-20T02:39:00Z"/>
                <w:sz w:val="20"/>
              </w:rPr>
            </w:pPr>
            <w:ins w:id="733" w:author="Roger Marks" w:date="2013-03-20T02:35:00Z">
              <w:r>
                <w:rPr>
                  <w:sz w:val="20"/>
                </w:rPr>
                <w:t>IEEE Std</w:t>
              </w:r>
            </w:ins>
          </w:p>
          <w:p w:rsidR="0094323D" w:rsidRPr="0094323D" w:rsidRDefault="0094323D">
            <w:pPr>
              <w:pStyle w:val="Tablehead"/>
              <w:numPr>
                <w:ins w:id="734" w:author="Roger Marks" w:date="2013-03-20T02:39:00Z"/>
              </w:numPr>
              <w:rPr>
                <w:ins w:id="735" w:author="Roger Marks" w:date="2013-03-20T02:35:00Z"/>
                <w:sz w:val="20"/>
                <w:rPrChange w:id="736" w:author="Roger Marks" w:date="2013-03-20T02:38:00Z">
                  <w:rPr>
                    <w:ins w:id="737" w:author="Roger Marks" w:date="2013-03-20T02:35:00Z"/>
                  </w:rPr>
                </w:rPrChange>
              </w:rPr>
              <w:pPrChange w:id="738" w:author="Roger Marks" w:date="2013-03-20T02:39:00Z">
                <w:pPr>
                  <w:pStyle w:val="Tablehead"/>
                </w:pPr>
              </w:pPrChange>
            </w:pPr>
            <w:ins w:id="739" w:author="Roger Marks" w:date="2013-03-20T02:35:00Z">
              <w:r w:rsidRPr="0094323D">
                <w:rPr>
                  <w:sz w:val="20"/>
                  <w:rPrChange w:id="740" w:author="Roger Marks" w:date="2013-03-20T02:38:00Z">
                    <w:rPr/>
                  </w:rPrChange>
                </w:rPr>
                <w:t>802.16.1-2012</w:t>
              </w:r>
              <w:bookmarkEnd w:id="729"/>
            </w:ins>
          </w:p>
        </w:tc>
        <w:tc>
          <w:tcPr>
            <w:tcW w:w="868" w:type="pct"/>
            <w:tcPrChange w:id="741" w:author="Roger Marks" w:date="2013-03-20T02:39:00Z">
              <w:tcPr>
                <w:tcW w:w="868" w:type="pct"/>
              </w:tcPr>
            </w:tcPrChange>
          </w:tcPr>
          <w:p w:rsidR="00091B20" w:rsidRDefault="0094323D" w:rsidP="00091B20">
            <w:pPr>
              <w:pStyle w:val="Tablehead"/>
              <w:numPr>
                <w:ins w:id="742" w:author="Roger Marks" w:date="2013-03-20T02:38:00Z"/>
              </w:numPr>
              <w:rPr>
                <w:ins w:id="743" w:author="Roger Marks" w:date="2013-03-20T02:39:00Z"/>
                <w:sz w:val="20"/>
              </w:rPr>
            </w:pPr>
            <w:bookmarkStart w:id="744" w:name="OLE_LINK101"/>
            <w:bookmarkStart w:id="745" w:name="OLE_LINK99"/>
            <w:ins w:id="746" w:author="Roger Marks" w:date="2013-03-20T02:37:00Z">
              <w:r w:rsidRPr="0094323D">
                <w:rPr>
                  <w:sz w:val="20"/>
                  <w:rPrChange w:id="747" w:author="Roger Marks" w:date="2013-03-20T02:38:00Z">
                    <w:rPr/>
                  </w:rPrChange>
                </w:rPr>
                <w:t>Amendment per</w:t>
              </w:r>
            </w:ins>
          </w:p>
          <w:p w:rsidR="00091B20" w:rsidRDefault="00091B20" w:rsidP="00091B20">
            <w:pPr>
              <w:pStyle w:val="Tablehead"/>
              <w:numPr>
                <w:ins w:id="748" w:author="Roger Marks" w:date="2013-03-20T02:39:00Z"/>
              </w:numPr>
              <w:rPr>
                <w:ins w:id="749" w:author="Roger Marks" w:date="2013-03-20T02:39:00Z"/>
                <w:sz w:val="20"/>
              </w:rPr>
            </w:pPr>
            <w:ins w:id="750" w:author="Roger Marks" w:date="2013-03-20T02:38:00Z">
              <w:r>
                <w:rPr>
                  <w:sz w:val="20"/>
                </w:rPr>
                <w:t xml:space="preserve"> </w:t>
              </w:r>
            </w:ins>
            <w:bookmarkEnd w:id="744"/>
            <w:ins w:id="751" w:author="Roger Marks" w:date="2013-03-20T02:35:00Z">
              <w:r w:rsidR="0094323D" w:rsidRPr="0094323D">
                <w:rPr>
                  <w:sz w:val="20"/>
                  <w:rPrChange w:id="752" w:author="Roger Marks" w:date="2013-03-20T02:38:00Z">
                    <w:rPr/>
                  </w:rPrChange>
                </w:rPr>
                <w:t xml:space="preserve">IEEE Std </w:t>
              </w:r>
            </w:ins>
          </w:p>
          <w:p w:rsidR="0094323D" w:rsidRPr="0094323D" w:rsidRDefault="0094323D">
            <w:pPr>
              <w:pStyle w:val="Tablehead"/>
              <w:numPr>
                <w:ins w:id="753" w:author="Roger Marks" w:date="2013-03-20T02:39:00Z"/>
              </w:numPr>
              <w:rPr>
                <w:ins w:id="754" w:author="Roger Marks" w:date="2013-03-20T02:35:00Z"/>
                <w:sz w:val="20"/>
                <w:rPrChange w:id="755" w:author="Roger Marks" w:date="2013-03-20T02:38:00Z">
                  <w:rPr>
                    <w:ins w:id="756" w:author="Roger Marks" w:date="2013-03-20T02:35:00Z"/>
                  </w:rPr>
                </w:rPrChange>
              </w:rPr>
              <w:pPrChange w:id="757" w:author="Roger Marks" w:date="2013-03-20T02:38:00Z">
                <w:pPr>
                  <w:pStyle w:val="Tablehead"/>
                </w:pPr>
              </w:pPrChange>
            </w:pPr>
            <w:ins w:id="758" w:author="Roger Marks" w:date="2013-03-20T02:35:00Z">
              <w:r w:rsidRPr="0094323D">
                <w:rPr>
                  <w:sz w:val="20"/>
                  <w:rPrChange w:id="759" w:author="Roger Marks" w:date="2013-03-20T02:38:00Z">
                    <w:rPr/>
                  </w:rPrChange>
                </w:rPr>
                <w:t>802.16.1b-2012</w:t>
              </w:r>
              <w:bookmarkEnd w:id="745"/>
            </w:ins>
          </w:p>
        </w:tc>
        <w:tc>
          <w:tcPr>
            <w:tcW w:w="880" w:type="pct"/>
            <w:tcPrChange w:id="760" w:author="Roger Marks" w:date="2013-03-20T02:39:00Z">
              <w:tcPr>
                <w:tcW w:w="881" w:type="pct"/>
              </w:tcPr>
            </w:tcPrChange>
          </w:tcPr>
          <w:p w:rsidR="00091B20" w:rsidRDefault="00091B20" w:rsidP="000004A9">
            <w:pPr>
              <w:pStyle w:val="Tablehead"/>
              <w:numPr>
                <w:ins w:id="761" w:author="Roger Marks" w:date="2013-03-20T02:35:00Z"/>
              </w:numPr>
              <w:rPr>
                <w:ins w:id="762" w:author="Roger Marks" w:date="2013-03-20T02:39:00Z"/>
                <w:sz w:val="20"/>
              </w:rPr>
            </w:pPr>
            <w:bookmarkStart w:id="763" w:name="OLE_LINK100"/>
            <w:ins w:id="764" w:author="Roger Marks" w:date="2013-03-20T02:38:00Z">
              <w:r w:rsidRPr="00091B20">
                <w:rPr>
                  <w:sz w:val="20"/>
                </w:rPr>
                <w:t>Amendment per</w:t>
              </w:r>
            </w:ins>
          </w:p>
          <w:p w:rsidR="00091B20" w:rsidRDefault="00091B20" w:rsidP="000004A9">
            <w:pPr>
              <w:pStyle w:val="Tablehead"/>
              <w:numPr>
                <w:ins w:id="765" w:author="Roger Marks" w:date="2013-03-20T02:39:00Z"/>
              </w:numPr>
              <w:rPr>
                <w:ins w:id="766" w:author="Roger Marks" w:date="2013-03-20T02:39:00Z"/>
                <w:sz w:val="20"/>
              </w:rPr>
            </w:pPr>
            <w:ins w:id="767" w:author="Roger Marks" w:date="2013-03-20T02:38:00Z">
              <w:r>
                <w:rPr>
                  <w:sz w:val="20"/>
                </w:rPr>
                <w:t xml:space="preserve"> </w:t>
              </w:r>
            </w:ins>
            <w:ins w:id="768" w:author="Roger Marks" w:date="2013-03-20T02:35:00Z">
              <w:r w:rsidR="0094323D" w:rsidRPr="0094323D">
                <w:rPr>
                  <w:sz w:val="20"/>
                  <w:rPrChange w:id="769" w:author="Roger Marks" w:date="2013-03-20T02:38:00Z">
                    <w:rPr/>
                  </w:rPrChange>
                </w:rPr>
                <w:t xml:space="preserve">IEEE Std </w:t>
              </w:r>
            </w:ins>
          </w:p>
          <w:p w:rsidR="00D4354B" w:rsidRPr="00091B20" w:rsidRDefault="0094323D" w:rsidP="000004A9">
            <w:pPr>
              <w:pStyle w:val="Tablehead"/>
              <w:numPr>
                <w:ins w:id="770" w:author="Roger Marks" w:date="2013-03-20T02:39:00Z"/>
              </w:numPr>
              <w:rPr>
                <w:ins w:id="771" w:author="Roger Marks" w:date="2013-03-20T02:35:00Z"/>
                <w:sz w:val="20"/>
                <w:rPrChange w:id="772" w:author="Roger Marks" w:date="2013-03-20T02:38:00Z">
                  <w:rPr>
                    <w:ins w:id="773" w:author="Roger Marks" w:date="2013-03-20T02:35:00Z"/>
                  </w:rPr>
                </w:rPrChange>
              </w:rPr>
            </w:pPr>
            <w:ins w:id="774" w:author="Roger Marks" w:date="2013-03-20T02:35:00Z">
              <w:r w:rsidRPr="0094323D">
                <w:rPr>
                  <w:sz w:val="20"/>
                  <w:rPrChange w:id="775" w:author="Roger Marks" w:date="2013-03-20T02:38:00Z">
                    <w:rPr/>
                  </w:rPrChange>
                </w:rPr>
                <w:t>802.16.1a-2013</w:t>
              </w:r>
              <w:bookmarkEnd w:id="763"/>
            </w:ins>
          </w:p>
        </w:tc>
      </w:tr>
      <w:tr w:rsidR="00D4354B" w:rsidRPr="00D4354B">
        <w:trPr>
          <w:ins w:id="776" w:author="Roger Marks" w:date="2013-03-20T02:35:00Z"/>
        </w:trPr>
        <w:tc>
          <w:tcPr>
            <w:tcW w:w="2110" w:type="pct"/>
            <w:tcPrChange w:id="777" w:author="Roger Marks" w:date="2013-03-20T02:39:00Z">
              <w:tcPr>
                <w:tcW w:w="2247" w:type="pct"/>
              </w:tcPr>
            </w:tcPrChange>
          </w:tcPr>
          <w:p w:rsidR="00D4354B" w:rsidRPr="00D4354B" w:rsidRDefault="00D4354B" w:rsidP="00DF3ED0">
            <w:pPr>
              <w:pStyle w:val="Tabletext"/>
              <w:keepNext/>
              <w:numPr>
                <w:ins w:id="778" w:author="Roger Marks" w:date="2013-03-20T02:35:00Z"/>
              </w:numPr>
              <w:jc w:val="left"/>
              <w:rPr>
                <w:ins w:id="779" w:author="Roger Marks" w:date="2013-03-20T02:35:00Z"/>
                <w:i/>
                <w:sz w:val="18"/>
              </w:rPr>
            </w:pPr>
            <w:ins w:id="780" w:author="Roger Marks" w:date="2013-03-20T02:35:00Z">
              <w:r w:rsidRPr="00D4354B">
                <w:rPr>
                  <w:i/>
                  <w:sz w:val="18"/>
                </w:rPr>
                <w:t>Transposing Organization</w:t>
              </w:r>
            </w:ins>
          </w:p>
        </w:tc>
        <w:tc>
          <w:tcPr>
            <w:tcW w:w="1143" w:type="pct"/>
            <w:tcPrChange w:id="781" w:author="Roger Marks" w:date="2013-03-20T02:39:00Z">
              <w:tcPr>
                <w:tcW w:w="1005" w:type="pct"/>
              </w:tcPr>
            </w:tcPrChange>
          </w:tcPr>
          <w:p w:rsidR="00D4354B" w:rsidRPr="00D4354B" w:rsidRDefault="00D4354B" w:rsidP="000004A9">
            <w:pPr>
              <w:pStyle w:val="Tabletext"/>
              <w:keepNext/>
              <w:numPr>
                <w:ins w:id="782" w:author="Roger Marks" w:date="2013-03-20T02:35:00Z"/>
              </w:numPr>
              <w:rPr>
                <w:ins w:id="783" w:author="Roger Marks" w:date="2013-03-20T02:35:00Z"/>
                <w:sz w:val="18"/>
              </w:rPr>
            </w:pPr>
            <w:ins w:id="784" w:author="Roger Marks" w:date="2013-03-20T02:35:00Z">
              <w:r w:rsidRPr="00D4354B">
                <w:rPr>
                  <w:sz w:val="18"/>
                </w:rPr>
                <w:t>IEEE</w:t>
              </w:r>
            </w:ins>
          </w:p>
        </w:tc>
        <w:tc>
          <w:tcPr>
            <w:tcW w:w="868" w:type="pct"/>
            <w:tcPrChange w:id="785" w:author="Roger Marks" w:date="2013-03-20T02:39:00Z">
              <w:tcPr>
                <w:tcW w:w="868" w:type="pct"/>
              </w:tcPr>
            </w:tcPrChange>
          </w:tcPr>
          <w:p w:rsidR="00D4354B" w:rsidRPr="00D4354B" w:rsidRDefault="00D4354B" w:rsidP="000004A9">
            <w:pPr>
              <w:pStyle w:val="Tabletext"/>
              <w:keepNext/>
              <w:numPr>
                <w:ins w:id="786" w:author="Roger Marks" w:date="2013-03-20T02:35:00Z"/>
              </w:numPr>
              <w:rPr>
                <w:ins w:id="787" w:author="Roger Marks" w:date="2013-03-20T02:35:00Z"/>
                <w:sz w:val="18"/>
              </w:rPr>
            </w:pPr>
            <w:ins w:id="788" w:author="Roger Marks" w:date="2013-03-20T02:35:00Z">
              <w:r w:rsidRPr="00D4354B">
                <w:rPr>
                  <w:sz w:val="18"/>
                </w:rPr>
                <w:t>IEEE</w:t>
              </w:r>
            </w:ins>
          </w:p>
        </w:tc>
        <w:tc>
          <w:tcPr>
            <w:tcW w:w="880" w:type="pct"/>
            <w:tcPrChange w:id="789" w:author="Roger Marks" w:date="2013-03-20T02:39:00Z">
              <w:tcPr>
                <w:tcW w:w="881" w:type="pct"/>
              </w:tcPr>
            </w:tcPrChange>
          </w:tcPr>
          <w:p w:rsidR="00D4354B" w:rsidRPr="00D4354B" w:rsidRDefault="00D4354B" w:rsidP="000004A9">
            <w:pPr>
              <w:pStyle w:val="Tabletext"/>
              <w:keepNext/>
              <w:numPr>
                <w:ins w:id="790" w:author="Roger Marks" w:date="2013-03-20T02:35:00Z"/>
              </w:numPr>
              <w:rPr>
                <w:ins w:id="791" w:author="Roger Marks" w:date="2013-03-20T02:35:00Z"/>
                <w:sz w:val="18"/>
              </w:rPr>
            </w:pPr>
            <w:ins w:id="792" w:author="Roger Marks" w:date="2013-03-20T02:35:00Z">
              <w:r w:rsidRPr="00D4354B">
                <w:rPr>
                  <w:sz w:val="18"/>
                </w:rPr>
                <w:t>IEEE</w:t>
              </w:r>
            </w:ins>
          </w:p>
        </w:tc>
      </w:tr>
      <w:tr w:rsidR="00D4354B" w:rsidRPr="00D4354B">
        <w:trPr>
          <w:ins w:id="793" w:author="Roger Marks" w:date="2013-03-20T02:35:00Z"/>
        </w:trPr>
        <w:tc>
          <w:tcPr>
            <w:tcW w:w="2110" w:type="pct"/>
            <w:tcPrChange w:id="794" w:author="Roger Marks" w:date="2013-03-20T02:39:00Z">
              <w:tcPr>
                <w:tcW w:w="2247" w:type="pct"/>
              </w:tcPr>
            </w:tcPrChange>
          </w:tcPr>
          <w:p w:rsidR="0094323D" w:rsidRDefault="00D4354B">
            <w:pPr>
              <w:pStyle w:val="Tabletext"/>
              <w:keepNext/>
              <w:numPr>
                <w:ins w:id="795" w:author="Roger Marks" w:date="2013-03-20T02:35:00Z"/>
              </w:numPr>
              <w:jc w:val="left"/>
              <w:rPr>
                <w:ins w:id="796" w:author="Roger Marks" w:date="2013-03-20T02:35:00Z"/>
                <w:i/>
                <w:sz w:val="18"/>
              </w:rPr>
              <w:pPrChange w:id="797" w:author="Roger Marks" w:date="2013-03-20T02:36:00Z">
                <w:pPr>
                  <w:pStyle w:val="Tabletext"/>
                  <w:keepNext/>
                  <w:jc w:val="left"/>
                </w:pPr>
              </w:pPrChange>
            </w:pPr>
            <w:ins w:id="798" w:author="Roger Marks" w:date="2013-03-20T02:35:00Z">
              <w:r w:rsidRPr="00D4354B">
                <w:rPr>
                  <w:i/>
                  <w:sz w:val="18"/>
                </w:rPr>
                <w:t>Document Number</w:t>
              </w:r>
            </w:ins>
          </w:p>
        </w:tc>
        <w:tc>
          <w:tcPr>
            <w:tcW w:w="1143" w:type="pct"/>
            <w:tcPrChange w:id="799" w:author="Roger Marks" w:date="2013-03-20T02:39:00Z">
              <w:tcPr>
                <w:tcW w:w="1005" w:type="pct"/>
              </w:tcPr>
            </w:tcPrChange>
          </w:tcPr>
          <w:p w:rsidR="0094323D" w:rsidRDefault="00C73445" w:rsidP="0094323D">
            <w:pPr>
              <w:pStyle w:val="Tabletext"/>
              <w:keepNext/>
              <w:numPr>
                <w:ins w:id="800" w:author="Roger Marks" w:date="2013-03-20T02:35:00Z"/>
              </w:numPr>
              <w:jc w:val="left"/>
              <w:rPr>
                <w:ins w:id="801" w:author="Roger Marks" w:date="2013-03-20T02:35:00Z"/>
                <w:sz w:val="18"/>
              </w:rPr>
              <w:pPrChange w:id="802" w:author="Roger Marks" w:date="2013-03-20T02:36:00Z">
                <w:pPr>
                  <w:pStyle w:val="Tabletext"/>
                  <w:keepNext/>
                </w:pPr>
              </w:pPrChange>
            </w:pPr>
            <w:ins w:id="803" w:author="Roger Marks" w:date="2013-03-20T02:36:00Z">
              <w:r w:rsidRPr="00C73445">
                <w:rPr>
                  <w:sz w:val="18"/>
                </w:rPr>
                <w:t>IEEE Std 802.16.1-2012</w:t>
              </w:r>
            </w:ins>
          </w:p>
        </w:tc>
        <w:tc>
          <w:tcPr>
            <w:tcW w:w="868" w:type="pct"/>
            <w:tcPrChange w:id="804" w:author="Roger Marks" w:date="2013-03-20T02:39:00Z">
              <w:tcPr>
                <w:tcW w:w="868" w:type="pct"/>
              </w:tcPr>
            </w:tcPrChange>
          </w:tcPr>
          <w:p w:rsidR="0094323D" w:rsidRDefault="00C73445" w:rsidP="0094323D">
            <w:pPr>
              <w:pStyle w:val="Tabletext"/>
              <w:keepNext/>
              <w:numPr>
                <w:ins w:id="805" w:author="Roger Marks" w:date="2013-03-20T02:35:00Z"/>
              </w:numPr>
              <w:jc w:val="left"/>
              <w:rPr>
                <w:ins w:id="806" w:author="Roger Marks" w:date="2013-03-20T02:35:00Z"/>
                <w:sz w:val="18"/>
              </w:rPr>
              <w:pPrChange w:id="807" w:author="Roger Marks" w:date="2013-03-20T02:36:00Z">
                <w:pPr>
                  <w:pStyle w:val="Tabletext"/>
                  <w:keepNext/>
                </w:pPr>
              </w:pPrChange>
            </w:pPr>
            <w:ins w:id="808" w:author="Roger Marks" w:date="2013-03-20T02:36:00Z">
              <w:r w:rsidRPr="00C73445">
                <w:rPr>
                  <w:sz w:val="18"/>
                </w:rPr>
                <w:t>IEEE Std 802.16.1b-2012</w:t>
              </w:r>
            </w:ins>
          </w:p>
        </w:tc>
        <w:tc>
          <w:tcPr>
            <w:tcW w:w="880" w:type="pct"/>
            <w:tcPrChange w:id="809" w:author="Roger Marks" w:date="2013-03-20T02:39:00Z">
              <w:tcPr>
                <w:tcW w:w="881" w:type="pct"/>
              </w:tcPr>
            </w:tcPrChange>
          </w:tcPr>
          <w:p w:rsidR="0094323D" w:rsidRDefault="00C73445" w:rsidP="0094323D">
            <w:pPr>
              <w:pStyle w:val="Tabletext"/>
              <w:keepNext/>
              <w:numPr>
                <w:ins w:id="810" w:author="Roger Marks" w:date="2013-03-20T02:35:00Z"/>
              </w:numPr>
              <w:jc w:val="left"/>
              <w:rPr>
                <w:ins w:id="811" w:author="Roger Marks" w:date="2013-03-20T02:35:00Z"/>
                <w:sz w:val="18"/>
              </w:rPr>
              <w:pPrChange w:id="812" w:author="Roger Marks" w:date="2013-03-20T02:36:00Z">
                <w:pPr>
                  <w:pStyle w:val="Tabletext"/>
                  <w:keepNext/>
                </w:pPr>
              </w:pPrChange>
            </w:pPr>
            <w:ins w:id="813" w:author="Roger Marks" w:date="2013-03-20T02:36:00Z">
              <w:r w:rsidRPr="00C73445">
                <w:rPr>
                  <w:sz w:val="18"/>
                </w:rPr>
                <w:t>IEEE Std 802.16.1a-2013</w:t>
              </w:r>
            </w:ins>
          </w:p>
        </w:tc>
      </w:tr>
      <w:tr w:rsidR="00D4354B" w:rsidRPr="00D4354B">
        <w:trPr>
          <w:ins w:id="814" w:author="Roger Marks" w:date="2013-03-20T02:35:00Z"/>
        </w:trPr>
        <w:tc>
          <w:tcPr>
            <w:tcW w:w="2110" w:type="pct"/>
            <w:tcPrChange w:id="815" w:author="Roger Marks" w:date="2013-03-20T02:39:00Z">
              <w:tcPr>
                <w:tcW w:w="2247" w:type="pct"/>
              </w:tcPr>
            </w:tcPrChange>
          </w:tcPr>
          <w:p w:rsidR="00D4354B" w:rsidRPr="00D4354B" w:rsidRDefault="00D4354B" w:rsidP="00DF3ED0">
            <w:pPr>
              <w:pStyle w:val="Tabletext"/>
              <w:keepNext/>
              <w:numPr>
                <w:ins w:id="816" w:author="Roger Marks" w:date="2013-03-20T02:35:00Z"/>
              </w:numPr>
              <w:jc w:val="left"/>
              <w:rPr>
                <w:ins w:id="817" w:author="Roger Marks" w:date="2013-03-20T02:35:00Z"/>
                <w:i/>
                <w:sz w:val="18"/>
              </w:rPr>
            </w:pPr>
            <w:ins w:id="818" w:author="Roger Marks" w:date="2013-03-20T02:35:00Z">
              <w:r w:rsidRPr="00D4354B">
                <w:rPr>
                  <w:i/>
                  <w:sz w:val="18"/>
                </w:rPr>
                <w:t>Version</w:t>
              </w:r>
            </w:ins>
          </w:p>
        </w:tc>
        <w:tc>
          <w:tcPr>
            <w:tcW w:w="1143" w:type="pct"/>
            <w:tcPrChange w:id="819" w:author="Roger Marks" w:date="2013-03-20T02:39:00Z">
              <w:tcPr>
                <w:tcW w:w="1005" w:type="pct"/>
              </w:tcPr>
            </w:tcPrChange>
          </w:tcPr>
          <w:p w:rsidR="00D4354B" w:rsidRPr="00D4354B" w:rsidRDefault="00C73445" w:rsidP="000004A9">
            <w:pPr>
              <w:pStyle w:val="Tabletext"/>
              <w:keepNext/>
              <w:numPr>
                <w:ins w:id="820" w:author="Roger Marks" w:date="2013-03-20T02:35:00Z"/>
              </w:numPr>
              <w:rPr>
                <w:ins w:id="821" w:author="Roger Marks" w:date="2013-03-20T02:35:00Z"/>
                <w:sz w:val="18"/>
              </w:rPr>
            </w:pPr>
            <w:ins w:id="822" w:author="Roger Marks" w:date="2013-03-20T02:36:00Z">
              <w:r>
                <w:rPr>
                  <w:sz w:val="18"/>
                </w:rPr>
                <w:t>2012</w:t>
              </w:r>
            </w:ins>
          </w:p>
        </w:tc>
        <w:tc>
          <w:tcPr>
            <w:tcW w:w="868" w:type="pct"/>
            <w:tcPrChange w:id="823" w:author="Roger Marks" w:date="2013-03-20T02:39:00Z">
              <w:tcPr>
                <w:tcW w:w="868" w:type="pct"/>
              </w:tcPr>
            </w:tcPrChange>
          </w:tcPr>
          <w:p w:rsidR="00D4354B" w:rsidRPr="00D4354B" w:rsidRDefault="00C73445" w:rsidP="000004A9">
            <w:pPr>
              <w:pStyle w:val="Tabletext"/>
              <w:keepNext/>
              <w:numPr>
                <w:ins w:id="824" w:author="Roger Marks" w:date="2013-03-20T02:35:00Z"/>
              </w:numPr>
              <w:rPr>
                <w:ins w:id="825" w:author="Roger Marks" w:date="2013-03-20T02:35:00Z"/>
                <w:sz w:val="18"/>
              </w:rPr>
            </w:pPr>
            <w:ins w:id="826" w:author="Roger Marks" w:date="2013-03-20T02:37:00Z">
              <w:r>
                <w:rPr>
                  <w:sz w:val="18"/>
                </w:rPr>
                <w:t>2012</w:t>
              </w:r>
            </w:ins>
          </w:p>
        </w:tc>
        <w:tc>
          <w:tcPr>
            <w:tcW w:w="880" w:type="pct"/>
            <w:tcPrChange w:id="827" w:author="Roger Marks" w:date="2013-03-20T02:39:00Z">
              <w:tcPr>
                <w:tcW w:w="881" w:type="pct"/>
              </w:tcPr>
            </w:tcPrChange>
          </w:tcPr>
          <w:p w:rsidR="00D4354B" w:rsidRPr="00D4354B" w:rsidRDefault="00C73445" w:rsidP="000004A9">
            <w:pPr>
              <w:pStyle w:val="Tabletext"/>
              <w:keepNext/>
              <w:numPr>
                <w:ins w:id="828" w:author="Roger Marks" w:date="2013-03-20T02:35:00Z"/>
              </w:numPr>
              <w:rPr>
                <w:ins w:id="829" w:author="Roger Marks" w:date="2013-03-20T02:35:00Z"/>
                <w:sz w:val="18"/>
              </w:rPr>
            </w:pPr>
            <w:ins w:id="830" w:author="Roger Marks" w:date="2013-03-20T02:37:00Z">
              <w:r>
                <w:rPr>
                  <w:sz w:val="18"/>
                </w:rPr>
                <w:t>2013</w:t>
              </w:r>
            </w:ins>
          </w:p>
        </w:tc>
      </w:tr>
      <w:tr w:rsidR="00D4354B" w:rsidRPr="00D4354B">
        <w:trPr>
          <w:ins w:id="831" w:author="Roger Marks" w:date="2013-03-20T02:35:00Z"/>
        </w:trPr>
        <w:tc>
          <w:tcPr>
            <w:tcW w:w="2110" w:type="pct"/>
            <w:tcPrChange w:id="832" w:author="Roger Marks" w:date="2013-03-20T02:39:00Z">
              <w:tcPr>
                <w:tcW w:w="2247" w:type="pct"/>
              </w:tcPr>
            </w:tcPrChange>
          </w:tcPr>
          <w:p w:rsidR="0094323D" w:rsidRDefault="007D6B94">
            <w:pPr>
              <w:pStyle w:val="Tabletext"/>
              <w:keepNext/>
              <w:numPr>
                <w:ins w:id="833" w:author="Roger Marks" w:date="2013-03-20T02:35:00Z"/>
              </w:numPr>
              <w:jc w:val="left"/>
              <w:rPr>
                <w:ins w:id="834" w:author="Roger Marks" w:date="2013-03-20T02:35:00Z"/>
                <w:i/>
                <w:sz w:val="18"/>
              </w:rPr>
              <w:pPrChange w:id="835" w:author="Roger Marks" w:date="2013-03-20T08:07:00Z">
                <w:pPr>
                  <w:pStyle w:val="Tabletext"/>
                  <w:keepNext/>
                  <w:jc w:val="left"/>
                </w:pPr>
              </w:pPrChange>
            </w:pPr>
            <w:ins w:id="836" w:author="Roger Marks" w:date="2013-03-20T08:07:00Z">
              <w:r>
                <w:rPr>
                  <w:i/>
                  <w:sz w:val="18"/>
                </w:rPr>
                <w:t xml:space="preserve">Issued </w:t>
              </w:r>
            </w:ins>
            <w:ins w:id="837" w:author="Roger Marks" w:date="2013-03-20T02:35:00Z">
              <w:r w:rsidR="00D4354B" w:rsidRPr="00D4354B">
                <w:rPr>
                  <w:i/>
                  <w:sz w:val="18"/>
                </w:rPr>
                <w:t>Date</w:t>
              </w:r>
            </w:ins>
          </w:p>
        </w:tc>
        <w:tc>
          <w:tcPr>
            <w:tcW w:w="1143" w:type="pct"/>
            <w:tcPrChange w:id="838" w:author="Roger Marks" w:date="2013-03-20T02:39:00Z">
              <w:tcPr>
                <w:tcW w:w="1005" w:type="pct"/>
              </w:tcPr>
            </w:tcPrChange>
          </w:tcPr>
          <w:p w:rsidR="00D4354B" w:rsidRPr="00117216" w:rsidRDefault="00117216" w:rsidP="000004A9">
            <w:pPr>
              <w:pStyle w:val="Tabletext"/>
              <w:keepNext/>
              <w:numPr>
                <w:ins w:id="839" w:author="Roger Marks" w:date="2013-03-20T02:35:00Z"/>
              </w:numPr>
              <w:rPr>
                <w:ins w:id="840" w:author="Roger Marks" w:date="2013-03-20T02:35:00Z"/>
                <w:sz w:val="18"/>
              </w:rPr>
            </w:pPr>
            <w:ins w:id="841" w:author="Roger Marks" w:date="2013-03-20T02:42:00Z">
              <w:r w:rsidRPr="00117216">
                <w:rPr>
                  <w:sz w:val="18"/>
                </w:rPr>
                <w:t>8 June 2012</w:t>
              </w:r>
            </w:ins>
          </w:p>
        </w:tc>
        <w:tc>
          <w:tcPr>
            <w:tcW w:w="868" w:type="pct"/>
            <w:tcPrChange w:id="842" w:author="Roger Marks" w:date="2013-03-20T02:39:00Z">
              <w:tcPr>
                <w:tcW w:w="868" w:type="pct"/>
              </w:tcPr>
            </w:tcPrChange>
          </w:tcPr>
          <w:p w:rsidR="00D4354B" w:rsidRPr="00117216" w:rsidRDefault="00117216" w:rsidP="000004A9">
            <w:pPr>
              <w:pStyle w:val="Tabletext"/>
              <w:keepNext/>
              <w:numPr>
                <w:ins w:id="843" w:author="Roger Marks" w:date="2013-03-20T02:35:00Z"/>
              </w:numPr>
              <w:rPr>
                <w:ins w:id="844" w:author="Roger Marks" w:date="2013-03-20T02:35:00Z"/>
                <w:sz w:val="18"/>
              </w:rPr>
            </w:pPr>
            <w:ins w:id="845" w:author="Roger Marks" w:date="2013-03-20T02:42:00Z">
              <w:r w:rsidRPr="00117216">
                <w:rPr>
                  <w:sz w:val="18"/>
                </w:rPr>
                <w:t>30 August 2012</w:t>
              </w:r>
            </w:ins>
          </w:p>
        </w:tc>
        <w:tc>
          <w:tcPr>
            <w:tcW w:w="880" w:type="pct"/>
            <w:tcPrChange w:id="846" w:author="Roger Marks" w:date="2013-03-20T02:39:00Z">
              <w:tcPr>
                <w:tcW w:w="881" w:type="pct"/>
              </w:tcPr>
            </w:tcPrChange>
          </w:tcPr>
          <w:p w:rsidR="00D4354B" w:rsidRPr="00820FE6" w:rsidRDefault="00820FE6" w:rsidP="000004A9">
            <w:pPr>
              <w:pStyle w:val="Tabletext"/>
              <w:keepNext/>
              <w:numPr>
                <w:ins w:id="847" w:author="Roger Marks" w:date="2013-03-20T02:35:00Z"/>
              </w:numPr>
              <w:rPr>
                <w:ins w:id="848" w:author="Roger Marks" w:date="2013-03-20T02:35:00Z"/>
                <w:sz w:val="18"/>
              </w:rPr>
            </w:pPr>
            <w:ins w:id="849" w:author="Roger Marks" w:date="2013-03-20T02:43:00Z">
              <w:r w:rsidRPr="00820FE6">
                <w:rPr>
                  <w:sz w:val="18"/>
                </w:rPr>
                <w:t>6 March 2013</w:t>
              </w:r>
            </w:ins>
          </w:p>
        </w:tc>
      </w:tr>
      <w:tr w:rsidR="00D4354B" w:rsidRPr="00D4354B">
        <w:trPr>
          <w:ins w:id="850" w:author="Roger Marks" w:date="2013-03-20T02:35:00Z"/>
        </w:trPr>
        <w:tc>
          <w:tcPr>
            <w:tcW w:w="2110" w:type="pct"/>
            <w:tcPrChange w:id="851" w:author="Roger Marks" w:date="2013-03-20T02:39:00Z">
              <w:tcPr>
                <w:tcW w:w="2247" w:type="pct"/>
              </w:tcPr>
            </w:tcPrChange>
          </w:tcPr>
          <w:p w:rsidR="00D4354B" w:rsidRPr="00D4354B" w:rsidRDefault="00D4354B" w:rsidP="00DF3ED0">
            <w:pPr>
              <w:pStyle w:val="Tabletext"/>
              <w:keepNext/>
              <w:numPr>
                <w:ins w:id="852" w:author="Roger Marks" w:date="2013-03-20T02:35:00Z"/>
              </w:numPr>
              <w:jc w:val="left"/>
              <w:rPr>
                <w:ins w:id="853" w:author="Roger Marks" w:date="2013-03-20T02:35:00Z"/>
                <w:sz w:val="18"/>
              </w:rPr>
            </w:pPr>
            <w:ins w:id="854" w:author="Roger Marks" w:date="2013-03-20T02:35:00Z">
              <w:r w:rsidRPr="00D4354B">
                <w:rPr>
                  <w:sz w:val="18"/>
                </w:rPr>
                <w:t>Clause 1: Overview</w:t>
              </w:r>
            </w:ins>
          </w:p>
        </w:tc>
        <w:tc>
          <w:tcPr>
            <w:tcW w:w="1143" w:type="pct"/>
            <w:tcPrChange w:id="855" w:author="Roger Marks" w:date="2013-03-20T02:39:00Z">
              <w:tcPr>
                <w:tcW w:w="1005" w:type="pct"/>
              </w:tcPr>
            </w:tcPrChange>
          </w:tcPr>
          <w:p w:rsidR="00000000" w:rsidRDefault="00222229">
            <w:pPr>
              <w:pStyle w:val="Tabletext"/>
              <w:keepNext/>
              <w:numPr>
                <w:ins w:id="856" w:author="Roger Marks" w:date="2013-03-20T08:07:00Z"/>
              </w:numPr>
              <w:jc w:val="left"/>
              <w:rPr>
                <w:ins w:id="857" w:author="Roger Marks" w:date="2013-03-20T08:07:00Z"/>
                <w:sz w:val="18"/>
              </w:rPr>
              <w:pPrChange w:id="858" w:author="Roger Marks" w:date="2013-03-20T08:08:00Z">
                <w:pPr>
                  <w:pStyle w:val="Tabletext"/>
                  <w:keepNext/>
                </w:pPr>
              </w:pPrChange>
            </w:pPr>
            <w:bookmarkStart w:id="859" w:name="OLE_LINK103"/>
            <w:ins w:id="860" w:author="Roger Marks" w:date="2013-03-20T08:09:00Z">
              <w:r>
                <w:rPr>
                  <w:sz w:val="18"/>
                </w:rPr>
                <w:t>&lt;URL1&gt;</w:t>
              </w:r>
            </w:ins>
          </w:p>
          <w:p w:rsidR="00000000" w:rsidRDefault="00222229">
            <w:pPr>
              <w:pStyle w:val="Tabletext"/>
              <w:keepNext/>
              <w:numPr>
                <w:ins w:id="861" w:author="Roger Marks" w:date="2013-03-20T02:35:00Z"/>
              </w:numPr>
              <w:jc w:val="left"/>
              <w:rPr>
                <w:ins w:id="862" w:author="Roger Marks" w:date="2013-03-20T02:35:00Z"/>
                <w:sz w:val="18"/>
              </w:rPr>
              <w:pPrChange w:id="863" w:author="Roger Marks" w:date="2013-03-20T08:08:00Z">
                <w:pPr>
                  <w:pStyle w:val="Tabletext"/>
                  <w:keepNext/>
                </w:pPr>
              </w:pPrChange>
            </w:pPr>
            <w:ins w:id="864" w:author="Roger Marks" w:date="2013-03-20T08:07:00Z">
              <w:r>
                <w:rPr>
                  <w:sz w:val="18"/>
                </w:rPr>
                <w:t>(Clause 1</w:t>
              </w:r>
              <w:r w:rsidRPr="00222229">
                <w:rPr>
                  <w:sz w:val="18"/>
                </w:rPr>
                <w:t xml:space="preserve">, </w:t>
              </w:r>
            </w:ins>
            <w:ins w:id="865" w:author="Roger Marks" w:date="2013-03-20T08:11:00Z">
              <w:r w:rsidR="002E77FB">
                <w:rPr>
                  <w:sz w:val="18"/>
                </w:rPr>
                <w:t>IEEE transposition of IEEE Std 802.16.1-2012</w:t>
              </w:r>
            </w:ins>
            <w:ins w:id="866" w:author="Roger Marks" w:date="2013-03-20T08:07:00Z">
              <w:r w:rsidRPr="00222229">
                <w:rPr>
                  <w:sz w:val="18"/>
                </w:rPr>
                <w:t>)</w:t>
              </w:r>
            </w:ins>
            <w:bookmarkEnd w:id="859"/>
          </w:p>
        </w:tc>
        <w:tc>
          <w:tcPr>
            <w:tcW w:w="868" w:type="pct"/>
            <w:tcPrChange w:id="867" w:author="Roger Marks" w:date="2013-03-20T02:39:00Z">
              <w:tcPr>
                <w:tcW w:w="868" w:type="pct"/>
              </w:tcPr>
            </w:tcPrChange>
          </w:tcPr>
          <w:p w:rsidR="002E77FB" w:rsidRDefault="002E77FB" w:rsidP="002E77FB">
            <w:pPr>
              <w:pStyle w:val="Tabletext"/>
              <w:keepNext/>
              <w:numPr>
                <w:ins w:id="868" w:author="Roger Marks" w:date="2013-03-20T08:10:00Z"/>
              </w:numPr>
              <w:jc w:val="left"/>
              <w:rPr>
                <w:ins w:id="869" w:author="Roger Marks" w:date="2013-03-20T08:10:00Z"/>
                <w:sz w:val="18"/>
              </w:rPr>
            </w:pPr>
            <w:bookmarkStart w:id="870" w:name="OLE_LINK105"/>
            <w:ins w:id="871" w:author="Roger Marks" w:date="2013-03-20T08:10:00Z">
              <w:r>
                <w:rPr>
                  <w:sz w:val="18"/>
                </w:rPr>
                <w:t>&lt;URL1b&gt;</w:t>
              </w:r>
            </w:ins>
          </w:p>
          <w:p w:rsidR="00000000" w:rsidRDefault="002E77FB">
            <w:pPr>
              <w:pStyle w:val="Tabletext"/>
              <w:keepNext/>
              <w:numPr>
                <w:ins w:id="872" w:author="Roger Marks" w:date="2013-03-20T02:35:00Z"/>
              </w:numPr>
              <w:jc w:val="left"/>
              <w:rPr>
                <w:ins w:id="873" w:author="Roger Marks" w:date="2013-03-20T02:35:00Z"/>
                <w:sz w:val="18"/>
              </w:rPr>
              <w:pPrChange w:id="874" w:author="Roger Marks" w:date="2013-03-20T08:08:00Z">
                <w:pPr>
                  <w:pStyle w:val="Tabletext"/>
                  <w:keepNext/>
                </w:pPr>
              </w:pPrChange>
            </w:pPr>
            <w:ins w:id="875" w:author="Roger Marks" w:date="2013-03-20T08:10:00Z">
              <w:r>
                <w:rPr>
                  <w:sz w:val="18"/>
                </w:rPr>
                <w:t>(Clause 1</w:t>
              </w:r>
              <w:r w:rsidRPr="00222229">
                <w:rPr>
                  <w:sz w:val="18"/>
                </w:rPr>
                <w:t xml:space="preserve">, </w:t>
              </w:r>
            </w:ins>
            <w:ins w:id="876" w:author="Roger Marks" w:date="2013-03-20T08:11:00Z">
              <w:r>
                <w:rPr>
                  <w:sz w:val="18"/>
                </w:rPr>
                <w:t>IEEE transposition of IEEE Std 802.16.1b-2012</w:t>
              </w:r>
            </w:ins>
            <w:ins w:id="877" w:author="Roger Marks" w:date="2013-03-20T08:10:00Z">
              <w:r w:rsidRPr="00222229">
                <w:rPr>
                  <w:sz w:val="18"/>
                </w:rPr>
                <w:t>)</w:t>
              </w:r>
            </w:ins>
            <w:bookmarkEnd w:id="870"/>
          </w:p>
        </w:tc>
        <w:tc>
          <w:tcPr>
            <w:tcW w:w="880" w:type="pct"/>
            <w:tcPrChange w:id="878" w:author="Roger Marks" w:date="2013-03-20T02:39:00Z">
              <w:tcPr>
                <w:tcW w:w="881" w:type="pct"/>
              </w:tcPr>
            </w:tcPrChange>
          </w:tcPr>
          <w:p w:rsidR="002E77FB" w:rsidRDefault="002E77FB" w:rsidP="002E77FB">
            <w:pPr>
              <w:pStyle w:val="Tabletext"/>
              <w:keepNext/>
              <w:numPr>
                <w:ins w:id="879" w:author="Roger Marks" w:date="2013-03-20T08:13:00Z"/>
              </w:numPr>
              <w:jc w:val="left"/>
              <w:rPr>
                <w:ins w:id="880" w:author="Roger Marks" w:date="2013-03-20T08:13:00Z"/>
                <w:sz w:val="18"/>
              </w:rPr>
            </w:pPr>
            <w:bookmarkStart w:id="881" w:name="OLE_LINK107"/>
            <w:ins w:id="882" w:author="Roger Marks" w:date="2013-03-20T08:13:00Z">
              <w:r>
                <w:rPr>
                  <w:sz w:val="18"/>
                </w:rPr>
                <w:t>&lt;URL1a&gt;</w:t>
              </w:r>
            </w:ins>
          </w:p>
          <w:p w:rsidR="00000000" w:rsidRDefault="002E77FB">
            <w:pPr>
              <w:pStyle w:val="Tabletext"/>
              <w:keepNext/>
              <w:numPr>
                <w:ins w:id="883" w:author="Roger Marks" w:date="2013-03-20T02:35:00Z"/>
              </w:numPr>
              <w:jc w:val="left"/>
              <w:rPr>
                <w:ins w:id="884" w:author="Roger Marks" w:date="2013-03-20T02:35:00Z"/>
                <w:sz w:val="18"/>
              </w:rPr>
              <w:pPrChange w:id="885" w:author="Roger Marks" w:date="2013-03-20T08:08:00Z">
                <w:pPr>
                  <w:pStyle w:val="Tabletext"/>
                  <w:keepNext/>
                </w:pPr>
              </w:pPrChange>
            </w:pPr>
            <w:ins w:id="886" w:author="Roger Marks" w:date="2013-03-20T08:13:00Z">
              <w:r>
                <w:rPr>
                  <w:sz w:val="18"/>
                </w:rPr>
                <w:t>(Clause 1</w:t>
              </w:r>
              <w:r w:rsidRPr="00222229">
                <w:rPr>
                  <w:sz w:val="18"/>
                </w:rPr>
                <w:t xml:space="preserve">, </w:t>
              </w:r>
              <w:r>
                <w:rPr>
                  <w:sz w:val="18"/>
                </w:rPr>
                <w:t>IEEE transposition of IEEE Std 802.16.1a-2013</w:t>
              </w:r>
              <w:r w:rsidRPr="00222229">
                <w:rPr>
                  <w:sz w:val="18"/>
                </w:rPr>
                <w:t>)</w:t>
              </w:r>
            </w:ins>
            <w:bookmarkEnd w:id="881"/>
          </w:p>
        </w:tc>
      </w:tr>
      <w:tr w:rsidR="00D4354B" w:rsidRPr="00D4354B">
        <w:trPr>
          <w:ins w:id="887" w:author="Roger Marks" w:date="2013-03-20T02:35:00Z"/>
        </w:trPr>
        <w:tc>
          <w:tcPr>
            <w:tcW w:w="2110" w:type="pct"/>
            <w:tcPrChange w:id="888" w:author="Roger Marks" w:date="2013-03-20T02:39:00Z">
              <w:tcPr>
                <w:tcW w:w="2247" w:type="pct"/>
              </w:tcPr>
            </w:tcPrChange>
          </w:tcPr>
          <w:p w:rsidR="00D4354B" w:rsidRPr="00D4354B" w:rsidRDefault="00D4354B" w:rsidP="00DF3ED0">
            <w:pPr>
              <w:pStyle w:val="Tabletext"/>
              <w:keepNext/>
              <w:numPr>
                <w:ins w:id="889" w:author="Roger Marks" w:date="2013-03-20T02:35:00Z"/>
              </w:numPr>
              <w:jc w:val="left"/>
              <w:rPr>
                <w:ins w:id="890" w:author="Roger Marks" w:date="2013-03-20T02:35:00Z"/>
                <w:sz w:val="18"/>
              </w:rPr>
            </w:pPr>
            <w:ins w:id="891" w:author="Roger Marks" w:date="2013-03-20T02:35:00Z">
              <w:r w:rsidRPr="00D4354B">
                <w:rPr>
                  <w:sz w:val="18"/>
                </w:rPr>
                <w:t>Clause 2: Normative references</w:t>
              </w:r>
            </w:ins>
          </w:p>
        </w:tc>
        <w:tc>
          <w:tcPr>
            <w:tcW w:w="1143" w:type="pct"/>
            <w:tcPrChange w:id="892" w:author="Roger Marks" w:date="2013-03-20T02:39:00Z">
              <w:tcPr>
                <w:tcW w:w="1005" w:type="pct"/>
              </w:tcPr>
            </w:tcPrChange>
          </w:tcPr>
          <w:p w:rsidR="00222229" w:rsidRDefault="00222229" w:rsidP="00222229">
            <w:pPr>
              <w:pStyle w:val="Tabletext"/>
              <w:keepNext/>
              <w:numPr>
                <w:ins w:id="893" w:author="Roger Marks" w:date="2013-03-20T08:08:00Z"/>
              </w:numPr>
              <w:jc w:val="left"/>
              <w:rPr>
                <w:ins w:id="894" w:author="Roger Marks" w:date="2013-03-20T08:08:00Z"/>
                <w:sz w:val="18"/>
              </w:rPr>
            </w:pPr>
            <w:ins w:id="895" w:author="Roger Marks" w:date="2013-03-20T08:09:00Z">
              <w:r>
                <w:rPr>
                  <w:sz w:val="18"/>
                </w:rPr>
                <w:t>&lt;URL1&gt;</w:t>
              </w:r>
            </w:ins>
          </w:p>
          <w:p w:rsidR="00000000" w:rsidRDefault="00222229">
            <w:pPr>
              <w:pStyle w:val="Tabletext"/>
              <w:keepNext/>
              <w:numPr>
                <w:ins w:id="896" w:author="Roger Marks" w:date="2013-03-20T02:35:00Z"/>
              </w:numPr>
              <w:jc w:val="left"/>
              <w:rPr>
                <w:ins w:id="897" w:author="Roger Marks" w:date="2013-03-20T02:35:00Z"/>
                <w:sz w:val="18"/>
              </w:rPr>
              <w:pPrChange w:id="898" w:author="Roger Marks" w:date="2013-03-20T08:08:00Z">
                <w:pPr>
                  <w:pStyle w:val="Tabletext"/>
                  <w:keepNext/>
                </w:pPr>
              </w:pPrChange>
            </w:pPr>
            <w:ins w:id="899" w:author="Roger Marks" w:date="2013-03-20T08:08:00Z">
              <w:r>
                <w:rPr>
                  <w:sz w:val="18"/>
                </w:rPr>
                <w:t>(Clause 2</w:t>
              </w:r>
              <w:r w:rsidRPr="00222229">
                <w:rPr>
                  <w:sz w:val="18"/>
                </w:rPr>
                <w:t xml:space="preserve">, </w:t>
              </w:r>
            </w:ins>
            <w:ins w:id="900" w:author="Roger Marks" w:date="2013-03-20T08:11:00Z">
              <w:r w:rsidR="002E77FB">
                <w:rPr>
                  <w:sz w:val="18"/>
                </w:rPr>
                <w:t>IEEE transposition of IEEE Std 802.16.1-2012</w:t>
              </w:r>
            </w:ins>
            <w:ins w:id="901" w:author="Roger Marks" w:date="2013-03-20T08:08:00Z">
              <w:r w:rsidRPr="00222229">
                <w:rPr>
                  <w:sz w:val="18"/>
                </w:rPr>
                <w:t>)</w:t>
              </w:r>
            </w:ins>
          </w:p>
        </w:tc>
        <w:tc>
          <w:tcPr>
            <w:tcW w:w="868" w:type="pct"/>
            <w:tcPrChange w:id="902" w:author="Roger Marks" w:date="2013-03-20T02:39:00Z">
              <w:tcPr>
                <w:tcW w:w="868" w:type="pct"/>
              </w:tcPr>
            </w:tcPrChange>
          </w:tcPr>
          <w:p w:rsidR="00000000" w:rsidRDefault="006D269D">
            <w:pPr>
              <w:pStyle w:val="Tabletext"/>
              <w:keepNext/>
              <w:numPr>
                <w:ins w:id="903" w:author="Roger Marks" w:date="2013-03-20T02:35:00Z"/>
              </w:numPr>
              <w:jc w:val="left"/>
              <w:rPr>
                <w:ins w:id="904" w:author="Roger Marks" w:date="2013-03-20T02:35:00Z"/>
                <w:sz w:val="18"/>
              </w:rPr>
              <w:pPrChange w:id="905" w:author="Roger Marks" w:date="2013-03-20T08:08:00Z">
                <w:pPr>
                  <w:pStyle w:val="Tabletext"/>
                  <w:keepNext/>
                </w:pPr>
              </w:pPrChange>
            </w:pPr>
            <w:ins w:id="906" w:author="Roger Marks" w:date="2013-03-20T02:43:00Z">
              <w:r w:rsidRPr="0010676E">
                <w:rPr>
                  <w:i/>
                  <w:sz w:val="18"/>
                  <w:szCs w:val="18"/>
                  <w:lang w:eastAsia="ja-JP"/>
                </w:rPr>
                <w:t>Not applicable</w:t>
              </w:r>
            </w:ins>
          </w:p>
        </w:tc>
        <w:tc>
          <w:tcPr>
            <w:tcW w:w="880" w:type="pct"/>
            <w:tcPrChange w:id="907" w:author="Roger Marks" w:date="2013-03-20T02:39:00Z">
              <w:tcPr>
                <w:tcW w:w="881" w:type="pct"/>
              </w:tcPr>
            </w:tcPrChange>
          </w:tcPr>
          <w:p w:rsidR="00000000" w:rsidRDefault="006D269D">
            <w:pPr>
              <w:pStyle w:val="Tabletext"/>
              <w:keepNext/>
              <w:numPr>
                <w:ins w:id="908" w:author="Roger Marks" w:date="2013-03-20T02:35:00Z"/>
              </w:numPr>
              <w:jc w:val="left"/>
              <w:rPr>
                <w:ins w:id="909" w:author="Roger Marks" w:date="2013-03-20T02:35:00Z"/>
                <w:sz w:val="18"/>
              </w:rPr>
              <w:pPrChange w:id="910" w:author="Roger Marks" w:date="2013-03-20T08:08:00Z">
                <w:pPr>
                  <w:pStyle w:val="Tabletext"/>
                  <w:keepNext/>
                </w:pPr>
              </w:pPrChange>
            </w:pPr>
            <w:ins w:id="911" w:author="Roger Marks" w:date="2013-03-20T02:43:00Z">
              <w:r w:rsidRPr="0010676E">
                <w:rPr>
                  <w:i/>
                  <w:sz w:val="18"/>
                  <w:szCs w:val="18"/>
                  <w:lang w:eastAsia="ja-JP"/>
                </w:rPr>
                <w:t>Not applicable</w:t>
              </w:r>
            </w:ins>
          </w:p>
        </w:tc>
      </w:tr>
      <w:tr w:rsidR="00D4354B" w:rsidRPr="00D4354B">
        <w:trPr>
          <w:ins w:id="912" w:author="Roger Marks" w:date="2013-03-20T02:35:00Z"/>
        </w:trPr>
        <w:tc>
          <w:tcPr>
            <w:tcW w:w="2110" w:type="pct"/>
            <w:tcPrChange w:id="913" w:author="Roger Marks" w:date="2013-03-20T02:39:00Z">
              <w:tcPr>
                <w:tcW w:w="2247" w:type="pct"/>
              </w:tcPr>
            </w:tcPrChange>
          </w:tcPr>
          <w:p w:rsidR="00D4354B" w:rsidRPr="00D4354B" w:rsidRDefault="00D4354B" w:rsidP="00DF3ED0">
            <w:pPr>
              <w:pStyle w:val="Tabletext"/>
              <w:keepNext/>
              <w:numPr>
                <w:ins w:id="914" w:author="Roger Marks" w:date="2013-03-20T02:35:00Z"/>
              </w:numPr>
              <w:jc w:val="left"/>
              <w:rPr>
                <w:ins w:id="915" w:author="Roger Marks" w:date="2013-03-20T02:35:00Z"/>
                <w:sz w:val="18"/>
              </w:rPr>
            </w:pPr>
            <w:ins w:id="916" w:author="Roger Marks" w:date="2013-03-20T02:35:00Z">
              <w:r w:rsidRPr="00D4354B">
                <w:rPr>
                  <w:sz w:val="18"/>
                </w:rPr>
                <w:t>Clause 3: Definitions</w:t>
              </w:r>
            </w:ins>
          </w:p>
        </w:tc>
        <w:tc>
          <w:tcPr>
            <w:tcW w:w="1143" w:type="pct"/>
            <w:tcPrChange w:id="917" w:author="Roger Marks" w:date="2013-03-20T02:39:00Z">
              <w:tcPr>
                <w:tcW w:w="1005" w:type="pct"/>
              </w:tcPr>
            </w:tcPrChange>
          </w:tcPr>
          <w:p w:rsidR="00222229" w:rsidRDefault="00222229" w:rsidP="00222229">
            <w:pPr>
              <w:pStyle w:val="Tabletext"/>
              <w:keepNext/>
              <w:numPr>
                <w:ins w:id="918" w:author="Roger Marks" w:date="2013-03-20T08:08:00Z"/>
              </w:numPr>
              <w:jc w:val="left"/>
              <w:rPr>
                <w:ins w:id="919" w:author="Roger Marks" w:date="2013-03-20T08:08:00Z"/>
                <w:sz w:val="18"/>
              </w:rPr>
            </w:pPr>
            <w:ins w:id="920" w:author="Roger Marks" w:date="2013-03-20T08:09:00Z">
              <w:r>
                <w:rPr>
                  <w:sz w:val="18"/>
                </w:rPr>
                <w:t>&lt;URL1&gt;</w:t>
              </w:r>
            </w:ins>
          </w:p>
          <w:p w:rsidR="00000000" w:rsidRDefault="00222229">
            <w:pPr>
              <w:pStyle w:val="Tabletext"/>
              <w:keepNext/>
              <w:numPr>
                <w:ins w:id="921" w:author="Roger Marks" w:date="2013-03-20T02:35:00Z"/>
              </w:numPr>
              <w:jc w:val="left"/>
              <w:rPr>
                <w:ins w:id="922" w:author="Roger Marks" w:date="2013-03-20T02:35:00Z"/>
                <w:sz w:val="18"/>
              </w:rPr>
              <w:pPrChange w:id="923" w:author="Roger Marks" w:date="2013-03-20T08:08:00Z">
                <w:pPr>
                  <w:pStyle w:val="Tabletext"/>
                  <w:keepNext/>
                </w:pPr>
              </w:pPrChange>
            </w:pPr>
            <w:ins w:id="924" w:author="Roger Marks" w:date="2013-03-20T08:08:00Z">
              <w:r>
                <w:rPr>
                  <w:sz w:val="18"/>
                </w:rPr>
                <w:t>(Clause 3</w:t>
              </w:r>
              <w:r w:rsidRPr="00222229">
                <w:rPr>
                  <w:sz w:val="18"/>
                </w:rPr>
                <w:t xml:space="preserve">, </w:t>
              </w:r>
            </w:ins>
            <w:ins w:id="925" w:author="Roger Marks" w:date="2013-03-20T08:11:00Z">
              <w:r w:rsidR="002E77FB">
                <w:rPr>
                  <w:sz w:val="18"/>
                </w:rPr>
                <w:t>IEEE transposition of IEEE Std 802.16.1-2012</w:t>
              </w:r>
            </w:ins>
            <w:ins w:id="926" w:author="Roger Marks" w:date="2013-03-20T08:08:00Z">
              <w:r w:rsidRPr="00222229">
                <w:rPr>
                  <w:sz w:val="18"/>
                </w:rPr>
                <w:t>)</w:t>
              </w:r>
            </w:ins>
          </w:p>
        </w:tc>
        <w:tc>
          <w:tcPr>
            <w:tcW w:w="868" w:type="pct"/>
            <w:tcPrChange w:id="927" w:author="Roger Marks" w:date="2013-03-20T02:39:00Z">
              <w:tcPr>
                <w:tcW w:w="868" w:type="pct"/>
              </w:tcPr>
            </w:tcPrChange>
          </w:tcPr>
          <w:p w:rsidR="002E77FB" w:rsidRDefault="002E77FB" w:rsidP="002E77FB">
            <w:pPr>
              <w:pStyle w:val="Tabletext"/>
              <w:keepNext/>
              <w:numPr>
                <w:ins w:id="928" w:author="Roger Marks" w:date="2013-03-20T08:11:00Z"/>
              </w:numPr>
              <w:jc w:val="left"/>
              <w:rPr>
                <w:ins w:id="929" w:author="Roger Marks" w:date="2013-03-20T08:11:00Z"/>
                <w:sz w:val="18"/>
              </w:rPr>
            </w:pPr>
            <w:ins w:id="930" w:author="Roger Marks" w:date="2013-03-20T08:11:00Z">
              <w:r>
                <w:rPr>
                  <w:sz w:val="18"/>
                </w:rPr>
                <w:t>&lt;URL1b&gt;</w:t>
              </w:r>
            </w:ins>
          </w:p>
          <w:p w:rsidR="00000000" w:rsidRDefault="002E77FB">
            <w:pPr>
              <w:pStyle w:val="Tabletext"/>
              <w:keepNext/>
              <w:numPr>
                <w:ins w:id="931" w:author="Roger Marks" w:date="2013-03-20T02:35:00Z"/>
              </w:numPr>
              <w:jc w:val="left"/>
              <w:rPr>
                <w:ins w:id="932" w:author="Roger Marks" w:date="2013-03-20T02:35:00Z"/>
                <w:sz w:val="18"/>
              </w:rPr>
              <w:pPrChange w:id="933" w:author="Roger Marks" w:date="2013-03-20T08:08:00Z">
                <w:pPr>
                  <w:pStyle w:val="Tabletext"/>
                  <w:keepNext/>
                </w:pPr>
              </w:pPrChange>
            </w:pPr>
            <w:ins w:id="934" w:author="Roger Marks" w:date="2013-03-20T08:11:00Z">
              <w:r>
                <w:rPr>
                  <w:sz w:val="18"/>
                </w:rPr>
                <w:t>(Clause 3</w:t>
              </w:r>
              <w:r w:rsidRPr="00222229">
                <w:rPr>
                  <w:sz w:val="18"/>
                </w:rPr>
                <w:t xml:space="preserve">, </w:t>
              </w:r>
              <w:r>
                <w:rPr>
                  <w:sz w:val="18"/>
                </w:rPr>
                <w:t>IEEE transposition of IEEE Std 802.16.1b-2012</w:t>
              </w:r>
              <w:r w:rsidRPr="00222229">
                <w:rPr>
                  <w:sz w:val="18"/>
                </w:rPr>
                <w:t>)</w:t>
              </w:r>
            </w:ins>
          </w:p>
        </w:tc>
        <w:tc>
          <w:tcPr>
            <w:tcW w:w="880" w:type="pct"/>
            <w:tcPrChange w:id="935" w:author="Roger Marks" w:date="2013-03-20T02:39:00Z">
              <w:tcPr>
                <w:tcW w:w="881" w:type="pct"/>
              </w:tcPr>
            </w:tcPrChange>
          </w:tcPr>
          <w:p w:rsidR="002E77FB" w:rsidRDefault="002E77FB" w:rsidP="002E77FB">
            <w:pPr>
              <w:pStyle w:val="Tabletext"/>
              <w:keepNext/>
              <w:numPr>
                <w:ins w:id="936" w:author="Roger Marks" w:date="2013-03-20T08:13:00Z"/>
              </w:numPr>
              <w:jc w:val="left"/>
              <w:rPr>
                <w:ins w:id="937" w:author="Roger Marks" w:date="2013-03-20T08:13:00Z"/>
                <w:sz w:val="18"/>
              </w:rPr>
            </w:pPr>
            <w:ins w:id="938" w:author="Roger Marks" w:date="2013-03-20T08:13:00Z">
              <w:r>
                <w:rPr>
                  <w:sz w:val="18"/>
                </w:rPr>
                <w:t>&lt;URL1a&gt;</w:t>
              </w:r>
            </w:ins>
          </w:p>
          <w:p w:rsidR="00000000" w:rsidRDefault="002E77FB">
            <w:pPr>
              <w:pStyle w:val="Tabletext"/>
              <w:keepNext/>
              <w:numPr>
                <w:ins w:id="939" w:author="Roger Marks" w:date="2013-03-20T02:35:00Z"/>
              </w:numPr>
              <w:jc w:val="left"/>
              <w:rPr>
                <w:ins w:id="940" w:author="Roger Marks" w:date="2013-03-20T02:35:00Z"/>
                <w:sz w:val="18"/>
              </w:rPr>
              <w:pPrChange w:id="941" w:author="Roger Marks" w:date="2013-03-20T08:08:00Z">
                <w:pPr>
                  <w:pStyle w:val="Tabletext"/>
                  <w:keepNext/>
                </w:pPr>
              </w:pPrChange>
            </w:pPr>
            <w:ins w:id="942" w:author="Roger Marks" w:date="2013-03-20T08:13:00Z">
              <w:r>
                <w:rPr>
                  <w:sz w:val="18"/>
                </w:rPr>
                <w:t>(Clause 2</w:t>
              </w:r>
              <w:r w:rsidRPr="00222229">
                <w:rPr>
                  <w:sz w:val="18"/>
                </w:rPr>
                <w:t xml:space="preserve">, </w:t>
              </w:r>
              <w:r>
                <w:rPr>
                  <w:sz w:val="18"/>
                </w:rPr>
                <w:t>IEEE transposition of IEEE Std 802.16.1a-2013</w:t>
              </w:r>
              <w:r w:rsidRPr="00222229">
                <w:rPr>
                  <w:sz w:val="18"/>
                </w:rPr>
                <w:t>)</w:t>
              </w:r>
            </w:ins>
          </w:p>
        </w:tc>
      </w:tr>
      <w:tr w:rsidR="00D4354B" w:rsidRPr="00D4354B">
        <w:trPr>
          <w:ins w:id="943" w:author="Roger Marks" w:date="2013-03-20T02:35:00Z"/>
        </w:trPr>
        <w:tc>
          <w:tcPr>
            <w:tcW w:w="2110" w:type="pct"/>
            <w:tcPrChange w:id="944" w:author="Roger Marks" w:date="2013-03-20T02:39:00Z">
              <w:tcPr>
                <w:tcW w:w="2247" w:type="pct"/>
              </w:tcPr>
            </w:tcPrChange>
          </w:tcPr>
          <w:p w:rsidR="00D4354B" w:rsidRPr="00D4354B" w:rsidRDefault="00D4354B" w:rsidP="00DF3ED0">
            <w:pPr>
              <w:pStyle w:val="Tabletext"/>
              <w:numPr>
                <w:ins w:id="945" w:author="Roger Marks" w:date="2013-03-20T02:35:00Z"/>
              </w:numPr>
              <w:jc w:val="left"/>
              <w:rPr>
                <w:ins w:id="946" w:author="Roger Marks" w:date="2013-03-20T02:35:00Z"/>
                <w:sz w:val="18"/>
              </w:rPr>
            </w:pPr>
            <w:ins w:id="947" w:author="Roger Marks" w:date="2013-03-20T02:35:00Z">
              <w:r w:rsidRPr="00D4354B">
                <w:rPr>
                  <w:sz w:val="18"/>
                </w:rPr>
                <w:t>Clause 4: Abbreviations and acronyms</w:t>
              </w:r>
            </w:ins>
          </w:p>
        </w:tc>
        <w:tc>
          <w:tcPr>
            <w:tcW w:w="1143" w:type="pct"/>
            <w:tcPrChange w:id="948" w:author="Roger Marks" w:date="2013-03-20T02:39:00Z">
              <w:tcPr>
                <w:tcW w:w="1005" w:type="pct"/>
              </w:tcPr>
            </w:tcPrChange>
          </w:tcPr>
          <w:p w:rsidR="00222229" w:rsidRDefault="00222229" w:rsidP="00222229">
            <w:pPr>
              <w:pStyle w:val="Tabletext"/>
              <w:keepNext/>
              <w:numPr>
                <w:ins w:id="949" w:author="Roger Marks" w:date="2013-03-20T08:08:00Z"/>
              </w:numPr>
              <w:jc w:val="left"/>
              <w:rPr>
                <w:ins w:id="950" w:author="Roger Marks" w:date="2013-03-20T08:08:00Z"/>
                <w:sz w:val="18"/>
              </w:rPr>
            </w:pPr>
            <w:ins w:id="951" w:author="Roger Marks" w:date="2013-03-20T08:09:00Z">
              <w:r>
                <w:rPr>
                  <w:sz w:val="18"/>
                </w:rPr>
                <w:t>&lt;URL1&gt;</w:t>
              </w:r>
            </w:ins>
          </w:p>
          <w:p w:rsidR="00000000" w:rsidRDefault="00222229">
            <w:pPr>
              <w:pStyle w:val="Tabletext"/>
              <w:numPr>
                <w:ins w:id="952" w:author="Roger Marks" w:date="2013-03-20T02:35:00Z"/>
              </w:numPr>
              <w:jc w:val="left"/>
              <w:rPr>
                <w:ins w:id="953" w:author="Roger Marks" w:date="2013-03-20T02:35:00Z"/>
                <w:sz w:val="18"/>
              </w:rPr>
              <w:pPrChange w:id="954" w:author="Roger Marks" w:date="2013-03-20T08:08:00Z">
                <w:pPr>
                  <w:pStyle w:val="Tabletext"/>
                </w:pPr>
              </w:pPrChange>
            </w:pPr>
            <w:ins w:id="955" w:author="Roger Marks" w:date="2013-03-20T08:08:00Z">
              <w:r>
                <w:rPr>
                  <w:sz w:val="18"/>
                </w:rPr>
                <w:t>(Clause 4</w:t>
              </w:r>
              <w:r w:rsidRPr="00222229">
                <w:rPr>
                  <w:sz w:val="18"/>
                </w:rPr>
                <w:t xml:space="preserve">, </w:t>
              </w:r>
            </w:ins>
            <w:ins w:id="956" w:author="Roger Marks" w:date="2013-03-20T08:11:00Z">
              <w:r w:rsidR="002E77FB">
                <w:rPr>
                  <w:sz w:val="18"/>
                </w:rPr>
                <w:t>IEEE transposition of IEEE Std 802.16.1-2012</w:t>
              </w:r>
            </w:ins>
            <w:ins w:id="957" w:author="Roger Marks" w:date="2013-03-20T08:08:00Z">
              <w:r w:rsidRPr="00222229">
                <w:rPr>
                  <w:sz w:val="18"/>
                </w:rPr>
                <w:t>)</w:t>
              </w:r>
            </w:ins>
          </w:p>
        </w:tc>
        <w:tc>
          <w:tcPr>
            <w:tcW w:w="868" w:type="pct"/>
            <w:tcPrChange w:id="958" w:author="Roger Marks" w:date="2013-03-20T02:39:00Z">
              <w:tcPr>
                <w:tcW w:w="868" w:type="pct"/>
              </w:tcPr>
            </w:tcPrChange>
          </w:tcPr>
          <w:p w:rsidR="00000000" w:rsidRDefault="006D269D">
            <w:pPr>
              <w:pStyle w:val="Tabletext"/>
              <w:numPr>
                <w:ins w:id="959" w:author="Roger Marks" w:date="2013-03-20T02:35:00Z"/>
              </w:numPr>
              <w:jc w:val="left"/>
              <w:rPr>
                <w:ins w:id="960" w:author="Roger Marks" w:date="2013-03-20T02:35:00Z"/>
                <w:sz w:val="18"/>
              </w:rPr>
              <w:pPrChange w:id="961" w:author="Roger Marks" w:date="2013-03-20T08:08:00Z">
                <w:pPr>
                  <w:pStyle w:val="Tabletext"/>
                </w:pPr>
              </w:pPrChange>
            </w:pPr>
            <w:ins w:id="962" w:author="Roger Marks" w:date="2013-03-20T02:43:00Z">
              <w:r w:rsidRPr="0010676E">
                <w:rPr>
                  <w:i/>
                  <w:sz w:val="18"/>
                  <w:szCs w:val="18"/>
                  <w:lang w:eastAsia="ja-JP"/>
                </w:rPr>
                <w:t>Not applicable</w:t>
              </w:r>
            </w:ins>
          </w:p>
        </w:tc>
        <w:tc>
          <w:tcPr>
            <w:tcW w:w="880" w:type="pct"/>
            <w:tcPrChange w:id="963" w:author="Roger Marks" w:date="2013-03-20T02:39:00Z">
              <w:tcPr>
                <w:tcW w:w="881" w:type="pct"/>
              </w:tcPr>
            </w:tcPrChange>
          </w:tcPr>
          <w:p w:rsidR="002E77FB" w:rsidRDefault="002E77FB" w:rsidP="002E77FB">
            <w:pPr>
              <w:pStyle w:val="Tabletext"/>
              <w:keepNext/>
              <w:numPr>
                <w:ins w:id="964" w:author="Roger Marks" w:date="2013-03-20T08:13:00Z"/>
              </w:numPr>
              <w:jc w:val="left"/>
              <w:rPr>
                <w:ins w:id="965" w:author="Roger Marks" w:date="2013-03-20T08:13:00Z"/>
                <w:sz w:val="18"/>
              </w:rPr>
            </w:pPr>
            <w:ins w:id="966" w:author="Roger Marks" w:date="2013-03-20T08:13:00Z">
              <w:r>
                <w:rPr>
                  <w:sz w:val="18"/>
                </w:rPr>
                <w:t>&lt;URL1a&gt;</w:t>
              </w:r>
            </w:ins>
          </w:p>
          <w:p w:rsidR="00000000" w:rsidRDefault="002E77FB">
            <w:pPr>
              <w:pStyle w:val="Tabletext"/>
              <w:numPr>
                <w:ins w:id="967" w:author="Roger Marks" w:date="2013-03-20T02:35:00Z"/>
              </w:numPr>
              <w:jc w:val="left"/>
              <w:rPr>
                <w:ins w:id="968" w:author="Roger Marks" w:date="2013-03-20T02:35:00Z"/>
                <w:sz w:val="18"/>
              </w:rPr>
              <w:pPrChange w:id="969" w:author="Roger Marks" w:date="2013-03-20T08:08:00Z">
                <w:pPr>
                  <w:pStyle w:val="Tabletext"/>
                </w:pPr>
              </w:pPrChange>
            </w:pPr>
            <w:ins w:id="970" w:author="Roger Marks" w:date="2013-03-20T08:13:00Z">
              <w:r>
                <w:rPr>
                  <w:sz w:val="18"/>
                </w:rPr>
                <w:t>(Clause 4</w:t>
              </w:r>
              <w:r w:rsidRPr="00222229">
                <w:rPr>
                  <w:sz w:val="18"/>
                </w:rPr>
                <w:t xml:space="preserve">, </w:t>
              </w:r>
              <w:r>
                <w:rPr>
                  <w:sz w:val="18"/>
                </w:rPr>
                <w:t>IEEE transposition of IEEE Std 802.16.1a-2013</w:t>
              </w:r>
              <w:r w:rsidRPr="00222229">
                <w:rPr>
                  <w:sz w:val="18"/>
                </w:rPr>
                <w:t>)</w:t>
              </w:r>
            </w:ins>
          </w:p>
        </w:tc>
      </w:tr>
      <w:tr w:rsidR="00D4354B" w:rsidRPr="00D4354B">
        <w:trPr>
          <w:ins w:id="971" w:author="Roger Marks" w:date="2013-03-20T02:35:00Z"/>
        </w:trPr>
        <w:tc>
          <w:tcPr>
            <w:tcW w:w="2110" w:type="pct"/>
            <w:tcPrChange w:id="972" w:author="Roger Marks" w:date="2013-03-20T02:39:00Z">
              <w:tcPr>
                <w:tcW w:w="2247" w:type="pct"/>
              </w:tcPr>
            </w:tcPrChange>
          </w:tcPr>
          <w:p w:rsidR="00D4354B" w:rsidRPr="00D4354B" w:rsidRDefault="00D4354B" w:rsidP="00DF3ED0">
            <w:pPr>
              <w:pStyle w:val="Tabletext"/>
              <w:numPr>
                <w:ins w:id="973" w:author="Roger Marks" w:date="2013-03-20T02:35:00Z"/>
              </w:numPr>
              <w:jc w:val="left"/>
              <w:rPr>
                <w:ins w:id="974" w:author="Roger Marks" w:date="2013-03-20T02:35:00Z"/>
                <w:sz w:val="18"/>
              </w:rPr>
            </w:pPr>
            <w:ins w:id="975" w:author="Roger Marks" w:date="2013-03-20T02:35:00Z">
              <w:r w:rsidRPr="00D4354B">
                <w:rPr>
                  <w:sz w:val="18"/>
                </w:rPr>
                <w:t>Clause 5: Service-Specific Convergence Sublayer</w:t>
              </w:r>
            </w:ins>
          </w:p>
        </w:tc>
        <w:tc>
          <w:tcPr>
            <w:tcW w:w="1143" w:type="pct"/>
            <w:tcPrChange w:id="976" w:author="Roger Marks" w:date="2013-03-20T02:39:00Z">
              <w:tcPr>
                <w:tcW w:w="1005" w:type="pct"/>
              </w:tcPr>
            </w:tcPrChange>
          </w:tcPr>
          <w:p w:rsidR="00222229" w:rsidRDefault="00222229" w:rsidP="00222229">
            <w:pPr>
              <w:pStyle w:val="Tabletext"/>
              <w:keepNext/>
              <w:numPr>
                <w:ins w:id="977" w:author="Roger Marks" w:date="2013-03-20T08:08:00Z"/>
              </w:numPr>
              <w:jc w:val="left"/>
              <w:rPr>
                <w:ins w:id="978" w:author="Roger Marks" w:date="2013-03-20T08:08:00Z"/>
                <w:sz w:val="18"/>
              </w:rPr>
            </w:pPr>
            <w:ins w:id="979" w:author="Roger Marks" w:date="2013-03-20T08:09:00Z">
              <w:r>
                <w:rPr>
                  <w:sz w:val="18"/>
                </w:rPr>
                <w:t>&lt;URL1&gt;</w:t>
              </w:r>
            </w:ins>
          </w:p>
          <w:p w:rsidR="00000000" w:rsidRDefault="00222229" w:rsidP="00E66AB0">
            <w:pPr>
              <w:pStyle w:val="Tabletext"/>
              <w:numPr>
                <w:ins w:id="980" w:author="Roger Marks" w:date="2013-03-20T02:35:00Z"/>
              </w:numPr>
              <w:jc w:val="left"/>
              <w:rPr>
                <w:ins w:id="981" w:author="Roger Marks" w:date="2013-03-20T02:35:00Z"/>
                <w:sz w:val="18"/>
              </w:rPr>
              <w:pPrChange w:id="982" w:author="Roger Marks" w:date="2013-03-26T16:31:00Z">
                <w:pPr>
                  <w:pStyle w:val="Tabletext"/>
                </w:pPr>
              </w:pPrChange>
            </w:pPr>
            <w:ins w:id="983" w:author="Roger Marks" w:date="2013-03-20T08:08:00Z">
              <w:r>
                <w:rPr>
                  <w:sz w:val="18"/>
                </w:rPr>
                <w:t xml:space="preserve">(Clause </w:t>
              </w:r>
            </w:ins>
            <w:ins w:id="984" w:author="Roger Marks" w:date="2013-03-26T16:31:00Z">
              <w:r w:rsidR="00E66AB0">
                <w:rPr>
                  <w:sz w:val="18"/>
                </w:rPr>
                <w:t>5</w:t>
              </w:r>
            </w:ins>
            <w:ins w:id="985" w:author="Roger Marks" w:date="2013-03-20T08:08:00Z">
              <w:r w:rsidRPr="00222229">
                <w:rPr>
                  <w:sz w:val="18"/>
                </w:rPr>
                <w:t xml:space="preserve">, </w:t>
              </w:r>
            </w:ins>
            <w:ins w:id="986" w:author="Roger Marks" w:date="2013-03-20T08:11:00Z">
              <w:r w:rsidR="002E77FB">
                <w:rPr>
                  <w:sz w:val="18"/>
                </w:rPr>
                <w:t>IEEE transposition of IEEE Std 802.16.1-2012</w:t>
              </w:r>
            </w:ins>
            <w:ins w:id="987" w:author="Roger Marks" w:date="2013-03-20T08:08:00Z">
              <w:r w:rsidRPr="00222229">
                <w:rPr>
                  <w:sz w:val="18"/>
                </w:rPr>
                <w:t>)</w:t>
              </w:r>
            </w:ins>
          </w:p>
        </w:tc>
        <w:tc>
          <w:tcPr>
            <w:tcW w:w="868" w:type="pct"/>
            <w:tcPrChange w:id="988" w:author="Roger Marks" w:date="2013-03-20T02:39:00Z">
              <w:tcPr>
                <w:tcW w:w="868" w:type="pct"/>
              </w:tcPr>
            </w:tcPrChange>
          </w:tcPr>
          <w:p w:rsidR="00000000" w:rsidRDefault="006D269D">
            <w:pPr>
              <w:pStyle w:val="Tabletext"/>
              <w:numPr>
                <w:ins w:id="989" w:author="Roger Marks" w:date="2013-03-20T02:35:00Z"/>
              </w:numPr>
              <w:jc w:val="left"/>
              <w:rPr>
                <w:ins w:id="990" w:author="Roger Marks" w:date="2013-03-20T02:35:00Z"/>
                <w:sz w:val="18"/>
              </w:rPr>
              <w:pPrChange w:id="991" w:author="Roger Marks" w:date="2013-03-20T08:08:00Z">
                <w:pPr>
                  <w:pStyle w:val="Tabletext"/>
                </w:pPr>
              </w:pPrChange>
            </w:pPr>
            <w:ins w:id="992" w:author="Roger Marks" w:date="2013-03-20T02:43:00Z">
              <w:r w:rsidRPr="0010676E">
                <w:rPr>
                  <w:i/>
                  <w:sz w:val="18"/>
                  <w:szCs w:val="18"/>
                  <w:lang w:eastAsia="ja-JP"/>
                </w:rPr>
                <w:t>Not applicable</w:t>
              </w:r>
            </w:ins>
          </w:p>
        </w:tc>
        <w:tc>
          <w:tcPr>
            <w:tcW w:w="880" w:type="pct"/>
            <w:tcPrChange w:id="993" w:author="Roger Marks" w:date="2013-03-20T02:39:00Z">
              <w:tcPr>
                <w:tcW w:w="881" w:type="pct"/>
              </w:tcPr>
            </w:tcPrChange>
          </w:tcPr>
          <w:p w:rsidR="002E77FB" w:rsidRDefault="002E77FB" w:rsidP="002E77FB">
            <w:pPr>
              <w:pStyle w:val="Tabletext"/>
              <w:keepNext/>
              <w:numPr>
                <w:ins w:id="994" w:author="Roger Marks" w:date="2013-03-20T08:13:00Z"/>
              </w:numPr>
              <w:jc w:val="left"/>
              <w:rPr>
                <w:ins w:id="995" w:author="Roger Marks" w:date="2013-03-20T08:13:00Z"/>
                <w:sz w:val="18"/>
              </w:rPr>
            </w:pPr>
            <w:ins w:id="996" w:author="Roger Marks" w:date="2013-03-20T08:13:00Z">
              <w:r>
                <w:rPr>
                  <w:sz w:val="18"/>
                </w:rPr>
                <w:t>&lt;URL1a&gt;</w:t>
              </w:r>
            </w:ins>
          </w:p>
          <w:p w:rsidR="00000000" w:rsidRDefault="002E77FB">
            <w:pPr>
              <w:pStyle w:val="Tabletext"/>
              <w:numPr>
                <w:ins w:id="997" w:author="Roger Marks" w:date="2013-03-20T02:35:00Z"/>
              </w:numPr>
              <w:jc w:val="left"/>
              <w:rPr>
                <w:ins w:id="998" w:author="Roger Marks" w:date="2013-03-20T02:35:00Z"/>
                <w:sz w:val="18"/>
              </w:rPr>
              <w:pPrChange w:id="999" w:author="Roger Marks" w:date="2013-03-20T08:08:00Z">
                <w:pPr>
                  <w:pStyle w:val="Tabletext"/>
                </w:pPr>
              </w:pPrChange>
            </w:pPr>
            <w:ins w:id="1000" w:author="Roger Marks" w:date="2013-03-20T08:13:00Z">
              <w:r>
                <w:rPr>
                  <w:sz w:val="18"/>
                </w:rPr>
                <w:t>(Clause 5</w:t>
              </w:r>
              <w:r w:rsidRPr="00222229">
                <w:rPr>
                  <w:sz w:val="18"/>
                </w:rPr>
                <w:t xml:space="preserve">, </w:t>
              </w:r>
              <w:r>
                <w:rPr>
                  <w:sz w:val="18"/>
                </w:rPr>
                <w:t>IEEE transposition of IEEE Std 802.16.1a-2013</w:t>
              </w:r>
              <w:r w:rsidRPr="00222229">
                <w:rPr>
                  <w:sz w:val="18"/>
                </w:rPr>
                <w:t>)</w:t>
              </w:r>
            </w:ins>
          </w:p>
        </w:tc>
      </w:tr>
      <w:tr w:rsidR="00D4354B" w:rsidRPr="00D4354B">
        <w:trPr>
          <w:ins w:id="1001" w:author="Roger Marks" w:date="2013-03-20T02:35:00Z"/>
        </w:trPr>
        <w:tc>
          <w:tcPr>
            <w:tcW w:w="2110" w:type="pct"/>
            <w:tcPrChange w:id="1002" w:author="Roger Marks" w:date="2013-03-20T02:39:00Z">
              <w:tcPr>
                <w:tcW w:w="2247" w:type="pct"/>
              </w:tcPr>
            </w:tcPrChange>
          </w:tcPr>
          <w:p w:rsidR="00D4354B" w:rsidRPr="00D4354B" w:rsidRDefault="00D4354B" w:rsidP="00DF3ED0">
            <w:pPr>
              <w:pStyle w:val="Tabletext"/>
              <w:numPr>
                <w:ins w:id="1003" w:author="Roger Marks" w:date="2013-03-20T02:35:00Z"/>
              </w:numPr>
              <w:jc w:val="left"/>
              <w:rPr>
                <w:ins w:id="1004" w:author="Roger Marks" w:date="2013-03-20T02:35:00Z"/>
                <w:sz w:val="18"/>
                <w:lang w:val="en-US"/>
              </w:rPr>
            </w:pPr>
            <w:ins w:id="1005" w:author="Roger Marks" w:date="2013-03-20T02:35:00Z">
              <w:r w:rsidRPr="00D4354B">
                <w:rPr>
                  <w:sz w:val="18"/>
                  <w:lang w:val="en-US"/>
                </w:rPr>
                <w:t xml:space="preserve">Clause 6: </w:t>
              </w:r>
              <w:r w:rsidRPr="00D4354B">
                <w:rPr>
                  <w:i/>
                  <w:iCs/>
                  <w:sz w:val="18"/>
                  <w:lang w:val="en-US"/>
                </w:rPr>
                <w:t>WirelessMAN-Advanced</w:t>
              </w:r>
              <w:r w:rsidRPr="00D4354B">
                <w:rPr>
                  <w:sz w:val="18"/>
                  <w:lang w:val="en-US"/>
                </w:rPr>
                <w:t xml:space="preserve"> Air Interface</w:t>
              </w:r>
            </w:ins>
          </w:p>
        </w:tc>
        <w:tc>
          <w:tcPr>
            <w:tcW w:w="1143" w:type="pct"/>
            <w:tcPrChange w:id="1006" w:author="Roger Marks" w:date="2013-03-20T02:39:00Z">
              <w:tcPr>
                <w:tcW w:w="1005" w:type="pct"/>
              </w:tcPr>
            </w:tcPrChange>
          </w:tcPr>
          <w:p w:rsidR="00222229" w:rsidRDefault="00222229" w:rsidP="00222229">
            <w:pPr>
              <w:pStyle w:val="Tabletext"/>
              <w:keepNext/>
              <w:numPr>
                <w:ins w:id="1007" w:author="Roger Marks" w:date="2013-03-20T08:08:00Z"/>
              </w:numPr>
              <w:jc w:val="left"/>
              <w:rPr>
                <w:ins w:id="1008" w:author="Roger Marks" w:date="2013-03-20T08:08:00Z"/>
                <w:sz w:val="18"/>
              </w:rPr>
            </w:pPr>
            <w:ins w:id="1009" w:author="Roger Marks" w:date="2013-03-20T08:09:00Z">
              <w:r>
                <w:rPr>
                  <w:sz w:val="18"/>
                </w:rPr>
                <w:t>&lt;URL1&gt;</w:t>
              </w:r>
            </w:ins>
          </w:p>
          <w:p w:rsidR="00000000" w:rsidRDefault="00222229">
            <w:pPr>
              <w:pStyle w:val="Tabletext"/>
              <w:numPr>
                <w:ins w:id="1010" w:author="Roger Marks" w:date="2013-03-20T02:35:00Z"/>
              </w:numPr>
              <w:jc w:val="left"/>
              <w:rPr>
                <w:ins w:id="1011" w:author="Roger Marks" w:date="2013-03-20T02:35:00Z"/>
                <w:sz w:val="18"/>
                <w:lang w:val="en-US"/>
              </w:rPr>
              <w:pPrChange w:id="1012" w:author="Roger Marks" w:date="2013-03-20T08:08:00Z">
                <w:pPr>
                  <w:pStyle w:val="Tabletext"/>
                </w:pPr>
              </w:pPrChange>
            </w:pPr>
            <w:ins w:id="1013" w:author="Roger Marks" w:date="2013-03-20T08:08:00Z">
              <w:r>
                <w:rPr>
                  <w:sz w:val="18"/>
                </w:rPr>
                <w:t>(Clause 6</w:t>
              </w:r>
              <w:r w:rsidRPr="00222229">
                <w:rPr>
                  <w:sz w:val="18"/>
                </w:rPr>
                <w:t xml:space="preserve">, </w:t>
              </w:r>
            </w:ins>
            <w:ins w:id="1014" w:author="Roger Marks" w:date="2013-03-20T08:11:00Z">
              <w:r w:rsidR="002E77FB">
                <w:rPr>
                  <w:sz w:val="18"/>
                </w:rPr>
                <w:t>IEEE transposition of IEEE Std 802.16.1-2012</w:t>
              </w:r>
            </w:ins>
            <w:ins w:id="1015" w:author="Roger Marks" w:date="2013-03-20T08:08:00Z">
              <w:r w:rsidRPr="00222229">
                <w:rPr>
                  <w:sz w:val="18"/>
                </w:rPr>
                <w:t>)</w:t>
              </w:r>
            </w:ins>
          </w:p>
        </w:tc>
        <w:tc>
          <w:tcPr>
            <w:tcW w:w="868" w:type="pct"/>
            <w:tcPrChange w:id="1016" w:author="Roger Marks" w:date="2013-03-20T02:39:00Z">
              <w:tcPr>
                <w:tcW w:w="868" w:type="pct"/>
              </w:tcPr>
            </w:tcPrChange>
          </w:tcPr>
          <w:p w:rsidR="002E77FB" w:rsidRDefault="002E77FB" w:rsidP="002E77FB">
            <w:pPr>
              <w:pStyle w:val="Tabletext"/>
              <w:keepNext/>
              <w:numPr>
                <w:ins w:id="1017" w:author="Roger Marks" w:date="2013-03-20T08:11:00Z"/>
              </w:numPr>
              <w:jc w:val="left"/>
              <w:rPr>
                <w:ins w:id="1018" w:author="Roger Marks" w:date="2013-03-20T08:11:00Z"/>
                <w:sz w:val="18"/>
              </w:rPr>
            </w:pPr>
            <w:ins w:id="1019" w:author="Roger Marks" w:date="2013-03-20T08:11:00Z">
              <w:r>
                <w:rPr>
                  <w:sz w:val="18"/>
                </w:rPr>
                <w:t>&lt;URL1b&gt;</w:t>
              </w:r>
            </w:ins>
          </w:p>
          <w:p w:rsidR="00000000" w:rsidRDefault="002E77FB">
            <w:pPr>
              <w:pStyle w:val="Tabletext"/>
              <w:numPr>
                <w:ins w:id="1020" w:author="Roger Marks" w:date="2013-03-20T02:35:00Z"/>
              </w:numPr>
              <w:jc w:val="left"/>
              <w:rPr>
                <w:ins w:id="1021" w:author="Roger Marks" w:date="2013-03-20T02:35:00Z"/>
                <w:sz w:val="18"/>
                <w:lang w:val="en-US"/>
              </w:rPr>
              <w:pPrChange w:id="1022" w:author="Roger Marks" w:date="2013-03-20T08:08:00Z">
                <w:pPr>
                  <w:pStyle w:val="Tabletext"/>
                </w:pPr>
              </w:pPrChange>
            </w:pPr>
            <w:ins w:id="1023" w:author="Roger Marks" w:date="2013-03-20T08:11:00Z">
              <w:r>
                <w:rPr>
                  <w:sz w:val="18"/>
                </w:rPr>
                <w:t>(Clause 6</w:t>
              </w:r>
              <w:r w:rsidRPr="00222229">
                <w:rPr>
                  <w:sz w:val="18"/>
                </w:rPr>
                <w:t xml:space="preserve">, </w:t>
              </w:r>
              <w:r>
                <w:rPr>
                  <w:sz w:val="18"/>
                </w:rPr>
                <w:t>IEEE transposition of IEEE Std 802.16.1b-2012</w:t>
              </w:r>
              <w:r w:rsidRPr="00222229">
                <w:rPr>
                  <w:sz w:val="18"/>
                </w:rPr>
                <w:t>)</w:t>
              </w:r>
            </w:ins>
          </w:p>
        </w:tc>
        <w:tc>
          <w:tcPr>
            <w:tcW w:w="880" w:type="pct"/>
            <w:tcPrChange w:id="1024" w:author="Roger Marks" w:date="2013-03-20T02:39:00Z">
              <w:tcPr>
                <w:tcW w:w="881" w:type="pct"/>
              </w:tcPr>
            </w:tcPrChange>
          </w:tcPr>
          <w:p w:rsidR="002E77FB" w:rsidRDefault="002E77FB" w:rsidP="002E77FB">
            <w:pPr>
              <w:pStyle w:val="Tabletext"/>
              <w:keepNext/>
              <w:numPr>
                <w:ins w:id="1025" w:author="Roger Marks" w:date="2013-03-20T08:13:00Z"/>
              </w:numPr>
              <w:jc w:val="left"/>
              <w:rPr>
                <w:ins w:id="1026" w:author="Roger Marks" w:date="2013-03-20T08:13:00Z"/>
                <w:sz w:val="18"/>
              </w:rPr>
            </w:pPr>
            <w:ins w:id="1027" w:author="Roger Marks" w:date="2013-03-20T08:13:00Z">
              <w:r>
                <w:rPr>
                  <w:sz w:val="18"/>
                </w:rPr>
                <w:t>&lt;URL1a&gt;</w:t>
              </w:r>
            </w:ins>
          </w:p>
          <w:p w:rsidR="00000000" w:rsidRDefault="002E77FB">
            <w:pPr>
              <w:pStyle w:val="Tabletext"/>
              <w:numPr>
                <w:ins w:id="1028" w:author="Roger Marks" w:date="2013-03-20T02:35:00Z"/>
              </w:numPr>
              <w:jc w:val="left"/>
              <w:rPr>
                <w:ins w:id="1029" w:author="Roger Marks" w:date="2013-03-20T02:35:00Z"/>
                <w:sz w:val="18"/>
                <w:lang w:val="en-US"/>
              </w:rPr>
              <w:pPrChange w:id="1030" w:author="Roger Marks" w:date="2013-03-20T08:08:00Z">
                <w:pPr>
                  <w:pStyle w:val="Tabletext"/>
                </w:pPr>
              </w:pPrChange>
            </w:pPr>
            <w:ins w:id="1031" w:author="Roger Marks" w:date="2013-03-20T08:13:00Z">
              <w:r>
                <w:rPr>
                  <w:sz w:val="18"/>
                </w:rPr>
                <w:t>(Clause 6</w:t>
              </w:r>
              <w:r w:rsidRPr="00222229">
                <w:rPr>
                  <w:sz w:val="18"/>
                </w:rPr>
                <w:t xml:space="preserve">, </w:t>
              </w:r>
              <w:r>
                <w:rPr>
                  <w:sz w:val="18"/>
                </w:rPr>
                <w:t>IEEE transposition of IEEE Std 802.16.1a-2013</w:t>
              </w:r>
              <w:r w:rsidRPr="00222229">
                <w:rPr>
                  <w:sz w:val="18"/>
                </w:rPr>
                <w:t>)</w:t>
              </w:r>
            </w:ins>
          </w:p>
        </w:tc>
      </w:tr>
      <w:tr w:rsidR="00D4354B" w:rsidRPr="00D4354B">
        <w:trPr>
          <w:ins w:id="1032" w:author="Roger Marks" w:date="2013-03-20T02:35:00Z"/>
        </w:trPr>
        <w:tc>
          <w:tcPr>
            <w:tcW w:w="2110" w:type="pct"/>
            <w:tcPrChange w:id="1033" w:author="Roger Marks" w:date="2013-03-20T02:39:00Z">
              <w:tcPr>
                <w:tcW w:w="2247" w:type="pct"/>
              </w:tcPr>
            </w:tcPrChange>
          </w:tcPr>
          <w:p w:rsidR="00D4354B" w:rsidRPr="00D4354B" w:rsidRDefault="00D4354B" w:rsidP="00DF3ED0">
            <w:pPr>
              <w:pStyle w:val="Tabletext"/>
              <w:numPr>
                <w:ins w:id="1034" w:author="Roger Marks" w:date="2013-03-20T02:35:00Z"/>
              </w:numPr>
              <w:jc w:val="left"/>
              <w:rPr>
                <w:ins w:id="1035" w:author="Roger Marks" w:date="2013-03-20T02:35:00Z"/>
                <w:sz w:val="18"/>
              </w:rPr>
            </w:pPr>
            <w:ins w:id="1036" w:author="Roger Marks" w:date="2013-03-20T02:35:00Z">
              <w:r w:rsidRPr="00D4354B">
                <w:rPr>
                  <w:sz w:val="18"/>
                </w:rPr>
                <w:t>Annex A: Bibliography</w:t>
              </w:r>
            </w:ins>
          </w:p>
        </w:tc>
        <w:tc>
          <w:tcPr>
            <w:tcW w:w="1143" w:type="pct"/>
            <w:tcPrChange w:id="1037" w:author="Roger Marks" w:date="2013-03-20T02:39:00Z">
              <w:tcPr>
                <w:tcW w:w="1005" w:type="pct"/>
              </w:tcPr>
            </w:tcPrChange>
          </w:tcPr>
          <w:p w:rsidR="00222229" w:rsidRDefault="00222229" w:rsidP="00222229">
            <w:pPr>
              <w:pStyle w:val="Tabletext"/>
              <w:keepNext/>
              <w:numPr>
                <w:ins w:id="1038" w:author="Roger Marks" w:date="2013-03-20T08:08:00Z"/>
              </w:numPr>
              <w:jc w:val="left"/>
              <w:rPr>
                <w:ins w:id="1039" w:author="Roger Marks" w:date="2013-03-20T08:08:00Z"/>
                <w:sz w:val="18"/>
              </w:rPr>
            </w:pPr>
            <w:ins w:id="1040" w:author="Roger Marks" w:date="2013-03-20T08:09:00Z">
              <w:r>
                <w:rPr>
                  <w:sz w:val="18"/>
                </w:rPr>
                <w:t>&lt;URL1&gt;</w:t>
              </w:r>
            </w:ins>
          </w:p>
          <w:p w:rsidR="00000000" w:rsidRDefault="00222229">
            <w:pPr>
              <w:pStyle w:val="Tabletext"/>
              <w:numPr>
                <w:ins w:id="1041" w:author="Roger Marks" w:date="2013-03-20T02:35:00Z"/>
              </w:numPr>
              <w:jc w:val="left"/>
              <w:rPr>
                <w:ins w:id="1042" w:author="Roger Marks" w:date="2013-03-20T02:35:00Z"/>
                <w:sz w:val="18"/>
              </w:rPr>
              <w:pPrChange w:id="1043" w:author="Roger Marks" w:date="2013-03-20T08:08:00Z">
                <w:pPr>
                  <w:pStyle w:val="Tabletext"/>
                </w:pPr>
              </w:pPrChange>
            </w:pPr>
            <w:ins w:id="1044" w:author="Roger Marks" w:date="2013-03-20T08:08:00Z">
              <w:r>
                <w:rPr>
                  <w:sz w:val="18"/>
                </w:rPr>
                <w:t>(</w:t>
              </w:r>
              <w:bookmarkStart w:id="1045" w:name="OLE_LINK104"/>
              <w:r>
                <w:rPr>
                  <w:sz w:val="18"/>
                </w:rPr>
                <w:t>Annex A</w:t>
              </w:r>
              <w:bookmarkEnd w:id="1045"/>
              <w:r w:rsidRPr="00222229">
                <w:rPr>
                  <w:sz w:val="18"/>
                </w:rPr>
                <w:t xml:space="preserve">, </w:t>
              </w:r>
            </w:ins>
            <w:ins w:id="1046" w:author="Roger Marks" w:date="2013-03-20T08:11:00Z">
              <w:r w:rsidR="002E77FB">
                <w:rPr>
                  <w:sz w:val="18"/>
                </w:rPr>
                <w:t>IEEE transposition of IEEE Std 802.16.1-2012</w:t>
              </w:r>
            </w:ins>
            <w:ins w:id="1047" w:author="Roger Marks" w:date="2013-03-20T08:08:00Z">
              <w:r w:rsidRPr="00222229">
                <w:rPr>
                  <w:sz w:val="18"/>
                </w:rPr>
                <w:t>)</w:t>
              </w:r>
            </w:ins>
          </w:p>
        </w:tc>
        <w:tc>
          <w:tcPr>
            <w:tcW w:w="868" w:type="pct"/>
            <w:tcPrChange w:id="1048" w:author="Roger Marks" w:date="2013-03-20T02:39:00Z">
              <w:tcPr>
                <w:tcW w:w="868" w:type="pct"/>
              </w:tcPr>
            </w:tcPrChange>
          </w:tcPr>
          <w:p w:rsidR="00000000" w:rsidRDefault="006D269D">
            <w:pPr>
              <w:pStyle w:val="Tabletext"/>
              <w:numPr>
                <w:ins w:id="1049" w:author="Roger Marks" w:date="2013-03-20T02:35:00Z"/>
              </w:numPr>
              <w:jc w:val="left"/>
              <w:rPr>
                <w:ins w:id="1050" w:author="Roger Marks" w:date="2013-03-20T02:35:00Z"/>
                <w:sz w:val="18"/>
              </w:rPr>
              <w:pPrChange w:id="1051" w:author="Roger Marks" w:date="2013-03-20T08:08:00Z">
                <w:pPr>
                  <w:pStyle w:val="Tabletext"/>
                </w:pPr>
              </w:pPrChange>
            </w:pPr>
            <w:ins w:id="1052" w:author="Roger Marks" w:date="2013-03-20T02:43:00Z">
              <w:r w:rsidRPr="0010676E">
                <w:rPr>
                  <w:i/>
                  <w:sz w:val="18"/>
                  <w:szCs w:val="18"/>
                  <w:lang w:eastAsia="ja-JP"/>
                </w:rPr>
                <w:t>Not applicable</w:t>
              </w:r>
            </w:ins>
          </w:p>
        </w:tc>
        <w:tc>
          <w:tcPr>
            <w:tcW w:w="880" w:type="pct"/>
            <w:tcPrChange w:id="1053" w:author="Roger Marks" w:date="2013-03-20T02:39:00Z">
              <w:tcPr>
                <w:tcW w:w="881" w:type="pct"/>
              </w:tcPr>
            </w:tcPrChange>
          </w:tcPr>
          <w:p w:rsidR="00000000" w:rsidRDefault="006D269D">
            <w:pPr>
              <w:pStyle w:val="Tabletext"/>
              <w:numPr>
                <w:ins w:id="1054" w:author="Roger Marks" w:date="2013-03-20T02:35:00Z"/>
              </w:numPr>
              <w:jc w:val="left"/>
              <w:rPr>
                <w:ins w:id="1055" w:author="Roger Marks" w:date="2013-03-20T02:35:00Z"/>
                <w:sz w:val="18"/>
              </w:rPr>
              <w:pPrChange w:id="1056" w:author="Roger Marks" w:date="2013-03-20T08:08:00Z">
                <w:pPr>
                  <w:pStyle w:val="Tabletext"/>
                </w:pPr>
              </w:pPrChange>
            </w:pPr>
            <w:ins w:id="1057" w:author="Roger Marks" w:date="2013-03-20T02:43:00Z">
              <w:r w:rsidRPr="0010676E">
                <w:rPr>
                  <w:i/>
                  <w:sz w:val="18"/>
                  <w:szCs w:val="18"/>
                  <w:lang w:eastAsia="ja-JP"/>
                </w:rPr>
                <w:t>Not applicable</w:t>
              </w:r>
            </w:ins>
          </w:p>
        </w:tc>
      </w:tr>
      <w:tr w:rsidR="00D4354B" w:rsidRPr="00D4354B">
        <w:trPr>
          <w:ins w:id="1058" w:author="Roger Marks" w:date="2013-03-20T02:35:00Z"/>
        </w:trPr>
        <w:tc>
          <w:tcPr>
            <w:tcW w:w="2110" w:type="pct"/>
            <w:tcPrChange w:id="1059" w:author="Roger Marks" w:date="2013-03-20T02:39:00Z">
              <w:tcPr>
                <w:tcW w:w="2247" w:type="pct"/>
              </w:tcPr>
            </w:tcPrChange>
          </w:tcPr>
          <w:p w:rsidR="00D4354B" w:rsidRPr="00D4354B" w:rsidRDefault="00D4354B" w:rsidP="00DF3ED0">
            <w:pPr>
              <w:pStyle w:val="Tabletext"/>
              <w:numPr>
                <w:ins w:id="1060" w:author="Roger Marks" w:date="2013-03-20T02:35:00Z"/>
              </w:numPr>
              <w:jc w:val="left"/>
              <w:rPr>
                <w:ins w:id="1061" w:author="Roger Marks" w:date="2013-03-20T02:35:00Z"/>
                <w:sz w:val="18"/>
              </w:rPr>
            </w:pPr>
            <w:ins w:id="1062" w:author="Roger Marks" w:date="2013-03-20T02:35:00Z">
              <w:r w:rsidRPr="00D4354B">
                <w:rPr>
                  <w:sz w:val="18"/>
                </w:rPr>
                <w:t>Annex B: Control Messages</w:t>
              </w:r>
            </w:ins>
          </w:p>
        </w:tc>
        <w:tc>
          <w:tcPr>
            <w:tcW w:w="1143" w:type="pct"/>
            <w:tcPrChange w:id="1063" w:author="Roger Marks" w:date="2013-03-20T02:39:00Z">
              <w:tcPr>
                <w:tcW w:w="1005" w:type="pct"/>
              </w:tcPr>
            </w:tcPrChange>
          </w:tcPr>
          <w:p w:rsidR="00222229" w:rsidRDefault="00222229" w:rsidP="00222229">
            <w:pPr>
              <w:pStyle w:val="Tabletext"/>
              <w:keepNext/>
              <w:numPr>
                <w:ins w:id="1064" w:author="Roger Marks" w:date="2013-03-20T08:08:00Z"/>
              </w:numPr>
              <w:jc w:val="left"/>
              <w:rPr>
                <w:ins w:id="1065" w:author="Roger Marks" w:date="2013-03-20T08:08:00Z"/>
                <w:sz w:val="18"/>
              </w:rPr>
            </w:pPr>
            <w:ins w:id="1066" w:author="Roger Marks" w:date="2013-03-20T08:09:00Z">
              <w:r>
                <w:rPr>
                  <w:sz w:val="18"/>
                </w:rPr>
                <w:t>&lt;URL1&gt;</w:t>
              </w:r>
            </w:ins>
          </w:p>
          <w:p w:rsidR="00000000" w:rsidRDefault="00222229">
            <w:pPr>
              <w:pStyle w:val="Tabletext"/>
              <w:numPr>
                <w:ins w:id="1067" w:author="Roger Marks" w:date="2013-03-20T02:35:00Z"/>
              </w:numPr>
              <w:jc w:val="left"/>
              <w:rPr>
                <w:ins w:id="1068" w:author="Roger Marks" w:date="2013-03-20T02:35:00Z"/>
                <w:sz w:val="18"/>
              </w:rPr>
              <w:pPrChange w:id="1069" w:author="Roger Marks" w:date="2013-03-20T08:08:00Z">
                <w:pPr>
                  <w:pStyle w:val="Tabletext"/>
                </w:pPr>
              </w:pPrChange>
            </w:pPr>
            <w:ins w:id="1070" w:author="Roger Marks" w:date="2013-03-20T08:08:00Z">
              <w:r>
                <w:rPr>
                  <w:sz w:val="18"/>
                </w:rPr>
                <w:t>(</w:t>
              </w:r>
              <w:bookmarkStart w:id="1071" w:name="OLE_LINK106"/>
              <w:r>
                <w:rPr>
                  <w:sz w:val="18"/>
                </w:rPr>
                <w:t>Annex B</w:t>
              </w:r>
              <w:bookmarkEnd w:id="1071"/>
              <w:r w:rsidRPr="00222229">
                <w:rPr>
                  <w:sz w:val="18"/>
                </w:rPr>
                <w:t xml:space="preserve">, </w:t>
              </w:r>
            </w:ins>
            <w:ins w:id="1072" w:author="Roger Marks" w:date="2013-03-20T08:11:00Z">
              <w:r w:rsidR="002E77FB">
                <w:rPr>
                  <w:sz w:val="18"/>
                </w:rPr>
                <w:t>IEEE transposition of IEEE Std 802.16.1-2012</w:t>
              </w:r>
            </w:ins>
            <w:ins w:id="1073" w:author="Roger Marks" w:date="2013-03-20T08:08:00Z">
              <w:r w:rsidRPr="00222229">
                <w:rPr>
                  <w:sz w:val="18"/>
                </w:rPr>
                <w:t>)</w:t>
              </w:r>
            </w:ins>
          </w:p>
        </w:tc>
        <w:tc>
          <w:tcPr>
            <w:tcW w:w="868" w:type="pct"/>
            <w:tcPrChange w:id="1074" w:author="Roger Marks" w:date="2013-03-20T02:39:00Z">
              <w:tcPr>
                <w:tcW w:w="868" w:type="pct"/>
              </w:tcPr>
            </w:tcPrChange>
          </w:tcPr>
          <w:p w:rsidR="002E77FB" w:rsidRDefault="002E77FB" w:rsidP="002E77FB">
            <w:pPr>
              <w:pStyle w:val="Tabletext"/>
              <w:keepNext/>
              <w:numPr>
                <w:ins w:id="1075" w:author="Roger Marks" w:date="2013-03-20T08:12:00Z"/>
              </w:numPr>
              <w:jc w:val="left"/>
              <w:rPr>
                <w:ins w:id="1076" w:author="Roger Marks" w:date="2013-03-20T08:12:00Z"/>
                <w:sz w:val="18"/>
              </w:rPr>
            </w:pPr>
            <w:ins w:id="1077" w:author="Roger Marks" w:date="2013-03-20T08:12:00Z">
              <w:r>
                <w:rPr>
                  <w:sz w:val="18"/>
                </w:rPr>
                <w:t>&lt;URL1b&gt;</w:t>
              </w:r>
            </w:ins>
          </w:p>
          <w:p w:rsidR="00000000" w:rsidRDefault="002E77FB">
            <w:pPr>
              <w:pStyle w:val="Tabletext"/>
              <w:numPr>
                <w:ins w:id="1078" w:author="Roger Marks" w:date="2013-03-20T02:35:00Z"/>
              </w:numPr>
              <w:jc w:val="left"/>
              <w:rPr>
                <w:ins w:id="1079" w:author="Roger Marks" w:date="2013-03-20T02:35:00Z"/>
                <w:sz w:val="18"/>
              </w:rPr>
              <w:pPrChange w:id="1080" w:author="Roger Marks" w:date="2013-03-20T08:08:00Z">
                <w:pPr>
                  <w:pStyle w:val="Tabletext"/>
                </w:pPr>
              </w:pPrChange>
            </w:pPr>
            <w:ins w:id="1081" w:author="Roger Marks" w:date="2013-03-20T08:12:00Z">
              <w:r>
                <w:rPr>
                  <w:sz w:val="18"/>
                </w:rPr>
                <w:t>(</w:t>
              </w:r>
              <w:bookmarkStart w:id="1082" w:name="OLE_LINK108"/>
              <w:r>
                <w:rPr>
                  <w:sz w:val="18"/>
                </w:rPr>
                <w:t>Annex B</w:t>
              </w:r>
              <w:bookmarkEnd w:id="1082"/>
              <w:r w:rsidRPr="00222229">
                <w:rPr>
                  <w:sz w:val="18"/>
                </w:rPr>
                <w:t xml:space="preserve">, </w:t>
              </w:r>
              <w:r>
                <w:rPr>
                  <w:sz w:val="18"/>
                </w:rPr>
                <w:t>IEEE transposition of IEEE Std 802.16.1b-2012</w:t>
              </w:r>
              <w:r w:rsidRPr="00222229">
                <w:rPr>
                  <w:sz w:val="18"/>
                </w:rPr>
                <w:t>)</w:t>
              </w:r>
            </w:ins>
          </w:p>
        </w:tc>
        <w:tc>
          <w:tcPr>
            <w:tcW w:w="880" w:type="pct"/>
            <w:tcPrChange w:id="1083" w:author="Roger Marks" w:date="2013-03-20T02:39:00Z">
              <w:tcPr>
                <w:tcW w:w="881" w:type="pct"/>
              </w:tcPr>
            </w:tcPrChange>
          </w:tcPr>
          <w:p w:rsidR="002E77FB" w:rsidRDefault="002E77FB" w:rsidP="002E77FB">
            <w:pPr>
              <w:pStyle w:val="Tabletext"/>
              <w:keepNext/>
              <w:numPr>
                <w:ins w:id="1084" w:author="Roger Marks" w:date="2013-03-20T08:13:00Z"/>
              </w:numPr>
              <w:jc w:val="left"/>
              <w:rPr>
                <w:ins w:id="1085" w:author="Roger Marks" w:date="2013-03-20T08:13:00Z"/>
                <w:sz w:val="18"/>
              </w:rPr>
            </w:pPr>
            <w:ins w:id="1086" w:author="Roger Marks" w:date="2013-03-20T08:13:00Z">
              <w:r>
                <w:rPr>
                  <w:sz w:val="18"/>
                </w:rPr>
                <w:t>&lt;URL1a&gt;</w:t>
              </w:r>
            </w:ins>
          </w:p>
          <w:p w:rsidR="00000000" w:rsidRDefault="002E77FB">
            <w:pPr>
              <w:pStyle w:val="Tabletext"/>
              <w:numPr>
                <w:ins w:id="1087" w:author="Roger Marks" w:date="2013-03-20T02:35:00Z"/>
              </w:numPr>
              <w:jc w:val="left"/>
              <w:rPr>
                <w:ins w:id="1088" w:author="Roger Marks" w:date="2013-03-20T02:35:00Z"/>
                <w:sz w:val="18"/>
              </w:rPr>
              <w:pPrChange w:id="1089" w:author="Roger Marks" w:date="2013-03-20T08:08:00Z">
                <w:pPr>
                  <w:pStyle w:val="Tabletext"/>
                </w:pPr>
              </w:pPrChange>
            </w:pPr>
            <w:ins w:id="1090" w:author="Roger Marks" w:date="2013-03-20T08:13:00Z">
              <w:r>
                <w:rPr>
                  <w:sz w:val="18"/>
                </w:rPr>
                <w:t>(Annex B</w:t>
              </w:r>
              <w:r w:rsidRPr="00222229">
                <w:rPr>
                  <w:sz w:val="18"/>
                </w:rPr>
                <w:t xml:space="preserve">, </w:t>
              </w:r>
              <w:r>
                <w:rPr>
                  <w:sz w:val="18"/>
                </w:rPr>
                <w:t>IEEE transposition of IEEE Std 802.16.1a-2013</w:t>
              </w:r>
              <w:r w:rsidRPr="00222229">
                <w:rPr>
                  <w:sz w:val="18"/>
                </w:rPr>
                <w:t>)</w:t>
              </w:r>
            </w:ins>
          </w:p>
        </w:tc>
      </w:tr>
      <w:tr w:rsidR="00D4354B" w:rsidRPr="00D4354B">
        <w:trPr>
          <w:ins w:id="1091" w:author="Roger Marks" w:date="2013-03-20T02:35:00Z"/>
        </w:trPr>
        <w:tc>
          <w:tcPr>
            <w:tcW w:w="2110" w:type="pct"/>
            <w:tcPrChange w:id="1092" w:author="Roger Marks" w:date="2013-03-20T02:39:00Z">
              <w:tcPr>
                <w:tcW w:w="2247" w:type="pct"/>
              </w:tcPr>
            </w:tcPrChange>
          </w:tcPr>
          <w:p w:rsidR="00D4354B" w:rsidRPr="00D4354B" w:rsidRDefault="00D4354B" w:rsidP="00DF3ED0">
            <w:pPr>
              <w:pStyle w:val="Tabletext"/>
              <w:numPr>
                <w:ins w:id="1093" w:author="Roger Marks" w:date="2013-03-20T02:35:00Z"/>
              </w:numPr>
              <w:jc w:val="left"/>
              <w:rPr>
                <w:ins w:id="1094" w:author="Roger Marks" w:date="2013-03-20T02:35:00Z"/>
                <w:sz w:val="18"/>
                <w:lang w:val="en-US"/>
              </w:rPr>
            </w:pPr>
            <w:ins w:id="1095" w:author="Roger Marks" w:date="2013-03-20T02:35:00Z">
              <w:r w:rsidRPr="00D4354B">
                <w:rPr>
                  <w:sz w:val="18"/>
                  <w:lang w:val="en-US"/>
                </w:rPr>
                <w:t>Annex C: Test Vectors</w:t>
              </w:r>
            </w:ins>
          </w:p>
        </w:tc>
        <w:tc>
          <w:tcPr>
            <w:tcW w:w="1143" w:type="pct"/>
            <w:tcPrChange w:id="1096" w:author="Roger Marks" w:date="2013-03-20T02:39:00Z">
              <w:tcPr>
                <w:tcW w:w="1005" w:type="pct"/>
              </w:tcPr>
            </w:tcPrChange>
          </w:tcPr>
          <w:p w:rsidR="00222229" w:rsidRDefault="00222229" w:rsidP="00222229">
            <w:pPr>
              <w:pStyle w:val="Tabletext"/>
              <w:keepNext/>
              <w:numPr>
                <w:ins w:id="1097" w:author="Roger Marks" w:date="2013-03-20T08:08:00Z"/>
              </w:numPr>
              <w:jc w:val="left"/>
              <w:rPr>
                <w:ins w:id="1098" w:author="Roger Marks" w:date="2013-03-20T08:08:00Z"/>
                <w:sz w:val="18"/>
              </w:rPr>
            </w:pPr>
            <w:ins w:id="1099" w:author="Roger Marks" w:date="2013-03-20T08:09:00Z">
              <w:r>
                <w:rPr>
                  <w:sz w:val="18"/>
                </w:rPr>
                <w:t>&lt;URL1&gt;</w:t>
              </w:r>
            </w:ins>
          </w:p>
          <w:p w:rsidR="00000000" w:rsidRDefault="00222229">
            <w:pPr>
              <w:pStyle w:val="Tabletext"/>
              <w:numPr>
                <w:ins w:id="1100" w:author="Roger Marks" w:date="2013-03-20T02:35:00Z"/>
              </w:numPr>
              <w:jc w:val="left"/>
              <w:rPr>
                <w:ins w:id="1101" w:author="Roger Marks" w:date="2013-03-20T02:35:00Z"/>
                <w:sz w:val="18"/>
                <w:lang w:val="en-US"/>
              </w:rPr>
              <w:pPrChange w:id="1102" w:author="Roger Marks" w:date="2013-03-20T08:08:00Z">
                <w:pPr>
                  <w:pStyle w:val="Tabletext"/>
                </w:pPr>
              </w:pPrChange>
            </w:pPr>
            <w:ins w:id="1103" w:author="Roger Marks" w:date="2013-03-20T08:08:00Z">
              <w:r>
                <w:rPr>
                  <w:sz w:val="18"/>
                </w:rPr>
                <w:t>(</w:t>
              </w:r>
            </w:ins>
            <w:ins w:id="1104" w:author="Roger Marks" w:date="2013-03-20T08:09:00Z">
              <w:r>
                <w:rPr>
                  <w:sz w:val="18"/>
                </w:rPr>
                <w:t>Annex C</w:t>
              </w:r>
            </w:ins>
            <w:ins w:id="1105" w:author="Roger Marks" w:date="2013-03-20T08:08:00Z">
              <w:r w:rsidRPr="00222229">
                <w:rPr>
                  <w:sz w:val="18"/>
                </w:rPr>
                <w:t xml:space="preserve">, </w:t>
              </w:r>
            </w:ins>
            <w:ins w:id="1106" w:author="Roger Marks" w:date="2013-03-20T08:11:00Z">
              <w:r w:rsidR="002E77FB">
                <w:rPr>
                  <w:sz w:val="18"/>
                </w:rPr>
                <w:t>IEEE transposition of IEEE Std 802.16.1-2012</w:t>
              </w:r>
            </w:ins>
            <w:ins w:id="1107" w:author="Roger Marks" w:date="2013-03-20T08:08:00Z">
              <w:r w:rsidRPr="00222229">
                <w:rPr>
                  <w:sz w:val="18"/>
                </w:rPr>
                <w:t>)</w:t>
              </w:r>
            </w:ins>
          </w:p>
        </w:tc>
        <w:tc>
          <w:tcPr>
            <w:tcW w:w="868" w:type="pct"/>
            <w:tcPrChange w:id="1108" w:author="Roger Marks" w:date="2013-03-20T02:39:00Z">
              <w:tcPr>
                <w:tcW w:w="868" w:type="pct"/>
              </w:tcPr>
            </w:tcPrChange>
          </w:tcPr>
          <w:p w:rsidR="00000000" w:rsidRDefault="006D269D">
            <w:pPr>
              <w:pStyle w:val="Tabletext"/>
              <w:numPr>
                <w:ins w:id="1109" w:author="Roger Marks" w:date="2013-03-20T02:35:00Z"/>
              </w:numPr>
              <w:jc w:val="left"/>
              <w:rPr>
                <w:ins w:id="1110" w:author="Roger Marks" w:date="2013-03-20T02:35:00Z"/>
                <w:sz w:val="18"/>
                <w:lang w:val="en-US"/>
              </w:rPr>
              <w:pPrChange w:id="1111" w:author="Roger Marks" w:date="2013-03-20T08:08:00Z">
                <w:pPr>
                  <w:pStyle w:val="Tabletext"/>
                </w:pPr>
              </w:pPrChange>
            </w:pPr>
            <w:ins w:id="1112" w:author="Roger Marks" w:date="2013-03-20T02:43:00Z">
              <w:r w:rsidRPr="0010676E">
                <w:rPr>
                  <w:i/>
                  <w:sz w:val="18"/>
                  <w:szCs w:val="18"/>
                  <w:lang w:eastAsia="ja-JP"/>
                </w:rPr>
                <w:t>Not applicable</w:t>
              </w:r>
            </w:ins>
          </w:p>
        </w:tc>
        <w:tc>
          <w:tcPr>
            <w:tcW w:w="880" w:type="pct"/>
            <w:tcPrChange w:id="1113" w:author="Roger Marks" w:date="2013-03-20T02:39:00Z">
              <w:tcPr>
                <w:tcW w:w="881" w:type="pct"/>
              </w:tcPr>
            </w:tcPrChange>
          </w:tcPr>
          <w:p w:rsidR="00000000" w:rsidRDefault="006D269D">
            <w:pPr>
              <w:pStyle w:val="Tabletext"/>
              <w:numPr>
                <w:ins w:id="1114" w:author="Roger Marks" w:date="2013-03-20T02:35:00Z"/>
              </w:numPr>
              <w:jc w:val="left"/>
              <w:rPr>
                <w:ins w:id="1115" w:author="Roger Marks" w:date="2013-03-20T02:35:00Z"/>
                <w:b/>
                <w:sz w:val="18"/>
                <w:lang w:val="en-US"/>
              </w:rPr>
              <w:pPrChange w:id="1116" w:author="Roger Marks" w:date="2013-03-20T08:08:00Z">
                <w:pPr>
                  <w:pStyle w:val="Tabletext"/>
                  <w:tabs>
                    <w:tab w:val="center" w:pos="4820"/>
                  </w:tabs>
                </w:pPr>
              </w:pPrChange>
            </w:pPr>
            <w:ins w:id="1117" w:author="Roger Marks" w:date="2013-03-20T02:43:00Z">
              <w:r w:rsidRPr="0010676E">
                <w:rPr>
                  <w:i/>
                  <w:sz w:val="18"/>
                  <w:szCs w:val="18"/>
                  <w:lang w:eastAsia="ja-JP"/>
                </w:rPr>
                <w:t>Not applicable</w:t>
              </w:r>
            </w:ins>
          </w:p>
        </w:tc>
      </w:tr>
      <w:tr w:rsidR="00D4354B" w:rsidRPr="00D4354B">
        <w:trPr>
          <w:ins w:id="1118" w:author="Roger Marks" w:date="2013-03-20T02:35:00Z"/>
        </w:trPr>
        <w:tc>
          <w:tcPr>
            <w:tcW w:w="2110" w:type="pct"/>
            <w:tcPrChange w:id="1119" w:author="Roger Marks" w:date="2013-03-20T02:39:00Z">
              <w:tcPr>
                <w:tcW w:w="2247" w:type="pct"/>
              </w:tcPr>
            </w:tcPrChange>
          </w:tcPr>
          <w:p w:rsidR="00D4354B" w:rsidRPr="00D4354B" w:rsidRDefault="00D4354B" w:rsidP="00DF3ED0">
            <w:pPr>
              <w:pStyle w:val="Tabletext"/>
              <w:numPr>
                <w:ins w:id="1120" w:author="Roger Marks" w:date="2013-03-20T02:35:00Z"/>
              </w:numPr>
              <w:jc w:val="left"/>
              <w:rPr>
                <w:ins w:id="1121" w:author="Roger Marks" w:date="2013-03-20T02:35:00Z"/>
                <w:sz w:val="18"/>
              </w:rPr>
            </w:pPr>
            <w:ins w:id="1122" w:author="Roger Marks" w:date="2013-03-20T02:35:00Z">
              <w:r w:rsidRPr="00D4354B">
                <w:rPr>
                  <w:sz w:val="18"/>
                </w:rPr>
                <w:t>Annex D: Supported frequency bands</w:t>
              </w:r>
            </w:ins>
          </w:p>
        </w:tc>
        <w:tc>
          <w:tcPr>
            <w:tcW w:w="1143" w:type="pct"/>
            <w:tcPrChange w:id="1123" w:author="Roger Marks" w:date="2013-03-20T02:39:00Z">
              <w:tcPr>
                <w:tcW w:w="1005" w:type="pct"/>
              </w:tcPr>
            </w:tcPrChange>
          </w:tcPr>
          <w:p w:rsidR="00222229" w:rsidRDefault="00222229" w:rsidP="00222229">
            <w:pPr>
              <w:pStyle w:val="Tabletext"/>
              <w:keepNext/>
              <w:numPr>
                <w:ins w:id="1124" w:author="Roger Marks" w:date="2013-03-20T08:08:00Z"/>
              </w:numPr>
              <w:jc w:val="left"/>
              <w:rPr>
                <w:ins w:id="1125" w:author="Roger Marks" w:date="2013-03-20T08:08:00Z"/>
                <w:sz w:val="18"/>
              </w:rPr>
            </w:pPr>
            <w:ins w:id="1126" w:author="Roger Marks" w:date="2013-03-20T08:09:00Z">
              <w:r>
                <w:rPr>
                  <w:sz w:val="18"/>
                </w:rPr>
                <w:t>&lt;URL1&gt;</w:t>
              </w:r>
            </w:ins>
          </w:p>
          <w:p w:rsidR="00000000" w:rsidRDefault="00222229">
            <w:pPr>
              <w:pStyle w:val="Tabletext"/>
              <w:numPr>
                <w:ins w:id="1127" w:author="Roger Marks" w:date="2013-03-20T02:35:00Z"/>
              </w:numPr>
              <w:jc w:val="left"/>
              <w:rPr>
                <w:ins w:id="1128" w:author="Roger Marks" w:date="2013-03-20T02:35:00Z"/>
                <w:sz w:val="18"/>
              </w:rPr>
              <w:pPrChange w:id="1129" w:author="Roger Marks" w:date="2013-03-20T08:08:00Z">
                <w:pPr>
                  <w:pStyle w:val="Tabletext"/>
                </w:pPr>
              </w:pPrChange>
            </w:pPr>
            <w:ins w:id="1130" w:author="Roger Marks" w:date="2013-03-20T08:08:00Z">
              <w:r>
                <w:rPr>
                  <w:sz w:val="18"/>
                </w:rPr>
                <w:t>(</w:t>
              </w:r>
            </w:ins>
            <w:ins w:id="1131" w:author="Roger Marks" w:date="2013-03-20T08:09:00Z">
              <w:r>
                <w:rPr>
                  <w:sz w:val="18"/>
                </w:rPr>
                <w:t>Annex D</w:t>
              </w:r>
            </w:ins>
            <w:ins w:id="1132" w:author="Roger Marks" w:date="2013-03-20T08:08:00Z">
              <w:r w:rsidRPr="00222229">
                <w:rPr>
                  <w:sz w:val="18"/>
                </w:rPr>
                <w:t xml:space="preserve">, </w:t>
              </w:r>
            </w:ins>
            <w:ins w:id="1133" w:author="Roger Marks" w:date="2013-03-20T08:11:00Z">
              <w:r w:rsidR="002E77FB">
                <w:rPr>
                  <w:sz w:val="18"/>
                </w:rPr>
                <w:t>IEEE transposition of IEEE Std 802.16.1-2012</w:t>
              </w:r>
            </w:ins>
            <w:ins w:id="1134" w:author="Roger Marks" w:date="2013-03-20T08:08:00Z">
              <w:r w:rsidRPr="00222229">
                <w:rPr>
                  <w:sz w:val="18"/>
                </w:rPr>
                <w:t>)</w:t>
              </w:r>
            </w:ins>
          </w:p>
        </w:tc>
        <w:tc>
          <w:tcPr>
            <w:tcW w:w="868" w:type="pct"/>
            <w:tcPrChange w:id="1135" w:author="Roger Marks" w:date="2013-03-20T02:39:00Z">
              <w:tcPr>
                <w:tcW w:w="868" w:type="pct"/>
              </w:tcPr>
            </w:tcPrChange>
          </w:tcPr>
          <w:p w:rsidR="00000000" w:rsidRDefault="006D269D">
            <w:pPr>
              <w:pStyle w:val="Tabletext"/>
              <w:numPr>
                <w:ins w:id="1136" w:author="Roger Marks" w:date="2013-03-20T02:35:00Z"/>
              </w:numPr>
              <w:jc w:val="left"/>
              <w:rPr>
                <w:ins w:id="1137" w:author="Roger Marks" w:date="2013-03-20T02:35:00Z"/>
                <w:sz w:val="18"/>
              </w:rPr>
              <w:pPrChange w:id="1138" w:author="Roger Marks" w:date="2013-03-20T08:08:00Z">
                <w:pPr>
                  <w:pStyle w:val="Tabletext"/>
                </w:pPr>
              </w:pPrChange>
            </w:pPr>
            <w:ins w:id="1139" w:author="Roger Marks" w:date="2013-03-20T02:43:00Z">
              <w:r w:rsidRPr="0010676E">
                <w:rPr>
                  <w:i/>
                  <w:sz w:val="18"/>
                  <w:szCs w:val="18"/>
                  <w:lang w:eastAsia="ja-JP"/>
                </w:rPr>
                <w:t>Not applicable</w:t>
              </w:r>
            </w:ins>
          </w:p>
        </w:tc>
        <w:tc>
          <w:tcPr>
            <w:tcW w:w="880" w:type="pct"/>
            <w:tcPrChange w:id="1140" w:author="Roger Marks" w:date="2013-03-20T02:39:00Z">
              <w:tcPr>
                <w:tcW w:w="881" w:type="pct"/>
              </w:tcPr>
            </w:tcPrChange>
          </w:tcPr>
          <w:p w:rsidR="00000000" w:rsidRDefault="006D269D">
            <w:pPr>
              <w:pStyle w:val="Tabletext"/>
              <w:numPr>
                <w:ins w:id="1141" w:author="Roger Marks" w:date="2013-03-20T02:35:00Z"/>
              </w:numPr>
              <w:jc w:val="left"/>
              <w:rPr>
                <w:ins w:id="1142" w:author="Roger Marks" w:date="2013-03-20T02:35:00Z"/>
                <w:sz w:val="18"/>
              </w:rPr>
              <w:pPrChange w:id="1143" w:author="Roger Marks" w:date="2013-03-20T08:08:00Z">
                <w:pPr>
                  <w:pStyle w:val="Tabletext"/>
                </w:pPr>
              </w:pPrChange>
            </w:pPr>
            <w:ins w:id="1144" w:author="Roger Marks" w:date="2013-03-20T02:43:00Z">
              <w:r w:rsidRPr="0010676E">
                <w:rPr>
                  <w:i/>
                  <w:sz w:val="18"/>
                  <w:szCs w:val="18"/>
                  <w:lang w:eastAsia="ja-JP"/>
                </w:rPr>
                <w:t>Not applicable</w:t>
              </w:r>
            </w:ins>
          </w:p>
        </w:tc>
      </w:tr>
      <w:tr w:rsidR="00D4354B" w:rsidRPr="00D4354B">
        <w:trPr>
          <w:ins w:id="1145" w:author="Roger Marks" w:date="2013-03-20T02:35:00Z"/>
        </w:trPr>
        <w:tc>
          <w:tcPr>
            <w:tcW w:w="2110" w:type="pct"/>
            <w:tcPrChange w:id="1146" w:author="Roger Marks" w:date="2013-03-20T02:39:00Z">
              <w:tcPr>
                <w:tcW w:w="2247" w:type="pct"/>
              </w:tcPr>
            </w:tcPrChange>
          </w:tcPr>
          <w:p w:rsidR="00D4354B" w:rsidRPr="00D4354B" w:rsidRDefault="00D4354B" w:rsidP="00DF3ED0">
            <w:pPr>
              <w:pStyle w:val="Tabletext"/>
              <w:numPr>
                <w:ins w:id="1147" w:author="Roger Marks" w:date="2013-03-20T02:35:00Z"/>
              </w:numPr>
              <w:jc w:val="left"/>
              <w:rPr>
                <w:ins w:id="1148" w:author="Roger Marks" w:date="2013-03-20T02:35:00Z"/>
                <w:sz w:val="18"/>
                <w:lang w:val="en-US"/>
              </w:rPr>
            </w:pPr>
            <w:ins w:id="1149" w:author="Roger Marks" w:date="2013-03-20T02:35:00Z">
              <w:r w:rsidRPr="00D4354B">
                <w:rPr>
                  <w:sz w:val="18"/>
                  <w:lang w:val="en-US"/>
                </w:rPr>
                <w:t>Annex E: Radio specifications</w:t>
              </w:r>
            </w:ins>
          </w:p>
        </w:tc>
        <w:tc>
          <w:tcPr>
            <w:tcW w:w="1143" w:type="pct"/>
            <w:tcPrChange w:id="1150" w:author="Roger Marks" w:date="2013-03-20T02:39:00Z">
              <w:tcPr>
                <w:tcW w:w="1005" w:type="pct"/>
              </w:tcPr>
            </w:tcPrChange>
          </w:tcPr>
          <w:p w:rsidR="00222229" w:rsidRDefault="00222229" w:rsidP="00222229">
            <w:pPr>
              <w:pStyle w:val="Tabletext"/>
              <w:keepNext/>
              <w:numPr>
                <w:ins w:id="1151" w:author="Roger Marks" w:date="2013-03-20T08:08:00Z"/>
              </w:numPr>
              <w:jc w:val="left"/>
              <w:rPr>
                <w:ins w:id="1152" w:author="Roger Marks" w:date="2013-03-20T08:08:00Z"/>
                <w:sz w:val="18"/>
              </w:rPr>
            </w:pPr>
            <w:ins w:id="1153" w:author="Roger Marks" w:date="2013-03-20T08:09:00Z">
              <w:r>
                <w:rPr>
                  <w:sz w:val="18"/>
                </w:rPr>
                <w:t>&lt;URL1&gt;</w:t>
              </w:r>
            </w:ins>
          </w:p>
          <w:p w:rsidR="00000000" w:rsidRDefault="00222229">
            <w:pPr>
              <w:pStyle w:val="Tabletext"/>
              <w:numPr>
                <w:ins w:id="1154" w:author="Roger Marks" w:date="2013-03-20T02:35:00Z"/>
              </w:numPr>
              <w:jc w:val="left"/>
              <w:rPr>
                <w:ins w:id="1155" w:author="Roger Marks" w:date="2013-03-20T02:35:00Z"/>
                <w:sz w:val="18"/>
                <w:lang w:val="en-US"/>
              </w:rPr>
              <w:pPrChange w:id="1156" w:author="Roger Marks" w:date="2013-03-20T08:08:00Z">
                <w:pPr>
                  <w:pStyle w:val="Tabletext"/>
                </w:pPr>
              </w:pPrChange>
            </w:pPr>
            <w:ins w:id="1157" w:author="Roger Marks" w:date="2013-03-20T08:08:00Z">
              <w:r>
                <w:rPr>
                  <w:sz w:val="18"/>
                </w:rPr>
                <w:t>(</w:t>
              </w:r>
            </w:ins>
            <w:ins w:id="1158" w:author="Roger Marks" w:date="2013-03-20T08:09:00Z">
              <w:r>
                <w:rPr>
                  <w:sz w:val="18"/>
                </w:rPr>
                <w:t>Annex E</w:t>
              </w:r>
            </w:ins>
            <w:ins w:id="1159" w:author="Roger Marks" w:date="2013-03-20T08:08:00Z">
              <w:r w:rsidRPr="00222229">
                <w:rPr>
                  <w:sz w:val="18"/>
                </w:rPr>
                <w:t xml:space="preserve">, </w:t>
              </w:r>
            </w:ins>
            <w:ins w:id="1160" w:author="Roger Marks" w:date="2013-03-20T08:11:00Z">
              <w:r w:rsidR="002E77FB">
                <w:rPr>
                  <w:sz w:val="18"/>
                </w:rPr>
                <w:t>IEEE transposition of IEEE Std 802.16.1-2012</w:t>
              </w:r>
            </w:ins>
            <w:ins w:id="1161" w:author="Roger Marks" w:date="2013-03-20T08:08:00Z">
              <w:r w:rsidRPr="00222229">
                <w:rPr>
                  <w:sz w:val="18"/>
                </w:rPr>
                <w:t>)</w:t>
              </w:r>
            </w:ins>
          </w:p>
        </w:tc>
        <w:tc>
          <w:tcPr>
            <w:tcW w:w="868" w:type="pct"/>
            <w:tcPrChange w:id="1162" w:author="Roger Marks" w:date="2013-03-20T02:39:00Z">
              <w:tcPr>
                <w:tcW w:w="868" w:type="pct"/>
              </w:tcPr>
            </w:tcPrChange>
          </w:tcPr>
          <w:p w:rsidR="00000000" w:rsidRDefault="006D269D">
            <w:pPr>
              <w:pStyle w:val="Tabletext"/>
              <w:numPr>
                <w:ins w:id="1163" w:author="Roger Marks" w:date="2013-03-20T02:35:00Z"/>
              </w:numPr>
              <w:jc w:val="left"/>
              <w:rPr>
                <w:ins w:id="1164" w:author="Roger Marks" w:date="2013-03-20T02:35:00Z"/>
                <w:sz w:val="18"/>
                <w:lang w:val="en-US"/>
              </w:rPr>
              <w:pPrChange w:id="1165" w:author="Roger Marks" w:date="2013-03-20T08:08:00Z">
                <w:pPr>
                  <w:pStyle w:val="Tabletext"/>
                </w:pPr>
              </w:pPrChange>
            </w:pPr>
            <w:ins w:id="1166" w:author="Roger Marks" w:date="2013-03-20T02:43:00Z">
              <w:r w:rsidRPr="0010676E">
                <w:rPr>
                  <w:i/>
                  <w:sz w:val="18"/>
                  <w:szCs w:val="18"/>
                  <w:lang w:eastAsia="ja-JP"/>
                </w:rPr>
                <w:t>Not applicable</w:t>
              </w:r>
            </w:ins>
          </w:p>
        </w:tc>
        <w:tc>
          <w:tcPr>
            <w:tcW w:w="880" w:type="pct"/>
            <w:tcPrChange w:id="1167" w:author="Roger Marks" w:date="2013-03-20T02:39:00Z">
              <w:tcPr>
                <w:tcW w:w="881" w:type="pct"/>
              </w:tcPr>
            </w:tcPrChange>
          </w:tcPr>
          <w:p w:rsidR="00000000" w:rsidRDefault="006D269D">
            <w:pPr>
              <w:pStyle w:val="Tabletext"/>
              <w:numPr>
                <w:ins w:id="1168" w:author="Roger Marks" w:date="2013-03-20T02:35:00Z"/>
              </w:numPr>
              <w:jc w:val="left"/>
              <w:rPr>
                <w:ins w:id="1169" w:author="Roger Marks" w:date="2013-03-20T02:35:00Z"/>
                <w:sz w:val="18"/>
                <w:lang w:val="en-US"/>
              </w:rPr>
              <w:pPrChange w:id="1170" w:author="Roger Marks" w:date="2013-03-20T08:08:00Z">
                <w:pPr>
                  <w:pStyle w:val="Tabletext"/>
                </w:pPr>
              </w:pPrChange>
            </w:pPr>
            <w:ins w:id="1171" w:author="Roger Marks" w:date="2013-03-20T02:43:00Z">
              <w:r w:rsidRPr="0010676E">
                <w:rPr>
                  <w:i/>
                  <w:sz w:val="18"/>
                  <w:szCs w:val="18"/>
                  <w:lang w:eastAsia="ja-JP"/>
                </w:rPr>
                <w:t>Not applicable</w:t>
              </w:r>
            </w:ins>
          </w:p>
        </w:tc>
      </w:tr>
      <w:tr w:rsidR="00D4354B" w:rsidRPr="00D4354B">
        <w:trPr>
          <w:ins w:id="1172" w:author="Roger Marks" w:date="2013-03-20T02:35:00Z"/>
        </w:trPr>
        <w:tc>
          <w:tcPr>
            <w:tcW w:w="2110" w:type="pct"/>
            <w:tcPrChange w:id="1173" w:author="Roger Marks" w:date="2013-03-20T02:39:00Z">
              <w:tcPr>
                <w:tcW w:w="2247" w:type="pct"/>
              </w:tcPr>
            </w:tcPrChange>
          </w:tcPr>
          <w:p w:rsidR="00D4354B" w:rsidRPr="00D4354B" w:rsidRDefault="00D4354B" w:rsidP="00DF3ED0">
            <w:pPr>
              <w:pStyle w:val="Tabletext"/>
              <w:numPr>
                <w:ins w:id="1174" w:author="Roger Marks" w:date="2013-03-20T02:35:00Z"/>
              </w:numPr>
              <w:jc w:val="left"/>
              <w:rPr>
                <w:ins w:id="1175" w:author="Roger Marks" w:date="2013-03-20T02:35:00Z"/>
                <w:sz w:val="18"/>
                <w:lang w:val="en-US"/>
              </w:rPr>
            </w:pPr>
            <w:ins w:id="1176" w:author="Roger Marks" w:date="2013-03-20T02:35:00Z">
              <w:r w:rsidRPr="00D4354B">
                <w:rPr>
                  <w:sz w:val="18"/>
                  <w:lang w:val="en-US"/>
                </w:rPr>
                <w:t>Annex F: Default capability class and parameters</w:t>
              </w:r>
            </w:ins>
          </w:p>
        </w:tc>
        <w:tc>
          <w:tcPr>
            <w:tcW w:w="1143" w:type="pct"/>
            <w:tcPrChange w:id="1177" w:author="Roger Marks" w:date="2013-03-20T02:39:00Z">
              <w:tcPr>
                <w:tcW w:w="1005" w:type="pct"/>
              </w:tcPr>
            </w:tcPrChange>
          </w:tcPr>
          <w:p w:rsidR="00222229" w:rsidRDefault="00222229" w:rsidP="00222229">
            <w:pPr>
              <w:pStyle w:val="Tabletext"/>
              <w:keepNext/>
              <w:numPr>
                <w:ins w:id="1178" w:author="Roger Marks" w:date="2013-03-20T08:08:00Z"/>
              </w:numPr>
              <w:jc w:val="left"/>
              <w:rPr>
                <w:ins w:id="1179" w:author="Roger Marks" w:date="2013-03-20T08:08:00Z"/>
                <w:sz w:val="18"/>
              </w:rPr>
            </w:pPr>
            <w:ins w:id="1180" w:author="Roger Marks" w:date="2013-03-20T08:09:00Z">
              <w:r>
                <w:rPr>
                  <w:sz w:val="18"/>
                </w:rPr>
                <w:t>&lt;URL1&gt;</w:t>
              </w:r>
            </w:ins>
          </w:p>
          <w:p w:rsidR="00000000" w:rsidRDefault="00222229">
            <w:pPr>
              <w:pStyle w:val="Tabletext"/>
              <w:numPr>
                <w:ins w:id="1181" w:author="Roger Marks" w:date="2013-03-20T02:35:00Z"/>
              </w:numPr>
              <w:jc w:val="left"/>
              <w:rPr>
                <w:ins w:id="1182" w:author="Roger Marks" w:date="2013-03-20T02:35:00Z"/>
                <w:sz w:val="18"/>
                <w:lang w:val="en-US"/>
              </w:rPr>
              <w:pPrChange w:id="1183" w:author="Roger Marks" w:date="2013-03-20T08:08:00Z">
                <w:pPr>
                  <w:pStyle w:val="Tabletext"/>
                </w:pPr>
              </w:pPrChange>
            </w:pPr>
            <w:ins w:id="1184" w:author="Roger Marks" w:date="2013-03-20T08:08:00Z">
              <w:r>
                <w:rPr>
                  <w:sz w:val="18"/>
                </w:rPr>
                <w:t>(</w:t>
              </w:r>
            </w:ins>
            <w:ins w:id="1185" w:author="Roger Marks" w:date="2013-03-20T08:09:00Z">
              <w:r>
                <w:rPr>
                  <w:sz w:val="18"/>
                </w:rPr>
                <w:t>Annex F</w:t>
              </w:r>
            </w:ins>
            <w:ins w:id="1186" w:author="Roger Marks" w:date="2013-03-20T08:08:00Z">
              <w:r w:rsidRPr="00222229">
                <w:rPr>
                  <w:sz w:val="18"/>
                </w:rPr>
                <w:t xml:space="preserve">, </w:t>
              </w:r>
            </w:ins>
            <w:ins w:id="1187" w:author="Roger Marks" w:date="2013-03-20T08:11:00Z">
              <w:r w:rsidR="002E77FB">
                <w:rPr>
                  <w:sz w:val="18"/>
                </w:rPr>
                <w:t>IEEE transposition of IEEE Std 802.16.1-2012</w:t>
              </w:r>
            </w:ins>
            <w:ins w:id="1188" w:author="Roger Marks" w:date="2013-03-20T08:08:00Z">
              <w:r w:rsidRPr="00222229">
                <w:rPr>
                  <w:sz w:val="18"/>
                </w:rPr>
                <w:t>)</w:t>
              </w:r>
            </w:ins>
          </w:p>
        </w:tc>
        <w:tc>
          <w:tcPr>
            <w:tcW w:w="868" w:type="pct"/>
            <w:tcPrChange w:id="1189" w:author="Roger Marks" w:date="2013-03-20T02:39:00Z">
              <w:tcPr>
                <w:tcW w:w="868" w:type="pct"/>
              </w:tcPr>
            </w:tcPrChange>
          </w:tcPr>
          <w:p w:rsidR="00000000" w:rsidRDefault="006D269D">
            <w:pPr>
              <w:pStyle w:val="Tabletext"/>
              <w:numPr>
                <w:ins w:id="1190" w:author="Roger Marks" w:date="2013-03-20T02:35:00Z"/>
              </w:numPr>
              <w:jc w:val="left"/>
              <w:rPr>
                <w:ins w:id="1191" w:author="Roger Marks" w:date="2013-03-20T02:35:00Z"/>
                <w:sz w:val="18"/>
                <w:lang w:val="en-US"/>
              </w:rPr>
              <w:pPrChange w:id="1192" w:author="Roger Marks" w:date="2013-03-20T08:08:00Z">
                <w:pPr>
                  <w:pStyle w:val="Tabletext"/>
                </w:pPr>
              </w:pPrChange>
            </w:pPr>
            <w:ins w:id="1193" w:author="Roger Marks" w:date="2013-03-20T02:43:00Z">
              <w:r w:rsidRPr="0010676E">
                <w:rPr>
                  <w:i/>
                  <w:sz w:val="18"/>
                  <w:szCs w:val="18"/>
                  <w:lang w:eastAsia="ja-JP"/>
                </w:rPr>
                <w:t>Not applicable</w:t>
              </w:r>
            </w:ins>
          </w:p>
        </w:tc>
        <w:tc>
          <w:tcPr>
            <w:tcW w:w="880" w:type="pct"/>
            <w:tcPrChange w:id="1194" w:author="Roger Marks" w:date="2013-03-20T02:39:00Z">
              <w:tcPr>
                <w:tcW w:w="881" w:type="pct"/>
              </w:tcPr>
            </w:tcPrChange>
          </w:tcPr>
          <w:p w:rsidR="00000000" w:rsidRDefault="006D269D">
            <w:pPr>
              <w:pStyle w:val="Tabletext"/>
              <w:numPr>
                <w:ins w:id="1195" w:author="Roger Marks" w:date="2013-03-20T02:35:00Z"/>
              </w:numPr>
              <w:jc w:val="left"/>
              <w:rPr>
                <w:ins w:id="1196" w:author="Roger Marks" w:date="2013-03-20T02:35:00Z"/>
                <w:sz w:val="18"/>
                <w:lang w:val="en-US"/>
              </w:rPr>
              <w:pPrChange w:id="1197" w:author="Roger Marks" w:date="2013-03-20T08:08:00Z">
                <w:pPr>
                  <w:pStyle w:val="Tabletext"/>
                </w:pPr>
              </w:pPrChange>
            </w:pPr>
            <w:ins w:id="1198" w:author="Roger Marks" w:date="2013-03-20T02:43:00Z">
              <w:r w:rsidRPr="0010676E">
                <w:rPr>
                  <w:i/>
                  <w:sz w:val="18"/>
                  <w:szCs w:val="18"/>
                  <w:lang w:eastAsia="ja-JP"/>
                </w:rPr>
                <w:t>Not applicable</w:t>
              </w:r>
            </w:ins>
          </w:p>
        </w:tc>
      </w:tr>
    </w:tbl>
    <w:p w:rsidR="00D4354B" w:rsidRPr="0010676E" w:rsidRDefault="00D4354B" w:rsidP="00F04B7C">
      <w:pPr>
        <w:rPr>
          <w:rFonts w:eastAsia="SimSun"/>
          <w:lang w:val="en-US" w:eastAsia="ja-JP"/>
        </w:rPr>
      </w:pPr>
    </w:p>
    <w:p w:rsidR="00D4354B" w:rsidRDefault="00D4354B" w:rsidP="00F04B7C">
      <w:pPr>
        <w:pStyle w:val="Heading5"/>
        <w:rPr>
          <w:rFonts w:eastAsia="SimSun"/>
          <w:lang w:eastAsia="ja-JP"/>
        </w:rPr>
      </w:pPr>
    </w:p>
    <w:p w:rsidR="00F04B7C" w:rsidRPr="0010676E" w:rsidRDefault="00767203" w:rsidP="00F04B7C">
      <w:pPr>
        <w:pStyle w:val="Heading5"/>
        <w:rPr>
          <w:rFonts w:eastAsia="SimSun"/>
          <w:lang w:eastAsia="ja-JP"/>
        </w:rPr>
      </w:pPr>
      <w:r>
        <w:rPr>
          <w:rFonts w:eastAsia="SimSun"/>
          <w:lang w:eastAsia="ja-JP"/>
        </w:rPr>
        <w:t>2.2.1.2.2</w:t>
      </w:r>
      <w:r>
        <w:rPr>
          <w:rFonts w:eastAsia="SimSun"/>
          <w:lang w:eastAsia="ja-JP"/>
        </w:rPr>
        <w:tab/>
        <w:t>[Other Transpositions]</w:t>
      </w:r>
    </w:p>
    <w:p w:rsidR="009A3A1E" w:rsidRPr="009A3A1E" w:rsidRDefault="009A3A1E" w:rsidP="009A3A1E">
      <w:pPr>
        <w:pStyle w:val="Line"/>
      </w:pPr>
    </w:p>
    <w:sectPr w:rsidR="009A3A1E" w:rsidRPr="009A3A1E" w:rsidSect="007565CC">
      <w:headerReference w:type="even" r:id="rId30"/>
      <w:pgSz w:w="11907" w:h="16834" w:code="9"/>
      <w:pgMar w:top="1418" w:right="1134" w:bottom="1134" w:left="1134" w:footer="482" w:gutter="0"/>
      <w:pgNumType w:start="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54B" w:rsidRDefault="00D4354B">
      <w:r>
        <w:separator/>
      </w:r>
    </w:p>
  </w:endnote>
  <w:endnote w:type="continuationSeparator" w:id="0">
    <w:p w:rsidR="00D4354B" w:rsidRDefault="00D435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Times New Roman Bold">
    <w:panose1 w:val="020208030705050203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Malgun Gothic">
    <w:altName w:val="Arial Unicode MS"/>
    <w:charset w:val="81"/>
    <w:family w:val="swiss"/>
    <w:pitch w:val="variable"/>
    <w:sig w:usb0="00000000" w:usb1="09D77CFB" w:usb2="00000012" w:usb3="00000000" w:csb0="00080001" w:csb1="00000000"/>
  </w:font>
  <w:font w:name="Batang">
    <w:altName w:val="바탕"/>
    <w:charset w:val="81"/>
    <w:family w:val="roman"/>
    <w:pitch w:val="variable"/>
    <w:sig w:usb0="B00002AF" w:usb1="69D77CFB" w:usb2="00000030" w:usb3="00000000" w:csb0="0008009F" w:csb1="00000000"/>
  </w:font>
  <w:font w:name="PMingLiU">
    <w:altName w:val="新細明體"/>
    <w:charset w:val="88"/>
    <w:family w:val="roman"/>
    <w:pitch w:val="variable"/>
    <w:sig w:usb0="A00002FF" w:usb1="28CFFCFA" w:usb2="00000016" w:usb3="00000000" w:csb0="00100001" w:csb1="00000000"/>
  </w:font>
  <w:font w:name="MalgunGothicRegular">
    <w:altName w:val="Batang"/>
    <w:panose1 w:val="00000000000000000000"/>
    <w:charset w:val="81"/>
    <w:family w:val="auto"/>
    <w:notTrueType/>
    <w:pitch w:val="default"/>
    <w:sig w:usb0="00000001" w:usb1="09060000" w:usb2="00000010" w:usb3="00000000" w:csb0="00080000"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54B" w:rsidRDefault="00D4354B">
      <w:r>
        <w:separator/>
      </w:r>
    </w:p>
  </w:footnote>
  <w:footnote w:type="continuationSeparator" w:id="0">
    <w:p w:rsidR="00D4354B" w:rsidRDefault="00D4354B">
      <w:r>
        <w:continuationSeparator/>
      </w:r>
    </w:p>
  </w:footnote>
  <w:footnote w:id="1">
    <w:p w:rsidR="00D4354B" w:rsidRPr="000004A9" w:rsidRDefault="00D4354B"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 xml:space="preserve">Developed by IEEE as the </w:t>
      </w:r>
      <w:r w:rsidRPr="000004A9">
        <w:rPr>
          <w:i/>
          <w:iCs/>
          <w:lang w:val="en-US"/>
        </w:rPr>
        <w:t xml:space="preserve">WirelessMAN-Advanced </w:t>
      </w:r>
      <w:r w:rsidRPr="000004A9">
        <w:rPr>
          <w:lang w:val="en-US"/>
        </w:rPr>
        <w:t>specification incorporated in IEEE Std 802.16 beginning with approval of IEEE Std 802.16m.</w:t>
      </w:r>
    </w:p>
  </w:footnote>
  <w:footnote w:id="2">
    <w:p w:rsidR="00D4354B" w:rsidRPr="000004A9" w:rsidRDefault="00D4354B" w:rsidP="00F04B7C">
      <w:pPr>
        <w:pStyle w:val="FootnoteText"/>
        <w:rPr>
          <w:lang w:val="en-US"/>
        </w:rPr>
      </w:pPr>
      <w:r w:rsidRPr="004D7DD8">
        <w:rPr>
          <w:rStyle w:val="FootnoteReference"/>
        </w:rPr>
        <w:footnoteRef/>
      </w:r>
      <w:r w:rsidRPr="000004A9">
        <w:rPr>
          <w:lang w:val="en-US"/>
        </w:rPr>
        <w:tab/>
        <w:t>Global Core Specifications.</w:t>
      </w:r>
    </w:p>
  </w:footnote>
  <w:footnote w:id="3">
    <w:p w:rsidR="00D4354B" w:rsidRPr="000004A9" w:rsidRDefault="00D4354B"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Radio Interface Technology.</w:t>
      </w:r>
    </w:p>
  </w:footnote>
  <w:footnote w:id="4">
    <w:p w:rsidR="00D4354B" w:rsidRPr="000004A9" w:rsidRDefault="00D4354B"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Set of Radio Interface Technologies.</w:t>
      </w:r>
    </w:p>
  </w:footnote>
  <w:footnote w:id="5">
    <w:p w:rsidR="00D4354B" w:rsidRPr="000004A9" w:rsidRDefault="00D4354B" w:rsidP="00F04B7C">
      <w:pPr>
        <w:pStyle w:val="FootnoteText"/>
        <w:rPr>
          <w:lang w:val="en-US"/>
        </w:rPr>
      </w:pPr>
      <w:r w:rsidRPr="000F3AB4">
        <w:rPr>
          <w:rStyle w:val="FootnoteReference"/>
        </w:rPr>
        <w:footnoteRef/>
      </w:r>
      <w:r w:rsidRPr="000004A9">
        <w:rPr>
          <w:rStyle w:val="FootnoteReference"/>
          <w:lang w:val="en-US"/>
        </w:rPr>
        <w:tab/>
      </w:r>
      <w:r w:rsidRPr="000004A9">
        <w:rPr>
          <w:lang w:val="en-US"/>
        </w:rPr>
        <w:t>A “GCS” (Global Core Specification) is the set of specifications that defines a single RIT, an SRIT, or a RIT within an SRIT.</w:t>
      </w:r>
    </w:p>
  </w:footnote>
  <w:footnote w:id="6">
    <w:p w:rsidR="00D4354B" w:rsidRPr="000004A9" w:rsidRDefault="00D4354B" w:rsidP="00F04B7C">
      <w:pPr>
        <w:pStyle w:val="FootnoteText"/>
        <w:rPr>
          <w:lang w:val="en-US"/>
        </w:rPr>
      </w:pPr>
      <w:r w:rsidRPr="000F3AB4">
        <w:rPr>
          <w:rStyle w:val="FootnoteReference"/>
        </w:rPr>
        <w:footnoteRef/>
      </w:r>
      <w:r w:rsidRPr="000004A9">
        <w:rPr>
          <w:rStyle w:val="FootnoteReference"/>
          <w:lang w:val="en-US"/>
        </w:rPr>
        <w:tab/>
      </w:r>
      <w:r w:rsidRPr="000004A9">
        <w:rPr>
          <w:lang w:val="en-US"/>
        </w:rPr>
        <w:t>Document IMT-ADV/24 is available on the ITU-R WP 5D webpage under the link “IMT-Advanced documents”</w:t>
      </w:r>
      <w:r w:rsidRPr="000F3AB4">
        <w:rPr>
          <w:lang w:val="en-US"/>
        </w:rPr>
        <w:t xml:space="preserve"> </w:t>
      </w:r>
      <w:r w:rsidRPr="000004A9">
        <w:rPr>
          <w:lang w:val="en-US"/>
        </w:rPr>
        <w:t>(</w:t>
      </w:r>
      <w:hyperlink r:id="rId1" w:history="1">
        <w:r w:rsidRPr="00757724">
          <w:rPr>
            <w:rStyle w:val="Hyperlink"/>
            <w:rFonts w:eastAsia="SimSun"/>
            <w:lang w:val="en-US"/>
          </w:rPr>
          <w:t>http://www.itu.int/md/R07-IMT.ADV-C-0024/e</w:t>
        </w:r>
      </w:hyperlink>
      <w:r w:rsidRPr="000004A9">
        <w:rPr>
          <w:lang w:val="en-US"/>
        </w:rPr>
        <w:t>).</w:t>
      </w:r>
    </w:p>
  </w:footnote>
  <w:footnote w:id="7">
    <w:p w:rsidR="00D4354B" w:rsidRPr="000004A9" w:rsidRDefault="00D4354B" w:rsidP="00F04B7C">
      <w:pPr>
        <w:pStyle w:val="FootnoteText"/>
        <w:rPr>
          <w:lang w:val="en-US"/>
        </w:rPr>
      </w:pPr>
      <w:r w:rsidRPr="000F3AB4">
        <w:rPr>
          <w:rStyle w:val="FootnoteReference"/>
        </w:rPr>
        <w:footnoteRef/>
      </w:r>
      <w:r w:rsidRPr="000004A9">
        <w:rPr>
          <w:lang w:val="en-US"/>
        </w:rPr>
        <w:tab/>
        <w:t>The following identified Transposing Organizations have provided their transposed sets of standards information contained in this section:</w:t>
      </w:r>
    </w:p>
    <w:p w:rsidR="00D4354B" w:rsidRPr="000004A9" w:rsidRDefault="00D4354B" w:rsidP="00F04B7C">
      <w:pPr>
        <w:pStyle w:val="FootnoteText"/>
        <w:rPr>
          <w:lang w:val="en-US"/>
        </w:rPr>
      </w:pPr>
      <w:r w:rsidRPr="000004A9">
        <w:rPr>
          <w:lang w:val="en-US"/>
        </w:rPr>
        <w:t>•</w:t>
      </w:r>
      <w:r w:rsidRPr="000004A9">
        <w:rPr>
          <w:lang w:val="en-US"/>
        </w:rPr>
        <w:tab/>
      </w:r>
      <w:hyperlink r:id="rId2" w:history="1">
        <w:r w:rsidRPr="000004A9">
          <w:rPr>
            <w:lang w:val="en-US"/>
          </w:rPr>
          <w:t>Institute of Electrical and Electronics Engineers, Inc</w:t>
        </w:r>
      </w:hyperlink>
      <w:r w:rsidRPr="000004A9">
        <w:rPr>
          <w:lang w:val="en-US"/>
        </w:rPr>
        <w:t>. (IEEE).</w:t>
      </w:r>
    </w:p>
    <w:p w:rsidR="00D4354B" w:rsidRPr="000004A9" w:rsidRDefault="00D4354B" w:rsidP="00F04B7C">
      <w:pPr>
        <w:pStyle w:val="FootnoteText"/>
        <w:rPr>
          <w:lang w:val="en-US"/>
        </w:rPr>
      </w:pPr>
      <w:r w:rsidRPr="000004A9">
        <w:rPr>
          <w:lang w:val="en-US"/>
        </w:rPr>
        <w:t>•</w:t>
      </w:r>
      <w:r w:rsidRPr="000004A9">
        <w:rPr>
          <w:lang w:val="en-US"/>
        </w:rPr>
        <w:tab/>
        <w:t>Association of Radio Industries and Businesses (ARIB).</w:t>
      </w:r>
    </w:p>
    <w:p w:rsidR="00D4354B" w:rsidRPr="000004A9" w:rsidRDefault="00D4354B" w:rsidP="00F04B7C">
      <w:pPr>
        <w:pStyle w:val="FootnoteText"/>
        <w:rPr>
          <w:lang w:val="en-US"/>
        </w:rPr>
      </w:pPr>
      <w:r w:rsidRPr="000004A9">
        <w:rPr>
          <w:lang w:val="en-US"/>
        </w:rPr>
        <w:t>•</w:t>
      </w:r>
      <w:r w:rsidRPr="000004A9">
        <w:rPr>
          <w:lang w:val="en-US"/>
        </w:rPr>
        <w:tab/>
        <w:t>Telecommunications Technology Association (TTA).</w:t>
      </w:r>
    </w:p>
    <w:p w:rsidR="00D4354B" w:rsidRPr="000C5CCE" w:rsidRDefault="00D4354B" w:rsidP="00F04B7C">
      <w:pPr>
        <w:pStyle w:val="FootnoteText"/>
      </w:pPr>
      <w:r w:rsidRPr="000C5CCE">
        <w:t>•</w:t>
      </w:r>
      <w:r w:rsidRPr="000C5CCE">
        <w:tab/>
        <w:t>WiMAX Forum.</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54B" w:rsidRPr="00FC42AF" w:rsidRDefault="0094323D">
    <w:pPr>
      <w:pStyle w:val="Header"/>
      <w:jc w:val="left"/>
    </w:pPr>
    <w:r>
      <w:rPr>
        <w:rStyle w:val="PageNumber"/>
        <w:b/>
        <w:bCs/>
      </w:rPr>
      <w:fldChar w:fldCharType="begin"/>
    </w:r>
    <w:r w:rsidR="00D4354B" w:rsidRPr="00FC42AF">
      <w:rPr>
        <w:rStyle w:val="PageNumber"/>
        <w:b/>
        <w:bCs/>
      </w:rPr>
      <w:instrText xml:space="preserve"> PAGE </w:instrText>
    </w:r>
    <w:r>
      <w:rPr>
        <w:rStyle w:val="PageNumber"/>
        <w:b/>
        <w:bCs/>
      </w:rPr>
      <w:fldChar w:fldCharType="separate"/>
    </w:r>
    <w:r w:rsidR="00E66AB0">
      <w:rPr>
        <w:rStyle w:val="PageNumber"/>
        <w:b/>
        <w:bCs/>
        <w:noProof/>
      </w:rPr>
      <w:t>26</w:t>
    </w:r>
    <w:r>
      <w:rPr>
        <w:rStyle w:val="PageNumber"/>
        <w:b/>
        <w:bCs/>
      </w:rPr>
      <w:fldChar w:fldCharType="end"/>
    </w:r>
    <w:r w:rsidR="00D4354B" w:rsidRPr="00FC42AF">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8"/>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attachedTemplate r:id="rId1"/>
  <w:stylePaneFormatFilter w:val="3701"/>
  <w:trackRevisions/>
  <w:doNotTrackMoves/>
  <w:defaultTabStop w:val="720"/>
  <w:evenAndOddHeaders/>
  <w:noPunctuationKerning/>
  <w:characterSpacingControl w:val="doNotCompress"/>
  <w:hdrShapeDefaults>
    <o:shapedefaults v:ext="edit" spidmax="2050">
      <o:colormru v:ext="edit" colors="#d62a47"/>
      <o:colormenu v:ext="edit" strokecolor="#d62a47"/>
    </o:shapedefaults>
  </w:hdrShapeDefaults>
  <w:footnotePr>
    <w:footnote w:id="-1"/>
    <w:footnote w:id="0"/>
  </w:footnotePr>
  <w:endnotePr>
    <w:endnote w:id="-1"/>
    <w:endnote w:id="0"/>
  </w:endnotePr>
  <w:compat/>
  <w:rsids>
    <w:rsidRoot w:val="00934ED7"/>
    <w:rsid w:val="000004A9"/>
    <w:rsid w:val="0000069C"/>
    <w:rsid w:val="00013002"/>
    <w:rsid w:val="00036EE3"/>
    <w:rsid w:val="00063981"/>
    <w:rsid w:val="00072484"/>
    <w:rsid w:val="00076A8D"/>
    <w:rsid w:val="00091B20"/>
    <w:rsid w:val="00094F10"/>
    <w:rsid w:val="00096612"/>
    <w:rsid w:val="000A4386"/>
    <w:rsid w:val="000B7683"/>
    <w:rsid w:val="000D0677"/>
    <w:rsid w:val="000E6A6E"/>
    <w:rsid w:val="000E7FD5"/>
    <w:rsid w:val="000F3F2C"/>
    <w:rsid w:val="00102934"/>
    <w:rsid w:val="0010676E"/>
    <w:rsid w:val="00107B73"/>
    <w:rsid w:val="00117216"/>
    <w:rsid w:val="0011738B"/>
    <w:rsid w:val="0012421E"/>
    <w:rsid w:val="00147110"/>
    <w:rsid w:val="001511A6"/>
    <w:rsid w:val="001B3CC1"/>
    <w:rsid w:val="001D4161"/>
    <w:rsid w:val="001D7190"/>
    <w:rsid w:val="00200B5E"/>
    <w:rsid w:val="002058CE"/>
    <w:rsid w:val="002165F1"/>
    <w:rsid w:val="00222229"/>
    <w:rsid w:val="002572B3"/>
    <w:rsid w:val="00276D21"/>
    <w:rsid w:val="00291F7A"/>
    <w:rsid w:val="00296D7F"/>
    <w:rsid w:val="002B3CF6"/>
    <w:rsid w:val="002C768A"/>
    <w:rsid w:val="002D76C4"/>
    <w:rsid w:val="002E77FB"/>
    <w:rsid w:val="002F06BF"/>
    <w:rsid w:val="002F5199"/>
    <w:rsid w:val="00333892"/>
    <w:rsid w:val="00356B5D"/>
    <w:rsid w:val="0041585F"/>
    <w:rsid w:val="0041667C"/>
    <w:rsid w:val="0041752B"/>
    <w:rsid w:val="00420DFD"/>
    <w:rsid w:val="0043252E"/>
    <w:rsid w:val="00437A76"/>
    <w:rsid w:val="00452041"/>
    <w:rsid w:val="00454788"/>
    <w:rsid w:val="00470E28"/>
    <w:rsid w:val="00470FEC"/>
    <w:rsid w:val="00482743"/>
    <w:rsid w:val="004934C5"/>
    <w:rsid w:val="004E0FB1"/>
    <w:rsid w:val="004E2EFE"/>
    <w:rsid w:val="004F2A1C"/>
    <w:rsid w:val="004F5E75"/>
    <w:rsid w:val="004F65E4"/>
    <w:rsid w:val="00554C61"/>
    <w:rsid w:val="00556548"/>
    <w:rsid w:val="00586EF8"/>
    <w:rsid w:val="005B49AB"/>
    <w:rsid w:val="005B50E7"/>
    <w:rsid w:val="005D0454"/>
    <w:rsid w:val="005E7B4F"/>
    <w:rsid w:val="005F4B2D"/>
    <w:rsid w:val="006003F5"/>
    <w:rsid w:val="00601882"/>
    <w:rsid w:val="00607D68"/>
    <w:rsid w:val="00613212"/>
    <w:rsid w:val="006149B1"/>
    <w:rsid w:val="00680D2B"/>
    <w:rsid w:val="00681B32"/>
    <w:rsid w:val="00687048"/>
    <w:rsid w:val="00693B2A"/>
    <w:rsid w:val="006B1D2B"/>
    <w:rsid w:val="006D269D"/>
    <w:rsid w:val="006E1131"/>
    <w:rsid w:val="006E2037"/>
    <w:rsid w:val="006E6199"/>
    <w:rsid w:val="00701E8D"/>
    <w:rsid w:val="00712870"/>
    <w:rsid w:val="00716176"/>
    <w:rsid w:val="00743D85"/>
    <w:rsid w:val="00744C10"/>
    <w:rsid w:val="00753CF4"/>
    <w:rsid w:val="007565CC"/>
    <w:rsid w:val="00763B9A"/>
    <w:rsid w:val="00767203"/>
    <w:rsid w:val="00770866"/>
    <w:rsid w:val="00794726"/>
    <w:rsid w:val="007A46D4"/>
    <w:rsid w:val="007A6AA8"/>
    <w:rsid w:val="007D224F"/>
    <w:rsid w:val="007D6B94"/>
    <w:rsid w:val="007F63C0"/>
    <w:rsid w:val="00802A32"/>
    <w:rsid w:val="00820FE6"/>
    <w:rsid w:val="008310C9"/>
    <w:rsid w:val="00853CC5"/>
    <w:rsid w:val="008C7848"/>
    <w:rsid w:val="00901646"/>
    <w:rsid w:val="00906589"/>
    <w:rsid w:val="00906AD6"/>
    <w:rsid w:val="00917AF2"/>
    <w:rsid w:val="0092418A"/>
    <w:rsid w:val="00934ED7"/>
    <w:rsid w:val="0094323D"/>
    <w:rsid w:val="009543C3"/>
    <w:rsid w:val="00955C2E"/>
    <w:rsid w:val="00966E1B"/>
    <w:rsid w:val="009735EC"/>
    <w:rsid w:val="009756D3"/>
    <w:rsid w:val="00980187"/>
    <w:rsid w:val="00986C11"/>
    <w:rsid w:val="009947C0"/>
    <w:rsid w:val="009A3A1E"/>
    <w:rsid w:val="009B54F7"/>
    <w:rsid w:val="009F2D2C"/>
    <w:rsid w:val="00A31928"/>
    <w:rsid w:val="00A62A14"/>
    <w:rsid w:val="00A6617B"/>
    <w:rsid w:val="00A71FE5"/>
    <w:rsid w:val="00A776B3"/>
    <w:rsid w:val="00A9131C"/>
    <w:rsid w:val="00A971A1"/>
    <w:rsid w:val="00AA3AD8"/>
    <w:rsid w:val="00AB0DC8"/>
    <w:rsid w:val="00B033C8"/>
    <w:rsid w:val="00B33425"/>
    <w:rsid w:val="00B44E24"/>
    <w:rsid w:val="00B53EBC"/>
    <w:rsid w:val="00B54ECC"/>
    <w:rsid w:val="00B714F3"/>
    <w:rsid w:val="00B87B6B"/>
    <w:rsid w:val="00BA1CED"/>
    <w:rsid w:val="00BC5D77"/>
    <w:rsid w:val="00BE262F"/>
    <w:rsid w:val="00BF487A"/>
    <w:rsid w:val="00C17381"/>
    <w:rsid w:val="00C44EEB"/>
    <w:rsid w:val="00C46BD9"/>
    <w:rsid w:val="00C55258"/>
    <w:rsid w:val="00C73445"/>
    <w:rsid w:val="00C73560"/>
    <w:rsid w:val="00C84C6B"/>
    <w:rsid w:val="00CB0F14"/>
    <w:rsid w:val="00CB5588"/>
    <w:rsid w:val="00CD659B"/>
    <w:rsid w:val="00CE0A43"/>
    <w:rsid w:val="00D3516A"/>
    <w:rsid w:val="00D4354B"/>
    <w:rsid w:val="00D83556"/>
    <w:rsid w:val="00DC35C8"/>
    <w:rsid w:val="00DF3ED0"/>
    <w:rsid w:val="00DF4176"/>
    <w:rsid w:val="00E10D5C"/>
    <w:rsid w:val="00E17240"/>
    <w:rsid w:val="00E406BD"/>
    <w:rsid w:val="00E65846"/>
    <w:rsid w:val="00E66AB0"/>
    <w:rsid w:val="00E74595"/>
    <w:rsid w:val="00EB786E"/>
    <w:rsid w:val="00EB7C57"/>
    <w:rsid w:val="00ED2695"/>
    <w:rsid w:val="00F04B7C"/>
    <w:rsid w:val="00F30C9B"/>
    <w:rsid w:val="00F354B1"/>
    <w:rsid w:val="00F91AD3"/>
    <w:rsid w:val="00F93419"/>
    <w:rsid w:val="00FA36AF"/>
    <w:rsid w:val="00FB0E4E"/>
    <w:rsid w:val="00FC42AF"/>
    <w:rsid w:val="00FD15CF"/>
    <w:rsid w:val="00FE79FE"/>
  </w:rsids>
  <m:mathPr>
    <m:mathFont m:val="Arial Black"/>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62a47"/>
      <o:colormenu v:ext="edit" strokecolor="#d62a4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76"/>
  <w:style w:type="paragraph" w:default="1" w:styleId="Normal">
    <w:name w:val="Normal"/>
    <w:qFormat/>
    <w:rsid w:val="00D4354B"/>
    <w:pPr>
      <w:tabs>
        <w:tab w:val="left" w:pos="794"/>
        <w:tab w:val="left" w:pos="1191"/>
        <w:tab w:val="left" w:pos="1588"/>
        <w:tab w:val="left" w:pos="1985"/>
      </w:tabs>
      <w:overflowPunct w:val="0"/>
      <w:autoSpaceDE w:val="0"/>
      <w:autoSpaceDN w:val="0"/>
      <w:adjustRightInd w:val="0"/>
      <w:spacing w:before="120"/>
      <w:jc w:val="both"/>
      <w:textAlignment w:val="baseline"/>
    </w:pPr>
    <w:rPr>
      <w:lang w:val="fr-FR" w:eastAsia="en-US"/>
    </w:rPr>
  </w:style>
  <w:style w:type="paragraph" w:styleId="Heading1">
    <w:name w:val="heading 1"/>
    <w:basedOn w:val="Normal"/>
    <w:next w:val="Normal"/>
    <w:link w:val="Heading1Char"/>
    <w:qFormat/>
    <w:rsid w:val="00EB786E"/>
    <w:pPr>
      <w:keepNext/>
      <w:keepLines/>
      <w:spacing w:before="480"/>
      <w:ind w:left="794" w:hanging="794"/>
      <w:outlineLvl w:val="0"/>
    </w:pPr>
    <w:rPr>
      <w:b/>
    </w:rPr>
  </w:style>
  <w:style w:type="paragraph" w:styleId="Heading2">
    <w:name w:val="heading 2"/>
    <w:basedOn w:val="Heading1"/>
    <w:next w:val="Normal"/>
    <w:link w:val="Heading2Char"/>
    <w:qFormat/>
    <w:rsid w:val="00EB786E"/>
    <w:pPr>
      <w:spacing w:before="320"/>
      <w:outlineLvl w:val="1"/>
    </w:pPr>
  </w:style>
  <w:style w:type="paragraph" w:styleId="Heading3">
    <w:name w:val="heading 3"/>
    <w:basedOn w:val="Heading1"/>
    <w:next w:val="Normal"/>
    <w:link w:val="Heading3Char"/>
    <w:qFormat/>
    <w:rsid w:val="00EB786E"/>
    <w:pPr>
      <w:spacing w:before="200"/>
      <w:outlineLvl w:val="2"/>
    </w:pPr>
  </w:style>
  <w:style w:type="paragraph" w:styleId="Heading4">
    <w:name w:val="heading 4"/>
    <w:basedOn w:val="Heading3"/>
    <w:next w:val="Normal"/>
    <w:link w:val="Heading4Char"/>
    <w:qFormat/>
    <w:rsid w:val="00EB786E"/>
    <w:pPr>
      <w:tabs>
        <w:tab w:val="clear" w:pos="794"/>
        <w:tab w:val="left" w:pos="992"/>
      </w:tabs>
      <w:ind w:left="992" w:hanging="992"/>
      <w:outlineLvl w:val="3"/>
    </w:pPr>
  </w:style>
  <w:style w:type="paragraph" w:styleId="Heading5">
    <w:name w:val="heading 5"/>
    <w:basedOn w:val="Heading4"/>
    <w:next w:val="Normal"/>
    <w:link w:val="Heading5Char"/>
    <w:qFormat/>
    <w:rsid w:val="00EB786E"/>
    <w:pPr>
      <w:outlineLvl w:val="4"/>
    </w:pPr>
  </w:style>
  <w:style w:type="paragraph" w:styleId="Heading6">
    <w:name w:val="heading 6"/>
    <w:basedOn w:val="Heading4"/>
    <w:next w:val="Normal"/>
    <w:link w:val="Heading6Char"/>
    <w:qFormat/>
    <w:rsid w:val="00EB786E"/>
    <w:pPr>
      <w:tabs>
        <w:tab w:val="clear" w:pos="992"/>
        <w:tab w:val="clear" w:pos="1191"/>
      </w:tabs>
      <w:ind w:left="1588" w:hanging="1588"/>
      <w:outlineLvl w:val="5"/>
    </w:pPr>
  </w:style>
  <w:style w:type="paragraph" w:styleId="Heading7">
    <w:name w:val="heading 7"/>
    <w:basedOn w:val="Heading6"/>
    <w:next w:val="Normal"/>
    <w:link w:val="Heading7Char"/>
    <w:qFormat/>
    <w:rsid w:val="00EB786E"/>
    <w:pPr>
      <w:outlineLvl w:val="6"/>
    </w:pPr>
  </w:style>
  <w:style w:type="paragraph" w:styleId="Heading8">
    <w:name w:val="heading 8"/>
    <w:basedOn w:val="Heading6"/>
    <w:next w:val="Normal"/>
    <w:link w:val="Heading8Char"/>
    <w:qFormat/>
    <w:rsid w:val="00EB786E"/>
    <w:pPr>
      <w:outlineLvl w:val="7"/>
    </w:pPr>
  </w:style>
  <w:style w:type="paragraph" w:styleId="Heading9">
    <w:name w:val="heading 9"/>
    <w:basedOn w:val="Heading6"/>
    <w:next w:val="Normal"/>
    <w:link w:val="Heading9Char"/>
    <w:qFormat/>
    <w:rsid w:val="00EB786E"/>
    <w:pPr>
      <w:jc w:val="left"/>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EB786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EB786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EB786E"/>
  </w:style>
  <w:style w:type="paragraph" w:customStyle="1" w:styleId="Headingb">
    <w:name w:val="Heading_b"/>
    <w:basedOn w:val="Heading3"/>
    <w:next w:val="Normal"/>
    <w:rsid w:val="00EB786E"/>
    <w:pPr>
      <w:spacing w:before="160"/>
      <w:ind w:left="0" w:firstLine="0"/>
      <w:outlineLvl w:val="9"/>
    </w:pPr>
  </w:style>
  <w:style w:type="paragraph" w:customStyle="1" w:styleId="Headingi">
    <w:name w:val="Heading_i"/>
    <w:basedOn w:val="Heading3"/>
    <w:next w:val="Normal"/>
    <w:rsid w:val="00EB786E"/>
    <w:pPr>
      <w:spacing w:before="160"/>
      <w:ind w:left="0" w:firstLine="0"/>
    </w:pPr>
    <w:rPr>
      <w:b w:val="0"/>
      <w:i/>
    </w:rPr>
  </w:style>
  <w:style w:type="character" w:customStyle="1" w:styleId="href">
    <w:name w:val="href"/>
    <w:basedOn w:val="DefaultParagraphFont"/>
    <w:rsid w:val="00EB786E"/>
  </w:style>
  <w:style w:type="paragraph" w:customStyle="1" w:styleId="AnnexNoTitle">
    <w:name w:val="Annex_NoTitle"/>
    <w:basedOn w:val="Normal"/>
    <w:next w:val="Normalaftertitle"/>
    <w:rsid w:val="00EB786E"/>
    <w:pPr>
      <w:keepNext/>
      <w:keepLines/>
      <w:spacing w:before="480" w:after="80"/>
      <w:jc w:val="center"/>
    </w:pPr>
    <w:rPr>
      <w:b/>
      <w:sz w:val="28"/>
    </w:rPr>
  </w:style>
  <w:style w:type="paragraph" w:customStyle="1" w:styleId="Normalaftertitle">
    <w:name w:val="Normal_after_title"/>
    <w:basedOn w:val="Normal"/>
    <w:next w:val="Normal"/>
    <w:rsid w:val="00EB786E"/>
    <w:pPr>
      <w:spacing w:before="320"/>
    </w:pPr>
  </w:style>
  <w:style w:type="paragraph" w:customStyle="1" w:styleId="enumlev2">
    <w:name w:val="enumlev2"/>
    <w:basedOn w:val="enumlev1"/>
    <w:rsid w:val="00EB786E"/>
    <w:pPr>
      <w:ind w:left="1191" w:hanging="397"/>
    </w:pPr>
  </w:style>
  <w:style w:type="paragraph" w:customStyle="1" w:styleId="enumlev1">
    <w:name w:val="enumlev1"/>
    <w:basedOn w:val="Normal"/>
    <w:rsid w:val="00EB786E"/>
    <w:pPr>
      <w:spacing w:before="80"/>
      <w:ind w:left="794" w:hanging="794"/>
    </w:pPr>
  </w:style>
  <w:style w:type="paragraph" w:customStyle="1" w:styleId="enumlev3">
    <w:name w:val="enumlev3"/>
    <w:basedOn w:val="enumlev2"/>
    <w:rsid w:val="00EB786E"/>
    <w:pPr>
      <w:ind w:left="1588"/>
    </w:pPr>
  </w:style>
  <w:style w:type="paragraph" w:customStyle="1" w:styleId="Note">
    <w:name w:val="Note"/>
    <w:basedOn w:val="Normal"/>
    <w:rsid w:val="00EB786E"/>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EB786E"/>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EB786E"/>
    <w:pPr>
      <w:keepNext/>
      <w:keepLines/>
      <w:spacing w:before="240"/>
      <w:jc w:val="center"/>
    </w:pPr>
    <w:rPr>
      <w:b/>
      <w:sz w:val="28"/>
    </w:rPr>
  </w:style>
  <w:style w:type="paragraph" w:customStyle="1" w:styleId="Recref">
    <w:name w:val="Rec_ref"/>
    <w:basedOn w:val="Normal"/>
    <w:next w:val="Recdate"/>
    <w:rsid w:val="00EB786E"/>
    <w:pPr>
      <w:jc w:val="center"/>
    </w:pPr>
  </w:style>
  <w:style w:type="paragraph" w:customStyle="1" w:styleId="Recdate">
    <w:name w:val="Rec_date"/>
    <w:basedOn w:val="Recref"/>
    <w:next w:val="Normalaftertitle"/>
    <w:rsid w:val="00EB786E"/>
    <w:pPr>
      <w:jc w:val="right"/>
    </w:pPr>
  </w:style>
  <w:style w:type="paragraph" w:customStyle="1" w:styleId="HeadingSum">
    <w:name w:val="Heading_Sum"/>
    <w:basedOn w:val="Headingb"/>
    <w:next w:val="Normal"/>
    <w:autoRedefine/>
    <w:rsid w:val="00EB786E"/>
    <w:pPr>
      <w:spacing w:before="240"/>
    </w:pPr>
    <w:rPr>
      <w:lang w:val="es-ES_tradnl"/>
    </w:rPr>
  </w:style>
  <w:style w:type="paragraph" w:customStyle="1" w:styleId="AppendixNoTitle">
    <w:name w:val="Appendix_NoTitle"/>
    <w:basedOn w:val="AnnexNoTitle"/>
    <w:next w:val="Normal"/>
    <w:rsid w:val="00EB786E"/>
  </w:style>
  <w:style w:type="paragraph" w:customStyle="1" w:styleId="Tablefin">
    <w:name w:val="Table_fin"/>
    <w:basedOn w:val="Normal"/>
    <w:next w:val="Normal"/>
    <w:rsid w:val="00EB786E"/>
    <w:pPr>
      <w:spacing w:before="0"/>
    </w:pPr>
    <w:rPr>
      <w:sz w:val="20"/>
      <w:lang w:val="en-GB"/>
    </w:rPr>
  </w:style>
  <w:style w:type="paragraph" w:customStyle="1" w:styleId="Tablehead">
    <w:name w:val="Table_head"/>
    <w:basedOn w:val="Normal"/>
    <w:next w:val="Normal"/>
    <w:rsid w:val="00EB786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EB786E"/>
    <w:pPr>
      <w:keepNext/>
      <w:spacing w:before="360" w:after="120"/>
      <w:jc w:val="center"/>
    </w:pPr>
  </w:style>
  <w:style w:type="paragraph" w:customStyle="1" w:styleId="Tabletext">
    <w:name w:val="Table_text"/>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EB786E"/>
    <w:pPr>
      <w:tabs>
        <w:tab w:val="clear" w:pos="1191"/>
        <w:tab w:val="clear" w:pos="1588"/>
        <w:tab w:val="clear" w:pos="1985"/>
        <w:tab w:val="center" w:pos="4820"/>
        <w:tab w:val="right" w:pos="9639"/>
      </w:tabs>
    </w:pPr>
  </w:style>
  <w:style w:type="paragraph" w:customStyle="1" w:styleId="Equationlegend">
    <w:name w:val="Equation_legend"/>
    <w:basedOn w:val="NormalIndent"/>
    <w:rsid w:val="00EB786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EB786E"/>
    <w:pPr>
      <w:ind w:left="794"/>
    </w:pPr>
  </w:style>
  <w:style w:type="paragraph" w:customStyle="1" w:styleId="Figurelegend">
    <w:name w:val="Figure_legend"/>
    <w:basedOn w:val="Normal"/>
    <w:rsid w:val="00EB786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EB786E"/>
    <w:pPr>
      <w:keepNext/>
      <w:keepLines/>
      <w:spacing w:before="480" w:after="80"/>
      <w:jc w:val="center"/>
    </w:pPr>
    <w:rPr>
      <w:caps/>
      <w:sz w:val="18"/>
    </w:rPr>
  </w:style>
  <w:style w:type="paragraph" w:customStyle="1" w:styleId="Figuretitle">
    <w:name w:val="Figure_title"/>
    <w:basedOn w:val="Normal"/>
    <w:next w:val="Figure"/>
    <w:rsid w:val="00EB786E"/>
    <w:pPr>
      <w:keepNext/>
      <w:spacing w:before="0" w:after="120"/>
      <w:jc w:val="center"/>
    </w:pPr>
    <w:rPr>
      <w:rFonts w:ascii="Times New Roman Bold" w:hAnsi="Times New Roman Bold"/>
      <w:b/>
      <w:sz w:val="18"/>
    </w:rPr>
  </w:style>
  <w:style w:type="paragraph" w:customStyle="1" w:styleId="Figure">
    <w:name w:val="Figure"/>
    <w:basedOn w:val="FigureNo"/>
    <w:next w:val="Normal"/>
    <w:rsid w:val="00EB786E"/>
    <w:pPr>
      <w:keepNext w:val="0"/>
      <w:spacing w:before="0" w:after="240"/>
    </w:pPr>
  </w:style>
  <w:style w:type="paragraph" w:customStyle="1" w:styleId="tocpart">
    <w:name w:val="tocpart"/>
    <w:basedOn w:val="Normal"/>
    <w:rsid w:val="00EB786E"/>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EB786E"/>
    <w:pPr>
      <w:keepNext/>
      <w:keepLines/>
      <w:spacing w:before="480"/>
      <w:jc w:val="center"/>
    </w:pPr>
    <w:rPr>
      <w:sz w:val="28"/>
    </w:rPr>
  </w:style>
  <w:style w:type="paragraph" w:customStyle="1" w:styleId="Arttitle">
    <w:name w:val="Art_title"/>
    <w:basedOn w:val="Normal"/>
    <w:next w:val="Normalaftertitle"/>
    <w:rsid w:val="00EB786E"/>
    <w:pPr>
      <w:keepNext/>
      <w:keepLines/>
      <w:spacing w:before="240"/>
      <w:jc w:val="center"/>
    </w:pPr>
    <w:rPr>
      <w:b/>
      <w:sz w:val="28"/>
    </w:rPr>
  </w:style>
  <w:style w:type="paragraph" w:customStyle="1" w:styleId="Blanc">
    <w:name w:val="Blanc"/>
    <w:basedOn w:val="Normal"/>
    <w:next w:val="Tabletext"/>
    <w:rsid w:val="00EB786E"/>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EB786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EB786E"/>
    <w:pPr>
      <w:keepNext/>
      <w:keepLines/>
      <w:spacing w:before="160"/>
      <w:ind w:left="794"/>
    </w:pPr>
    <w:rPr>
      <w:i/>
    </w:rPr>
  </w:style>
  <w:style w:type="paragraph" w:customStyle="1" w:styleId="ChapNo">
    <w:name w:val="Chap_No"/>
    <w:basedOn w:val="ArtNo"/>
    <w:next w:val="Chaptitle"/>
    <w:rsid w:val="00EB786E"/>
    <w:rPr>
      <w:b/>
    </w:rPr>
  </w:style>
  <w:style w:type="paragraph" w:customStyle="1" w:styleId="Chaptitle">
    <w:name w:val="Chap_title"/>
    <w:basedOn w:val="Arttitle"/>
    <w:next w:val="Normalaftertitle"/>
    <w:rsid w:val="00EB786E"/>
  </w:style>
  <w:style w:type="character" w:styleId="FootnoteReference">
    <w:name w:val="footnote reference"/>
    <w:basedOn w:val="DefaultParagraphFont"/>
    <w:rsid w:val="00EB786E"/>
    <w:rPr>
      <w:position w:val="6"/>
      <w:sz w:val="18"/>
    </w:rPr>
  </w:style>
  <w:style w:type="paragraph" w:styleId="FootnoteText">
    <w:name w:val="footnote text"/>
    <w:basedOn w:val="Normal"/>
    <w:link w:val="FootnoteTextChar"/>
    <w:rsid w:val="00EB786E"/>
    <w:pPr>
      <w:keepLines/>
      <w:tabs>
        <w:tab w:val="left" w:pos="255"/>
      </w:tabs>
      <w:ind w:left="255" w:hanging="255"/>
    </w:pPr>
    <w:rPr>
      <w:sz w:val="22"/>
    </w:rPr>
  </w:style>
  <w:style w:type="paragraph" w:styleId="Index1">
    <w:name w:val="index 1"/>
    <w:basedOn w:val="Normal"/>
    <w:next w:val="Normal"/>
    <w:rsid w:val="00EB786E"/>
  </w:style>
  <w:style w:type="paragraph" w:styleId="Index2">
    <w:name w:val="index 2"/>
    <w:basedOn w:val="Normal"/>
    <w:next w:val="Normal"/>
    <w:rsid w:val="00EB786E"/>
    <w:pPr>
      <w:ind w:left="283"/>
    </w:pPr>
  </w:style>
  <w:style w:type="paragraph" w:styleId="Index3">
    <w:name w:val="index 3"/>
    <w:basedOn w:val="Normal"/>
    <w:next w:val="Normal"/>
    <w:rsid w:val="00EB786E"/>
    <w:pPr>
      <w:ind w:left="566"/>
    </w:pPr>
  </w:style>
  <w:style w:type="paragraph" w:styleId="IndexHeading">
    <w:name w:val="index heading"/>
    <w:basedOn w:val="Normal"/>
    <w:next w:val="Index1"/>
    <w:rsid w:val="00EB786E"/>
  </w:style>
  <w:style w:type="paragraph" w:customStyle="1" w:styleId="Line">
    <w:name w:val="Line"/>
    <w:basedOn w:val="Normal"/>
    <w:next w:val="Normal"/>
    <w:rsid w:val="00EB786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EB786E"/>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EB786E"/>
  </w:style>
  <w:style w:type="paragraph" w:customStyle="1" w:styleId="Partref">
    <w:name w:val="Part_ref"/>
    <w:basedOn w:val="Normal"/>
    <w:next w:val="Normal"/>
    <w:rsid w:val="00EB786E"/>
    <w:pPr>
      <w:keepNext/>
      <w:keepLines/>
      <w:spacing w:after="280"/>
      <w:jc w:val="center"/>
    </w:pPr>
  </w:style>
  <w:style w:type="paragraph" w:customStyle="1" w:styleId="Parttitle">
    <w:name w:val="Part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EB786E"/>
  </w:style>
  <w:style w:type="paragraph" w:customStyle="1" w:styleId="QuestionNo">
    <w:name w:val="Question_No"/>
    <w:basedOn w:val="RecNo"/>
    <w:next w:val="Normal"/>
    <w:rsid w:val="00EB786E"/>
  </w:style>
  <w:style w:type="paragraph" w:customStyle="1" w:styleId="Questionref">
    <w:name w:val="Question_ref"/>
    <w:basedOn w:val="Recref"/>
    <w:next w:val="Questiondate"/>
    <w:rsid w:val="00EB786E"/>
  </w:style>
  <w:style w:type="paragraph" w:customStyle="1" w:styleId="Questiontitle">
    <w:name w:val="Question_title"/>
    <w:basedOn w:val="Normal"/>
    <w:next w:val="Questionref"/>
    <w:rsid w:val="00EB786E"/>
  </w:style>
  <w:style w:type="paragraph" w:customStyle="1" w:styleId="Reftext">
    <w:name w:val="Ref_text"/>
    <w:basedOn w:val="Normal"/>
    <w:rsid w:val="00EB786E"/>
    <w:pPr>
      <w:ind w:left="794" w:hanging="794"/>
    </w:pPr>
    <w:rPr>
      <w:sz w:val="22"/>
    </w:rPr>
  </w:style>
  <w:style w:type="paragraph" w:customStyle="1" w:styleId="Reftitle">
    <w:name w:val="Ref_title"/>
    <w:basedOn w:val="Normal"/>
    <w:next w:val="Reftext"/>
    <w:rsid w:val="00EB786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EB786E"/>
  </w:style>
  <w:style w:type="paragraph" w:customStyle="1" w:styleId="RepNo">
    <w:name w:val="Rep_No"/>
    <w:basedOn w:val="RecNo"/>
    <w:next w:val="Reptitle"/>
    <w:rsid w:val="00EB786E"/>
  </w:style>
  <w:style w:type="paragraph" w:customStyle="1" w:styleId="Reptitle">
    <w:name w:val="Rep_title"/>
    <w:basedOn w:val="Rectitle"/>
    <w:next w:val="Repref"/>
    <w:rsid w:val="00EB786E"/>
  </w:style>
  <w:style w:type="paragraph" w:customStyle="1" w:styleId="Repref">
    <w:name w:val="Rep_ref"/>
    <w:basedOn w:val="Recref"/>
    <w:next w:val="Repdate"/>
    <w:rsid w:val="00EB786E"/>
  </w:style>
  <w:style w:type="paragraph" w:customStyle="1" w:styleId="Resdate">
    <w:name w:val="Res_date"/>
    <w:basedOn w:val="Recdate"/>
    <w:next w:val="Normalaftertitle"/>
    <w:rsid w:val="00EB786E"/>
  </w:style>
  <w:style w:type="paragraph" w:customStyle="1" w:styleId="ResNo">
    <w:name w:val="Res_No"/>
    <w:basedOn w:val="RecNo"/>
    <w:next w:val="Restitle"/>
    <w:rsid w:val="00EB786E"/>
  </w:style>
  <w:style w:type="paragraph" w:customStyle="1" w:styleId="Restitle">
    <w:name w:val="Res_title"/>
    <w:basedOn w:val="Normal"/>
    <w:next w:val="Resref"/>
    <w:rsid w:val="00EB786E"/>
    <w:pPr>
      <w:spacing w:before="240"/>
      <w:jc w:val="center"/>
    </w:pPr>
    <w:rPr>
      <w:b/>
      <w:sz w:val="28"/>
    </w:rPr>
  </w:style>
  <w:style w:type="paragraph" w:customStyle="1" w:styleId="Resref">
    <w:name w:val="Res_ref"/>
    <w:basedOn w:val="Recref"/>
    <w:next w:val="Resdate"/>
    <w:rsid w:val="00EB786E"/>
  </w:style>
  <w:style w:type="paragraph" w:customStyle="1" w:styleId="SectionNo">
    <w:name w:val="Section_No"/>
    <w:basedOn w:val="Normal"/>
    <w:next w:val="Normal"/>
    <w:rsid w:val="00EB786E"/>
  </w:style>
  <w:style w:type="paragraph" w:customStyle="1" w:styleId="Sectiontitle">
    <w:name w:val="Section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EB786E"/>
    <w:pPr>
      <w:tabs>
        <w:tab w:val="clear" w:pos="794"/>
        <w:tab w:val="clear" w:pos="1191"/>
        <w:tab w:val="clear" w:pos="1588"/>
        <w:tab w:val="clear" w:pos="1985"/>
        <w:tab w:val="right" w:pos="9611"/>
      </w:tabs>
    </w:pPr>
    <w:rPr>
      <w:i/>
    </w:rPr>
  </w:style>
  <w:style w:type="paragraph" w:styleId="TOC1">
    <w:name w:val="toc 1"/>
    <w:basedOn w:val="Normal"/>
    <w:rsid w:val="00EB786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EB786E"/>
    <w:pPr>
      <w:tabs>
        <w:tab w:val="clear" w:pos="567"/>
        <w:tab w:val="left" w:pos="1276"/>
      </w:tabs>
      <w:spacing w:before="160"/>
      <w:ind w:left="1276" w:hanging="709"/>
    </w:pPr>
  </w:style>
  <w:style w:type="paragraph" w:styleId="TOC3">
    <w:name w:val="toc 3"/>
    <w:basedOn w:val="TOC2"/>
    <w:rsid w:val="00EB786E"/>
    <w:pPr>
      <w:tabs>
        <w:tab w:val="clear" w:pos="1276"/>
        <w:tab w:val="left" w:pos="2155"/>
      </w:tabs>
      <w:ind w:left="2155" w:hanging="879"/>
    </w:pPr>
  </w:style>
  <w:style w:type="paragraph" w:styleId="TOC4">
    <w:name w:val="toc 4"/>
    <w:basedOn w:val="TOC3"/>
    <w:rsid w:val="00EB786E"/>
    <w:pPr>
      <w:tabs>
        <w:tab w:val="left" w:pos="3261"/>
      </w:tabs>
      <w:spacing w:before="80"/>
      <w:ind w:left="3261" w:hanging="993"/>
    </w:pPr>
  </w:style>
  <w:style w:type="paragraph" w:styleId="TOC5">
    <w:name w:val="toc 5"/>
    <w:basedOn w:val="TOC4"/>
    <w:rsid w:val="00EB786E"/>
  </w:style>
  <w:style w:type="paragraph" w:styleId="TOC6">
    <w:name w:val="toc 6"/>
    <w:basedOn w:val="TOC4"/>
    <w:rsid w:val="00EB786E"/>
  </w:style>
  <w:style w:type="paragraph" w:styleId="TOC7">
    <w:name w:val="toc 7"/>
    <w:basedOn w:val="TOC4"/>
    <w:rsid w:val="00EB786E"/>
  </w:style>
  <w:style w:type="paragraph" w:styleId="TOC8">
    <w:name w:val="toc 8"/>
    <w:basedOn w:val="TOC4"/>
    <w:rsid w:val="00EB786E"/>
  </w:style>
  <w:style w:type="paragraph" w:customStyle="1" w:styleId="Annexref">
    <w:name w:val="Annex_ref"/>
    <w:basedOn w:val="Normal"/>
    <w:next w:val="Normalaftertitle"/>
    <w:rsid w:val="00EB786E"/>
    <w:pPr>
      <w:keepNext/>
      <w:keepLines/>
      <w:spacing w:after="280"/>
      <w:jc w:val="center"/>
    </w:pPr>
  </w:style>
  <w:style w:type="paragraph" w:customStyle="1" w:styleId="Appendixref">
    <w:name w:val="Appendix_ref"/>
    <w:basedOn w:val="Annexref"/>
    <w:next w:val="Normalaftertitle"/>
    <w:rsid w:val="00EB786E"/>
  </w:style>
  <w:style w:type="paragraph" w:customStyle="1" w:styleId="Tabletitle">
    <w:name w:val="Table_title"/>
    <w:basedOn w:val="Normal"/>
    <w:next w:val="Tablehead"/>
    <w:rsid w:val="00EB786E"/>
    <w:pPr>
      <w:keepNext/>
      <w:spacing w:before="0" w:after="120"/>
      <w:jc w:val="center"/>
    </w:pPr>
    <w:rPr>
      <w:b/>
    </w:rPr>
  </w:style>
  <w:style w:type="paragraph" w:customStyle="1" w:styleId="Summary">
    <w:name w:val="Summary"/>
    <w:basedOn w:val="Normal"/>
    <w:next w:val="Normalaftertitle"/>
    <w:autoRedefine/>
    <w:rsid w:val="0010676E"/>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EB786E"/>
    <w:pPr>
      <w:ind w:left="-85" w:firstLine="0"/>
    </w:pPr>
    <w:rPr>
      <w:lang w:val="en-US"/>
    </w:rPr>
  </w:style>
  <w:style w:type="character" w:customStyle="1" w:styleId="Heading1Char">
    <w:name w:val="Heading 1 Char"/>
    <w:basedOn w:val="DefaultParagraphFont"/>
    <w:link w:val="Heading1"/>
    <w:rsid w:val="00F04B7C"/>
    <w:rPr>
      <w:b/>
      <w:sz w:val="24"/>
      <w:lang w:val="fr-FR" w:eastAsia="en-US"/>
    </w:rPr>
  </w:style>
  <w:style w:type="character" w:customStyle="1" w:styleId="Heading2Char">
    <w:name w:val="Heading 2 Char"/>
    <w:basedOn w:val="DefaultParagraphFont"/>
    <w:link w:val="Heading2"/>
    <w:rsid w:val="00F04B7C"/>
    <w:rPr>
      <w:b/>
      <w:sz w:val="24"/>
      <w:lang w:val="fr-FR" w:eastAsia="en-US"/>
    </w:rPr>
  </w:style>
  <w:style w:type="character" w:customStyle="1" w:styleId="Heading3Char">
    <w:name w:val="Heading 3 Char"/>
    <w:basedOn w:val="DefaultParagraphFont"/>
    <w:link w:val="Heading3"/>
    <w:rsid w:val="00F04B7C"/>
    <w:rPr>
      <w:b/>
      <w:sz w:val="24"/>
      <w:lang w:val="fr-FR" w:eastAsia="en-US"/>
    </w:rPr>
  </w:style>
  <w:style w:type="character" w:customStyle="1" w:styleId="Heading4Char">
    <w:name w:val="Heading 4 Char"/>
    <w:basedOn w:val="DefaultParagraphFont"/>
    <w:link w:val="Heading4"/>
    <w:rsid w:val="00F04B7C"/>
    <w:rPr>
      <w:b/>
      <w:sz w:val="24"/>
      <w:lang w:val="fr-FR" w:eastAsia="en-US"/>
    </w:rPr>
  </w:style>
  <w:style w:type="character" w:customStyle="1" w:styleId="Heading5Char">
    <w:name w:val="Heading 5 Char"/>
    <w:basedOn w:val="DefaultParagraphFont"/>
    <w:link w:val="Heading5"/>
    <w:rsid w:val="00F04B7C"/>
    <w:rPr>
      <w:b/>
      <w:sz w:val="24"/>
      <w:lang w:val="fr-FR" w:eastAsia="en-US"/>
    </w:rPr>
  </w:style>
  <w:style w:type="character" w:customStyle="1" w:styleId="Heading6Char">
    <w:name w:val="Heading 6 Char"/>
    <w:basedOn w:val="DefaultParagraphFont"/>
    <w:link w:val="Heading6"/>
    <w:rsid w:val="00F04B7C"/>
    <w:rPr>
      <w:b/>
      <w:sz w:val="24"/>
      <w:lang w:val="fr-FR" w:eastAsia="en-US"/>
    </w:rPr>
  </w:style>
  <w:style w:type="character" w:customStyle="1" w:styleId="Heading7Char">
    <w:name w:val="Heading 7 Char"/>
    <w:basedOn w:val="DefaultParagraphFont"/>
    <w:link w:val="Heading7"/>
    <w:rsid w:val="00F04B7C"/>
    <w:rPr>
      <w:b/>
      <w:sz w:val="24"/>
      <w:lang w:val="fr-FR" w:eastAsia="en-US"/>
    </w:rPr>
  </w:style>
  <w:style w:type="character" w:customStyle="1" w:styleId="Heading8Char">
    <w:name w:val="Heading 8 Char"/>
    <w:basedOn w:val="DefaultParagraphFont"/>
    <w:link w:val="Heading8"/>
    <w:rsid w:val="00F04B7C"/>
    <w:rPr>
      <w:b/>
      <w:sz w:val="24"/>
      <w:lang w:val="fr-FR" w:eastAsia="en-US"/>
    </w:rPr>
  </w:style>
  <w:style w:type="character" w:customStyle="1" w:styleId="Heading9Char">
    <w:name w:val="Heading 9 Char"/>
    <w:basedOn w:val="DefaultParagraphFont"/>
    <w:link w:val="Heading9"/>
    <w:rsid w:val="00F04B7C"/>
    <w:rPr>
      <w:b/>
      <w:sz w:val="24"/>
      <w:lang w:val="fr-FR" w:eastAsia="en-US"/>
    </w:rPr>
  </w:style>
  <w:style w:type="paragraph" w:customStyle="1" w:styleId="AnnexNo">
    <w:name w:val="Annex_No"/>
    <w:basedOn w:val="Normal"/>
    <w:next w:val="Annextitle"/>
    <w:rsid w:val="00F04B7C"/>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F04B7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Appdef">
    <w:name w:val="App_def"/>
    <w:basedOn w:val="DefaultParagraphFont"/>
    <w:rsid w:val="00F04B7C"/>
    <w:rPr>
      <w:rFonts w:ascii="Times New Roman" w:hAnsi="Times New Roman"/>
      <w:b/>
    </w:rPr>
  </w:style>
  <w:style w:type="character" w:customStyle="1" w:styleId="Appref">
    <w:name w:val="App_ref"/>
    <w:basedOn w:val="DefaultParagraphFont"/>
    <w:rsid w:val="00F04B7C"/>
  </w:style>
  <w:style w:type="paragraph" w:customStyle="1" w:styleId="AppendixNo">
    <w:name w:val="Appendix_No"/>
    <w:basedOn w:val="AnnexNo"/>
    <w:next w:val="Annexref"/>
    <w:rsid w:val="00F04B7C"/>
  </w:style>
  <w:style w:type="paragraph" w:customStyle="1" w:styleId="Appendixtitle">
    <w:name w:val="Appendix_title"/>
    <w:basedOn w:val="Annextitle"/>
    <w:next w:val="Normal"/>
    <w:rsid w:val="00F04B7C"/>
  </w:style>
  <w:style w:type="character" w:customStyle="1" w:styleId="Artdef">
    <w:name w:val="Art_def"/>
    <w:basedOn w:val="DefaultParagraphFont"/>
    <w:rsid w:val="00F04B7C"/>
    <w:rPr>
      <w:rFonts w:ascii="Times New Roman" w:hAnsi="Times New Roman"/>
      <w:b/>
    </w:rPr>
  </w:style>
  <w:style w:type="paragraph" w:customStyle="1" w:styleId="Artheading">
    <w:name w:val="Art_heading"/>
    <w:basedOn w:val="Normal"/>
    <w:next w:val="Normal"/>
    <w:rsid w:val="00F04B7C"/>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customStyle="1" w:styleId="Artref">
    <w:name w:val="Art_ref"/>
    <w:basedOn w:val="DefaultParagraphFont"/>
    <w:rsid w:val="00F04B7C"/>
  </w:style>
  <w:style w:type="paragraph" w:customStyle="1" w:styleId="Border">
    <w:name w:val="Border"/>
    <w:basedOn w:val="Tabletext"/>
    <w:rsid w:val="00F04B7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sz w:val="20"/>
      <w:lang w:val="en-GB"/>
    </w:rPr>
  </w:style>
  <w:style w:type="character" w:styleId="EndnoteReference">
    <w:name w:val="endnote reference"/>
    <w:basedOn w:val="DefaultParagraphFont"/>
    <w:rsid w:val="00F04B7C"/>
    <w:rPr>
      <w:vertAlign w:val="superscript"/>
    </w:rPr>
  </w:style>
  <w:style w:type="paragraph" w:customStyle="1" w:styleId="Figurewithouttitle">
    <w:name w:val="Figure_without_title"/>
    <w:basedOn w:val="FigureNo"/>
    <w:next w:val="Normal"/>
    <w:rsid w:val="00F04B7C"/>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F04B7C"/>
    <w:rPr>
      <w:noProof/>
      <w:sz w:val="18"/>
      <w:lang w:val="fr-FR" w:eastAsia="en-US"/>
    </w:rPr>
  </w:style>
  <w:style w:type="paragraph" w:customStyle="1" w:styleId="FirstFooter">
    <w:name w:val="FirstFooter"/>
    <w:basedOn w:val="Footer"/>
    <w:rsid w:val="00F04B7C"/>
    <w:pPr>
      <w:overflowPunct/>
      <w:autoSpaceDE/>
      <w:autoSpaceDN/>
      <w:adjustRightInd/>
      <w:spacing w:before="40"/>
      <w:jc w:val="left"/>
      <w:textAlignment w:val="auto"/>
    </w:pPr>
    <w:rPr>
      <w:noProof w:val="0"/>
      <w:sz w:val="16"/>
      <w:lang w:val="en-GB"/>
    </w:rPr>
  </w:style>
  <w:style w:type="character" w:customStyle="1" w:styleId="FootnoteTextChar">
    <w:name w:val="Footnote Text Char"/>
    <w:basedOn w:val="DefaultParagraphFont"/>
    <w:link w:val="FootnoteText"/>
    <w:rsid w:val="00F04B7C"/>
    <w:rPr>
      <w:sz w:val="22"/>
      <w:lang w:val="fr-FR" w:eastAsia="en-US"/>
    </w:rPr>
  </w:style>
  <w:style w:type="character" w:customStyle="1" w:styleId="HeaderChar">
    <w:name w:val="Header Char"/>
    <w:basedOn w:val="DefaultParagraphFont"/>
    <w:link w:val="Header"/>
    <w:rsid w:val="00F04B7C"/>
    <w:rPr>
      <w:sz w:val="24"/>
      <w:lang w:val="fr-FR" w:eastAsia="en-US"/>
    </w:rPr>
  </w:style>
  <w:style w:type="paragraph" w:styleId="Index4">
    <w:name w:val="index 4"/>
    <w:basedOn w:val="Normal"/>
    <w:next w:val="Normal"/>
    <w:rsid w:val="00F04B7C"/>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rsid w:val="00F04B7C"/>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rsid w:val="00F04B7C"/>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rsid w:val="00F04B7C"/>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rsid w:val="00F04B7C"/>
  </w:style>
  <w:style w:type="paragraph" w:customStyle="1" w:styleId="Normalaftertitle0">
    <w:name w:val="Normal after title"/>
    <w:basedOn w:val="Normal"/>
    <w:next w:val="Normal"/>
    <w:rsid w:val="00F04B7C"/>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rsid w:val="00F04B7C"/>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rsid w:val="00F04B7C"/>
    <w:pPr>
      <w:tabs>
        <w:tab w:val="clear" w:pos="794"/>
        <w:tab w:val="clear" w:pos="1191"/>
        <w:tab w:val="left" w:pos="1134"/>
      </w:tabs>
      <w:jc w:val="left"/>
    </w:pPr>
    <w:rPr>
      <w:lang w:val="en-GB"/>
    </w:rPr>
  </w:style>
  <w:style w:type="character" w:customStyle="1" w:styleId="Recdef">
    <w:name w:val="Rec_def"/>
    <w:basedOn w:val="DefaultParagraphFont"/>
    <w:rsid w:val="00F04B7C"/>
    <w:rPr>
      <w:b/>
    </w:rPr>
  </w:style>
  <w:style w:type="character" w:customStyle="1" w:styleId="Resdef">
    <w:name w:val="Res_def"/>
    <w:basedOn w:val="DefaultParagraphFont"/>
    <w:rsid w:val="00F04B7C"/>
    <w:rPr>
      <w:rFonts w:ascii="Times New Roman" w:hAnsi="Times New Roman"/>
      <w:b/>
    </w:rPr>
  </w:style>
  <w:style w:type="paragraph" w:customStyle="1" w:styleId="Section1">
    <w:name w:val="Section_1"/>
    <w:basedOn w:val="Normal"/>
    <w:rsid w:val="00F04B7C"/>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rsid w:val="00F04B7C"/>
    <w:rPr>
      <w:b w:val="0"/>
      <w:i/>
    </w:rPr>
  </w:style>
  <w:style w:type="paragraph" w:customStyle="1" w:styleId="Section3">
    <w:name w:val="Section_3"/>
    <w:basedOn w:val="Section1"/>
    <w:rsid w:val="00F04B7C"/>
    <w:rPr>
      <w:b w:val="0"/>
    </w:rPr>
  </w:style>
  <w:style w:type="paragraph" w:customStyle="1" w:styleId="Source">
    <w:name w:val="Source"/>
    <w:basedOn w:val="Normal"/>
    <w:next w:val="Normal"/>
    <w:rsid w:val="00F04B7C"/>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F04B7C"/>
    <w:pPr>
      <w:tabs>
        <w:tab w:val="left" w:pos="567"/>
        <w:tab w:val="left" w:pos="1134"/>
        <w:tab w:val="left" w:pos="1701"/>
        <w:tab w:val="left" w:pos="2268"/>
        <w:tab w:val="left" w:pos="2835"/>
        <w:tab w:val="left" w:pos="5954"/>
        <w:tab w:val="right" w:pos="9639"/>
      </w:tabs>
    </w:pPr>
    <w:rPr>
      <w:noProof w:val="0"/>
      <w:sz w:val="16"/>
      <w:lang w:val="en-GB"/>
    </w:rPr>
  </w:style>
  <w:style w:type="character" w:customStyle="1" w:styleId="Tablefreq">
    <w:name w:val="Table_freq"/>
    <w:basedOn w:val="DefaultParagraphFont"/>
    <w:rsid w:val="00F04B7C"/>
    <w:rPr>
      <w:b/>
      <w:color w:val="auto"/>
      <w:sz w:val="20"/>
    </w:rPr>
  </w:style>
  <w:style w:type="paragraph" w:customStyle="1" w:styleId="Tableref">
    <w:name w:val="Table_ref"/>
    <w:basedOn w:val="Normal"/>
    <w:next w:val="Tabletitle"/>
    <w:rsid w:val="00F04B7C"/>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paragraph" w:customStyle="1" w:styleId="TableTextS5">
    <w:name w:val="Table_TextS5"/>
    <w:basedOn w:val="Normal"/>
    <w:rsid w:val="00F04B7C"/>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paragraph" w:customStyle="1" w:styleId="Title1">
    <w:name w:val="Title 1"/>
    <w:basedOn w:val="Source"/>
    <w:next w:val="Normal"/>
    <w:rsid w:val="00F04B7C"/>
    <w:pPr>
      <w:tabs>
        <w:tab w:val="left" w:pos="567"/>
        <w:tab w:val="left" w:pos="1701"/>
        <w:tab w:val="left" w:pos="2835"/>
      </w:tabs>
      <w:spacing w:before="240"/>
    </w:pPr>
    <w:rPr>
      <w:b w:val="0"/>
      <w:caps/>
    </w:rPr>
  </w:style>
  <w:style w:type="paragraph" w:customStyle="1" w:styleId="Title2">
    <w:name w:val="Title 2"/>
    <w:basedOn w:val="Source"/>
    <w:next w:val="Normal"/>
    <w:rsid w:val="00F04B7C"/>
    <w:pPr>
      <w:overflowPunct/>
      <w:autoSpaceDE/>
      <w:autoSpaceDN/>
      <w:adjustRightInd/>
      <w:spacing w:before="480"/>
      <w:textAlignment w:val="auto"/>
    </w:pPr>
    <w:rPr>
      <w:b w:val="0"/>
      <w:caps/>
    </w:rPr>
  </w:style>
  <w:style w:type="paragraph" w:customStyle="1" w:styleId="Title3">
    <w:name w:val="Title 3"/>
    <w:basedOn w:val="Title2"/>
    <w:next w:val="Normal"/>
    <w:rsid w:val="00F04B7C"/>
    <w:pPr>
      <w:spacing w:before="240"/>
    </w:pPr>
    <w:rPr>
      <w:caps w:val="0"/>
    </w:rPr>
  </w:style>
  <w:style w:type="paragraph" w:customStyle="1" w:styleId="Title4">
    <w:name w:val="Title 4"/>
    <w:basedOn w:val="Title3"/>
    <w:next w:val="Heading1"/>
    <w:rsid w:val="00F04B7C"/>
    <w:rPr>
      <w:b/>
    </w:rPr>
  </w:style>
  <w:style w:type="character" w:styleId="FollowedHyperlink">
    <w:name w:val="FollowedHyperlink"/>
    <w:basedOn w:val="DefaultParagraphFont"/>
    <w:rsid w:val="00F04B7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786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EB786E"/>
    <w:pPr>
      <w:keepNext/>
      <w:keepLines/>
      <w:spacing w:before="480"/>
      <w:ind w:left="794" w:hanging="794"/>
      <w:outlineLvl w:val="0"/>
    </w:pPr>
    <w:rPr>
      <w:b/>
    </w:rPr>
  </w:style>
  <w:style w:type="paragraph" w:styleId="Heading2">
    <w:name w:val="heading 2"/>
    <w:basedOn w:val="Heading1"/>
    <w:next w:val="Normal"/>
    <w:link w:val="Heading2Char"/>
    <w:qFormat/>
    <w:rsid w:val="00EB786E"/>
    <w:pPr>
      <w:spacing w:before="320"/>
      <w:outlineLvl w:val="1"/>
    </w:pPr>
  </w:style>
  <w:style w:type="paragraph" w:styleId="Heading3">
    <w:name w:val="heading 3"/>
    <w:basedOn w:val="Heading1"/>
    <w:next w:val="Normal"/>
    <w:link w:val="Heading3Char"/>
    <w:qFormat/>
    <w:rsid w:val="00EB786E"/>
    <w:pPr>
      <w:spacing w:before="200"/>
      <w:outlineLvl w:val="2"/>
    </w:pPr>
  </w:style>
  <w:style w:type="paragraph" w:styleId="Heading4">
    <w:name w:val="heading 4"/>
    <w:basedOn w:val="Heading3"/>
    <w:next w:val="Normal"/>
    <w:link w:val="Heading4Char"/>
    <w:qFormat/>
    <w:rsid w:val="00EB786E"/>
    <w:pPr>
      <w:tabs>
        <w:tab w:val="clear" w:pos="794"/>
        <w:tab w:val="left" w:pos="992"/>
      </w:tabs>
      <w:ind w:left="992" w:hanging="992"/>
      <w:outlineLvl w:val="3"/>
    </w:pPr>
  </w:style>
  <w:style w:type="paragraph" w:styleId="Heading5">
    <w:name w:val="heading 5"/>
    <w:basedOn w:val="Heading4"/>
    <w:next w:val="Normal"/>
    <w:link w:val="Heading5Char"/>
    <w:qFormat/>
    <w:rsid w:val="00EB786E"/>
    <w:pPr>
      <w:outlineLvl w:val="4"/>
    </w:pPr>
  </w:style>
  <w:style w:type="paragraph" w:styleId="Heading6">
    <w:name w:val="heading 6"/>
    <w:basedOn w:val="Heading4"/>
    <w:next w:val="Normal"/>
    <w:link w:val="Heading6Char"/>
    <w:qFormat/>
    <w:rsid w:val="00EB786E"/>
    <w:pPr>
      <w:tabs>
        <w:tab w:val="clear" w:pos="992"/>
        <w:tab w:val="clear" w:pos="1191"/>
      </w:tabs>
      <w:ind w:left="1588" w:hanging="1588"/>
      <w:outlineLvl w:val="5"/>
    </w:pPr>
  </w:style>
  <w:style w:type="paragraph" w:styleId="Heading7">
    <w:name w:val="heading 7"/>
    <w:basedOn w:val="Heading6"/>
    <w:next w:val="Normal"/>
    <w:link w:val="Heading7Char"/>
    <w:qFormat/>
    <w:rsid w:val="00EB786E"/>
    <w:pPr>
      <w:outlineLvl w:val="6"/>
    </w:pPr>
  </w:style>
  <w:style w:type="paragraph" w:styleId="Heading8">
    <w:name w:val="heading 8"/>
    <w:basedOn w:val="Heading6"/>
    <w:next w:val="Normal"/>
    <w:link w:val="Heading8Char"/>
    <w:qFormat/>
    <w:rsid w:val="00EB786E"/>
    <w:pPr>
      <w:outlineLvl w:val="7"/>
    </w:pPr>
  </w:style>
  <w:style w:type="paragraph" w:styleId="Heading9">
    <w:name w:val="heading 9"/>
    <w:basedOn w:val="Heading6"/>
    <w:next w:val="Normal"/>
    <w:link w:val="Heading9Char"/>
    <w:qFormat/>
    <w:rsid w:val="00EB786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B786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EB786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EB786E"/>
  </w:style>
  <w:style w:type="paragraph" w:customStyle="1" w:styleId="Headingb">
    <w:name w:val="Heading_b"/>
    <w:basedOn w:val="Heading3"/>
    <w:next w:val="Normal"/>
    <w:rsid w:val="00EB786E"/>
    <w:pPr>
      <w:spacing w:before="160"/>
      <w:ind w:left="0" w:firstLine="0"/>
      <w:outlineLvl w:val="9"/>
    </w:pPr>
  </w:style>
  <w:style w:type="paragraph" w:customStyle="1" w:styleId="Headingi">
    <w:name w:val="Heading_i"/>
    <w:basedOn w:val="Heading3"/>
    <w:next w:val="Normal"/>
    <w:rsid w:val="00EB786E"/>
    <w:pPr>
      <w:spacing w:before="160"/>
      <w:ind w:left="0" w:firstLine="0"/>
    </w:pPr>
    <w:rPr>
      <w:b w:val="0"/>
      <w:i/>
    </w:rPr>
  </w:style>
  <w:style w:type="character" w:customStyle="1" w:styleId="href">
    <w:name w:val="href"/>
    <w:basedOn w:val="DefaultParagraphFont"/>
    <w:rsid w:val="00EB786E"/>
  </w:style>
  <w:style w:type="paragraph" w:customStyle="1" w:styleId="AnnexNoTitle">
    <w:name w:val="Annex_NoTitle"/>
    <w:basedOn w:val="Normal"/>
    <w:next w:val="Normalaftertitle"/>
    <w:rsid w:val="00EB786E"/>
    <w:pPr>
      <w:keepNext/>
      <w:keepLines/>
      <w:spacing w:before="480" w:after="80"/>
      <w:jc w:val="center"/>
    </w:pPr>
    <w:rPr>
      <w:b/>
      <w:sz w:val="28"/>
    </w:rPr>
  </w:style>
  <w:style w:type="paragraph" w:customStyle="1" w:styleId="Normalaftertitle">
    <w:name w:val="Normal_after_title"/>
    <w:basedOn w:val="Normal"/>
    <w:next w:val="Normal"/>
    <w:rsid w:val="00EB786E"/>
    <w:pPr>
      <w:spacing w:before="320"/>
    </w:pPr>
  </w:style>
  <w:style w:type="paragraph" w:customStyle="1" w:styleId="enumlev2">
    <w:name w:val="enumlev2"/>
    <w:basedOn w:val="enumlev1"/>
    <w:rsid w:val="00EB786E"/>
    <w:pPr>
      <w:ind w:left="1191" w:hanging="397"/>
    </w:pPr>
  </w:style>
  <w:style w:type="paragraph" w:customStyle="1" w:styleId="enumlev1">
    <w:name w:val="enumlev1"/>
    <w:basedOn w:val="Normal"/>
    <w:rsid w:val="00EB786E"/>
    <w:pPr>
      <w:spacing w:before="80"/>
      <w:ind w:left="794" w:hanging="794"/>
    </w:pPr>
  </w:style>
  <w:style w:type="paragraph" w:customStyle="1" w:styleId="enumlev3">
    <w:name w:val="enumlev3"/>
    <w:basedOn w:val="enumlev2"/>
    <w:rsid w:val="00EB786E"/>
    <w:pPr>
      <w:ind w:left="1588"/>
    </w:pPr>
  </w:style>
  <w:style w:type="paragraph" w:customStyle="1" w:styleId="Note">
    <w:name w:val="Note"/>
    <w:basedOn w:val="Normal"/>
    <w:rsid w:val="00EB786E"/>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EB786E"/>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EB786E"/>
    <w:pPr>
      <w:keepNext/>
      <w:keepLines/>
      <w:spacing w:before="240"/>
      <w:jc w:val="center"/>
    </w:pPr>
    <w:rPr>
      <w:b/>
      <w:sz w:val="28"/>
    </w:rPr>
  </w:style>
  <w:style w:type="paragraph" w:customStyle="1" w:styleId="Recref">
    <w:name w:val="Rec_ref"/>
    <w:basedOn w:val="Normal"/>
    <w:next w:val="Recdate"/>
    <w:rsid w:val="00EB786E"/>
    <w:pPr>
      <w:jc w:val="center"/>
    </w:pPr>
  </w:style>
  <w:style w:type="paragraph" w:customStyle="1" w:styleId="Recdate">
    <w:name w:val="Rec_date"/>
    <w:basedOn w:val="Recref"/>
    <w:next w:val="Normalaftertitle"/>
    <w:rsid w:val="00EB786E"/>
    <w:pPr>
      <w:jc w:val="right"/>
    </w:pPr>
  </w:style>
  <w:style w:type="paragraph" w:customStyle="1" w:styleId="HeadingSum">
    <w:name w:val="Heading_Sum"/>
    <w:basedOn w:val="Headingb"/>
    <w:next w:val="Normal"/>
    <w:autoRedefine/>
    <w:rsid w:val="00EB786E"/>
    <w:pPr>
      <w:spacing w:before="240"/>
    </w:pPr>
    <w:rPr>
      <w:lang w:val="es-ES_tradnl"/>
    </w:rPr>
  </w:style>
  <w:style w:type="paragraph" w:customStyle="1" w:styleId="AppendixNoTitle">
    <w:name w:val="Appendix_NoTitle"/>
    <w:basedOn w:val="AnnexNoTitle"/>
    <w:next w:val="Normal"/>
    <w:rsid w:val="00EB786E"/>
  </w:style>
  <w:style w:type="paragraph" w:customStyle="1" w:styleId="Tablefin">
    <w:name w:val="Table_fin"/>
    <w:basedOn w:val="Normal"/>
    <w:next w:val="Normal"/>
    <w:rsid w:val="00EB786E"/>
    <w:pPr>
      <w:spacing w:before="0"/>
    </w:pPr>
    <w:rPr>
      <w:sz w:val="20"/>
      <w:lang w:val="en-GB"/>
    </w:rPr>
  </w:style>
  <w:style w:type="paragraph" w:customStyle="1" w:styleId="Tablehead">
    <w:name w:val="Table_head"/>
    <w:basedOn w:val="Normal"/>
    <w:next w:val="Normal"/>
    <w:rsid w:val="00EB786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EB786E"/>
    <w:pPr>
      <w:keepNext/>
      <w:spacing w:before="360" w:after="120"/>
      <w:jc w:val="center"/>
    </w:pPr>
  </w:style>
  <w:style w:type="paragraph" w:customStyle="1" w:styleId="Tabletext">
    <w:name w:val="Table_text"/>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EB786E"/>
    <w:pPr>
      <w:tabs>
        <w:tab w:val="clear" w:pos="1191"/>
        <w:tab w:val="clear" w:pos="1588"/>
        <w:tab w:val="clear" w:pos="1985"/>
        <w:tab w:val="center" w:pos="4820"/>
        <w:tab w:val="right" w:pos="9639"/>
      </w:tabs>
    </w:pPr>
  </w:style>
  <w:style w:type="paragraph" w:customStyle="1" w:styleId="Equationlegend">
    <w:name w:val="Equation_legend"/>
    <w:basedOn w:val="NormalIndent"/>
    <w:rsid w:val="00EB786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EB786E"/>
    <w:pPr>
      <w:ind w:left="794"/>
    </w:pPr>
  </w:style>
  <w:style w:type="paragraph" w:customStyle="1" w:styleId="Figurelegend">
    <w:name w:val="Figure_legend"/>
    <w:basedOn w:val="Normal"/>
    <w:rsid w:val="00EB786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EB786E"/>
    <w:pPr>
      <w:keepNext/>
      <w:keepLines/>
      <w:spacing w:before="480" w:after="80"/>
      <w:jc w:val="center"/>
    </w:pPr>
    <w:rPr>
      <w:caps/>
      <w:sz w:val="18"/>
    </w:rPr>
  </w:style>
  <w:style w:type="paragraph" w:customStyle="1" w:styleId="Figuretitle">
    <w:name w:val="Figure_title"/>
    <w:basedOn w:val="Normal"/>
    <w:next w:val="Figure"/>
    <w:rsid w:val="00EB786E"/>
    <w:pPr>
      <w:keepNext/>
      <w:spacing w:before="0" w:after="120"/>
      <w:jc w:val="center"/>
    </w:pPr>
    <w:rPr>
      <w:rFonts w:ascii="Times New Roman Bold" w:hAnsi="Times New Roman Bold"/>
      <w:b/>
      <w:sz w:val="18"/>
    </w:rPr>
  </w:style>
  <w:style w:type="paragraph" w:customStyle="1" w:styleId="Figure">
    <w:name w:val="Figure"/>
    <w:basedOn w:val="FigureNo"/>
    <w:next w:val="Normal"/>
    <w:rsid w:val="00EB786E"/>
    <w:pPr>
      <w:keepNext w:val="0"/>
      <w:spacing w:before="0" w:after="240"/>
    </w:pPr>
  </w:style>
  <w:style w:type="paragraph" w:customStyle="1" w:styleId="tocpart">
    <w:name w:val="tocpart"/>
    <w:basedOn w:val="Normal"/>
    <w:rsid w:val="00EB786E"/>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EB786E"/>
    <w:pPr>
      <w:keepNext/>
      <w:keepLines/>
      <w:spacing w:before="480"/>
      <w:jc w:val="center"/>
    </w:pPr>
    <w:rPr>
      <w:sz w:val="28"/>
    </w:rPr>
  </w:style>
  <w:style w:type="paragraph" w:customStyle="1" w:styleId="Arttitle">
    <w:name w:val="Art_title"/>
    <w:basedOn w:val="Normal"/>
    <w:next w:val="Normalaftertitle"/>
    <w:rsid w:val="00EB786E"/>
    <w:pPr>
      <w:keepNext/>
      <w:keepLines/>
      <w:spacing w:before="240"/>
      <w:jc w:val="center"/>
    </w:pPr>
    <w:rPr>
      <w:b/>
      <w:sz w:val="28"/>
    </w:rPr>
  </w:style>
  <w:style w:type="paragraph" w:customStyle="1" w:styleId="Blanc">
    <w:name w:val="Blanc"/>
    <w:basedOn w:val="Normal"/>
    <w:next w:val="Tabletext"/>
    <w:rsid w:val="00EB786E"/>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EB786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EB786E"/>
    <w:pPr>
      <w:keepNext/>
      <w:keepLines/>
      <w:spacing w:before="160"/>
      <w:ind w:left="794"/>
    </w:pPr>
    <w:rPr>
      <w:i/>
    </w:rPr>
  </w:style>
  <w:style w:type="paragraph" w:customStyle="1" w:styleId="ChapNo">
    <w:name w:val="Chap_No"/>
    <w:basedOn w:val="ArtNo"/>
    <w:next w:val="Chaptitle"/>
    <w:rsid w:val="00EB786E"/>
    <w:rPr>
      <w:b/>
    </w:rPr>
  </w:style>
  <w:style w:type="paragraph" w:customStyle="1" w:styleId="Chaptitle">
    <w:name w:val="Chap_title"/>
    <w:basedOn w:val="Arttitle"/>
    <w:next w:val="Normalaftertitle"/>
    <w:rsid w:val="00EB786E"/>
  </w:style>
  <w:style w:type="character" w:styleId="FootnoteReference">
    <w:name w:val="footnote reference"/>
    <w:basedOn w:val="DefaultParagraphFont"/>
    <w:rsid w:val="00EB786E"/>
    <w:rPr>
      <w:position w:val="6"/>
      <w:sz w:val="18"/>
    </w:rPr>
  </w:style>
  <w:style w:type="paragraph" w:styleId="FootnoteText">
    <w:name w:val="footnote text"/>
    <w:basedOn w:val="Normal"/>
    <w:link w:val="FootnoteTextChar"/>
    <w:rsid w:val="00EB786E"/>
    <w:pPr>
      <w:keepLines/>
      <w:tabs>
        <w:tab w:val="left" w:pos="255"/>
      </w:tabs>
      <w:ind w:left="255" w:hanging="255"/>
    </w:pPr>
    <w:rPr>
      <w:sz w:val="22"/>
    </w:rPr>
  </w:style>
  <w:style w:type="paragraph" w:styleId="Index1">
    <w:name w:val="index 1"/>
    <w:basedOn w:val="Normal"/>
    <w:next w:val="Normal"/>
    <w:rsid w:val="00EB786E"/>
  </w:style>
  <w:style w:type="paragraph" w:styleId="Index2">
    <w:name w:val="index 2"/>
    <w:basedOn w:val="Normal"/>
    <w:next w:val="Normal"/>
    <w:rsid w:val="00EB786E"/>
    <w:pPr>
      <w:ind w:left="283"/>
    </w:pPr>
  </w:style>
  <w:style w:type="paragraph" w:styleId="Index3">
    <w:name w:val="index 3"/>
    <w:basedOn w:val="Normal"/>
    <w:next w:val="Normal"/>
    <w:rsid w:val="00EB786E"/>
    <w:pPr>
      <w:ind w:left="566"/>
    </w:pPr>
  </w:style>
  <w:style w:type="paragraph" w:styleId="IndexHeading">
    <w:name w:val="index heading"/>
    <w:basedOn w:val="Normal"/>
    <w:next w:val="Index1"/>
    <w:rsid w:val="00EB786E"/>
  </w:style>
  <w:style w:type="paragraph" w:customStyle="1" w:styleId="Line">
    <w:name w:val="Line"/>
    <w:basedOn w:val="Normal"/>
    <w:next w:val="Normal"/>
    <w:rsid w:val="00EB786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EB786E"/>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EB786E"/>
  </w:style>
  <w:style w:type="paragraph" w:customStyle="1" w:styleId="Partref">
    <w:name w:val="Part_ref"/>
    <w:basedOn w:val="Normal"/>
    <w:next w:val="Normal"/>
    <w:rsid w:val="00EB786E"/>
    <w:pPr>
      <w:keepNext/>
      <w:keepLines/>
      <w:spacing w:after="280"/>
      <w:jc w:val="center"/>
    </w:pPr>
  </w:style>
  <w:style w:type="paragraph" w:customStyle="1" w:styleId="Parttitle">
    <w:name w:val="Part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EB786E"/>
  </w:style>
  <w:style w:type="paragraph" w:customStyle="1" w:styleId="QuestionNo">
    <w:name w:val="Question_No"/>
    <w:basedOn w:val="RecNo"/>
    <w:next w:val="Normal"/>
    <w:rsid w:val="00EB786E"/>
  </w:style>
  <w:style w:type="paragraph" w:customStyle="1" w:styleId="Questionref">
    <w:name w:val="Question_ref"/>
    <w:basedOn w:val="Recref"/>
    <w:next w:val="Questiondate"/>
    <w:rsid w:val="00EB786E"/>
  </w:style>
  <w:style w:type="paragraph" w:customStyle="1" w:styleId="Questiontitle">
    <w:name w:val="Question_title"/>
    <w:basedOn w:val="Normal"/>
    <w:next w:val="Questionref"/>
    <w:rsid w:val="00EB786E"/>
  </w:style>
  <w:style w:type="paragraph" w:customStyle="1" w:styleId="Reftext">
    <w:name w:val="Ref_text"/>
    <w:basedOn w:val="Normal"/>
    <w:rsid w:val="00EB786E"/>
    <w:pPr>
      <w:ind w:left="794" w:hanging="794"/>
    </w:pPr>
    <w:rPr>
      <w:sz w:val="22"/>
    </w:rPr>
  </w:style>
  <w:style w:type="paragraph" w:customStyle="1" w:styleId="Reftitle">
    <w:name w:val="Ref_title"/>
    <w:basedOn w:val="Normal"/>
    <w:next w:val="Reftext"/>
    <w:rsid w:val="00EB786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EB786E"/>
  </w:style>
  <w:style w:type="paragraph" w:customStyle="1" w:styleId="RepNo">
    <w:name w:val="Rep_No"/>
    <w:basedOn w:val="RecNo"/>
    <w:next w:val="Reptitle"/>
    <w:rsid w:val="00EB786E"/>
  </w:style>
  <w:style w:type="paragraph" w:customStyle="1" w:styleId="Reptitle">
    <w:name w:val="Rep_title"/>
    <w:basedOn w:val="Rectitle"/>
    <w:next w:val="Repref"/>
    <w:rsid w:val="00EB786E"/>
  </w:style>
  <w:style w:type="paragraph" w:customStyle="1" w:styleId="Repref">
    <w:name w:val="Rep_ref"/>
    <w:basedOn w:val="Recref"/>
    <w:next w:val="Repdate"/>
    <w:rsid w:val="00EB786E"/>
  </w:style>
  <w:style w:type="paragraph" w:customStyle="1" w:styleId="Resdate">
    <w:name w:val="Res_date"/>
    <w:basedOn w:val="Recdate"/>
    <w:next w:val="Normalaftertitle"/>
    <w:rsid w:val="00EB786E"/>
  </w:style>
  <w:style w:type="paragraph" w:customStyle="1" w:styleId="ResNo">
    <w:name w:val="Res_No"/>
    <w:basedOn w:val="RecNo"/>
    <w:next w:val="Restitle"/>
    <w:rsid w:val="00EB786E"/>
  </w:style>
  <w:style w:type="paragraph" w:customStyle="1" w:styleId="Restitle">
    <w:name w:val="Res_title"/>
    <w:basedOn w:val="Normal"/>
    <w:next w:val="Resref"/>
    <w:rsid w:val="00EB786E"/>
    <w:pPr>
      <w:spacing w:before="240"/>
      <w:jc w:val="center"/>
    </w:pPr>
    <w:rPr>
      <w:b/>
      <w:sz w:val="28"/>
    </w:rPr>
  </w:style>
  <w:style w:type="paragraph" w:customStyle="1" w:styleId="Resref">
    <w:name w:val="Res_ref"/>
    <w:basedOn w:val="Recref"/>
    <w:next w:val="Resdate"/>
    <w:rsid w:val="00EB786E"/>
  </w:style>
  <w:style w:type="paragraph" w:customStyle="1" w:styleId="SectionNo">
    <w:name w:val="Section_No"/>
    <w:basedOn w:val="Normal"/>
    <w:next w:val="Normal"/>
    <w:rsid w:val="00EB786E"/>
  </w:style>
  <w:style w:type="paragraph" w:customStyle="1" w:styleId="Sectiontitle">
    <w:name w:val="Section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EB786E"/>
    <w:pPr>
      <w:tabs>
        <w:tab w:val="clear" w:pos="794"/>
        <w:tab w:val="clear" w:pos="1191"/>
        <w:tab w:val="clear" w:pos="1588"/>
        <w:tab w:val="clear" w:pos="1985"/>
        <w:tab w:val="right" w:pos="9611"/>
      </w:tabs>
    </w:pPr>
    <w:rPr>
      <w:i/>
    </w:rPr>
  </w:style>
  <w:style w:type="paragraph" w:styleId="TOC1">
    <w:name w:val="toc 1"/>
    <w:basedOn w:val="Normal"/>
    <w:rsid w:val="00EB786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EB786E"/>
    <w:pPr>
      <w:tabs>
        <w:tab w:val="clear" w:pos="567"/>
        <w:tab w:val="left" w:pos="1276"/>
      </w:tabs>
      <w:spacing w:before="160"/>
      <w:ind w:left="1276" w:hanging="709"/>
    </w:pPr>
  </w:style>
  <w:style w:type="paragraph" w:styleId="TOC3">
    <w:name w:val="toc 3"/>
    <w:basedOn w:val="TOC2"/>
    <w:rsid w:val="00EB786E"/>
    <w:pPr>
      <w:tabs>
        <w:tab w:val="clear" w:pos="1276"/>
        <w:tab w:val="left" w:pos="2155"/>
      </w:tabs>
      <w:ind w:left="2155" w:hanging="879"/>
    </w:pPr>
  </w:style>
  <w:style w:type="paragraph" w:styleId="TOC4">
    <w:name w:val="toc 4"/>
    <w:basedOn w:val="TOC3"/>
    <w:rsid w:val="00EB786E"/>
    <w:pPr>
      <w:tabs>
        <w:tab w:val="left" w:pos="3261"/>
      </w:tabs>
      <w:spacing w:before="80"/>
      <w:ind w:left="3261" w:hanging="993"/>
    </w:pPr>
  </w:style>
  <w:style w:type="paragraph" w:styleId="TOC5">
    <w:name w:val="toc 5"/>
    <w:basedOn w:val="TOC4"/>
    <w:rsid w:val="00EB786E"/>
  </w:style>
  <w:style w:type="paragraph" w:styleId="TOC6">
    <w:name w:val="toc 6"/>
    <w:basedOn w:val="TOC4"/>
    <w:rsid w:val="00EB786E"/>
  </w:style>
  <w:style w:type="paragraph" w:styleId="TOC7">
    <w:name w:val="toc 7"/>
    <w:basedOn w:val="TOC4"/>
    <w:rsid w:val="00EB786E"/>
  </w:style>
  <w:style w:type="paragraph" w:styleId="TOC8">
    <w:name w:val="toc 8"/>
    <w:basedOn w:val="TOC4"/>
    <w:rsid w:val="00EB786E"/>
  </w:style>
  <w:style w:type="paragraph" w:customStyle="1" w:styleId="Annexref">
    <w:name w:val="Annex_ref"/>
    <w:basedOn w:val="Normal"/>
    <w:next w:val="Normalaftertitle"/>
    <w:rsid w:val="00EB786E"/>
    <w:pPr>
      <w:keepNext/>
      <w:keepLines/>
      <w:spacing w:after="280"/>
      <w:jc w:val="center"/>
    </w:pPr>
  </w:style>
  <w:style w:type="paragraph" w:customStyle="1" w:styleId="Appendixref">
    <w:name w:val="Appendix_ref"/>
    <w:basedOn w:val="Annexref"/>
    <w:next w:val="Normalaftertitle"/>
    <w:rsid w:val="00EB786E"/>
  </w:style>
  <w:style w:type="paragraph" w:customStyle="1" w:styleId="Tabletitle">
    <w:name w:val="Table_title"/>
    <w:basedOn w:val="Normal"/>
    <w:next w:val="Tablehead"/>
    <w:rsid w:val="00EB786E"/>
    <w:pPr>
      <w:keepNext/>
      <w:spacing w:before="0" w:after="120"/>
      <w:jc w:val="center"/>
    </w:pPr>
    <w:rPr>
      <w:b/>
    </w:rPr>
  </w:style>
  <w:style w:type="paragraph" w:customStyle="1" w:styleId="Summary">
    <w:name w:val="Summary"/>
    <w:basedOn w:val="Normal"/>
    <w:next w:val="Normalaftertitle"/>
    <w:autoRedefine/>
    <w:rsid w:val="0010676E"/>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EB786E"/>
    <w:pPr>
      <w:ind w:left="-85" w:firstLine="0"/>
    </w:pPr>
    <w:rPr>
      <w:lang w:val="en-US"/>
    </w:rPr>
  </w:style>
  <w:style w:type="character" w:customStyle="1" w:styleId="Heading1Char">
    <w:name w:val="Heading 1 Char"/>
    <w:basedOn w:val="DefaultParagraphFont"/>
    <w:link w:val="Heading1"/>
    <w:rsid w:val="00F04B7C"/>
    <w:rPr>
      <w:b/>
      <w:sz w:val="24"/>
      <w:lang w:val="fr-FR" w:eastAsia="en-US"/>
    </w:rPr>
  </w:style>
  <w:style w:type="character" w:customStyle="1" w:styleId="Heading2Char">
    <w:name w:val="Heading 2 Char"/>
    <w:basedOn w:val="DefaultParagraphFont"/>
    <w:link w:val="Heading2"/>
    <w:rsid w:val="00F04B7C"/>
    <w:rPr>
      <w:b/>
      <w:sz w:val="24"/>
      <w:lang w:val="fr-FR" w:eastAsia="en-US"/>
    </w:rPr>
  </w:style>
  <w:style w:type="character" w:customStyle="1" w:styleId="Heading3Char">
    <w:name w:val="Heading 3 Char"/>
    <w:basedOn w:val="DefaultParagraphFont"/>
    <w:link w:val="Heading3"/>
    <w:rsid w:val="00F04B7C"/>
    <w:rPr>
      <w:b/>
      <w:sz w:val="24"/>
      <w:lang w:val="fr-FR" w:eastAsia="en-US"/>
    </w:rPr>
  </w:style>
  <w:style w:type="character" w:customStyle="1" w:styleId="Heading4Char">
    <w:name w:val="Heading 4 Char"/>
    <w:basedOn w:val="DefaultParagraphFont"/>
    <w:link w:val="Heading4"/>
    <w:rsid w:val="00F04B7C"/>
    <w:rPr>
      <w:b/>
      <w:sz w:val="24"/>
      <w:lang w:val="fr-FR" w:eastAsia="en-US"/>
    </w:rPr>
  </w:style>
  <w:style w:type="character" w:customStyle="1" w:styleId="Heading5Char">
    <w:name w:val="Heading 5 Char"/>
    <w:basedOn w:val="DefaultParagraphFont"/>
    <w:link w:val="Heading5"/>
    <w:rsid w:val="00F04B7C"/>
    <w:rPr>
      <w:b/>
      <w:sz w:val="24"/>
      <w:lang w:val="fr-FR" w:eastAsia="en-US"/>
    </w:rPr>
  </w:style>
  <w:style w:type="character" w:customStyle="1" w:styleId="Heading6Char">
    <w:name w:val="Heading 6 Char"/>
    <w:basedOn w:val="DefaultParagraphFont"/>
    <w:link w:val="Heading6"/>
    <w:rsid w:val="00F04B7C"/>
    <w:rPr>
      <w:b/>
      <w:sz w:val="24"/>
      <w:lang w:val="fr-FR" w:eastAsia="en-US"/>
    </w:rPr>
  </w:style>
  <w:style w:type="character" w:customStyle="1" w:styleId="Heading7Char">
    <w:name w:val="Heading 7 Char"/>
    <w:basedOn w:val="DefaultParagraphFont"/>
    <w:link w:val="Heading7"/>
    <w:rsid w:val="00F04B7C"/>
    <w:rPr>
      <w:b/>
      <w:sz w:val="24"/>
      <w:lang w:val="fr-FR" w:eastAsia="en-US"/>
    </w:rPr>
  </w:style>
  <w:style w:type="character" w:customStyle="1" w:styleId="Heading8Char">
    <w:name w:val="Heading 8 Char"/>
    <w:basedOn w:val="DefaultParagraphFont"/>
    <w:link w:val="Heading8"/>
    <w:rsid w:val="00F04B7C"/>
    <w:rPr>
      <w:b/>
      <w:sz w:val="24"/>
      <w:lang w:val="fr-FR" w:eastAsia="en-US"/>
    </w:rPr>
  </w:style>
  <w:style w:type="character" w:customStyle="1" w:styleId="Heading9Char">
    <w:name w:val="Heading 9 Char"/>
    <w:basedOn w:val="DefaultParagraphFont"/>
    <w:link w:val="Heading9"/>
    <w:rsid w:val="00F04B7C"/>
    <w:rPr>
      <w:b/>
      <w:sz w:val="24"/>
      <w:lang w:val="fr-FR" w:eastAsia="en-US"/>
    </w:rPr>
  </w:style>
  <w:style w:type="paragraph" w:customStyle="1" w:styleId="AnnexNo">
    <w:name w:val="Annex_No"/>
    <w:basedOn w:val="Normal"/>
    <w:next w:val="Annextitle"/>
    <w:rsid w:val="00F04B7C"/>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F04B7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Appdef">
    <w:name w:val="App_def"/>
    <w:basedOn w:val="DefaultParagraphFont"/>
    <w:rsid w:val="00F04B7C"/>
    <w:rPr>
      <w:rFonts w:ascii="Times New Roman" w:hAnsi="Times New Roman"/>
      <w:b/>
    </w:rPr>
  </w:style>
  <w:style w:type="character" w:customStyle="1" w:styleId="Appref">
    <w:name w:val="App_ref"/>
    <w:basedOn w:val="DefaultParagraphFont"/>
    <w:rsid w:val="00F04B7C"/>
  </w:style>
  <w:style w:type="paragraph" w:customStyle="1" w:styleId="AppendixNo">
    <w:name w:val="Appendix_No"/>
    <w:basedOn w:val="AnnexNo"/>
    <w:next w:val="Annexref"/>
    <w:rsid w:val="00F04B7C"/>
  </w:style>
  <w:style w:type="paragraph" w:customStyle="1" w:styleId="Appendixtitle">
    <w:name w:val="Appendix_title"/>
    <w:basedOn w:val="Annextitle"/>
    <w:next w:val="Normal"/>
    <w:rsid w:val="00F04B7C"/>
  </w:style>
  <w:style w:type="character" w:customStyle="1" w:styleId="Artdef">
    <w:name w:val="Art_def"/>
    <w:basedOn w:val="DefaultParagraphFont"/>
    <w:rsid w:val="00F04B7C"/>
    <w:rPr>
      <w:rFonts w:ascii="Times New Roman" w:hAnsi="Times New Roman"/>
      <w:b/>
    </w:rPr>
  </w:style>
  <w:style w:type="paragraph" w:customStyle="1" w:styleId="Artheading">
    <w:name w:val="Art_heading"/>
    <w:basedOn w:val="Normal"/>
    <w:next w:val="Normal"/>
    <w:rsid w:val="00F04B7C"/>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customStyle="1" w:styleId="Artref">
    <w:name w:val="Art_ref"/>
    <w:basedOn w:val="DefaultParagraphFont"/>
    <w:rsid w:val="00F04B7C"/>
  </w:style>
  <w:style w:type="paragraph" w:customStyle="1" w:styleId="Border">
    <w:name w:val="Border"/>
    <w:basedOn w:val="Tabletext"/>
    <w:rsid w:val="00F04B7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sz w:val="20"/>
      <w:lang w:val="en-GB"/>
    </w:rPr>
  </w:style>
  <w:style w:type="character" w:styleId="EndnoteReference">
    <w:name w:val="endnote reference"/>
    <w:basedOn w:val="DefaultParagraphFont"/>
    <w:rsid w:val="00F04B7C"/>
    <w:rPr>
      <w:vertAlign w:val="superscript"/>
    </w:rPr>
  </w:style>
  <w:style w:type="paragraph" w:customStyle="1" w:styleId="Figurewithouttitle">
    <w:name w:val="Figure_without_title"/>
    <w:basedOn w:val="FigureNo"/>
    <w:next w:val="Normal"/>
    <w:rsid w:val="00F04B7C"/>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F04B7C"/>
    <w:rPr>
      <w:noProof/>
      <w:sz w:val="18"/>
      <w:lang w:val="fr-FR" w:eastAsia="en-US"/>
    </w:rPr>
  </w:style>
  <w:style w:type="paragraph" w:customStyle="1" w:styleId="FirstFooter">
    <w:name w:val="FirstFooter"/>
    <w:basedOn w:val="Footer"/>
    <w:rsid w:val="00F04B7C"/>
    <w:pPr>
      <w:overflowPunct/>
      <w:autoSpaceDE/>
      <w:autoSpaceDN/>
      <w:adjustRightInd/>
      <w:spacing w:before="40"/>
      <w:jc w:val="left"/>
      <w:textAlignment w:val="auto"/>
    </w:pPr>
    <w:rPr>
      <w:noProof w:val="0"/>
      <w:sz w:val="16"/>
      <w:lang w:val="en-GB"/>
    </w:rPr>
  </w:style>
  <w:style w:type="character" w:customStyle="1" w:styleId="FootnoteTextChar">
    <w:name w:val="Footnote Text Char"/>
    <w:basedOn w:val="DefaultParagraphFont"/>
    <w:link w:val="FootnoteText"/>
    <w:rsid w:val="00F04B7C"/>
    <w:rPr>
      <w:sz w:val="22"/>
      <w:lang w:val="fr-FR" w:eastAsia="en-US"/>
    </w:rPr>
  </w:style>
  <w:style w:type="character" w:customStyle="1" w:styleId="HeaderChar">
    <w:name w:val="Header Char"/>
    <w:basedOn w:val="DefaultParagraphFont"/>
    <w:link w:val="Header"/>
    <w:rsid w:val="00F04B7C"/>
    <w:rPr>
      <w:sz w:val="24"/>
      <w:lang w:val="fr-FR" w:eastAsia="en-US"/>
    </w:rPr>
  </w:style>
  <w:style w:type="paragraph" w:styleId="Index4">
    <w:name w:val="index 4"/>
    <w:basedOn w:val="Normal"/>
    <w:next w:val="Normal"/>
    <w:rsid w:val="00F04B7C"/>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rsid w:val="00F04B7C"/>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rsid w:val="00F04B7C"/>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rsid w:val="00F04B7C"/>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rsid w:val="00F04B7C"/>
  </w:style>
  <w:style w:type="paragraph" w:customStyle="1" w:styleId="Normalaftertitle0">
    <w:name w:val="Normal after title"/>
    <w:basedOn w:val="Normal"/>
    <w:next w:val="Normal"/>
    <w:rsid w:val="00F04B7C"/>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rsid w:val="00F04B7C"/>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rsid w:val="00F04B7C"/>
    <w:pPr>
      <w:tabs>
        <w:tab w:val="clear" w:pos="794"/>
        <w:tab w:val="clear" w:pos="1191"/>
        <w:tab w:val="left" w:pos="1134"/>
      </w:tabs>
      <w:jc w:val="left"/>
    </w:pPr>
    <w:rPr>
      <w:lang w:val="en-GB"/>
    </w:rPr>
  </w:style>
  <w:style w:type="character" w:customStyle="1" w:styleId="Recdef">
    <w:name w:val="Rec_def"/>
    <w:basedOn w:val="DefaultParagraphFont"/>
    <w:rsid w:val="00F04B7C"/>
    <w:rPr>
      <w:b/>
    </w:rPr>
  </w:style>
  <w:style w:type="character" w:customStyle="1" w:styleId="Resdef">
    <w:name w:val="Res_def"/>
    <w:basedOn w:val="DefaultParagraphFont"/>
    <w:rsid w:val="00F04B7C"/>
    <w:rPr>
      <w:rFonts w:ascii="Times New Roman" w:hAnsi="Times New Roman"/>
      <w:b/>
    </w:rPr>
  </w:style>
  <w:style w:type="paragraph" w:customStyle="1" w:styleId="Section1">
    <w:name w:val="Section_1"/>
    <w:basedOn w:val="Normal"/>
    <w:rsid w:val="00F04B7C"/>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rsid w:val="00F04B7C"/>
    <w:rPr>
      <w:b w:val="0"/>
      <w:i/>
    </w:rPr>
  </w:style>
  <w:style w:type="paragraph" w:customStyle="1" w:styleId="Section3">
    <w:name w:val="Section_3"/>
    <w:basedOn w:val="Section1"/>
    <w:rsid w:val="00F04B7C"/>
    <w:rPr>
      <w:b w:val="0"/>
    </w:rPr>
  </w:style>
  <w:style w:type="paragraph" w:customStyle="1" w:styleId="Source">
    <w:name w:val="Source"/>
    <w:basedOn w:val="Normal"/>
    <w:next w:val="Normal"/>
    <w:rsid w:val="00F04B7C"/>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F04B7C"/>
    <w:pPr>
      <w:tabs>
        <w:tab w:val="left" w:pos="567"/>
        <w:tab w:val="left" w:pos="1134"/>
        <w:tab w:val="left" w:pos="1701"/>
        <w:tab w:val="left" w:pos="2268"/>
        <w:tab w:val="left" w:pos="2835"/>
        <w:tab w:val="left" w:pos="5954"/>
        <w:tab w:val="right" w:pos="9639"/>
      </w:tabs>
    </w:pPr>
    <w:rPr>
      <w:noProof w:val="0"/>
      <w:sz w:val="16"/>
      <w:lang w:val="en-GB"/>
    </w:rPr>
  </w:style>
  <w:style w:type="character" w:customStyle="1" w:styleId="Tablefreq">
    <w:name w:val="Table_freq"/>
    <w:basedOn w:val="DefaultParagraphFont"/>
    <w:rsid w:val="00F04B7C"/>
    <w:rPr>
      <w:b/>
      <w:color w:val="auto"/>
      <w:sz w:val="20"/>
    </w:rPr>
  </w:style>
  <w:style w:type="paragraph" w:customStyle="1" w:styleId="Tableref">
    <w:name w:val="Table_ref"/>
    <w:basedOn w:val="Normal"/>
    <w:next w:val="Tabletitle"/>
    <w:rsid w:val="00F04B7C"/>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paragraph" w:customStyle="1" w:styleId="TableTextS5">
    <w:name w:val="Table_TextS5"/>
    <w:basedOn w:val="Normal"/>
    <w:rsid w:val="00F04B7C"/>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paragraph" w:customStyle="1" w:styleId="Title1">
    <w:name w:val="Title 1"/>
    <w:basedOn w:val="Source"/>
    <w:next w:val="Normal"/>
    <w:rsid w:val="00F04B7C"/>
    <w:pPr>
      <w:tabs>
        <w:tab w:val="left" w:pos="567"/>
        <w:tab w:val="left" w:pos="1701"/>
        <w:tab w:val="left" w:pos="2835"/>
      </w:tabs>
      <w:spacing w:before="240"/>
    </w:pPr>
    <w:rPr>
      <w:b w:val="0"/>
      <w:caps/>
    </w:rPr>
  </w:style>
  <w:style w:type="paragraph" w:customStyle="1" w:styleId="Title2">
    <w:name w:val="Title 2"/>
    <w:basedOn w:val="Source"/>
    <w:next w:val="Normal"/>
    <w:rsid w:val="00F04B7C"/>
    <w:pPr>
      <w:overflowPunct/>
      <w:autoSpaceDE/>
      <w:autoSpaceDN/>
      <w:adjustRightInd/>
      <w:spacing w:before="480"/>
      <w:textAlignment w:val="auto"/>
    </w:pPr>
    <w:rPr>
      <w:b w:val="0"/>
      <w:caps/>
    </w:rPr>
  </w:style>
  <w:style w:type="paragraph" w:customStyle="1" w:styleId="Title3">
    <w:name w:val="Title 3"/>
    <w:basedOn w:val="Title2"/>
    <w:next w:val="Normal"/>
    <w:rsid w:val="00F04B7C"/>
    <w:pPr>
      <w:spacing w:before="240"/>
    </w:pPr>
    <w:rPr>
      <w:caps w:val="0"/>
    </w:rPr>
  </w:style>
  <w:style w:type="paragraph" w:customStyle="1" w:styleId="Title4">
    <w:name w:val="Title 4"/>
    <w:basedOn w:val="Title3"/>
    <w:next w:val="Heading1"/>
    <w:rsid w:val="00F04B7C"/>
    <w:rPr>
      <w:b/>
    </w:rPr>
  </w:style>
  <w:style w:type="character" w:styleId="FollowedHyperlink">
    <w:name w:val="FollowedHyperlink"/>
    <w:basedOn w:val="DefaultParagraphFont"/>
    <w:rsid w:val="00F04B7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755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oleObject" Target="embeddings/oleObject7.bin"/><Relationship Id="rId21" Type="http://schemas.openxmlformats.org/officeDocument/2006/relationships/image" Target="media/image8.emf"/><Relationship Id="rId22" Type="http://schemas.openxmlformats.org/officeDocument/2006/relationships/oleObject" Target="embeddings/oleObject8.bin"/><Relationship Id="rId23" Type="http://schemas.openxmlformats.org/officeDocument/2006/relationships/image" Target="media/image9.emf"/><Relationship Id="rId24" Type="http://schemas.openxmlformats.org/officeDocument/2006/relationships/oleObject" Target="embeddings/oleObject9.bin"/><Relationship Id="rId25" Type="http://schemas.openxmlformats.org/officeDocument/2006/relationships/image" Target="media/image10.emf"/><Relationship Id="rId26" Type="http://schemas.openxmlformats.org/officeDocument/2006/relationships/oleObject" Target="embeddings/oleObject10.bin"/><Relationship Id="rId27" Type="http://schemas.openxmlformats.org/officeDocument/2006/relationships/image" Target="media/image11.emf"/><Relationship Id="rId28" Type="http://schemas.openxmlformats.org/officeDocument/2006/relationships/oleObject" Target="embeddings/oleObject11.bin"/><Relationship Id="rId29" Type="http://schemas.openxmlformats.org/officeDocument/2006/relationships/hyperlink" Target="http://ties.itu.int/u/itu-r/ede/rsg5/IMT-Advanced/GCS/LTE-Advanced/"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eader" Target="header1.xml"/><Relationship Id="rId31" Type="http://schemas.openxmlformats.org/officeDocument/2006/relationships/fontTable" Target="fontTable.xml"/><Relationship Id="rId32" Type="http://schemas.openxmlformats.org/officeDocument/2006/relationships/theme" Target="theme/theme1.xml"/><Relationship Id="rId9" Type="http://schemas.openxmlformats.org/officeDocument/2006/relationships/image" Target="media/image2.emf"/><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oleObject" Target="embeddings/oleObject1.bin"/><Relationship Id="rId10" Type="http://schemas.openxmlformats.org/officeDocument/2006/relationships/oleObject" Target="embeddings/oleObject2.bin"/><Relationship Id="rId11" Type="http://schemas.openxmlformats.org/officeDocument/2006/relationships/image" Target="media/image3.emf"/><Relationship Id="rId12" Type="http://schemas.openxmlformats.org/officeDocument/2006/relationships/oleObject" Target="embeddings/oleObject3.bin"/><Relationship Id="rId13" Type="http://schemas.openxmlformats.org/officeDocument/2006/relationships/image" Target="media/image4.emf"/><Relationship Id="rId14" Type="http://schemas.openxmlformats.org/officeDocument/2006/relationships/oleObject" Target="embeddings/oleObject4.bin"/><Relationship Id="rId15" Type="http://schemas.openxmlformats.org/officeDocument/2006/relationships/image" Target="media/image5.emf"/><Relationship Id="rId16" Type="http://schemas.openxmlformats.org/officeDocument/2006/relationships/oleObject" Target="embeddings/oleObject5.bin"/><Relationship Id="rId17" Type="http://schemas.openxmlformats.org/officeDocument/2006/relationships/image" Target="media/image6.emf"/><Relationship Id="rId18" Type="http://schemas.openxmlformats.org/officeDocument/2006/relationships/oleObject" Target="embeddings/oleObject6.bin"/><Relationship Id="rId19" Type="http://schemas.openxmlformats.org/officeDocument/2006/relationships/image" Target="media/image7.emf"/><Relationship Id="rId60"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itu.int/md/R07-IMT.ADV-C-0024/e" TargetMode="External"/><Relationship Id="rId2" Type="http://schemas.openxmlformats.org/officeDocument/2006/relationships/hyperlink" Target="http://www.itu.int/cgi-bin/htsh/mm/scripts/undefin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ntosbo\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Settings\santosbo\Application Data\Microsoft\Templates\QuickPub\BR_Rec_2005.dotm</Template>
  <TotalTime>51</TotalTime>
  <Pages>26</Pages>
  <Words>7997</Words>
  <Characters>51984</Characters>
  <Application>Microsoft Macintosh Word</Application>
  <DocSecurity>0</DocSecurity>
  <Lines>1237</Lines>
  <Paragraphs>684</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
  <LinksUpToDate>false</LinksUpToDate>
  <CharactersWithSpaces>62380</CharactersWithSpaces>
  <SharedDoc>false</SharedDoc>
  <HyperlinkBase/>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Roger Marks</cp:lastModifiedBy>
  <cp:revision>54</cp:revision>
  <cp:lastPrinted>2009-06-26T13:19:00Z</cp:lastPrinted>
  <dcterms:created xsi:type="dcterms:W3CDTF">2013-03-18T03:14:00Z</dcterms:created>
  <dcterms:modified xsi:type="dcterms:W3CDTF">2013-03-26T22:31:00Z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